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Toc34807878" w:displacedByCustomXml="next"/>
    <w:bookmarkStart w:id="1" w:name="_Toc354341435" w:displacedByCustomXml="next"/>
    <w:bookmarkStart w:id="2" w:name="_Toc510593824" w:displacedByCustomXml="next"/>
    <w:sdt>
      <w:sdtPr>
        <w:id w:val="1637908615"/>
        <w:docPartObj>
          <w:docPartGallery w:val="Cover Pages"/>
          <w:docPartUnique/>
        </w:docPartObj>
      </w:sdtPr>
      <w:sdtEndPr>
        <w:rPr>
          <w:lang w:val="sv-SE"/>
        </w:rPr>
      </w:sdtEndPr>
      <w:sdtContent>
        <w:p w14:paraId="18346B8A" w14:textId="28BAAC32" w:rsidR="009A4BBC" w:rsidRDefault="009A4BBC" w:rsidP="0016637F">
          <w:pPr>
            <w:spacing w:line="360" w:lineRule="auto"/>
            <w:rPr>
              <w:rStyle w:val="Otsikko2Char"/>
            </w:rPr>
          </w:pPr>
          <w:r>
            <w:br/>
          </w:r>
          <w:r>
            <w:br/>
          </w:r>
          <w:r>
            <w:br/>
          </w:r>
          <w:r>
            <w:br/>
          </w:r>
          <w:r>
            <w:br/>
          </w:r>
          <w:r>
            <w:br/>
          </w:r>
          <w:r>
            <w:br/>
          </w:r>
          <w:r>
            <w:br/>
          </w:r>
          <w:r>
            <w:br/>
          </w:r>
          <w:r>
            <w:br/>
          </w:r>
          <w:r>
            <w:br/>
          </w:r>
          <w:r>
            <w:br/>
          </w:r>
          <w:r>
            <w:br/>
          </w:r>
          <w:r>
            <w:br/>
          </w:r>
          <w:bookmarkEnd w:id="0"/>
          <w:sdt>
            <w:sdtPr>
              <w:rPr>
                <w:rStyle w:val="Otsikko1Char"/>
              </w:rPr>
              <w:alias w:val="Otsikko"/>
              <w:tag w:val=""/>
              <w:id w:val="525446846"/>
              <w:placeholder>
                <w:docPart w:val="91C00CA4E2AA4FA9B88EF70B391B7F8D"/>
              </w:placeholder>
              <w:dataBinding w:prefixMappings="xmlns:ns0='http://purl.org/dc/elements/1.1/' xmlns:ns1='http://schemas.openxmlformats.org/package/2006/metadata/core-properties' " w:xpath="/ns1:coreProperties[1]/ns0:title[1]" w:storeItemID="{6C3C8BC8-F283-45AE-878A-BAB7291924A1}"/>
              <w:text/>
            </w:sdtPr>
            <w:sdtEndPr>
              <w:rPr>
                <w:rStyle w:val="Otsikko1Char"/>
              </w:rPr>
            </w:sdtEndPr>
            <w:sdtContent>
              <w:r w:rsidR="0007079B" w:rsidRPr="0007079B">
                <w:rPr>
                  <w:rStyle w:val="Otsikko1Char"/>
                </w:rPr>
                <w:t>Tiedonhallintapalvelun koosteet ja ylläpidettävät asiakirjat</w:t>
              </w:r>
            </w:sdtContent>
          </w:sdt>
        </w:p>
        <w:p w14:paraId="2DBCDC3E" w14:textId="75D24C2C" w:rsidR="0007079B" w:rsidRDefault="0007079B" w:rsidP="00AB7E1D">
          <w:pPr>
            <w:pStyle w:val="Alaotsikko"/>
          </w:pPr>
          <w:r>
            <w:t>Versio 1.</w:t>
          </w:r>
          <w:del w:id="3" w:author="Eklund Marjut" w:date="2022-12-16T09:47:00Z">
            <w:r w:rsidDel="00970B58">
              <w:delText>11.1</w:delText>
            </w:r>
          </w:del>
          <w:ins w:id="4" w:author="Eklund Marjut" w:date="2022-12-16T09:47:00Z">
            <w:r w:rsidR="00970B58">
              <w:t>2</w:t>
            </w:r>
            <w:del w:id="5" w:author="Kuusisto Katja" w:date="2024-11-01T08:40:00Z">
              <w:r w:rsidR="00970B58" w:rsidDel="008D4FDF">
                <w:delText xml:space="preserve"> RC</w:delText>
              </w:r>
            </w:del>
          </w:ins>
        </w:p>
        <w:p w14:paraId="1CDB231F" w14:textId="0C00E352" w:rsidR="009A4BBC" w:rsidRDefault="009A4BBC" w:rsidP="000A04A0">
          <w:r>
            <w:br/>
          </w:r>
          <w:r w:rsidR="0007079B">
            <w:t>Kela, Kanta-palvelut</w:t>
          </w:r>
        </w:p>
        <w:p w14:paraId="191D73D1" w14:textId="01000945" w:rsidR="00AB7E1D" w:rsidRDefault="00AB7E1D" w:rsidP="000A04A0">
          <w:del w:id="6" w:author="Eklund Marjut" w:date="2022-12-16T09:51:00Z">
            <w:r w:rsidDel="00970B58">
              <w:delText>29.3.2022</w:delText>
            </w:r>
          </w:del>
          <w:ins w:id="7" w:author="Eklund Marjut" w:date="2023-05-10T10:01:00Z">
            <w:r w:rsidR="003D5C04">
              <w:t>1</w:t>
            </w:r>
            <w:del w:id="8" w:author="Kuusisto Katja" w:date="2024-11-01T08:40:00Z">
              <w:r w:rsidR="003D5C04" w:rsidDel="008D4FDF">
                <w:delText>0</w:delText>
              </w:r>
            </w:del>
          </w:ins>
          <w:ins w:id="9" w:author="Eklund Marjut" w:date="2023-03-01T10:54:00Z">
            <w:r w:rsidR="00187285">
              <w:t>.</w:t>
            </w:r>
          </w:ins>
          <w:ins w:id="10" w:author="Kuusisto Katja" w:date="2024-11-01T08:40:00Z">
            <w:r w:rsidR="008D4FDF">
              <w:t>11</w:t>
            </w:r>
          </w:ins>
          <w:ins w:id="11" w:author="Eklund Marjut" w:date="2023-05-10T10:01:00Z">
            <w:del w:id="12" w:author="Kuusisto Katja" w:date="2024-11-01T08:40:00Z">
              <w:r w:rsidR="003D5C04" w:rsidDel="008D4FDF">
                <w:delText>5</w:delText>
              </w:r>
            </w:del>
          </w:ins>
          <w:ins w:id="13" w:author="Eklund Marjut" w:date="2023-03-01T10:54:00Z">
            <w:r w:rsidR="00187285">
              <w:t>.</w:t>
            </w:r>
          </w:ins>
          <w:ins w:id="14" w:author="Eklund Marjut" w:date="2022-12-16T09:51:00Z">
            <w:r w:rsidR="00970B58">
              <w:t>202</w:t>
            </w:r>
          </w:ins>
          <w:ins w:id="15" w:author="Kuusisto Katja" w:date="2024-11-01T08:40:00Z">
            <w:r w:rsidR="008D4FDF">
              <w:t>4</w:t>
            </w:r>
          </w:ins>
          <w:ins w:id="16" w:author="Eklund Marjut" w:date="2022-12-16T09:51:00Z">
            <w:del w:id="17" w:author="Kuusisto Katja" w:date="2024-11-01T08:40:00Z">
              <w:r w:rsidR="00970B58" w:rsidDel="008D4FDF">
                <w:delText>3</w:delText>
              </w:r>
            </w:del>
          </w:ins>
        </w:p>
        <w:p w14:paraId="1012B05D" w14:textId="1A28F1CF" w:rsidR="00AB7E1D" w:rsidRDefault="00AB7E1D" w:rsidP="0016637F">
          <w:pPr>
            <w:spacing w:line="360" w:lineRule="auto"/>
          </w:pPr>
        </w:p>
        <w:p w14:paraId="2FD15C14" w14:textId="3DD913BA" w:rsidR="00AB7E1D" w:rsidRDefault="00AB7E1D" w:rsidP="00AB7E1D">
          <w:pPr>
            <w:pStyle w:val="Alaotsikko"/>
          </w:pPr>
          <w:r w:rsidRPr="00AB7E1D">
            <w:t>URN:OID: 1.2.246.777.11.2018.12</w:t>
          </w:r>
        </w:p>
        <w:p w14:paraId="0AE7B5EE" w14:textId="0725A7A0" w:rsidR="009A4BBC" w:rsidRDefault="009A4BBC" w:rsidP="0016637F">
          <w:pPr>
            <w:pStyle w:val="Alatunniste"/>
            <w:spacing w:line="360" w:lineRule="auto"/>
            <w:rPr>
              <w:color w:val="0066A0" w:themeColor="text2"/>
            </w:rPr>
          </w:pPr>
          <w:r>
            <w:br/>
          </w:r>
          <w:r>
            <w:br/>
          </w:r>
          <w:r>
            <w:br/>
          </w:r>
          <w:r>
            <w:br/>
          </w:r>
          <w:r>
            <w:br/>
          </w:r>
          <w:r>
            <w:br/>
          </w:r>
          <w:r>
            <w:br/>
          </w:r>
          <w:r>
            <w:br/>
          </w:r>
          <w:r>
            <w:br/>
          </w:r>
          <w:r>
            <w:br/>
          </w:r>
          <w:r>
            <w:br/>
          </w:r>
          <w:r>
            <w:br/>
          </w:r>
          <w:r>
            <w:br/>
          </w:r>
          <w:r>
            <w:rPr>
              <w:color w:val="0066A0" w:themeColor="text2"/>
            </w:rPr>
            <w:br/>
          </w:r>
        </w:p>
        <w:p w14:paraId="75FF3285" w14:textId="7046C3FA" w:rsidR="009A4BBC" w:rsidRPr="00681094" w:rsidRDefault="009A4BBC" w:rsidP="0016637F">
          <w:pPr>
            <w:pStyle w:val="Alatunniste"/>
          </w:pPr>
          <w:r w:rsidRPr="00681094">
            <w:rPr>
              <w:color w:val="0066A0" w:themeColor="text2"/>
            </w:rPr>
            <w:t>Kela</w:t>
          </w:r>
          <w:r w:rsidRPr="00681094">
            <w:rPr>
              <w:color w:val="0066A0" w:themeColor="text2"/>
            </w:rPr>
            <w:tab/>
          </w:r>
          <w:r w:rsidRPr="00681094">
            <w:rPr>
              <w:color w:val="0066A0" w:themeColor="text2"/>
            </w:rPr>
            <w:tab/>
          </w:r>
          <w:r w:rsidR="00E82967">
            <w:rPr>
              <w:color w:val="0066A0" w:themeColor="text2"/>
            </w:rPr>
            <w:tab/>
          </w:r>
          <w:r w:rsidR="00E82967">
            <w:rPr>
              <w:color w:val="0066A0" w:themeColor="text2"/>
            </w:rPr>
            <w:tab/>
          </w:r>
          <w:r w:rsidR="00E82967">
            <w:rPr>
              <w:color w:val="0066A0" w:themeColor="text2"/>
            </w:rPr>
            <w:tab/>
          </w:r>
          <w:r w:rsidR="00E82967">
            <w:rPr>
              <w:color w:val="0066A0" w:themeColor="text2"/>
            </w:rPr>
            <w:tab/>
          </w:r>
          <w:r w:rsidR="00E82967">
            <w:rPr>
              <w:color w:val="0066A0" w:themeColor="text2"/>
            </w:rPr>
            <w:tab/>
          </w:r>
          <w:r w:rsidR="00E82967">
            <w:rPr>
              <w:color w:val="0066A0" w:themeColor="text2"/>
            </w:rPr>
            <w:tab/>
          </w:r>
          <w:r w:rsidRPr="00354E22">
            <w:rPr>
              <w:color w:val="0066A0" w:themeColor="text2"/>
            </w:rPr>
            <w:t>FPA</w:t>
          </w:r>
          <w:r w:rsidRPr="00681094">
            <w:rPr>
              <w:color w:val="0066A0" w:themeColor="text2"/>
            </w:rPr>
            <w:tab/>
          </w:r>
          <w:r w:rsidRPr="00681094">
            <w:rPr>
              <w:color w:val="0066A0" w:themeColor="text2"/>
            </w:rPr>
            <w:tab/>
          </w:r>
          <w:r w:rsidRPr="00681094">
            <w:rPr>
              <w:color w:val="0066A0" w:themeColor="text2"/>
            </w:rPr>
            <w:tab/>
          </w:r>
          <w:r w:rsidRPr="00681094">
            <w:rPr>
              <w:color w:val="0066A0" w:themeColor="text2"/>
            </w:rPr>
            <w:tab/>
          </w:r>
        </w:p>
        <w:p w14:paraId="504BD842" w14:textId="1535C605" w:rsidR="009A4BBC" w:rsidRDefault="009A4BBC" w:rsidP="0016637F">
          <w:pPr>
            <w:pStyle w:val="Alatunniste"/>
          </w:pPr>
          <w:r w:rsidRPr="00681094">
            <w:rPr>
              <w:color w:val="0066A0" w:themeColor="text2"/>
            </w:rPr>
            <w:t>Kanta-palvelut</w:t>
          </w:r>
          <w:r w:rsidRPr="00681094">
            <w:rPr>
              <w:color w:val="0066A0" w:themeColor="text2"/>
            </w:rPr>
            <w:tab/>
          </w:r>
          <w:r>
            <w:tab/>
          </w:r>
          <w:r w:rsidR="00E82967">
            <w:tab/>
          </w:r>
          <w:r w:rsidR="00E82967">
            <w:tab/>
          </w:r>
          <w:r w:rsidR="00E82967">
            <w:tab/>
          </w:r>
          <w:r w:rsidR="00E82967">
            <w:tab/>
          </w:r>
          <w:r w:rsidRPr="00354E22">
            <w:rPr>
              <w:color w:val="0066A0" w:themeColor="text2"/>
            </w:rPr>
            <w:t>Kanta tjänsterma</w:t>
          </w:r>
          <w:r w:rsidRPr="00272176">
            <w:rPr>
              <w:color w:val="0066A0" w:themeColor="text2"/>
            </w:rPr>
            <w:tab/>
          </w:r>
          <w:r>
            <w:tab/>
          </w:r>
          <w:r>
            <w:tab/>
          </w:r>
          <w:r>
            <w:tab/>
          </w:r>
          <w:r w:rsidR="00E82967">
            <w:tab/>
          </w:r>
          <w:r w:rsidR="00E82967">
            <w:tab/>
          </w:r>
          <w:r w:rsidR="00E82967">
            <w:tab/>
          </w:r>
          <w:r>
            <w:t>www.kanta.fi</w:t>
          </w:r>
        </w:p>
        <w:p w14:paraId="0A6F8B58" w14:textId="61F02866" w:rsidR="009A4BBC" w:rsidRPr="00E82967" w:rsidRDefault="009A4BBC">
          <w:pPr>
            <w:rPr>
              <w:lang w:val="sv-SE"/>
            </w:rPr>
          </w:pPr>
          <w:r w:rsidRPr="00E82967">
            <w:rPr>
              <w:rFonts w:asciiTheme="majorHAnsi" w:hAnsiTheme="majorHAnsi"/>
              <w:color w:val="4C4D4C" w:themeColor="text1"/>
              <w:sz w:val="16"/>
              <w:lang w:val="sv-SE"/>
            </w:rPr>
            <w:t>PL 450, 00056 Kela</w:t>
          </w:r>
          <w:r w:rsidR="00E82967" w:rsidRPr="00E82967">
            <w:rPr>
              <w:rFonts w:asciiTheme="majorHAnsi" w:hAnsiTheme="majorHAnsi"/>
              <w:color w:val="4C4D4C" w:themeColor="text1"/>
              <w:sz w:val="16"/>
              <w:lang w:val="sv-SE"/>
            </w:rPr>
            <w:tab/>
          </w:r>
          <w:r w:rsidR="00E82967" w:rsidRPr="00E82967">
            <w:rPr>
              <w:rFonts w:asciiTheme="majorHAnsi" w:hAnsiTheme="majorHAnsi"/>
              <w:color w:val="4C4D4C" w:themeColor="text1"/>
              <w:sz w:val="16"/>
              <w:lang w:val="sv-SE"/>
            </w:rPr>
            <w:tab/>
          </w:r>
          <w:r w:rsidR="00E82967" w:rsidRPr="00E82967">
            <w:rPr>
              <w:rFonts w:asciiTheme="majorHAnsi" w:hAnsiTheme="majorHAnsi"/>
              <w:color w:val="4C4D4C" w:themeColor="text1"/>
              <w:sz w:val="16"/>
              <w:lang w:val="sv-SE"/>
            </w:rPr>
            <w:tab/>
          </w:r>
          <w:r w:rsidR="00E82967" w:rsidRPr="00E82967">
            <w:rPr>
              <w:rFonts w:asciiTheme="majorHAnsi" w:hAnsiTheme="majorHAnsi"/>
              <w:color w:val="4C4D4C" w:themeColor="text1"/>
              <w:sz w:val="16"/>
              <w:lang w:val="sv-SE"/>
            </w:rPr>
            <w:tab/>
          </w:r>
          <w:r w:rsidR="00E82967" w:rsidRPr="00E82967">
            <w:rPr>
              <w:rFonts w:asciiTheme="majorHAnsi" w:hAnsiTheme="majorHAnsi"/>
              <w:color w:val="4C4D4C" w:themeColor="text1"/>
              <w:sz w:val="16"/>
              <w:lang w:val="sv-SE"/>
            </w:rPr>
            <w:tab/>
          </w:r>
          <w:r w:rsidRPr="00E82967">
            <w:rPr>
              <w:rFonts w:asciiTheme="majorHAnsi" w:hAnsiTheme="majorHAnsi"/>
              <w:color w:val="4C4D4C" w:themeColor="text1"/>
              <w:sz w:val="16"/>
              <w:lang w:val="sv-SE"/>
            </w:rPr>
            <w:t>PB 450, 00056 FPA</w:t>
          </w:r>
          <w:r w:rsidRPr="00E82967">
            <w:rPr>
              <w:lang w:val="sv-SE"/>
            </w:rPr>
            <w:tab/>
          </w:r>
          <w:r w:rsidRPr="00E82967">
            <w:rPr>
              <w:lang w:val="sv-SE"/>
            </w:rPr>
            <w:tab/>
          </w:r>
          <w:r w:rsidRPr="00E82967">
            <w:rPr>
              <w:lang w:val="sv-SE"/>
            </w:rPr>
            <w:tab/>
          </w:r>
          <w:r w:rsidR="00E82967">
            <w:rPr>
              <w:lang w:val="sv-SE"/>
            </w:rPr>
            <w:tab/>
          </w:r>
          <w:r w:rsidR="00E82967">
            <w:rPr>
              <w:lang w:val="sv-SE"/>
            </w:rPr>
            <w:tab/>
          </w:r>
          <w:r w:rsidR="00E82967">
            <w:rPr>
              <w:lang w:val="sv-SE"/>
            </w:rPr>
            <w:tab/>
          </w:r>
          <w:r w:rsidR="00E82967">
            <w:rPr>
              <w:lang w:val="sv-SE"/>
            </w:rPr>
            <w:tab/>
          </w:r>
          <w:r w:rsidRPr="00E82967">
            <w:rPr>
              <w:rFonts w:asciiTheme="majorHAnsi" w:hAnsiTheme="majorHAnsi"/>
              <w:color w:val="4C4D4C" w:themeColor="text1"/>
              <w:sz w:val="16"/>
              <w:lang w:val="sv-SE"/>
            </w:rPr>
            <w:t>kanta@kanta.fi</w:t>
          </w:r>
        </w:p>
        <w:p w14:paraId="672A6659" w14:textId="07701BAA" w:rsidR="009A4BBC" w:rsidRPr="00E82967" w:rsidRDefault="009A4BBC">
          <w:r w:rsidRPr="00E82967">
            <w:rPr>
              <w:lang w:val="sv-SE"/>
            </w:rPr>
            <w:br w:type="page"/>
          </w:r>
        </w:p>
      </w:sdtContent>
    </w:sdt>
    <w:p w14:paraId="0A37501D" w14:textId="77777777" w:rsidR="00D70986" w:rsidRPr="00E82967" w:rsidRDefault="00D70986" w:rsidP="003C42E7">
      <w:pPr>
        <w:sectPr w:rsidR="00D70986" w:rsidRPr="00E82967" w:rsidSect="00F25105">
          <w:headerReference w:type="default" r:id="rId13"/>
          <w:headerReference w:type="first" r:id="rId14"/>
          <w:pgSz w:w="11906" w:h="16838" w:code="9"/>
          <w:pgMar w:top="2438" w:right="1134" w:bottom="1134" w:left="1134" w:header="567" w:footer="397" w:gutter="0"/>
          <w:pgNumType w:start="0"/>
          <w:cols w:space="708"/>
          <w:titlePg/>
          <w:docGrid w:linePitch="360"/>
        </w:sectPr>
      </w:pPr>
    </w:p>
    <w:p w14:paraId="73EA9DDA" w14:textId="77777777" w:rsidR="007D7122" w:rsidRPr="007D7122" w:rsidRDefault="007D7122" w:rsidP="00D263EC">
      <w:pPr>
        <w:pStyle w:val="Otsikko1"/>
        <w:numPr>
          <w:ilvl w:val="0"/>
          <w:numId w:val="0"/>
        </w:numPr>
      </w:pPr>
      <w:bookmarkStart w:id="22" w:name="_Toc516564029"/>
      <w:bookmarkStart w:id="23" w:name="_Toc34807879"/>
      <w:bookmarkStart w:id="24" w:name="_Toc128560533"/>
      <w:r w:rsidRPr="007D7122">
        <w:lastRenderedPageBreak/>
        <w:t>Muutoshistoria</w:t>
      </w:r>
      <w:bookmarkEnd w:id="22"/>
      <w:bookmarkEnd w:id="23"/>
      <w:bookmarkEnd w:id="24"/>
    </w:p>
    <w:tbl>
      <w:tblPr>
        <w:tblStyle w:val="Kantataulukko1"/>
        <w:tblW w:w="5000" w:type="pct"/>
        <w:tblLayout w:type="fixed"/>
        <w:tblLook w:val="04A0" w:firstRow="1" w:lastRow="0" w:firstColumn="1" w:lastColumn="0" w:noHBand="0" w:noVBand="1"/>
        <w:tblCaption w:val="Muutoshistoria"/>
      </w:tblPr>
      <w:tblGrid>
        <w:gridCol w:w="1156"/>
        <w:gridCol w:w="5648"/>
        <w:gridCol w:w="1039"/>
        <w:gridCol w:w="1795"/>
      </w:tblGrid>
      <w:tr w:rsidR="007D7122" w:rsidRPr="007D7122" w14:paraId="73A7CE97" w14:textId="77777777" w:rsidTr="005B146A">
        <w:trPr>
          <w:cnfStyle w:val="100000000000" w:firstRow="1" w:lastRow="0" w:firstColumn="0" w:lastColumn="0" w:oddVBand="0" w:evenVBand="0" w:oddHBand="0" w:evenHBand="0" w:firstRowFirstColumn="0" w:firstRowLastColumn="0" w:lastRowFirstColumn="0" w:lastRowLastColumn="0"/>
          <w:trHeight w:hRule="exact" w:val="369"/>
          <w:tblHeader/>
        </w:trPr>
        <w:tc>
          <w:tcPr>
            <w:tcW w:w="600" w:type="pct"/>
          </w:tcPr>
          <w:p w14:paraId="7DB967B6" w14:textId="77777777" w:rsidR="007D7122" w:rsidRPr="004B3784" w:rsidRDefault="007D7122" w:rsidP="007D7122">
            <w:pPr>
              <w:rPr>
                <w:szCs w:val="20"/>
              </w:rPr>
            </w:pPr>
            <w:r w:rsidRPr="004B3784">
              <w:rPr>
                <w:szCs w:val="20"/>
              </w:rPr>
              <w:t>Versio</w:t>
            </w:r>
          </w:p>
        </w:tc>
        <w:tc>
          <w:tcPr>
            <w:tcW w:w="2930" w:type="pct"/>
          </w:tcPr>
          <w:p w14:paraId="7001524A" w14:textId="77777777" w:rsidR="007D7122" w:rsidRPr="004B3784" w:rsidRDefault="007D7122" w:rsidP="007D7122">
            <w:pPr>
              <w:rPr>
                <w:szCs w:val="20"/>
              </w:rPr>
            </w:pPr>
            <w:r w:rsidRPr="004B3784">
              <w:rPr>
                <w:szCs w:val="20"/>
              </w:rPr>
              <w:t>Muutos</w:t>
            </w:r>
          </w:p>
        </w:tc>
        <w:tc>
          <w:tcPr>
            <w:tcW w:w="539" w:type="pct"/>
          </w:tcPr>
          <w:p w14:paraId="67D9A048" w14:textId="77777777" w:rsidR="007D7122" w:rsidRPr="004B3784" w:rsidRDefault="007D7122" w:rsidP="007D7122">
            <w:pPr>
              <w:rPr>
                <w:szCs w:val="20"/>
              </w:rPr>
            </w:pPr>
            <w:r w:rsidRPr="004B3784">
              <w:rPr>
                <w:szCs w:val="20"/>
              </w:rPr>
              <w:t>Tekijä</w:t>
            </w:r>
          </w:p>
        </w:tc>
        <w:tc>
          <w:tcPr>
            <w:tcW w:w="931" w:type="pct"/>
          </w:tcPr>
          <w:p w14:paraId="4F9ECBE2" w14:textId="77777777" w:rsidR="007D7122" w:rsidRPr="004B3784" w:rsidRDefault="007D7122" w:rsidP="007D7122">
            <w:pPr>
              <w:rPr>
                <w:szCs w:val="20"/>
              </w:rPr>
            </w:pPr>
            <w:r w:rsidRPr="004B3784">
              <w:rPr>
                <w:szCs w:val="20"/>
              </w:rPr>
              <w:t>PVM</w:t>
            </w:r>
          </w:p>
        </w:tc>
      </w:tr>
      <w:tr w:rsidR="00F6007A" w:rsidRPr="007D7122" w14:paraId="63471954" w14:textId="77777777" w:rsidTr="00F6007A">
        <w:trPr>
          <w:trHeight w:val="340"/>
        </w:trPr>
        <w:tc>
          <w:tcPr>
            <w:tcW w:w="600" w:type="pct"/>
          </w:tcPr>
          <w:p w14:paraId="4B3AA50C" w14:textId="10085194" w:rsidR="00F6007A" w:rsidRPr="004B3784" w:rsidRDefault="00F6007A" w:rsidP="00F6007A">
            <w:pPr>
              <w:rPr>
                <w:szCs w:val="20"/>
              </w:rPr>
            </w:pPr>
            <w:r w:rsidRPr="004B3784">
              <w:rPr>
                <w:szCs w:val="20"/>
              </w:rPr>
              <w:t>1.00</w:t>
            </w:r>
          </w:p>
        </w:tc>
        <w:tc>
          <w:tcPr>
            <w:tcW w:w="2930" w:type="pct"/>
          </w:tcPr>
          <w:p w14:paraId="259C5ED4" w14:textId="77777777" w:rsidR="00F6007A" w:rsidRPr="004B3784" w:rsidRDefault="00F6007A" w:rsidP="00F6007A">
            <w:pPr>
              <w:rPr>
                <w:szCs w:val="20"/>
              </w:rPr>
            </w:pPr>
            <w:r w:rsidRPr="004B3784">
              <w:rPr>
                <w:szCs w:val="20"/>
              </w:rPr>
              <w:t>Siirretty Koosteet ja ylläpidettävät asiakirjat –luku Kertomus- ja lomakkeet oppaasta tähän erilliseen määrittelyyn.</w:t>
            </w:r>
          </w:p>
          <w:p w14:paraId="7AEEC4C7" w14:textId="77777777" w:rsidR="00F6007A" w:rsidRPr="004B3784" w:rsidRDefault="00F6007A" w:rsidP="00F6007A">
            <w:pPr>
              <w:rPr>
                <w:szCs w:val="20"/>
              </w:rPr>
            </w:pPr>
            <w:r w:rsidRPr="004B3784">
              <w:rPr>
                <w:szCs w:val="20"/>
              </w:rPr>
              <w:t>Selkiytetty rakennetta.</w:t>
            </w:r>
          </w:p>
          <w:p w14:paraId="554EB7BC" w14:textId="34FFF75C" w:rsidR="00F6007A" w:rsidRPr="004B3784" w:rsidRDefault="00F6007A" w:rsidP="00F6007A">
            <w:pPr>
              <w:rPr>
                <w:szCs w:val="20"/>
              </w:rPr>
            </w:pPr>
            <w:r w:rsidRPr="004B3784">
              <w:rPr>
                <w:szCs w:val="20"/>
              </w:rPr>
              <w:t>Jätetty dokumenttiin viittaukset vain diagnoosi- ja riskikoosteisiin, joilla lähdetään liikkeelle.</w:t>
            </w:r>
          </w:p>
        </w:tc>
        <w:tc>
          <w:tcPr>
            <w:tcW w:w="539" w:type="pct"/>
          </w:tcPr>
          <w:p w14:paraId="35483302" w14:textId="1848A0D7" w:rsidR="00F6007A" w:rsidRPr="004B3784" w:rsidRDefault="00F6007A" w:rsidP="00F6007A">
            <w:pPr>
              <w:rPr>
                <w:szCs w:val="20"/>
              </w:rPr>
            </w:pPr>
            <w:r w:rsidRPr="004B3784">
              <w:rPr>
                <w:szCs w:val="20"/>
              </w:rPr>
              <w:t>Kela</w:t>
            </w:r>
          </w:p>
        </w:tc>
        <w:tc>
          <w:tcPr>
            <w:tcW w:w="931" w:type="pct"/>
          </w:tcPr>
          <w:p w14:paraId="3D9D8658" w14:textId="485B9C81" w:rsidR="00F6007A" w:rsidRPr="004B3784" w:rsidRDefault="00F6007A" w:rsidP="00F6007A">
            <w:pPr>
              <w:rPr>
                <w:szCs w:val="20"/>
              </w:rPr>
            </w:pPr>
            <w:r w:rsidRPr="004B3784">
              <w:rPr>
                <w:szCs w:val="20"/>
              </w:rPr>
              <w:t>31.8.2015</w:t>
            </w:r>
          </w:p>
        </w:tc>
      </w:tr>
      <w:tr w:rsidR="00F6007A" w:rsidRPr="007D7122" w14:paraId="0C8CD468" w14:textId="77777777" w:rsidTr="00F6007A">
        <w:trPr>
          <w:trHeight w:val="340"/>
        </w:trPr>
        <w:tc>
          <w:tcPr>
            <w:tcW w:w="600" w:type="pct"/>
          </w:tcPr>
          <w:p w14:paraId="55D8B3B0" w14:textId="2A2E65C5" w:rsidR="00F6007A" w:rsidRPr="004B3784" w:rsidRDefault="00F6007A" w:rsidP="00F6007A">
            <w:pPr>
              <w:rPr>
                <w:szCs w:val="20"/>
              </w:rPr>
            </w:pPr>
            <w:r w:rsidRPr="004B3784">
              <w:rPr>
                <w:szCs w:val="20"/>
              </w:rPr>
              <w:t>1.01</w:t>
            </w:r>
          </w:p>
        </w:tc>
        <w:tc>
          <w:tcPr>
            <w:tcW w:w="2930" w:type="pct"/>
          </w:tcPr>
          <w:p w14:paraId="4802BCF1" w14:textId="0C6D97FB" w:rsidR="00F6007A" w:rsidRPr="004B3784" w:rsidRDefault="00F6007A" w:rsidP="00F6007A">
            <w:pPr>
              <w:rPr>
                <w:szCs w:val="20"/>
              </w:rPr>
            </w:pPr>
            <w:r w:rsidRPr="004B3784">
              <w:rPr>
                <w:szCs w:val="20"/>
              </w:rPr>
              <w:t xml:space="preserve">Luku 2.5, tarkennettu entryn palautusmuoto. </w:t>
            </w:r>
          </w:p>
        </w:tc>
        <w:tc>
          <w:tcPr>
            <w:tcW w:w="539" w:type="pct"/>
          </w:tcPr>
          <w:p w14:paraId="1E2BB1E4" w14:textId="358498E7" w:rsidR="00F6007A" w:rsidRPr="004B3784" w:rsidRDefault="00F6007A" w:rsidP="00F6007A">
            <w:pPr>
              <w:rPr>
                <w:szCs w:val="20"/>
              </w:rPr>
            </w:pPr>
            <w:r w:rsidRPr="004B3784">
              <w:rPr>
                <w:szCs w:val="20"/>
              </w:rPr>
              <w:t>Kela</w:t>
            </w:r>
          </w:p>
        </w:tc>
        <w:tc>
          <w:tcPr>
            <w:tcW w:w="931" w:type="pct"/>
          </w:tcPr>
          <w:p w14:paraId="5A226AC9" w14:textId="1535C100" w:rsidR="00F6007A" w:rsidRPr="004B3784" w:rsidRDefault="00F6007A" w:rsidP="00F6007A">
            <w:pPr>
              <w:rPr>
                <w:szCs w:val="20"/>
              </w:rPr>
            </w:pPr>
            <w:r w:rsidRPr="004B3784">
              <w:rPr>
                <w:szCs w:val="20"/>
              </w:rPr>
              <w:t>29.2.2016</w:t>
            </w:r>
          </w:p>
        </w:tc>
      </w:tr>
      <w:tr w:rsidR="00F6007A" w:rsidRPr="007D7122" w14:paraId="5D48D98C" w14:textId="77777777" w:rsidTr="00F6007A">
        <w:trPr>
          <w:trHeight w:val="340"/>
        </w:trPr>
        <w:tc>
          <w:tcPr>
            <w:tcW w:w="600" w:type="pct"/>
          </w:tcPr>
          <w:p w14:paraId="1999224A" w14:textId="77777777" w:rsidR="00F6007A" w:rsidRPr="004B3784" w:rsidRDefault="00F6007A" w:rsidP="00F6007A">
            <w:pPr>
              <w:rPr>
                <w:szCs w:val="20"/>
              </w:rPr>
            </w:pPr>
          </w:p>
        </w:tc>
        <w:tc>
          <w:tcPr>
            <w:tcW w:w="2930" w:type="pct"/>
          </w:tcPr>
          <w:p w14:paraId="22C53332" w14:textId="49E1CC66" w:rsidR="00F6007A" w:rsidRPr="004B3784" w:rsidRDefault="00F6007A" w:rsidP="00F6007A">
            <w:pPr>
              <w:rPr>
                <w:szCs w:val="20"/>
              </w:rPr>
            </w:pPr>
            <w:r w:rsidRPr="004B3784">
              <w:rPr>
                <w:szCs w:val="20"/>
              </w:rPr>
              <w:t>Tarkennukset, täydennykset ja korjaukset, jotka eivät merkittävästi vaikuta yhteentoimivuuteen, julkaistaan erillisessä Errata-dokumentissa.</w:t>
            </w:r>
          </w:p>
        </w:tc>
        <w:tc>
          <w:tcPr>
            <w:tcW w:w="539" w:type="pct"/>
          </w:tcPr>
          <w:p w14:paraId="0249D57E" w14:textId="4133D764" w:rsidR="00F6007A" w:rsidRPr="004B3784" w:rsidRDefault="00F6007A" w:rsidP="00F6007A">
            <w:pPr>
              <w:rPr>
                <w:szCs w:val="20"/>
              </w:rPr>
            </w:pPr>
            <w:r w:rsidRPr="004B3784">
              <w:rPr>
                <w:szCs w:val="20"/>
              </w:rPr>
              <w:t>Kela</w:t>
            </w:r>
          </w:p>
        </w:tc>
        <w:tc>
          <w:tcPr>
            <w:tcW w:w="931" w:type="pct"/>
          </w:tcPr>
          <w:p w14:paraId="658FEB75" w14:textId="4A39EA8D" w:rsidR="00F6007A" w:rsidRPr="004B3784" w:rsidRDefault="00F6007A" w:rsidP="00F6007A">
            <w:pPr>
              <w:rPr>
                <w:szCs w:val="20"/>
              </w:rPr>
            </w:pPr>
            <w:r w:rsidRPr="004B3784">
              <w:rPr>
                <w:szCs w:val="20"/>
              </w:rPr>
              <w:t>28.11.2016</w:t>
            </w:r>
          </w:p>
        </w:tc>
      </w:tr>
      <w:tr w:rsidR="00AB7E1D" w:rsidRPr="007D7122" w14:paraId="51667983" w14:textId="77777777" w:rsidTr="00F6007A">
        <w:trPr>
          <w:trHeight w:val="340"/>
        </w:trPr>
        <w:tc>
          <w:tcPr>
            <w:tcW w:w="600" w:type="pct"/>
          </w:tcPr>
          <w:p w14:paraId="354389C6" w14:textId="51030996" w:rsidR="00AB7E1D" w:rsidRPr="004B3784" w:rsidRDefault="00AB7E1D" w:rsidP="00AB7E1D">
            <w:pPr>
              <w:rPr>
                <w:szCs w:val="20"/>
              </w:rPr>
            </w:pPr>
            <w:r w:rsidRPr="004B3784">
              <w:rPr>
                <w:szCs w:val="20"/>
              </w:rPr>
              <w:t>1.10</w:t>
            </w:r>
          </w:p>
        </w:tc>
        <w:tc>
          <w:tcPr>
            <w:tcW w:w="2930" w:type="pct"/>
          </w:tcPr>
          <w:p w14:paraId="7B094632" w14:textId="746B4FB4" w:rsidR="00AB7E1D" w:rsidRPr="004B3784" w:rsidRDefault="004B3784" w:rsidP="00AB7E1D">
            <w:pPr>
              <w:rPr>
                <w:szCs w:val="20"/>
              </w:rPr>
            </w:pPr>
            <w:r w:rsidRPr="004B3784">
              <w:rPr>
                <w:szCs w:val="20"/>
              </w:rPr>
              <w:t>Koostepalautuksen tarkennuksia. Errata-dokumentin tarkennukset.</w:t>
            </w:r>
          </w:p>
        </w:tc>
        <w:tc>
          <w:tcPr>
            <w:tcW w:w="539" w:type="pct"/>
          </w:tcPr>
          <w:p w14:paraId="2DD6F822" w14:textId="629F126C" w:rsidR="00AB7E1D" w:rsidRPr="004B3784" w:rsidRDefault="00AB7E1D" w:rsidP="00AB7E1D">
            <w:pPr>
              <w:rPr>
                <w:szCs w:val="20"/>
              </w:rPr>
            </w:pPr>
            <w:r w:rsidRPr="004B3784">
              <w:rPr>
                <w:szCs w:val="20"/>
              </w:rPr>
              <w:t>Kela</w:t>
            </w:r>
          </w:p>
        </w:tc>
        <w:tc>
          <w:tcPr>
            <w:tcW w:w="931" w:type="pct"/>
          </w:tcPr>
          <w:p w14:paraId="2AF9EF85" w14:textId="2AE7FCFD" w:rsidR="00AB7E1D" w:rsidRPr="004B3784" w:rsidRDefault="00AB7E1D" w:rsidP="00AB7E1D">
            <w:pPr>
              <w:rPr>
                <w:szCs w:val="20"/>
              </w:rPr>
            </w:pPr>
            <w:r w:rsidRPr="004B3784">
              <w:rPr>
                <w:szCs w:val="20"/>
              </w:rPr>
              <w:t>13.11.2018</w:t>
            </w:r>
          </w:p>
        </w:tc>
      </w:tr>
      <w:tr w:rsidR="00AB7E1D" w:rsidRPr="007D7122" w14:paraId="3EABD7A8" w14:textId="77777777" w:rsidTr="00F6007A">
        <w:trPr>
          <w:trHeight w:val="340"/>
        </w:trPr>
        <w:tc>
          <w:tcPr>
            <w:tcW w:w="600" w:type="pct"/>
          </w:tcPr>
          <w:p w14:paraId="68DA85F3" w14:textId="7C93A338" w:rsidR="00AB7E1D" w:rsidRPr="004B3784" w:rsidRDefault="00AB7E1D" w:rsidP="00AB7E1D">
            <w:pPr>
              <w:rPr>
                <w:szCs w:val="20"/>
              </w:rPr>
            </w:pPr>
            <w:r w:rsidRPr="004B3784">
              <w:rPr>
                <w:szCs w:val="20"/>
              </w:rPr>
              <w:t>1.10.1</w:t>
            </w:r>
          </w:p>
        </w:tc>
        <w:tc>
          <w:tcPr>
            <w:tcW w:w="2930" w:type="pct"/>
          </w:tcPr>
          <w:p w14:paraId="2251A1DB" w14:textId="4BAEE7B0" w:rsidR="00AB7E1D" w:rsidRPr="004B3784" w:rsidRDefault="004B3784" w:rsidP="00AB7E1D">
            <w:pPr>
              <w:rPr>
                <w:szCs w:val="20"/>
              </w:rPr>
            </w:pPr>
            <w:r w:rsidRPr="004B3784">
              <w:rPr>
                <w:szCs w:val="20"/>
              </w:rPr>
              <w:t>Tarkennuksia alaikäisen asettaman huoltajille luovuttamisen kiellon palautukseen.</w:t>
            </w:r>
          </w:p>
        </w:tc>
        <w:tc>
          <w:tcPr>
            <w:tcW w:w="539" w:type="pct"/>
          </w:tcPr>
          <w:p w14:paraId="30BB1B96" w14:textId="0B929B9E" w:rsidR="00AB7E1D" w:rsidRPr="004B3784" w:rsidRDefault="00AB7E1D" w:rsidP="00AB7E1D">
            <w:pPr>
              <w:rPr>
                <w:szCs w:val="20"/>
              </w:rPr>
            </w:pPr>
            <w:r w:rsidRPr="004B3784">
              <w:rPr>
                <w:szCs w:val="20"/>
              </w:rPr>
              <w:t>Kela</w:t>
            </w:r>
          </w:p>
        </w:tc>
        <w:tc>
          <w:tcPr>
            <w:tcW w:w="931" w:type="pct"/>
          </w:tcPr>
          <w:p w14:paraId="151E18D8" w14:textId="20E1409E" w:rsidR="00AB7E1D" w:rsidRPr="004B3784" w:rsidRDefault="00AB7E1D" w:rsidP="00AB7E1D">
            <w:pPr>
              <w:rPr>
                <w:szCs w:val="20"/>
              </w:rPr>
            </w:pPr>
            <w:r w:rsidRPr="004B3784">
              <w:rPr>
                <w:szCs w:val="20"/>
              </w:rPr>
              <w:t>30.4.2019</w:t>
            </w:r>
          </w:p>
        </w:tc>
      </w:tr>
      <w:tr w:rsidR="00AB7E1D" w:rsidRPr="007D7122" w14:paraId="5D2AB030" w14:textId="77777777" w:rsidTr="00F6007A">
        <w:trPr>
          <w:trHeight w:val="340"/>
        </w:trPr>
        <w:tc>
          <w:tcPr>
            <w:tcW w:w="600" w:type="pct"/>
          </w:tcPr>
          <w:p w14:paraId="7E5660BE" w14:textId="46E9927B" w:rsidR="00AB7E1D" w:rsidRPr="004B3784" w:rsidRDefault="00AB7E1D" w:rsidP="00AB7E1D">
            <w:pPr>
              <w:rPr>
                <w:szCs w:val="20"/>
              </w:rPr>
            </w:pPr>
            <w:r w:rsidRPr="004B3784">
              <w:rPr>
                <w:szCs w:val="20"/>
              </w:rPr>
              <w:t>1.10.2</w:t>
            </w:r>
          </w:p>
        </w:tc>
        <w:tc>
          <w:tcPr>
            <w:tcW w:w="2930" w:type="pct"/>
          </w:tcPr>
          <w:p w14:paraId="142C35E8" w14:textId="77777777" w:rsidR="004B3784" w:rsidRPr="004B3784" w:rsidRDefault="004B3784" w:rsidP="004B3784">
            <w:pPr>
              <w:rPr>
                <w:szCs w:val="20"/>
              </w:rPr>
            </w:pPr>
            <w:r w:rsidRPr="004B3784">
              <w:rPr>
                <w:szCs w:val="20"/>
              </w:rPr>
              <w:t>Luku 2.5: Tarkennettu koostepalautuksen yksittäisen tiedon maksimipituus 4000 tavua.</w:t>
            </w:r>
          </w:p>
          <w:p w14:paraId="7F1CD36E" w14:textId="77777777" w:rsidR="004B3784" w:rsidRPr="004B3784" w:rsidRDefault="004B3784" w:rsidP="004B3784">
            <w:pPr>
              <w:rPr>
                <w:szCs w:val="20"/>
              </w:rPr>
            </w:pPr>
            <w:r w:rsidRPr="004B3784">
              <w:rPr>
                <w:szCs w:val="20"/>
              </w:rPr>
              <w:t>Luku 2.5: Tarkennettu pyynnön, tutkimuksen ja lausunnon palautusta</w:t>
            </w:r>
          </w:p>
          <w:p w14:paraId="52CA660A" w14:textId="0FE80E1D" w:rsidR="00AB7E1D" w:rsidRPr="004B3784" w:rsidRDefault="004B3784" w:rsidP="004B3784">
            <w:pPr>
              <w:rPr>
                <w:szCs w:val="20"/>
              </w:rPr>
            </w:pPr>
            <w:r w:rsidRPr="004B3784">
              <w:rPr>
                <w:szCs w:val="20"/>
              </w:rPr>
              <w:t>Luku 4: Päivitetty THP toiminnallisen määrittelyn versio [1]</w:t>
            </w:r>
          </w:p>
        </w:tc>
        <w:tc>
          <w:tcPr>
            <w:tcW w:w="539" w:type="pct"/>
          </w:tcPr>
          <w:p w14:paraId="39B961C7" w14:textId="1268C2D6" w:rsidR="00AB7E1D" w:rsidRPr="004B3784" w:rsidRDefault="00AB7E1D" w:rsidP="00AB7E1D">
            <w:pPr>
              <w:rPr>
                <w:szCs w:val="20"/>
              </w:rPr>
            </w:pPr>
            <w:r w:rsidRPr="004B3784">
              <w:rPr>
                <w:szCs w:val="20"/>
              </w:rPr>
              <w:t>Kela</w:t>
            </w:r>
          </w:p>
        </w:tc>
        <w:tc>
          <w:tcPr>
            <w:tcW w:w="931" w:type="pct"/>
          </w:tcPr>
          <w:p w14:paraId="17E8E876" w14:textId="7C78A48B" w:rsidR="00AB7E1D" w:rsidRPr="004B3784" w:rsidRDefault="00AB7E1D" w:rsidP="00AB7E1D">
            <w:pPr>
              <w:rPr>
                <w:szCs w:val="20"/>
              </w:rPr>
            </w:pPr>
            <w:r w:rsidRPr="004B3784">
              <w:rPr>
                <w:szCs w:val="20"/>
              </w:rPr>
              <w:t>28.1.2020</w:t>
            </w:r>
          </w:p>
        </w:tc>
      </w:tr>
      <w:tr w:rsidR="00AB7E1D" w:rsidRPr="007D7122" w14:paraId="336350A7" w14:textId="77777777" w:rsidTr="00F6007A">
        <w:trPr>
          <w:trHeight w:val="340"/>
        </w:trPr>
        <w:tc>
          <w:tcPr>
            <w:tcW w:w="600" w:type="pct"/>
          </w:tcPr>
          <w:p w14:paraId="19D80EBB" w14:textId="09A54B55" w:rsidR="00AB7E1D" w:rsidRPr="004B3784" w:rsidRDefault="00AB7E1D" w:rsidP="00AB7E1D">
            <w:pPr>
              <w:rPr>
                <w:szCs w:val="20"/>
              </w:rPr>
            </w:pPr>
            <w:r w:rsidRPr="004B3784">
              <w:rPr>
                <w:szCs w:val="20"/>
              </w:rPr>
              <w:t>1.11 RC</w:t>
            </w:r>
          </w:p>
        </w:tc>
        <w:tc>
          <w:tcPr>
            <w:tcW w:w="2930" w:type="pct"/>
          </w:tcPr>
          <w:p w14:paraId="539E999E" w14:textId="77777777" w:rsidR="004B3784" w:rsidRPr="004B3784" w:rsidRDefault="004B3784" w:rsidP="004B3784">
            <w:pPr>
              <w:rPr>
                <w:szCs w:val="20"/>
              </w:rPr>
            </w:pPr>
            <w:r w:rsidRPr="004B3784">
              <w:rPr>
                <w:szCs w:val="20"/>
              </w:rPr>
              <w:t>Luku 2.3: Tarkennettu tietorakenteiden tunnisteiden pohjana oleva koodisto</w:t>
            </w:r>
          </w:p>
          <w:p w14:paraId="06782562" w14:textId="77777777" w:rsidR="004B3784" w:rsidRPr="004B3784" w:rsidRDefault="004B3784" w:rsidP="004B3784">
            <w:pPr>
              <w:rPr>
                <w:szCs w:val="20"/>
              </w:rPr>
            </w:pPr>
            <w:r w:rsidRPr="004B3784">
              <w:rPr>
                <w:szCs w:val="20"/>
              </w:rPr>
              <w:t>Luku 3: Poistettu luvusta 3 tahdonilmaisupalvelun asiakirjat.</w:t>
            </w:r>
          </w:p>
          <w:p w14:paraId="4A3ED20E" w14:textId="77777777" w:rsidR="004B3784" w:rsidRPr="004B3784" w:rsidRDefault="004B3784" w:rsidP="004B3784">
            <w:pPr>
              <w:rPr>
                <w:szCs w:val="20"/>
              </w:rPr>
            </w:pPr>
            <w:r w:rsidRPr="004B3784">
              <w:rPr>
                <w:szCs w:val="20"/>
              </w:rPr>
              <w:t>Luku 2.4: Tarkennettu tahdonilmaisua koskevan riskitiedon tapahtuma-aikaa</w:t>
            </w:r>
          </w:p>
          <w:p w14:paraId="670D386D" w14:textId="77777777" w:rsidR="004B3784" w:rsidRPr="004B3784" w:rsidRDefault="004B3784" w:rsidP="004B3784">
            <w:pPr>
              <w:rPr>
                <w:szCs w:val="20"/>
              </w:rPr>
            </w:pPr>
            <w:r w:rsidRPr="004B3784">
              <w:rPr>
                <w:szCs w:val="20"/>
              </w:rPr>
              <w:t>Luvut 2.4 ja 2.5: Asiakastietolain muutoksista aiheutuvia termimuutoksia, Tiedonhallintapalvelu jakautuu Tiedonhallintapalveluksi ja Tahdonilmaisupalveluksi</w:t>
            </w:r>
          </w:p>
          <w:p w14:paraId="10B9CF6A" w14:textId="013AA989" w:rsidR="00AB7E1D" w:rsidRPr="004B3784" w:rsidRDefault="004B3784" w:rsidP="004B3784">
            <w:pPr>
              <w:rPr>
                <w:szCs w:val="20"/>
              </w:rPr>
            </w:pPr>
            <w:r w:rsidRPr="004B3784">
              <w:rPr>
                <w:szCs w:val="20"/>
              </w:rPr>
              <w:t>Luku 4: Tarkennettu viitatut määrittelyt ajan tasalle</w:t>
            </w:r>
          </w:p>
        </w:tc>
        <w:tc>
          <w:tcPr>
            <w:tcW w:w="539" w:type="pct"/>
          </w:tcPr>
          <w:p w14:paraId="4356C0D1" w14:textId="58073554" w:rsidR="00AB7E1D" w:rsidRPr="004B3784" w:rsidRDefault="00AB7E1D" w:rsidP="00AB7E1D">
            <w:pPr>
              <w:rPr>
                <w:szCs w:val="20"/>
              </w:rPr>
            </w:pPr>
            <w:r w:rsidRPr="004B3784">
              <w:rPr>
                <w:szCs w:val="20"/>
              </w:rPr>
              <w:t>Kela</w:t>
            </w:r>
          </w:p>
        </w:tc>
        <w:tc>
          <w:tcPr>
            <w:tcW w:w="931" w:type="pct"/>
          </w:tcPr>
          <w:p w14:paraId="722FEB50" w14:textId="3B4D5CB6" w:rsidR="00AB7E1D" w:rsidRPr="004B3784" w:rsidRDefault="00AB7E1D" w:rsidP="00AB7E1D">
            <w:pPr>
              <w:rPr>
                <w:szCs w:val="20"/>
              </w:rPr>
            </w:pPr>
            <w:r w:rsidRPr="004B3784">
              <w:rPr>
                <w:szCs w:val="20"/>
              </w:rPr>
              <w:t>24.11.2020</w:t>
            </w:r>
          </w:p>
        </w:tc>
      </w:tr>
      <w:tr w:rsidR="00AB7E1D" w:rsidRPr="007D7122" w14:paraId="6FF96CC3" w14:textId="77777777" w:rsidTr="00F6007A">
        <w:trPr>
          <w:trHeight w:val="340"/>
        </w:trPr>
        <w:tc>
          <w:tcPr>
            <w:tcW w:w="600" w:type="pct"/>
          </w:tcPr>
          <w:p w14:paraId="24ADF6D7" w14:textId="2547BCC5" w:rsidR="00AB7E1D" w:rsidRPr="004B3784" w:rsidRDefault="00AB7E1D" w:rsidP="00AB7E1D">
            <w:pPr>
              <w:rPr>
                <w:szCs w:val="20"/>
              </w:rPr>
            </w:pPr>
            <w:r w:rsidRPr="004B3784">
              <w:rPr>
                <w:szCs w:val="20"/>
              </w:rPr>
              <w:t>1.11</w:t>
            </w:r>
          </w:p>
        </w:tc>
        <w:tc>
          <w:tcPr>
            <w:tcW w:w="2930" w:type="pct"/>
          </w:tcPr>
          <w:p w14:paraId="1D54C92C" w14:textId="77777777" w:rsidR="004B3784" w:rsidRPr="004B3784" w:rsidRDefault="004B3784" w:rsidP="004B3784">
            <w:pPr>
              <w:rPr>
                <w:szCs w:val="20"/>
              </w:rPr>
            </w:pPr>
            <w:r w:rsidRPr="004B3784">
              <w:rPr>
                <w:szCs w:val="20"/>
              </w:rPr>
              <w:t>Luku 2.5: Tarkennettu rokotusrakenteen palautusmuodon poikkeukset tietojen pakollisuuksiin 2016-vaiheistuksen tietosisältöä vanhempaa aineistoa palautettaessa.</w:t>
            </w:r>
          </w:p>
          <w:p w14:paraId="58B65122" w14:textId="77777777" w:rsidR="004B3784" w:rsidRPr="004B3784" w:rsidRDefault="004B3784" w:rsidP="004B3784">
            <w:pPr>
              <w:rPr>
                <w:szCs w:val="20"/>
              </w:rPr>
            </w:pPr>
            <w:r w:rsidRPr="004B3784">
              <w:rPr>
                <w:szCs w:val="20"/>
              </w:rPr>
              <w:t>Luvut 2.2 ja 2.3: Tarkennettu palautusmuodon määrittykokoelman 2018.10.4.</w:t>
            </w:r>
          </w:p>
          <w:p w14:paraId="40E35EB6" w14:textId="65536F60" w:rsidR="00AB7E1D" w:rsidRPr="004B3784" w:rsidRDefault="004B3784" w:rsidP="004B3784">
            <w:pPr>
              <w:rPr>
                <w:szCs w:val="20"/>
              </w:rPr>
            </w:pPr>
            <w:r w:rsidRPr="004B3784">
              <w:rPr>
                <w:szCs w:val="20"/>
              </w:rPr>
              <w:t>Luku 2.3: Tarkennettu entryn id:n palautusta 2016 vaiheistusta vanhemmalla aineistolla.</w:t>
            </w:r>
          </w:p>
        </w:tc>
        <w:tc>
          <w:tcPr>
            <w:tcW w:w="539" w:type="pct"/>
          </w:tcPr>
          <w:p w14:paraId="6DB54654" w14:textId="2795AA17" w:rsidR="00AB7E1D" w:rsidRPr="004B3784" w:rsidRDefault="00AB7E1D" w:rsidP="00AB7E1D">
            <w:pPr>
              <w:rPr>
                <w:szCs w:val="20"/>
              </w:rPr>
            </w:pPr>
            <w:r w:rsidRPr="004B3784">
              <w:rPr>
                <w:szCs w:val="20"/>
              </w:rPr>
              <w:t>Kela</w:t>
            </w:r>
          </w:p>
        </w:tc>
        <w:tc>
          <w:tcPr>
            <w:tcW w:w="931" w:type="pct"/>
          </w:tcPr>
          <w:p w14:paraId="5E57F907" w14:textId="21EA8178" w:rsidR="00AB7E1D" w:rsidRPr="004B3784" w:rsidRDefault="00AB7E1D" w:rsidP="00AB7E1D">
            <w:pPr>
              <w:rPr>
                <w:szCs w:val="20"/>
              </w:rPr>
            </w:pPr>
            <w:r w:rsidRPr="004B3784">
              <w:rPr>
                <w:szCs w:val="20"/>
              </w:rPr>
              <w:t>25.3.2021</w:t>
            </w:r>
          </w:p>
        </w:tc>
      </w:tr>
      <w:tr w:rsidR="00AB7E1D" w:rsidRPr="007D7122" w14:paraId="4B119CE1" w14:textId="77777777" w:rsidTr="00F6007A">
        <w:trPr>
          <w:trHeight w:val="340"/>
        </w:trPr>
        <w:tc>
          <w:tcPr>
            <w:tcW w:w="600" w:type="pct"/>
          </w:tcPr>
          <w:p w14:paraId="4728CBBE" w14:textId="4C219095" w:rsidR="00AB7E1D" w:rsidRPr="004B3784" w:rsidRDefault="00AB7E1D" w:rsidP="00AB7E1D">
            <w:pPr>
              <w:rPr>
                <w:szCs w:val="20"/>
              </w:rPr>
            </w:pPr>
            <w:r w:rsidRPr="004B3784">
              <w:rPr>
                <w:szCs w:val="20"/>
              </w:rPr>
              <w:t>1.11.1</w:t>
            </w:r>
          </w:p>
        </w:tc>
        <w:tc>
          <w:tcPr>
            <w:tcW w:w="2930" w:type="pct"/>
          </w:tcPr>
          <w:p w14:paraId="45D6B3B4" w14:textId="77777777" w:rsidR="004B3784" w:rsidRPr="004B3784" w:rsidRDefault="004B3784" w:rsidP="004B3784">
            <w:pPr>
              <w:rPr>
                <w:szCs w:val="20"/>
              </w:rPr>
            </w:pPr>
            <w:r w:rsidRPr="004B3784">
              <w:rPr>
                <w:szCs w:val="20"/>
              </w:rPr>
              <w:t xml:space="preserve">Yhdistetty tuotantoversioon </w:t>
            </w:r>
          </w:p>
          <w:p w14:paraId="58B8C925" w14:textId="77777777" w:rsidR="004B3784" w:rsidRPr="004B3784" w:rsidRDefault="004B3784" w:rsidP="004B3784">
            <w:pPr>
              <w:rPr>
                <w:szCs w:val="20"/>
              </w:rPr>
            </w:pPr>
            <w:r w:rsidRPr="004B3784">
              <w:rPr>
                <w:szCs w:val="20"/>
              </w:rPr>
              <w:t xml:space="preserve"> - asiakastietolain muutokset (RC1)</w:t>
            </w:r>
          </w:p>
          <w:p w14:paraId="44097898" w14:textId="77777777" w:rsidR="004B3784" w:rsidRPr="004B3784" w:rsidRDefault="004B3784" w:rsidP="004B3784">
            <w:pPr>
              <w:rPr>
                <w:szCs w:val="20"/>
              </w:rPr>
            </w:pPr>
            <w:r w:rsidRPr="004B3784">
              <w:rPr>
                <w:szCs w:val="20"/>
              </w:rPr>
              <w:t xml:space="preserve"> - koronatodistuksien errata uuteen lukuun 3.</w:t>
            </w:r>
          </w:p>
          <w:p w14:paraId="3A642521" w14:textId="77777777" w:rsidR="004B3784" w:rsidRPr="004B3784" w:rsidRDefault="004B3784" w:rsidP="004B3784">
            <w:pPr>
              <w:rPr>
                <w:szCs w:val="20"/>
              </w:rPr>
            </w:pPr>
            <w:r w:rsidRPr="004B3784">
              <w:rPr>
                <w:szCs w:val="20"/>
              </w:rPr>
              <w:t>Muut tarkennukset</w:t>
            </w:r>
          </w:p>
          <w:p w14:paraId="2EF12886" w14:textId="77777777" w:rsidR="004B3784" w:rsidRPr="004B3784" w:rsidRDefault="004B3784" w:rsidP="004B3784">
            <w:pPr>
              <w:rPr>
                <w:szCs w:val="20"/>
              </w:rPr>
            </w:pPr>
            <w:r w:rsidRPr="004B3784">
              <w:rPr>
                <w:szCs w:val="20"/>
              </w:rPr>
              <w:t>Luku 2.3.1: Kaikilla koostetyypeillä pelkkä syntykontekstin tietojen palautuminen on mahdollinen (populoitu aineisto tai dg, ris, rkt 2016-vaiheistusta aiemman määrittelyn mukainen aineisto)</w:t>
            </w:r>
          </w:p>
          <w:p w14:paraId="031D2101" w14:textId="74AC65BB" w:rsidR="00AB7E1D" w:rsidRPr="004B3784" w:rsidRDefault="004B3784" w:rsidP="004B3784">
            <w:pPr>
              <w:rPr>
                <w:szCs w:val="20"/>
              </w:rPr>
            </w:pPr>
            <w:r w:rsidRPr="004B3784">
              <w:rPr>
                <w:szCs w:val="20"/>
              </w:rPr>
              <w:t>Luku 2.5: Sivutetussa vastauksessa pyyntö-tutkimus-lausunto-ketju voi toistua, jos ketjun osat kuuluvat koostepalautuksessa eri sivuille.</w:t>
            </w:r>
          </w:p>
        </w:tc>
        <w:tc>
          <w:tcPr>
            <w:tcW w:w="539" w:type="pct"/>
          </w:tcPr>
          <w:p w14:paraId="0F87C2D6" w14:textId="33AAEE47" w:rsidR="00AB7E1D" w:rsidRPr="004B3784" w:rsidRDefault="00AB7E1D" w:rsidP="00AB7E1D">
            <w:pPr>
              <w:rPr>
                <w:szCs w:val="20"/>
              </w:rPr>
            </w:pPr>
            <w:r w:rsidRPr="004B3784">
              <w:rPr>
                <w:szCs w:val="20"/>
              </w:rPr>
              <w:t>Kela</w:t>
            </w:r>
          </w:p>
        </w:tc>
        <w:tc>
          <w:tcPr>
            <w:tcW w:w="931" w:type="pct"/>
          </w:tcPr>
          <w:p w14:paraId="664A4A4F" w14:textId="3C7599C8" w:rsidR="00AB7E1D" w:rsidRPr="004B3784" w:rsidRDefault="00AB7E1D" w:rsidP="00AB7E1D">
            <w:pPr>
              <w:rPr>
                <w:szCs w:val="20"/>
              </w:rPr>
            </w:pPr>
            <w:r w:rsidRPr="004B3784">
              <w:rPr>
                <w:szCs w:val="20"/>
              </w:rPr>
              <w:t>29.3.2022</w:t>
            </w:r>
          </w:p>
        </w:tc>
      </w:tr>
      <w:tr w:rsidR="00AB7E1D" w:rsidRPr="007D7122" w14:paraId="54C31186" w14:textId="77777777" w:rsidTr="00F6007A">
        <w:trPr>
          <w:trHeight w:val="340"/>
        </w:trPr>
        <w:tc>
          <w:tcPr>
            <w:tcW w:w="600" w:type="pct"/>
          </w:tcPr>
          <w:p w14:paraId="01B3CBD3" w14:textId="5C7C4E09" w:rsidR="00AB7E1D" w:rsidRPr="004B3784" w:rsidRDefault="00970B58" w:rsidP="00AB7E1D">
            <w:pPr>
              <w:rPr>
                <w:szCs w:val="20"/>
              </w:rPr>
            </w:pPr>
            <w:ins w:id="25" w:author="Eklund Marjut" w:date="2022-12-16T09:48:00Z">
              <w:r>
                <w:rPr>
                  <w:szCs w:val="20"/>
                </w:rPr>
                <w:t>1.2 RC</w:t>
              </w:r>
            </w:ins>
          </w:p>
        </w:tc>
        <w:tc>
          <w:tcPr>
            <w:tcW w:w="2930" w:type="pct"/>
          </w:tcPr>
          <w:p w14:paraId="49664CF7" w14:textId="77777777" w:rsidR="00970B58" w:rsidRPr="00970B58" w:rsidRDefault="00970B58" w:rsidP="00970B58">
            <w:pPr>
              <w:rPr>
                <w:ins w:id="26" w:author="Eklund Marjut" w:date="2022-12-16T09:49:00Z"/>
                <w:szCs w:val="20"/>
              </w:rPr>
            </w:pPr>
            <w:ins w:id="27" w:author="Eklund Marjut" w:date="2022-12-16T09:49:00Z">
              <w:r>
                <w:rPr>
                  <w:szCs w:val="20"/>
                </w:rPr>
                <w:t>Sisältö siirretty uuteen asiakirjapohjaan ja sisältöä jäsennetty uudelleen</w:t>
              </w:r>
              <w:r w:rsidRPr="00970B58">
                <w:rPr>
                  <w:szCs w:val="20"/>
                </w:rPr>
                <w:t>: väliotsikoita on lisätty, sekä ryhmittelyä ja järjestystä muutettu.</w:t>
              </w:r>
            </w:ins>
          </w:p>
          <w:p w14:paraId="74A37A77" w14:textId="6093C4AD" w:rsidR="00970B58" w:rsidRPr="00970B58" w:rsidRDefault="00AD4EF9" w:rsidP="00970B58">
            <w:pPr>
              <w:rPr>
                <w:ins w:id="28" w:author="Eklund Marjut" w:date="2022-12-16T09:49:00Z"/>
                <w:szCs w:val="20"/>
              </w:rPr>
            </w:pPr>
            <w:ins w:id="29" w:author="Eklund Marjut" w:date="2023-01-23T10:41:00Z">
              <w:r>
                <w:rPr>
                  <w:szCs w:val="20"/>
                </w:rPr>
                <w:t>Luvut 2.</w:t>
              </w:r>
            </w:ins>
            <w:ins w:id="30" w:author="Eklund Marjut" w:date="2023-02-17T15:12:00Z">
              <w:r w:rsidR="002C5968">
                <w:rPr>
                  <w:szCs w:val="20"/>
                </w:rPr>
                <w:t>3</w:t>
              </w:r>
            </w:ins>
            <w:ins w:id="31" w:author="Eklund Marjut" w:date="2023-01-23T10:41:00Z">
              <w:r>
                <w:rPr>
                  <w:szCs w:val="20"/>
                </w:rPr>
                <w:t>, 2.</w:t>
              </w:r>
            </w:ins>
            <w:ins w:id="32" w:author="Eklund Marjut" w:date="2023-02-17T15:12:00Z">
              <w:r w:rsidR="002C5968">
                <w:rPr>
                  <w:szCs w:val="20"/>
                </w:rPr>
                <w:t>4</w:t>
              </w:r>
            </w:ins>
            <w:ins w:id="33" w:author="Eklund Marjut" w:date="2023-01-23T10:41:00Z">
              <w:r>
                <w:rPr>
                  <w:szCs w:val="20"/>
                </w:rPr>
                <w:t>, 2.7:</w:t>
              </w:r>
            </w:ins>
          </w:p>
          <w:p w14:paraId="68B56C38" w14:textId="2EC38F18" w:rsidR="003C1F7B" w:rsidRDefault="00970B58" w:rsidP="00970B58">
            <w:pPr>
              <w:rPr>
                <w:ins w:id="34" w:author="Eklund Marjut" w:date="2023-01-23T10:27:00Z"/>
                <w:szCs w:val="20"/>
              </w:rPr>
            </w:pPr>
            <w:ins w:id="35" w:author="Eklund Marjut" w:date="2022-12-16T09:49:00Z">
              <w:r w:rsidRPr="00970B58">
                <w:rPr>
                  <w:szCs w:val="20"/>
                </w:rPr>
                <w:t xml:space="preserve">- </w:t>
              </w:r>
            </w:ins>
            <w:ins w:id="36" w:author="Eklund Marjut" w:date="2023-02-17T15:11:00Z">
              <w:r w:rsidR="002C5968">
                <w:rPr>
                  <w:szCs w:val="20"/>
                </w:rPr>
                <w:t xml:space="preserve">Tarkennettu koostepalautuksen periaatetta </w:t>
              </w:r>
            </w:ins>
            <w:ins w:id="37" w:author="Eklund Marjut" w:date="2023-02-17T15:12:00Z">
              <w:r w:rsidR="002C5968">
                <w:rPr>
                  <w:szCs w:val="20"/>
                </w:rPr>
                <w:t>(</w:t>
              </w:r>
            </w:ins>
            <w:ins w:id="38" w:author="Eklund Marjut" w:date="2023-01-23T10:26:00Z">
              <w:r w:rsidR="003C1F7B">
                <w:rPr>
                  <w:szCs w:val="20"/>
                </w:rPr>
                <w:t>T</w:t>
              </w:r>
            </w:ins>
            <w:ins w:id="39" w:author="Eklund Marjut" w:date="2023-01-23T10:27:00Z">
              <w:r w:rsidR="003C1F7B">
                <w:rPr>
                  <w:szCs w:val="20"/>
                </w:rPr>
                <w:t>HP</w:t>
              </w:r>
            </w:ins>
            <w:ins w:id="40" w:author="Eklund Marjut" w:date="2023-01-23T10:26:00Z">
              <w:r w:rsidR="003C1F7B">
                <w:rPr>
                  <w:szCs w:val="20"/>
                </w:rPr>
                <w:t xml:space="preserve"> palauttaa koostetiedot saman määrittelykokoelman mukaisesti, minkä mukaan </w:t>
              </w:r>
            </w:ins>
            <w:ins w:id="41" w:author="Eklund Marjut" w:date="2023-01-23T10:27:00Z">
              <w:r w:rsidR="003C1F7B">
                <w:rPr>
                  <w:szCs w:val="20"/>
                </w:rPr>
                <w:t>palautettava koostetieto on tuotettu</w:t>
              </w:r>
            </w:ins>
            <w:ins w:id="42" w:author="Eklund Marjut" w:date="2023-02-17T15:12:00Z">
              <w:r w:rsidR="002C5968">
                <w:rPr>
                  <w:szCs w:val="20"/>
                </w:rPr>
                <w:t>)</w:t>
              </w:r>
            </w:ins>
          </w:p>
          <w:p w14:paraId="0C12AAD8" w14:textId="5D094CCF" w:rsidR="003C1F7B" w:rsidRDefault="0042116A" w:rsidP="003C1F7B">
            <w:pPr>
              <w:rPr>
                <w:ins w:id="43" w:author="Eklund Marjut" w:date="2023-01-23T10:29:00Z"/>
                <w:szCs w:val="20"/>
              </w:rPr>
            </w:pPr>
            <w:ins w:id="44" w:author="Eklund Marjut" w:date="2023-01-23T10:31:00Z">
              <w:r>
                <w:rPr>
                  <w:szCs w:val="20"/>
                </w:rPr>
                <w:lastRenderedPageBreak/>
                <w:t xml:space="preserve">Lisätty luku 2.7.1,  </w:t>
              </w:r>
            </w:ins>
            <w:ins w:id="45" w:author="Eklund Marjut" w:date="2023-01-23T10:29:00Z">
              <w:r w:rsidR="003C1F7B">
                <w:rPr>
                  <w:szCs w:val="20"/>
                </w:rPr>
                <w:t xml:space="preserve"> </w:t>
              </w:r>
            </w:ins>
            <w:ins w:id="46" w:author="Eklund Marjut" w:date="2023-01-23T10:30:00Z">
              <w:r>
                <w:rPr>
                  <w:szCs w:val="20"/>
                </w:rPr>
                <w:t>MK</w:t>
              </w:r>
            </w:ins>
            <w:ins w:id="47" w:author="Eklund Marjut" w:date="2023-01-23T10:29:00Z">
              <w:r w:rsidR="003C1F7B">
                <w:rPr>
                  <w:szCs w:val="20"/>
                </w:rPr>
                <w:t xml:space="preserve">2018.10.4 </w:t>
              </w:r>
            </w:ins>
            <w:ins w:id="48" w:author="Eklund Marjut" w:date="2023-01-23T10:30:00Z">
              <w:r w:rsidR="003C1F7B">
                <w:rPr>
                  <w:szCs w:val="20"/>
                </w:rPr>
                <w:t>mikrobiologian</w:t>
              </w:r>
              <w:r>
                <w:rPr>
                  <w:szCs w:val="20"/>
                </w:rPr>
                <w:t xml:space="preserve"> </w:t>
              </w:r>
            </w:ins>
            <w:ins w:id="49" w:author="Eklund Marjut" w:date="2023-01-23T10:31:00Z">
              <w:r>
                <w:rPr>
                  <w:szCs w:val="20"/>
                </w:rPr>
                <w:t>rakenteen huomioiminen</w:t>
              </w:r>
            </w:ins>
            <w:ins w:id="50" w:author="Eklund Marjut" w:date="2023-01-23T10:30:00Z">
              <w:r w:rsidR="003C1F7B">
                <w:rPr>
                  <w:szCs w:val="20"/>
                </w:rPr>
                <w:t xml:space="preserve"> </w:t>
              </w:r>
            </w:ins>
          </w:p>
          <w:p w14:paraId="699F0B35" w14:textId="697F9498" w:rsidR="003C1F7B" w:rsidRPr="004B3784" w:rsidRDefault="003C1F7B" w:rsidP="003C1F7B">
            <w:pPr>
              <w:rPr>
                <w:szCs w:val="20"/>
              </w:rPr>
            </w:pPr>
          </w:p>
        </w:tc>
        <w:tc>
          <w:tcPr>
            <w:tcW w:w="539" w:type="pct"/>
          </w:tcPr>
          <w:p w14:paraId="157DDAE2" w14:textId="238C40C0" w:rsidR="00AB7E1D" w:rsidRPr="004B3784" w:rsidRDefault="00970B58" w:rsidP="00AB7E1D">
            <w:pPr>
              <w:rPr>
                <w:szCs w:val="20"/>
              </w:rPr>
            </w:pPr>
            <w:ins w:id="51" w:author="Eklund Marjut" w:date="2022-12-16T09:50:00Z">
              <w:r>
                <w:rPr>
                  <w:szCs w:val="20"/>
                </w:rPr>
                <w:lastRenderedPageBreak/>
                <w:t>Kela</w:t>
              </w:r>
            </w:ins>
          </w:p>
        </w:tc>
        <w:tc>
          <w:tcPr>
            <w:tcW w:w="931" w:type="pct"/>
          </w:tcPr>
          <w:p w14:paraId="1842C66D" w14:textId="24684436" w:rsidR="00AB7E1D" w:rsidRPr="004B3784" w:rsidRDefault="003D5C04" w:rsidP="00187285">
            <w:pPr>
              <w:rPr>
                <w:szCs w:val="20"/>
              </w:rPr>
            </w:pPr>
            <w:ins w:id="52" w:author="Eklund Marjut" w:date="2023-05-10T10:02:00Z">
              <w:r>
                <w:rPr>
                  <w:szCs w:val="20"/>
                </w:rPr>
                <w:t>10.5</w:t>
              </w:r>
            </w:ins>
            <w:ins w:id="53" w:author="Eklund Marjut" w:date="2022-12-16T09:50:00Z">
              <w:r w:rsidR="00970B58">
                <w:rPr>
                  <w:szCs w:val="20"/>
                </w:rPr>
                <w:t>.2023</w:t>
              </w:r>
            </w:ins>
          </w:p>
        </w:tc>
      </w:tr>
      <w:tr w:rsidR="00AB7E1D" w:rsidRPr="007D7122" w14:paraId="6DDF297A" w14:textId="77777777" w:rsidTr="00F6007A">
        <w:trPr>
          <w:trHeight w:val="340"/>
        </w:trPr>
        <w:tc>
          <w:tcPr>
            <w:tcW w:w="600" w:type="pct"/>
          </w:tcPr>
          <w:p w14:paraId="4D83A6E8" w14:textId="7D929C32" w:rsidR="00AB7E1D" w:rsidRPr="004B3784" w:rsidRDefault="008D4FDF" w:rsidP="00AB7E1D">
            <w:pPr>
              <w:rPr>
                <w:szCs w:val="20"/>
              </w:rPr>
            </w:pPr>
            <w:ins w:id="54" w:author="Kuusisto Katja" w:date="2024-11-01T08:41:00Z">
              <w:r>
                <w:rPr>
                  <w:szCs w:val="20"/>
                </w:rPr>
                <w:t>1.2</w:t>
              </w:r>
            </w:ins>
          </w:p>
        </w:tc>
        <w:tc>
          <w:tcPr>
            <w:tcW w:w="2930" w:type="pct"/>
          </w:tcPr>
          <w:p w14:paraId="4EA6EF7E" w14:textId="393487F4" w:rsidR="00AB7E1D" w:rsidRPr="004B3784" w:rsidRDefault="008D4FDF" w:rsidP="00AB7E1D">
            <w:pPr>
              <w:rPr>
                <w:szCs w:val="20"/>
              </w:rPr>
            </w:pPr>
            <w:ins w:id="55" w:author="Kuusisto Katja" w:date="2024-11-01T08:41:00Z">
              <w:r>
                <w:rPr>
                  <w:szCs w:val="20"/>
                </w:rPr>
                <w:t>RC</w:t>
              </w:r>
            </w:ins>
            <w:ins w:id="56" w:author="Kuusisto Katja" w:date="2024-11-01T08:42:00Z">
              <w:r>
                <w:rPr>
                  <w:szCs w:val="20"/>
                </w:rPr>
                <w:t xml:space="preserve"> status poistettu ja termimuutokset potilastiedon arkisto -&gt; potilastietovaranto</w:t>
              </w:r>
            </w:ins>
          </w:p>
        </w:tc>
        <w:tc>
          <w:tcPr>
            <w:tcW w:w="539" w:type="pct"/>
          </w:tcPr>
          <w:p w14:paraId="753E8D1C" w14:textId="4C49615C" w:rsidR="00AB7E1D" w:rsidRPr="004B3784" w:rsidRDefault="008D4FDF" w:rsidP="00AB7E1D">
            <w:pPr>
              <w:rPr>
                <w:szCs w:val="20"/>
              </w:rPr>
            </w:pPr>
            <w:ins w:id="57" w:author="Kuusisto Katja" w:date="2024-11-01T08:42:00Z">
              <w:r>
                <w:rPr>
                  <w:szCs w:val="20"/>
                </w:rPr>
                <w:t>Kela</w:t>
              </w:r>
            </w:ins>
          </w:p>
        </w:tc>
        <w:tc>
          <w:tcPr>
            <w:tcW w:w="931" w:type="pct"/>
          </w:tcPr>
          <w:p w14:paraId="7BB8714A" w14:textId="43ACFD50" w:rsidR="00AB7E1D" w:rsidRPr="004B3784" w:rsidRDefault="008D4FDF" w:rsidP="00AB7E1D">
            <w:pPr>
              <w:rPr>
                <w:szCs w:val="20"/>
              </w:rPr>
            </w:pPr>
            <w:ins w:id="58" w:author="Kuusisto Katja" w:date="2024-11-01T08:42:00Z">
              <w:r>
                <w:rPr>
                  <w:szCs w:val="20"/>
                </w:rPr>
                <w:t>1.11.20</w:t>
              </w:r>
            </w:ins>
            <w:ins w:id="59" w:author="Kuusisto Katja" w:date="2024-11-01T08:43:00Z">
              <w:r>
                <w:rPr>
                  <w:szCs w:val="20"/>
                </w:rPr>
                <w:t>24</w:t>
              </w:r>
            </w:ins>
          </w:p>
        </w:tc>
      </w:tr>
      <w:tr w:rsidR="008D4FDF" w:rsidRPr="007D7122" w14:paraId="75C7E8C3" w14:textId="77777777" w:rsidTr="00F6007A">
        <w:trPr>
          <w:trHeight w:val="340"/>
          <w:ins w:id="60" w:author="Kuusisto Katja" w:date="2024-11-01T08:41:00Z"/>
        </w:trPr>
        <w:tc>
          <w:tcPr>
            <w:tcW w:w="600" w:type="pct"/>
          </w:tcPr>
          <w:p w14:paraId="511B1C69" w14:textId="77777777" w:rsidR="008D4FDF" w:rsidRPr="004B3784" w:rsidRDefault="008D4FDF" w:rsidP="00AB7E1D">
            <w:pPr>
              <w:rPr>
                <w:ins w:id="61" w:author="Kuusisto Katja" w:date="2024-11-01T08:41:00Z"/>
                <w:szCs w:val="20"/>
              </w:rPr>
            </w:pPr>
          </w:p>
        </w:tc>
        <w:tc>
          <w:tcPr>
            <w:tcW w:w="2930" w:type="pct"/>
          </w:tcPr>
          <w:p w14:paraId="181DC32F" w14:textId="77777777" w:rsidR="008D4FDF" w:rsidRPr="004B3784" w:rsidRDefault="008D4FDF" w:rsidP="00AB7E1D">
            <w:pPr>
              <w:rPr>
                <w:ins w:id="62" w:author="Kuusisto Katja" w:date="2024-11-01T08:41:00Z"/>
                <w:szCs w:val="20"/>
              </w:rPr>
            </w:pPr>
          </w:p>
        </w:tc>
        <w:tc>
          <w:tcPr>
            <w:tcW w:w="539" w:type="pct"/>
          </w:tcPr>
          <w:p w14:paraId="48D5B026" w14:textId="77777777" w:rsidR="008D4FDF" w:rsidRPr="004B3784" w:rsidRDefault="008D4FDF" w:rsidP="00AB7E1D">
            <w:pPr>
              <w:rPr>
                <w:ins w:id="63" w:author="Kuusisto Katja" w:date="2024-11-01T08:41:00Z"/>
                <w:szCs w:val="20"/>
              </w:rPr>
            </w:pPr>
          </w:p>
        </w:tc>
        <w:tc>
          <w:tcPr>
            <w:tcW w:w="931" w:type="pct"/>
          </w:tcPr>
          <w:p w14:paraId="48D385FC" w14:textId="77777777" w:rsidR="008D4FDF" w:rsidRPr="004B3784" w:rsidRDefault="008D4FDF" w:rsidP="00AB7E1D">
            <w:pPr>
              <w:rPr>
                <w:ins w:id="64" w:author="Kuusisto Katja" w:date="2024-11-01T08:41:00Z"/>
                <w:szCs w:val="20"/>
              </w:rPr>
            </w:pPr>
          </w:p>
        </w:tc>
      </w:tr>
    </w:tbl>
    <w:p w14:paraId="5DAB6C7B" w14:textId="77777777" w:rsidR="003C42E7" w:rsidRDefault="003C42E7">
      <w:pPr>
        <w:pStyle w:val="Sisllysluettelonotsikko"/>
      </w:pPr>
    </w:p>
    <w:p w14:paraId="02EB378F" w14:textId="77777777" w:rsidR="003C42E7" w:rsidRDefault="003C42E7">
      <w:pPr>
        <w:rPr>
          <w:rFonts w:asciiTheme="majorHAnsi" w:eastAsiaTheme="majorEastAsia" w:hAnsiTheme="majorHAnsi" w:cstheme="majorBidi"/>
          <w:bCs/>
          <w:sz w:val="36"/>
          <w:szCs w:val="28"/>
        </w:rPr>
      </w:pPr>
      <w:r>
        <w:br w:type="page"/>
      </w:r>
    </w:p>
    <w:sdt>
      <w:sdtPr>
        <w:rPr>
          <w:rFonts w:asciiTheme="minorHAnsi" w:eastAsiaTheme="minorHAnsi" w:hAnsiTheme="minorHAnsi" w:cstheme="minorHAnsi"/>
          <w:bCs w:val="0"/>
          <w:sz w:val="20"/>
          <w:szCs w:val="22"/>
        </w:rPr>
        <w:id w:val="1823458397"/>
        <w:docPartObj>
          <w:docPartGallery w:val="Table of Contents"/>
          <w:docPartUnique/>
        </w:docPartObj>
      </w:sdtPr>
      <w:sdtEndPr>
        <w:rPr>
          <w:b/>
        </w:rPr>
      </w:sdtEndPr>
      <w:sdtContent>
        <w:p w14:paraId="75827322" w14:textId="77777777" w:rsidR="00E75537" w:rsidRDefault="00E75537">
          <w:pPr>
            <w:pStyle w:val="Sisllysluettelonotsikko"/>
          </w:pPr>
          <w:r>
            <w:t>Sisällys</w:t>
          </w:r>
        </w:p>
        <w:p w14:paraId="08BF3934" w14:textId="7857926F" w:rsidR="00187285" w:rsidRDefault="00E75537">
          <w:pPr>
            <w:pStyle w:val="Sisluet1"/>
            <w:rPr>
              <w:rFonts w:asciiTheme="minorHAnsi" w:eastAsiaTheme="minorEastAsia" w:hAnsiTheme="minorHAnsi" w:cstheme="minorBidi"/>
              <w:sz w:val="22"/>
              <w:lang w:eastAsia="fi-FI"/>
            </w:rPr>
          </w:pPr>
          <w:r>
            <w:fldChar w:fldCharType="begin"/>
          </w:r>
          <w:r>
            <w:instrText xml:space="preserve"> TOC \o "1-3" \h \z \u </w:instrText>
          </w:r>
          <w:r>
            <w:fldChar w:fldCharType="separate"/>
          </w:r>
          <w:hyperlink w:anchor="_Toc128560533" w:history="1">
            <w:r w:rsidR="00187285" w:rsidRPr="002C4F87">
              <w:rPr>
                <w:rStyle w:val="Hyperlinkki"/>
              </w:rPr>
              <w:t>Muutoshistoria</w:t>
            </w:r>
            <w:r w:rsidR="00187285">
              <w:rPr>
                <w:webHidden/>
              </w:rPr>
              <w:tab/>
            </w:r>
            <w:r w:rsidR="00187285">
              <w:rPr>
                <w:webHidden/>
              </w:rPr>
              <w:fldChar w:fldCharType="begin"/>
            </w:r>
            <w:r w:rsidR="00187285">
              <w:rPr>
                <w:webHidden/>
              </w:rPr>
              <w:instrText xml:space="preserve"> PAGEREF _Toc128560533 \h </w:instrText>
            </w:r>
            <w:r w:rsidR="00187285">
              <w:rPr>
                <w:webHidden/>
              </w:rPr>
            </w:r>
            <w:r w:rsidR="00187285">
              <w:rPr>
                <w:webHidden/>
              </w:rPr>
              <w:fldChar w:fldCharType="separate"/>
            </w:r>
            <w:r w:rsidR="00FE01C9">
              <w:rPr>
                <w:webHidden/>
              </w:rPr>
              <w:t>1</w:t>
            </w:r>
            <w:r w:rsidR="00187285">
              <w:rPr>
                <w:webHidden/>
              </w:rPr>
              <w:fldChar w:fldCharType="end"/>
            </w:r>
          </w:hyperlink>
        </w:p>
        <w:p w14:paraId="2B023FE2" w14:textId="1FDDBAA4" w:rsidR="00187285" w:rsidRDefault="008D4FDF">
          <w:pPr>
            <w:pStyle w:val="Sisluet1"/>
            <w:rPr>
              <w:rFonts w:asciiTheme="minorHAnsi" w:eastAsiaTheme="minorEastAsia" w:hAnsiTheme="minorHAnsi" w:cstheme="minorBidi"/>
              <w:sz w:val="22"/>
              <w:lang w:eastAsia="fi-FI"/>
            </w:rPr>
          </w:pPr>
          <w:hyperlink w:anchor="_Toc128560534" w:history="1">
            <w:r w:rsidR="00187285" w:rsidRPr="002C4F87">
              <w:rPr>
                <w:rStyle w:val="Hyperlinkki"/>
              </w:rPr>
              <w:t>1</w:t>
            </w:r>
            <w:r w:rsidR="00187285">
              <w:rPr>
                <w:rFonts w:asciiTheme="minorHAnsi" w:eastAsiaTheme="minorEastAsia" w:hAnsiTheme="minorHAnsi" w:cstheme="minorBidi"/>
                <w:sz w:val="22"/>
                <w:lang w:eastAsia="fi-FI"/>
              </w:rPr>
              <w:tab/>
            </w:r>
            <w:r w:rsidR="00187285" w:rsidRPr="002C4F87">
              <w:rPr>
                <w:rStyle w:val="Hyperlinkki"/>
              </w:rPr>
              <w:t>Johdanto</w:t>
            </w:r>
            <w:r w:rsidR="00187285">
              <w:rPr>
                <w:webHidden/>
              </w:rPr>
              <w:tab/>
            </w:r>
            <w:r w:rsidR="00187285">
              <w:rPr>
                <w:webHidden/>
              </w:rPr>
              <w:fldChar w:fldCharType="begin"/>
            </w:r>
            <w:r w:rsidR="00187285">
              <w:rPr>
                <w:webHidden/>
              </w:rPr>
              <w:instrText xml:space="preserve"> PAGEREF _Toc128560534 \h </w:instrText>
            </w:r>
            <w:r w:rsidR="00187285">
              <w:rPr>
                <w:webHidden/>
              </w:rPr>
            </w:r>
            <w:r w:rsidR="00187285">
              <w:rPr>
                <w:webHidden/>
              </w:rPr>
              <w:fldChar w:fldCharType="separate"/>
            </w:r>
            <w:r w:rsidR="00FE01C9">
              <w:rPr>
                <w:webHidden/>
              </w:rPr>
              <w:t>4</w:t>
            </w:r>
            <w:r w:rsidR="00187285">
              <w:rPr>
                <w:webHidden/>
              </w:rPr>
              <w:fldChar w:fldCharType="end"/>
            </w:r>
          </w:hyperlink>
        </w:p>
        <w:p w14:paraId="1059793A" w14:textId="4FF84572" w:rsidR="00187285" w:rsidRDefault="008D4FDF">
          <w:pPr>
            <w:pStyle w:val="Sisluet1"/>
            <w:rPr>
              <w:rFonts w:asciiTheme="minorHAnsi" w:eastAsiaTheme="minorEastAsia" w:hAnsiTheme="minorHAnsi" w:cstheme="minorBidi"/>
              <w:sz w:val="22"/>
              <w:lang w:eastAsia="fi-FI"/>
            </w:rPr>
          </w:pPr>
          <w:hyperlink w:anchor="_Toc128560535" w:history="1">
            <w:r w:rsidR="00187285" w:rsidRPr="002C4F87">
              <w:rPr>
                <w:rStyle w:val="Hyperlinkki"/>
              </w:rPr>
              <w:t>2</w:t>
            </w:r>
            <w:r w:rsidR="00187285">
              <w:rPr>
                <w:rFonts w:asciiTheme="minorHAnsi" w:eastAsiaTheme="minorEastAsia" w:hAnsiTheme="minorHAnsi" w:cstheme="minorBidi"/>
                <w:sz w:val="22"/>
                <w:lang w:eastAsia="fi-FI"/>
              </w:rPr>
              <w:tab/>
            </w:r>
            <w:r w:rsidR="00187285" w:rsidRPr="002C4F87">
              <w:rPr>
                <w:rStyle w:val="Hyperlinkki"/>
              </w:rPr>
              <w:t>Tiedonhallintapalvelun koosteasiakirjat</w:t>
            </w:r>
            <w:r w:rsidR="00187285">
              <w:rPr>
                <w:webHidden/>
              </w:rPr>
              <w:tab/>
            </w:r>
            <w:r w:rsidR="00187285">
              <w:rPr>
                <w:webHidden/>
              </w:rPr>
              <w:fldChar w:fldCharType="begin"/>
            </w:r>
            <w:r w:rsidR="00187285">
              <w:rPr>
                <w:webHidden/>
              </w:rPr>
              <w:instrText xml:space="preserve"> PAGEREF _Toc128560535 \h </w:instrText>
            </w:r>
            <w:r w:rsidR="00187285">
              <w:rPr>
                <w:webHidden/>
              </w:rPr>
            </w:r>
            <w:r w:rsidR="00187285">
              <w:rPr>
                <w:webHidden/>
              </w:rPr>
              <w:fldChar w:fldCharType="separate"/>
            </w:r>
            <w:r w:rsidR="00FE01C9">
              <w:rPr>
                <w:webHidden/>
              </w:rPr>
              <w:t>4</w:t>
            </w:r>
            <w:r w:rsidR="00187285">
              <w:rPr>
                <w:webHidden/>
              </w:rPr>
              <w:fldChar w:fldCharType="end"/>
            </w:r>
          </w:hyperlink>
        </w:p>
        <w:p w14:paraId="538C5B6B" w14:textId="7658C8F9" w:rsidR="00187285" w:rsidRDefault="008D4FDF">
          <w:pPr>
            <w:pStyle w:val="Sisluet2"/>
            <w:tabs>
              <w:tab w:val="left" w:pos="1145"/>
            </w:tabs>
            <w:rPr>
              <w:rFonts w:asciiTheme="minorHAnsi" w:eastAsiaTheme="minorEastAsia" w:hAnsiTheme="minorHAnsi" w:cstheme="minorBidi"/>
              <w:sz w:val="22"/>
              <w:lang w:eastAsia="fi-FI"/>
            </w:rPr>
          </w:pPr>
          <w:hyperlink w:anchor="_Toc128560536" w:history="1">
            <w:r w:rsidR="00187285" w:rsidRPr="002C4F87">
              <w:rPr>
                <w:rStyle w:val="Hyperlinkki"/>
              </w:rPr>
              <w:t>2.1</w:t>
            </w:r>
            <w:r w:rsidR="00187285">
              <w:rPr>
                <w:rFonts w:asciiTheme="minorHAnsi" w:eastAsiaTheme="minorEastAsia" w:hAnsiTheme="minorHAnsi" w:cstheme="minorBidi"/>
                <w:sz w:val="22"/>
                <w:lang w:eastAsia="fi-FI"/>
              </w:rPr>
              <w:tab/>
            </w:r>
            <w:r w:rsidR="00187285" w:rsidRPr="002C4F87">
              <w:rPr>
                <w:rStyle w:val="Hyperlinkki"/>
              </w:rPr>
              <w:t>Yleistä</w:t>
            </w:r>
            <w:r w:rsidR="00187285">
              <w:rPr>
                <w:webHidden/>
              </w:rPr>
              <w:tab/>
            </w:r>
            <w:r w:rsidR="00187285">
              <w:rPr>
                <w:webHidden/>
              </w:rPr>
              <w:fldChar w:fldCharType="begin"/>
            </w:r>
            <w:r w:rsidR="00187285">
              <w:rPr>
                <w:webHidden/>
              </w:rPr>
              <w:instrText xml:space="preserve"> PAGEREF _Toc128560536 \h </w:instrText>
            </w:r>
            <w:r w:rsidR="00187285">
              <w:rPr>
                <w:webHidden/>
              </w:rPr>
            </w:r>
            <w:r w:rsidR="00187285">
              <w:rPr>
                <w:webHidden/>
              </w:rPr>
              <w:fldChar w:fldCharType="separate"/>
            </w:r>
            <w:r w:rsidR="00FE01C9">
              <w:rPr>
                <w:webHidden/>
              </w:rPr>
              <w:t>4</w:t>
            </w:r>
            <w:r w:rsidR="00187285">
              <w:rPr>
                <w:webHidden/>
              </w:rPr>
              <w:fldChar w:fldCharType="end"/>
            </w:r>
          </w:hyperlink>
        </w:p>
        <w:p w14:paraId="4A9BFE4C" w14:textId="435DF56F" w:rsidR="00187285" w:rsidRDefault="008D4FDF">
          <w:pPr>
            <w:pStyle w:val="Sisluet2"/>
            <w:tabs>
              <w:tab w:val="left" w:pos="1145"/>
            </w:tabs>
            <w:rPr>
              <w:rFonts w:asciiTheme="minorHAnsi" w:eastAsiaTheme="minorEastAsia" w:hAnsiTheme="minorHAnsi" w:cstheme="minorBidi"/>
              <w:sz w:val="22"/>
              <w:lang w:eastAsia="fi-FI"/>
            </w:rPr>
          </w:pPr>
          <w:hyperlink w:anchor="_Toc128560537" w:history="1">
            <w:r w:rsidR="00187285" w:rsidRPr="002C4F87">
              <w:rPr>
                <w:rStyle w:val="Hyperlinkki"/>
                <w:lang w:val="en-US"/>
              </w:rPr>
              <w:t>2.2</w:t>
            </w:r>
            <w:r w:rsidR="00187285">
              <w:rPr>
                <w:rFonts w:asciiTheme="minorHAnsi" w:eastAsiaTheme="minorEastAsia" w:hAnsiTheme="minorHAnsi" w:cstheme="minorBidi"/>
                <w:sz w:val="22"/>
                <w:lang w:eastAsia="fi-FI"/>
              </w:rPr>
              <w:tab/>
            </w:r>
            <w:r w:rsidR="00187285" w:rsidRPr="002C4F87">
              <w:rPr>
                <w:rStyle w:val="Hyperlinkki"/>
                <w:lang w:val="en-US"/>
              </w:rPr>
              <w:t>Koosteiden poimintasäännöt</w:t>
            </w:r>
            <w:r w:rsidR="00187285">
              <w:rPr>
                <w:webHidden/>
              </w:rPr>
              <w:tab/>
            </w:r>
            <w:r w:rsidR="00187285">
              <w:rPr>
                <w:webHidden/>
              </w:rPr>
              <w:fldChar w:fldCharType="begin"/>
            </w:r>
            <w:r w:rsidR="00187285">
              <w:rPr>
                <w:webHidden/>
              </w:rPr>
              <w:instrText xml:space="preserve"> PAGEREF _Toc128560537 \h </w:instrText>
            </w:r>
            <w:r w:rsidR="00187285">
              <w:rPr>
                <w:webHidden/>
              </w:rPr>
            </w:r>
            <w:r w:rsidR="00187285">
              <w:rPr>
                <w:webHidden/>
              </w:rPr>
              <w:fldChar w:fldCharType="separate"/>
            </w:r>
            <w:r w:rsidR="00FE01C9">
              <w:rPr>
                <w:webHidden/>
              </w:rPr>
              <w:t>5</w:t>
            </w:r>
            <w:r w:rsidR="00187285">
              <w:rPr>
                <w:webHidden/>
              </w:rPr>
              <w:fldChar w:fldCharType="end"/>
            </w:r>
          </w:hyperlink>
        </w:p>
        <w:p w14:paraId="5D778F10" w14:textId="404662D2" w:rsidR="00187285" w:rsidRDefault="008D4FDF">
          <w:pPr>
            <w:pStyle w:val="Sisluet2"/>
            <w:tabs>
              <w:tab w:val="left" w:pos="1145"/>
            </w:tabs>
            <w:rPr>
              <w:rFonts w:asciiTheme="minorHAnsi" w:eastAsiaTheme="minorEastAsia" w:hAnsiTheme="minorHAnsi" w:cstheme="minorBidi"/>
              <w:sz w:val="22"/>
              <w:lang w:eastAsia="fi-FI"/>
            </w:rPr>
          </w:pPr>
          <w:hyperlink w:anchor="_Toc128560538" w:history="1">
            <w:r w:rsidR="00187285" w:rsidRPr="002C4F87">
              <w:rPr>
                <w:rStyle w:val="Hyperlinkki"/>
              </w:rPr>
              <w:t>2.3</w:t>
            </w:r>
            <w:r w:rsidR="00187285">
              <w:rPr>
                <w:rFonts w:asciiTheme="minorHAnsi" w:eastAsiaTheme="minorEastAsia" w:hAnsiTheme="minorHAnsi" w:cstheme="minorBidi"/>
                <w:sz w:val="22"/>
                <w:lang w:eastAsia="fi-FI"/>
              </w:rPr>
              <w:tab/>
            </w:r>
            <w:r w:rsidR="00187285" w:rsidRPr="002C4F87">
              <w:rPr>
                <w:rStyle w:val="Hyperlinkki"/>
              </w:rPr>
              <w:t>Koosteasiakirjojen header-tiedot</w:t>
            </w:r>
            <w:r w:rsidR="00187285">
              <w:rPr>
                <w:webHidden/>
              </w:rPr>
              <w:tab/>
            </w:r>
            <w:r w:rsidR="00187285">
              <w:rPr>
                <w:webHidden/>
              </w:rPr>
              <w:fldChar w:fldCharType="begin"/>
            </w:r>
            <w:r w:rsidR="00187285">
              <w:rPr>
                <w:webHidden/>
              </w:rPr>
              <w:instrText xml:space="preserve"> PAGEREF _Toc128560538 \h </w:instrText>
            </w:r>
            <w:r w:rsidR="00187285">
              <w:rPr>
                <w:webHidden/>
              </w:rPr>
            </w:r>
            <w:r w:rsidR="00187285">
              <w:rPr>
                <w:webHidden/>
              </w:rPr>
              <w:fldChar w:fldCharType="separate"/>
            </w:r>
            <w:r w:rsidR="00FE01C9">
              <w:rPr>
                <w:webHidden/>
              </w:rPr>
              <w:t>6</w:t>
            </w:r>
            <w:r w:rsidR="00187285">
              <w:rPr>
                <w:webHidden/>
              </w:rPr>
              <w:fldChar w:fldCharType="end"/>
            </w:r>
          </w:hyperlink>
        </w:p>
        <w:p w14:paraId="4EB83067" w14:textId="4A6EF892" w:rsidR="00187285" w:rsidRDefault="008D4FDF">
          <w:pPr>
            <w:pStyle w:val="Sisluet3"/>
            <w:tabs>
              <w:tab w:val="left" w:pos="1933"/>
            </w:tabs>
            <w:rPr>
              <w:rFonts w:asciiTheme="minorHAnsi" w:eastAsiaTheme="minorEastAsia" w:hAnsiTheme="minorHAnsi" w:cstheme="minorBidi"/>
              <w:sz w:val="22"/>
              <w:lang w:eastAsia="fi-FI"/>
            </w:rPr>
          </w:pPr>
          <w:hyperlink w:anchor="_Toc128560539" w:history="1">
            <w:r w:rsidR="00187285" w:rsidRPr="002C4F87">
              <w:rPr>
                <w:rStyle w:val="Hyperlinkki"/>
              </w:rPr>
              <w:t>2.3.1</w:t>
            </w:r>
            <w:r w:rsidR="00187285">
              <w:rPr>
                <w:rFonts w:asciiTheme="minorHAnsi" w:eastAsiaTheme="minorEastAsia" w:hAnsiTheme="minorHAnsi" w:cstheme="minorBidi"/>
                <w:sz w:val="22"/>
                <w:lang w:eastAsia="fi-FI"/>
              </w:rPr>
              <w:tab/>
            </w:r>
            <w:r w:rsidR="00187285" w:rsidRPr="002C4F87">
              <w:rPr>
                <w:rStyle w:val="Hyperlinkki"/>
              </w:rPr>
              <w:t>Koosteasiakirjassa noudatettavat määritykset</w:t>
            </w:r>
            <w:r w:rsidR="00187285">
              <w:rPr>
                <w:webHidden/>
              </w:rPr>
              <w:tab/>
            </w:r>
            <w:r w:rsidR="00187285">
              <w:rPr>
                <w:webHidden/>
              </w:rPr>
              <w:fldChar w:fldCharType="begin"/>
            </w:r>
            <w:r w:rsidR="00187285">
              <w:rPr>
                <w:webHidden/>
              </w:rPr>
              <w:instrText xml:space="preserve"> PAGEREF _Toc128560539 \h </w:instrText>
            </w:r>
            <w:r w:rsidR="00187285">
              <w:rPr>
                <w:webHidden/>
              </w:rPr>
            </w:r>
            <w:r w:rsidR="00187285">
              <w:rPr>
                <w:webHidden/>
              </w:rPr>
              <w:fldChar w:fldCharType="separate"/>
            </w:r>
            <w:r w:rsidR="00FE01C9">
              <w:rPr>
                <w:webHidden/>
              </w:rPr>
              <w:t>6</w:t>
            </w:r>
            <w:r w:rsidR="00187285">
              <w:rPr>
                <w:webHidden/>
              </w:rPr>
              <w:fldChar w:fldCharType="end"/>
            </w:r>
          </w:hyperlink>
        </w:p>
        <w:p w14:paraId="0B25C639" w14:textId="5BC3C37A" w:rsidR="00187285" w:rsidRDefault="008D4FDF">
          <w:pPr>
            <w:pStyle w:val="Sisluet3"/>
            <w:tabs>
              <w:tab w:val="left" w:pos="1933"/>
            </w:tabs>
            <w:rPr>
              <w:rFonts w:asciiTheme="minorHAnsi" w:eastAsiaTheme="minorEastAsia" w:hAnsiTheme="minorHAnsi" w:cstheme="minorBidi"/>
              <w:sz w:val="22"/>
              <w:lang w:eastAsia="fi-FI"/>
            </w:rPr>
          </w:pPr>
          <w:hyperlink w:anchor="_Toc128560540" w:history="1">
            <w:r w:rsidR="00187285" w:rsidRPr="002C4F87">
              <w:rPr>
                <w:rStyle w:val="Hyperlinkki"/>
              </w:rPr>
              <w:t>2.3.2</w:t>
            </w:r>
            <w:r w:rsidR="00187285">
              <w:rPr>
                <w:rFonts w:asciiTheme="minorHAnsi" w:eastAsiaTheme="minorEastAsia" w:hAnsiTheme="minorHAnsi" w:cstheme="minorBidi"/>
                <w:sz w:val="22"/>
                <w:lang w:eastAsia="fi-FI"/>
              </w:rPr>
              <w:tab/>
            </w:r>
            <w:r w:rsidR="00187285" w:rsidRPr="002C4F87">
              <w:rPr>
                <w:rStyle w:val="Hyperlinkki"/>
              </w:rPr>
              <w:t>Asiakirjan yksilöintitunnus</w:t>
            </w:r>
            <w:r w:rsidR="00187285">
              <w:rPr>
                <w:webHidden/>
              </w:rPr>
              <w:tab/>
            </w:r>
            <w:r w:rsidR="00187285">
              <w:rPr>
                <w:webHidden/>
              </w:rPr>
              <w:fldChar w:fldCharType="begin"/>
            </w:r>
            <w:r w:rsidR="00187285">
              <w:rPr>
                <w:webHidden/>
              </w:rPr>
              <w:instrText xml:space="preserve"> PAGEREF _Toc128560540 \h </w:instrText>
            </w:r>
            <w:r w:rsidR="00187285">
              <w:rPr>
                <w:webHidden/>
              </w:rPr>
            </w:r>
            <w:r w:rsidR="00187285">
              <w:rPr>
                <w:webHidden/>
              </w:rPr>
              <w:fldChar w:fldCharType="separate"/>
            </w:r>
            <w:r w:rsidR="00FE01C9">
              <w:rPr>
                <w:webHidden/>
              </w:rPr>
              <w:t>7</w:t>
            </w:r>
            <w:r w:rsidR="00187285">
              <w:rPr>
                <w:webHidden/>
              </w:rPr>
              <w:fldChar w:fldCharType="end"/>
            </w:r>
          </w:hyperlink>
        </w:p>
        <w:p w14:paraId="43323446" w14:textId="085530B7" w:rsidR="00187285" w:rsidRDefault="008D4FDF">
          <w:pPr>
            <w:pStyle w:val="Sisluet3"/>
            <w:tabs>
              <w:tab w:val="left" w:pos="1933"/>
            </w:tabs>
            <w:rPr>
              <w:rFonts w:asciiTheme="minorHAnsi" w:eastAsiaTheme="minorEastAsia" w:hAnsiTheme="minorHAnsi" w:cstheme="minorBidi"/>
              <w:sz w:val="22"/>
              <w:lang w:eastAsia="fi-FI"/>
            </w:rPr>
          </w:pPr>
          <w:hyperlink w:anchor="_Toc128560541" w:history="1">
            <w:r w:rsidR="00187285" w:rsidRPr="002C4F87">
              <w:rPr>
                <w:rStyle w:val="Hyperlinkki"/>
              </w:rPr>
              <w:t>2.3.3</w:t>
            </w:r>
            <w:r w:rsidR="00187285">
              <w:rPr>
                <w:rFonts w:asciiTheme="minorHAnsi" w:eastAsiaTheme="minorEastAsia" w:hAnsiTheme="minorHAnsi" w:cstheme="minorBidi"/>
                <w:sz w:val="22"/>
                <w:lang w:eastAsia="fi-FI"/>
              </w:rPr>
              <w:tab/>
            </w:r>
            <w:r w:rsidR="00187285" w:rsidRPr="002C4F87">
              <w:rPr>
                <w:rStyle w:val="Hyperlinkki"/>
              </w:rPr>
              <w:t>Asiakirjan potilasrekisteritunnus</w:t>
            </w:r>
            <w:r w:rsidR="00187285">
              <w:rPr>
                <w:webHidden/>
              </w:rPr>
              <w:tab/>
            </w:r>
            <w:r w:rsidR="00187285">
              <w:rPr>
                <w:webHidden/>
              </w:rPr>
              <w:fldChar w:fldCharType="begin"/>
            </w:r>
            <w:r w:rsidR="00187285">
              <w:rPr>
                <w:webHidden/>
              </w:rPr>
              <w:instrText xml:space="preserve"> PAGEREF _Toc128560541 \h </w:instrText>
            </w:r>
            <w:r w:rsidR="00187285">
              <w:rPr>
                <w:webHidden/>
              </w:rPr>
            </w:r>
            <w:r w:rsidR="00187285">
              <w:rPr>
                <w:webHidden/>
              </w:rPr>
              <w:fldChar w:fldCharType="separate"/>
            </w:r>
            <w:r w:rsidR="00FE01C9">
              <w:rPr>
                <w:webHidden/>
              </w:rPr>
              <w:t>7</w:t>
            </w:r>
            <w:r w:rsidR="00187285">
              <w:rPr>
                <w:webHidden/>
              </w:rPr>
              <w:fldChar w:fldCharType="end"/>
            </w:r>
          </w:hyperlink>
        </w:p>
        <w:p w14:paraId="780C4AC7" w14:textId="74A3AF65" w:rsidR="00187285" w:rsidRDefault="008D4FDF">
          <w:pPr>
            <w:pStyle w:val="Sisluet3"/>
            <w:tabs>
              <w:tab w:val="left" w:pos="1933"/>
            </w:tabs>
            <w:rPr>
              <w:rFonts w:asciiTheme="minorHAnsi" w:eastAsiaTheme="minorEastAsia" w:hAnsiTheme="minorHAnsi" w:cstheme="minorBidi"/>
              <w:sz w:val="22"/>
              <w:lang w:eastAsia="fi-FI"/>
            </w:rPr>
          </w:pPr>
          <w:hyperlink w:anchor="_Toc128560542" w:history="1">
            <w:r w:rsidR="00187285" w:rsidRPr="002C4F87">
              <w:rPr>
                <w:rStyle w:val="Hyperlinkki"/>
              </w:rPr>
              <w:t>2.3.4</w:t>
            </w:r>
            <w:r w:rsidR="00187285">
              <w:rPr>
                <w:rFonts w:asciiTheme="minorHAnsi" w:eastAsiaTheme="minorEastAsia" w:hAnsiTheme="minorHAnsi" w:cstheme="minorBidi"/>
                <w:sz w:val="22"/>
                <w:lang w:eastAsia="fi-FI"/>
              </w:rPr>
              <w:tab/>
            </w:r>
            <w:r w:rsidR="00187285" w:rsidRPr="002C4F87">
              <w:rPr>
                <w:rStyle w:val="Hyperlinkki"/>
              </w:rPr>
              <w:t>Asiakirjan otsikko</w:t>
            </w:r>
            <w:r w:rsidR="00187285">
              <w:rPr>
                <w:webHidden/>
              </w:rPr>
              <w:tab/>
            </w:r>
            <w:r w:rsidR="00187285">
              <w:rPr>
                <w:webHidden/>
              </w:rPr>
              <w:fldChar w:fldCharType="begin"/>
            </w:r>
            <w:r w:rsidR="00187285">
              <w:rPr>
                <w:webHidden/>
              </w:rPr>
              <w:instrText xml:space="preserve"> PAGEREF _Toc128560542 \h </w:instrText>
            </w:r>
            <w:r w:rsidR="00187285">
              <w:rPr>
                <w:webHidden/>
              </w:rPr>
            </w:r>
            <w:r w:rsidR="00187285">
              <w:rPr>
                <w:webHidden/>
              </w:rPr>
              <w:fldChar w:fldCharType="separate"/>
            </w:r>
            <w:r w:rsidR="00FE01C9">
              <w:rPr>
                <w:webHidden/>
              </w:rPr>
              <w:t>7</w:t>
            </w:r>
            <w:r w:rsidR="00187285">
              <w:rPr>
                <w:webHidden/>
              </w:rPr>
              <w:fldChar w:fldCharType="end"/>
            </w:r>
          </w:hyperlink>
        </w:p>
        <w:p w14:paraId="0A9D9CF9" w14:textId="51CA6C24" w:rsidR="00187285" w:rsidRDefault="008D4FDF">
          <w:pPr>
            <w:pStyle w:val="Sisluet3"/>
            <w:tabs>
              <w:tab w:val="left" w:pos="1933"/>
            </w:tabs>
            <w:rPr>
              <w:rFonts w:asciiTheme="minorHAnsi" w:eastAsiaTheme="minorEastAsia" w:hAnsiTheme="minorHAnsi" w:cstheme="minorBidi"/>
              <w:sz w:val="22"/>
              <w:lang w:eastAsia="fi-FI"/>
            </w:rPr>
          </w:pPr>
          <w:hyperlink w:anchor="_Toc128560543" w:history="1">
            <w:r w:rsidR="00187285" w:rsidRPr="002C4F87">
              <w:rPr>
                <w:rStyle w:val="Hyperlinkki"/>
              </w:rPr>
              <w:t>2.3.5</w:t>
            </w:r>
            <w:r w:rsidR="00187285">
              <w:rPr>
                <w:rFonts w:asciiTheme="minorHAnsi" w:eastAsiaTheme="minorEastAsia" w:hAnsiTheme="minorHAnsi" w:cstheme="minorBidi"/>
                <w:sz w:val="22"/>
                <w:lang w:eastAsia="fi-FI"/>
              </w:rPr>
              <w:tab/>
            </w:r>
            <w:r w:rsidR="00187285" w:rsidRPr="002C4F87">
              <w:rPr>
                <w:rStyle w:val="Hyperlinkki"/>
              </w:rPr>
              <w:t>Asiakirjan laatija</w:t>
            </w:r>
            <w:r w:rsidR="00187285">
              <w:rPr>
                <w:webHidden/>
              </w:rPr>
              <w:tab/>
            </w:r>
            <w:r w:rsidR="00187285">
              <w:rPr>
                <w:webHidden/>
              </w:rPr>
              <w:fldChar w:fldCharType="begin"/>
            </w:r>
            <w:r w:rsidR="00187285">
              <w:rPr>
                <w:webHidden/>
              </w:rPr>
              <w:instrText xml:space="preserve"> PAGEREF _Toc128560543 \h </w:instrText>
            </w:r>
            <w:r w:rsidR="00187285">
              <w:rPr>
                <w:webHidden/>
              </w:rPr>
            </w:r>
            <w:r w:rsidR="00187285">
              <w:rPr>
                <w:webHidden/>
              </w:rPr>
              <w:fldChar w:fldCharType="separate"/>
            </w:r>
            <w:r w:rsidR="00FE01C9">
              <w:rPr>
                <w:webHidden/>
              </w:rPr>
              <w:t>7</w:t>
            </w:r>
            <w:r w:rsidR="00187285">
              <w:rPr>
                <w:webHidden/>
              </w:rPr>
              <w:fldChar w:fldCharType="end"/>
            </w:r>
          </w:hyperlink>
        </w:p>
        <w:p w14:paraId="5B9BA67E" w14:textId="786D7E0C" w:rsidR="00187285" w:rsidRDefault="008D4FDF">
          <w:pPr>
            <w:pStyle w:val="Sisluet3"/>
            <w:tabs>
              <w:tab w:val="left" w:pos="1933"/>
            </w:tabs>
            <w:rPr>
              <w:rFonts w:asciiTheme="minorHAnsi" w:eastAsiaTheme="minorEastAsia" w:hAnsiTheme="minorHAnsi" w:cstheme="minorBidi"/>
              <w:sz w:val="22"/>
              <w:lang w:eastAsia="fi-FI"/>
            </w:rPr>
          </w:pPr>
          <w:hyperlink w:anchor="_Toc128560544" w:history="1">
            <w:r w:rsidR="00187285" w:rsidRPr="002C4F87">
              <w:rPr>
                <w:rStyle w:val="Hyperlinkki"/>
              </w:rPr>
              <w:t>2.3.6</w:t>
            </w:r>
            <w:r w:rsidR="00187285">
              <w:rPr>
                <w:rFonts w:asciiTheme="minorHAnsi" w:eastAsiaTheme="minorEastAsia" w:hAnsiTheme="minorHAnsi" w:cstheme="minorBidi"/>
                <w:sz w:val="22"/>
                <w:lang w:eastAsia="fi-FI"/>
              </w:rPr>
              <w:tab/>
            </w:r>
            <w:r w:rsidR="00187285" w:rsidRPr="002C4F87">
              <w:rPr>
                <w:rStyle w:val="Hyperlinkki"/>
              </w:rPr>
              <w:t>Asiakirjan rekisterinpitäjä</w:t>
            </w:r>
            <w:r w:rsidR="00187285">
              <w:rPr>
                <w:webHidden/>
              </w:rPr>
              <w:tab/>
            </w:r>
            <w:r w:rsidR="00187285">
              <w:rPr>
                <w:webHidden/>
              </w:rPr>
              <w:fldChar w:fldCharType="begin"/>
            </w:r>
            <w:r w:rsidR="00187285">
              <w:rPr>
                <w:webHidden/>
              </w:rPr>
              <w:instrText xml:space="preserve"> PAGEREF _Toc128560544 \h </w:instrText>
            </w:r>
            <w:r w:rsidR="00187285">
              <w:rPr>
                <w:webHidden/>
              </w:rPr>
            </w:r>
            <w:r w:rsidR="00187285">
              <w:rPr>
                <w:webHidden/>
              </w:rPr>
              <w:fldChar w:fldCharType="separate"/>
            </w:r>
            <w:r w:rsidR="00FE01C9">
              <w:rPr>
                <w:webHidden/>
              </w:rPr>
              <w:t>7</w:t>
            </w:r>
            <w:r w:rsidR="00187285">
              <w:rPr>
                <w:webHidden/>
              </w:rPr>
              <w:fldChar w:fldCharType="end"/>
            </w:r>
          </w:hyperlink>
        </w:p>
        <w:p w14:paraId="7D4F05CA" w14:textId="6D05B0E6" w:rsidR="00187285" w:rsidRDefault="008D4FDF">
          <w:pPr>
            <w:pStyle w:val="Sisluet3"/>
            <w:tabs>
              <w:tab w:val="left" w:pos="1933"/>
            </w:tabs>
            <w:rPr>
              <w:rFonts w:asciiTheme="minorHAnsi" w:eastAsiaTheme="minorEastAsia" w:hAnsiTheme="minorHAnsi" w:cstheme="minorBidi"/>
              <w:sz w:val="22"/>
              <w:lang w:eastAsia="fi-FI"/>
            </w:rPr>
          </w:pPr>
          <w:hyperlink w:anchor="_Toc128560545" w:history="1">
            <w:r w:rsidR="00187285" w:rsidRPr="002C4F87">
              <w:rPr>
                <w:rStyle w:val="Hyperlinkki"/>
              </w:rPr>
              <w:t>2.3.7</w:t>
            </w:r>
            <w:r w:rsidR="00187285">
              <w:rPr>
                <w:rFonts w:asciiTheme="minorHAnsi" w:eastAsiaTheme="minorEastAsia" w:hAnsiTheme="minorHAnsi" w:cstheme="minorBidi"/>
                <w:sz w:val="22"/>
                <w:lang w:eastAsia="fi-FI"/>
              </w:rPr>
              <w:tab/>
            </w:r>
            <w:r w:rsidR="00187285" w:rsidRPr="002C4F87">
              <w:rPr>
                <w:rStyle w:val="Hyperlinkki"/>
              </w:rPr>
              <w:t>Asiakirjan sisällysluettelo</w:t>
            </w:r>
            <w:r w:rsidR="00187285">
              <w:rPr>
                <w:webHidden/>
              </w:rPr>
              <w:tab/>
            </w:r>
            <w:r w:rsidR="00187285">
              <w:rPr>
                <w:webHidden/>
              </w:rPr>
              <w:fldChar w:fldCharType="begin"/>
            </w:r>
            <w:r w:rsidR="00187285">
              <w:rPr>
                <w:webHidden/>
              </w:rPr>
              <w:instrText xml:space="preserve"> PAGEREF _Toc128560545 \h </w:instrText>
            </w:r>
            <w:r w:rsidR="00187285">
              <w:rPr>
                <w:webHidden/>
              </w:rPr>
            </w:r>
            <w:r w:rsidR="00187285">
              <w:rPr>
                <w:webHidden/>
              </w:rPr>
              <w:fldChar w:fldCharType="separate"/>
            </w:r>
            <w:r w:rsidR="00FE01C9">
              <w:rPr>
                <w:webHidden/>
              </w:rPr>
              <w:t>8</w:t>
            </w:r>
            <w:r w:rsidR="00187285">
              <w:rPr>
                <w:webHidden/>
              </w:rPr>
              <w:fldChar w:fldCharType="end"/>
            </w:r>
          </w:hyperlink>
        </w:p>
        <w:p w14:paraId="5B9E044D" w14:textId="3307DF39" w:rsidR="00187285" w:rsidRDefault="008D4FDF">
          <w:pPr>
            <w:pStyle w:val="Sisluet3"/>
            <w:tabs>
              <w:tab w:val="left" w:pos="1933"/>
            </w:tabs>
            <w:rPr>
              <w:rFonts w:asciiTheme="minorHAnsi" w:eastAsiaTheme="minorEastAsia" w:hAnsiTheme="minorHAnsi" w:cstheme="minorBidi"/>
              <w:sz w:val="22"/>
              <w:lang w:eastAsia="fi-FI"/>
            </w:rPr>
          </w:pPr>
          <w:hyperlink w:anchor="_Toc128560546" w:history="1">
            <w:r w:rsidR="00187285" w:rsidRPr="002C4F87">
              <w:rPr>
                <w:rStyle w:val="Hyperlinkki"/>
              </w:rPr>
              <w:t>2.3.8</w:t>
            </w:r>
            <w:r w:rsidR="00187285">
              <w:rPr>
                <w:rFonts w:asciiTheme="minorHAnsi" w:eastAsiaTheme="minorEastAsia" w:hAnsiTheme="minorHAnsi" w:cstheme="minorBidi"/>
                <w:sz w:val="22"/>
                <w:lang w:eastAsia="fi-FI"/>
              </w:rPr>
              <w:tab/>
            </w:r>
            <w:r w:rsidR="00187285" w:rsidRPr="002C4F87">
              <w:rPr>
                <w:rStyle w:val="Hyperlinkki"/>
              </w:rPr>
              <w:t>Sähköinen allekirjoitus</w:t>
            </w:r>
            <w:r w:rsidR="00187285">
              <w:rPr>
                <w:webHidden/>
              </w:rPr>
              <w:tab/>
            </w:r>
            <w:r w:rsidR="00187285">
              <w:rPr>
                <w:webHidden/>
              </w:rPr>
              <w:fldChar w:fldCharType="begin"/>
            </w:r>
            <w:r w:rsidR="00187285">
              <w:rPr>
                <w:webHidden/>
              </w:rPr>
              <w:instrText xml:space="preserve"> PAGEREF _Toc128560546 \h </w:instrText>
            </w:r>
            <w:r w:rsidR="00187285">
              <w:rPr>
                <w:webHidden/>
              </w:rPr>
            </w:r>
            <w:r w:rsidR="00187285">
              <w:rPr>
                <w:webHidden/>
              </w:rPr>
              <w:fldChar w:fldCharType="separate"/>
            </w:r>
            <w:r w:rsidR="00FE01C9">
              <w:rPr>
                <w:webHidden/>
              </w:rPr>
              <w:t>8</w:t>
            </w:r>
            <w:r w:rsidR="00187285">
              <w:rPr>
                <w:webHidden/>
              </w:rPr>
              <w:fldChar w:fldCharType="end"/>
            </w:r>
          </w:hyperlink>
        </w:p>
        <w:p w14:paraId="5817E9CB" w14:textId="21AE1E8B" w:rsidR="00187285" w:rsidRDefault="008D4FDF">
          <w:pPr>
            <w:pStyle w:val="Sisluet2"/>
            <w:tabs>
              <w:tab w:val="left" w:pos="1145"/>
            </w:tabs>
            <w:rPr>
              <w:rFonts w:asciiTheme="minorHAnsi" w:eastAsiaTheme="minorEastAsia" w:hAnsiTheme="minorHAnsi" w:cstheme="minorBidi"/>
              <w:sz w:val="22"/>
              <w:lang w:eastAsia="fi-FI"/>
            </w:rPr>
          </w:pPr>
          <w:hyperlink w:anchor="_Toc128560547" w:history="1">
            <w:r w:rsidR="00187285" w:rsidRPr="002C4F87">
              <w:rPr>
                <w:rStyle w:val="Hyperlinkki"/>
                <w:lang w:val="en-US"/>
              </w:rPr>
              <w:t>2.4</w:t>
            </w:r>
            <w:r w:rsidR="00187285">
              <w:rPr>
                <w:rFonts w:asciiTheme="minorHAnsi" w:eastAsiaTheme="minorEastAsia" w:hAnsiTheme="minorHAnsi" w:cstheme="minorBidi"/>
                <w:sz w:val="22"/>
                <w:lang w:eastAsia="fi-FI"/>
              </w:rPr>
              <w:tab/>
            </w:r>
            <w:r w:rsidR="00187285" w:rsidRPr="002C4F87">
              <w:rPr>
                <w:rStyle w:val="Hyperlinkki"/>
                <w:lang w:val="en-US"/>
              </w:rPr>
              <w:t>Koosteasiakirjojen body-osan koostemerkinnät</w:t>
            </w:r>
            <w:r w:rsidR="00187285">
              <w:rPr>
                <w:webHidden/>
              </w:rPr>
              <w:tab/>
            </w:r>
            <w:r w:rsidR="00187285">
              <w:rPr>
                <w:webHidden/>
              </w:rPr>
              <w:fldChar w:fldCharType="begin"/>
            </w:r>
            <w:r w:rsidR="00187285">
              <w:rPr>
                <w:webHidden/>
              </w:rPr>
              <w:instrText xml:space="preserve"> PAGEREF _Toc128560547 \h </w:instrText>
            </w:r>
            <w:r w:rsidR="00187285">
              <w:rPr>
                <w:webHidden/>
              </w:rPr>
            </w:r>
            <w:r w:rsidR="00187285">
              <w:rPr>
                <w:webHidden/>
              </w:rPr>
              <w:fldChar w:fldCharType="separate"/>
            </w:r>
            <w:r w:rsidR="00FE01C9">
              <w:rPr>
                <w:webHidden/>
              </w:rPr>
              <w:t>8</w:t>
            </w:r>
            <w:r w:rsidR="00187285">
              <w:rPr>
                <w:webHidden/>
              </w:rPr>
              <w:fldChar w:fldCharType="end"/>
            </w:r>
          </w:hyperlink>
        </w:p>
        <w:p w14:paraId="2870F933" w14:textId="2528B91A" w:rsidR="00187285" w:rsidRDefault="008D4FDF">
          <w:pPr>
            <w:pStyle w:val="Sisluet2"/>
            <w:tabs>
              <w:tab w:val="left" w:pos="1145"/>
            </w:tabs>
            <w:rPr>
              <w:rFonts w:asciiTheme="minorHAnsi" w:eastAsiaTheme="minorEastAsia" w:hAnsiTheme="minorHAnsi" w:cstheme="minorBidi"/>
              <w:sz w:val="22"/>
              <w:lang w:eastAsia="fi-FI"/>
            </w:rPr>
          </w:pPr>
          <w:hyperlink w:anchor="_Toc128560548" w:history="1">
            <w:r w:rsidR="00187285" w:rsidRPr="002C4F87">
              <w:rPr>
                <w:rStyle w:val="Hyperlinkki"/>
              </w:rPr>
              <w:t>2.5</w:t>
            </w:r>
            <w:r w:rsidR="00187285">
              <w:rPr>
                <w:rFonts w:asciiTheme="minorHAnsi" w:eastAsiaTheme="minorEastAsia" w:hAnsiTheme="minorHAnsi" w:cstheme="minorBidi"/>
                <w:sz w:val="22"/>
                <w:lang w:eastAsia="fi-FI"/>
              </w:rPr>
              <w:tab/>
            </w:r>
            <w:r w:rsidR="00187285" w:rsidRPr="002C4F87">
              <w:rPr>
                <w:rStyle w:val="Hyperlinkki"/>
              </w:rPr>
              <w:t>Erillinen entry-rakenne muita koostetiedon syntykontekstin tietoja varten</w:t>
            </w:r>
            <w:r w:rsidR="00187285">
              <w:rPr>
                <w:webHidden/>
              </w:rPr>
              <w:tab/>
            </w:r>
            <w:r w:rsidR="00187285">
              <w:rPr>
                <w:webHidden/>
              </w:rPr>
              <w:fldChar w:fldCharType="begin"/>
            </w:r>
            <w:r w:rsidR="00187285">
              <w:rPr>
                <w:webHidden/>
              </w:rPr>
              <w:instrText xml:space="preserve"> PAGEREF _Toc128560548 \h </w:instrText>
            </w:r>
            <w:r w:rsidR="00187285">
              <w:rPr>
                <w:webHidden/>
              </w:rPr>
            </w:r>
            <w:r w:rsidR="00187285">
              <w:rPr>
                <w:webHidden/>
              </w:rPr>
              <w:fldChar w:fldCharType="separate"/>
            </w:r>
            <w:r w:rsidR="00FE01C9">
              <w:rPr>
                <w:webHidden/>
              </w:rPr>
              <w:t>10</w:t>
            </w:r>
            <w:r w:rsidR="00187285">
              <w:rPr>
                <w:webHidden/>
              </w:rPr>
              <w:fldChar w:fldCharType="end"/>
            </w:r>
          </w:hyperlink>
        </w:p>
        <w:p w14:paraId="1114D4F3" w14:textId="3B3933A5" w:rsidR="00187285" w:rsidRDefault="008D4FDF">
          <w:pPr>
            <w:pStyle w:val="Sisluet3"/>
            <w:tabs>
              <w:tab w:val="left" w:pos="1933"/>
            </w:tabs>
            <w:rPr>
              <w:rFonts w:asciiTheme="minorHAnsi" w:eastAsiaTheme="minorEastAsia" w:hAnsiTheme="minorHAnsi" w:cstheme="minorBidi"/>
              <w:sz w:val="22"/>
              <w:lang w:eastAsia="fi-FI"/>
            </w:rPr>
          </w:pPr>
          <w:hyperlink w:anchor="_Toc128560549" w:history="1">
            <w:r w:rsidR="00187285" w:rsidRPr="002C4F87">
              <w:rPr>
                <w:rStyle w:val="Hyperlinkki"/>
              </w:rPr>
              <w:t>2.5.1</w:t>
            </w:r>
            <w:r w:rsidR="00187285">
              <w:rPr>
                <w:rFonts w:asciiTheme="minorHAnsi" w:eastAsiaTheme="minorEastAsia" w:hAnsiTheme="minorHAnsi" w:cstheme="minorBidi"/>
                <w:sz w:val="22"/>
                <w:lang w:eastAsia="fi-FI"/>
              </w:rPr>
              <w:tab/>
            </w:r>
            <w:r w:rsidR="00187285" w:rsidRPr="002C4F87">
              <w:rPr>
                <w:rStyle w:val="Hyperlinkki"/>
              </w:rPr>
              <w:t>Palvelutapahtuman tiedot</w:t>
            </w:r>
            <w:r w:rsidR="00187285">
              <w:rPr>
                <w:webHidden/>
              </w:rPr>
              <w:tab/>
            </w:r>
            <w:r w:rsidR="00187285">
              <w:rPr>
                <w:webHidden/>
              </w:rPr>
              <w:fldChar w:fldCharType="begin"/>
            </w:r>
            <w:r w:rsidR="00187285">
              <w:rPr>
                <w:webHidden/>
              </w:rPr>
              <w:instrText xml:space="preserve"> PAGEREF _Toc128560549 \h </w:instrText>
            </w:r>
            <w:r w:rsidR="00187285">
              <w:rPr>
                <w:webHidden/>
              </w:rPr>
            </w:r>
            <w:r w:rsidR="00187285">
              <w:rPr>
                <w:webHidden/>
              </w:rPr>
              <w:fldChar w:fldCharType="separate"/>
            </w:r>
            <w:r w:rsidR="00FE01C9">
              <w:rPr>
                <w:webHidden/>
              </w:rPr>
              <w:t>11</w:t>
            </w:r>
            <w:r w:rsidR="00187285">
              <w:rPr>
                <w:webHidden/>
              </w:rPr>
              <w:fldChar w:fldCharType="end"/>
            </w:r>
          </w:hyperlink>
        </w:p>
        <w:p w14:paraId="673A2353" w14:textId="75720533" w:rsidR="00187285" w:rsidRDefault="008D4FDF">
          <w:pPr>
            <w:pStyle w:val="Sisluet3"/>
            <w:tabs>
              <w:tab w:val="left" w:pos="1933"/>
            </w:tabs>
            <w:rPr>
              <w:rFonts w:asciiTheme="minorHAnsi" w:eastAsiaTheme="minorEastAsia" w:hAnsiTheme="minorHAnsi" w:cstheme="minorBidi"/>
              <w:sz w:val="22"/>
              <w:lang w:eastAsia="fi-FI"/>
            </w:rPr>
          </w:pPr>
          <w:hyperlink w:anchor="_Toc128560550" w:history="1">
            <w:r w:rsidR="00187285" w:rsidRPr="002C4F87">
              <w:rPr>
                <w:rStyle w:val="Hyperlinkki"/>
              </w:rPr>
              <w:t>2.5.2</w:t>
            </w:r>
            <w:r w:rsidR="00187285">
              <w:rPr>
                <w:rFonts w:asciiTheme="minorHAnsi" w:eastAsiaTheme="minorEastAsia" w:hAnsiTheme="minorHAnsi" w:cstheme="minorBidi"/>
                <w:sz w:val="22"/>
                <w:lang w:eastAsia="fi-FI"/>
              </w:rPr>
              <w:tab/>
            </w:r>
            <w:r w:rsidR="00187285" w:rsidRPr="002C4F87">
              <w:rPr>
                <w:rStyle w:val="Hyperlinkki"/>
              </w:rPr>
              <w:t>Linkit alkuperäiseen asiakirjaan, merkintään ja entryyn</w:t>
            </w:r>
            <w:r w:rsidR="00187285">
              <w:rPr>
                <w:webHidden/>
              </w:rPr>
              <w:tab/>
            </w:r>
            <w:r w:rsidR="00187285">
              <w:rPr>
                <w:webHidden/>
              </w:rPr>
              <w:fldChar w:fldCharType="begin"/>
            </w:r>
            <w:r w:rsidR="00187285">
              <w:rPr>
                <w:webHidden/>
              </w:rPr>
              <w:instrText xml:space="preserve"> PAGEREF _Toc128560550 \h </w:instrText>
            </w:r>
            <w:r w:rsidR="00187285">
              <w:rPr>
                <w:webHidden/>
              </w:rPr>
            </w:r>
            <w:r w:rsidR="00187285">
              <w:rPr>
                <w:webHidden/>
              </w:rPr>
              <w:fldChar w:fldCharType="separate"/>
            </w:r>
            <w:r w:rsidR="00FE01C9">
              <w:rPr>
                <w:webHidden/>
              </w:rPr>
              <w:t>11</w:t>
            </w:r>
            <w:r w:rsidR="00187285">
              <w:rPr>
                <w:webHidden/>
              </w:rPr>
              <w:fldChar w:fldCharType="end"/>
            </w:r>
          </w:hyperlink>
        </w:p>
        <w:p w14:paraId="3C6A1812" w14:textId="3BD2BD02" w:rsidR="00187285" w:rsidRDefault="008D4FDF">
          <w:pPr>
            <w:pStyle w:val="Sisluet3"/>
            <w:tabs>
              <w:tab w:val="left" w:pos="1933"/>
            </w:tabs>
            <w:rPr>
              <w:rFonts w:asciiTheme="minorHAnsi" w:eastAsiaTheme="minorEastAsia" w:hAnsiTheme="minorHAnsi" w:cstheme="minorBidi"/>
              <w:sz w:val="22"/>
              <w:lang w:eastAsia="fi-FI"/>
            </w:rPr>
          </w:pPr>
          <w:hyperlink w:anchor="_Toc128560551" w:history="1">
            <w:r w:rsidR="00187285" w:rsidRPr="002C4F87">
              <w:rPr>
                <w:rStyle w:val="Hyperlinkki"/>
              </w:rPr>
              <w:t>2.5.3</w:t>
            </w:r>
            <w:r w:rsidR="00187285">
              <w:rPr>
                <w:rFonts w:asciiTheme="minorHAnsi" w:eastAsiaTheme="minorEastAsia" w:hAnsiTheme="minorHAnsi" w:cstheme="minorBidi"/>
                <w:sz w:val="22"/>
                <w:lang w:eastAsia="fi-FI"/>
              </w:rPr>
              <w:tab/>
            </w:r>
            <w:r w:rsidR="00187285" w:rsidRPr="002C4F87">
              <w:rPr>
                <w:rStyle w:val="Hyperlinkki"/>
              </w:rPr>
              <w:t>Huoltajille luovuttamisen kielto</w:t>
            </w:r>
            <w:r w:rsidR="00187285">
              <w:rPr>
                <w:webHidden/>
              </w:rPr>
              <w:tab/>
            </w:r>
            <w:r w:rsidR="00187285">
              <w:rPr>
                <w:webHidden/>
              </w:rPr>
              <w:fldChar w:fldCharType="begin"/>
            </w:r>
            <w:r w:rsidR="00187285">
              <w:rPr>
                <w:webHidden/>
              </w:rPr>
              <w:instrText xml:space="preserve"> PAGEREF _Toc128560551 \h </w:instrText>
            </w:r>
            <w:r w:rsidR="00187285">
              <w:rPr>
                <w:webHidden/>
              </w:rPr>
            </w:r>
            <w:r w:rsidR="00187285">
              <w:rPr>
                <w:webHidden/>
              </w:rPr>
              <w:fldChar w:fldCharType="separate"/>
            </w:r>
            <w:r w:rsidR="00FE01C9">
              <w:rPr>
                <w:webHidden/>
              </w:rPr>
              <w:t>12</w:t>
            </w:r>
            <w:r w:rsidR="00187285">
              <w:rPr>
                <w:webHidden/>
              </w:rPr>
              <w:fldChar w:fldCharType="end"/>
            </w:r>
          </w:hyperlink>
        </w:p>
        <w:p w14:paraId="4D2A3A1D" w14:textId="3E56CCE2" w:rsidR="00187285" w:rsidRDefault="008D4FDF">
          <w:pPr>
            <w:pStyle w:val="Sisluet3"/>
            <w:tabs>
              <w:tab w:val="left" w:pos="1933"/>
            </w:tabs>
            <w:rPr>
              <w:rFonts w:asciiTheme="minorHAnsi" w:eastAsiaTheme="minorEastAsia" w:hAnsiTheme="minorHAnsi" w:cstheme="minorBidi"/>
              <w:sz w:val="22"/>
              <w:lang w:eastAsia="fi-FI"/>
            </w:rPr>
          </w:pPr>
          <w:hyperlink w:anchor="_Toc128560552" w:history="1">
            <w:r w:rsidR="00187285" w:rsidRPr="002C4F87">
              <w:rPr>
                <w:rStyle w:val="Hyperlinkki"/>
              </w:rPr>
              <w:t>2.5.4</w:t>
            </w:r>
            <w:r w:rsidR="00187285">
              <w:rPr>
                <w:rFonts w:asciiTheme="minorHAnsi" w:eastAsiaTheme="minorEastAsia" w:hAnsiTheme="minorHAnsi" w:cstheme="minorBidi"/>
                <w:sz w:val="22"/>
                <w:lang w:eastAsia="fi-FI"/>
              </w:rPr>
              <w:tab/>
            </w:r>
            <w:r w:rsidR="00187285" w:rsidRPr="002C4F87">
              <w:rPr>
                <w:rStyle w:val="Hyperlinkki"/>
              </w:rPr>
              <w:t>Alkuperäisen asiakirjan määrittelykokoelma</w:t>
            </w:r>
            <w:r w:rsidR="00187285">
              <w:rPr>
                <w:webHidden/>
              </w:rPr>
              <w:tab/>
            </w:r>
            <w:r w:rsidR="00187285">
              <w:rPr>
                <w:webHidden/>
              </w:rPr>
              <w:fldChar w:fldCharType="begin"/>
            </w:r>
            <w:r w:rsidR="00187285">
              <w:rPr>
                <w:webHidden/>
              </w:rPr>
              <w:instrText xml:space="preserve"> PAGEREF _Toc128560552 \h </w:instrText>
            </w:r>
            <w:r w:rsidR="00187285">
              <w:rPr>
                <w:webHidden/>
              </w:rPr>
            </w:r>
            <w:r w:rsidR="00187285">
              <w:rPr>
                <w:webHidden/>
              </w:rPr>
              <w:fldChar w:fldCharType="separate"/>
            </w:r>
            <w:r w:rsidR="00FE01C9">
              <w:rPr>
                <w:webHidden/>
              </w:rPr>
              <w:t>12</w:t>
            </w:r>
            <w:r w:rsidR="00187285">
              <w:rPr>
                <w:webHidden/>
              </w:rPr>
              <w:fldChar w:fldCharType="end"/>
            </w:r>
          </w:hyperlink>
        </w:p>
        <w:p w14:paraId="680440A0" w14:textId="3CC789B7" w:rsidR="00187285" w:rsidRDefault="008D4FDF">
          <w:pPr>
            <w:pStyle w:val="Sisluet3"/>
            <w:tabs>
              <w:tab w:val="left" w:pos="1933"/>
            </w:tabs>
            <w:rPr>
              <w:rFonts w:asciiTheme="minorHAnsi" w:eastAsiaTheme="minorEastAsia" w:hAnsiTheme="minorHAnsi" w:cstheme="minorBidi"/>
              <w:sz w:val="22"/>
              <w:lang w:eastAsia="fi-FI"/>
            </w:rPr>
          </w:pPr>
          <w:hyperlink w:anchor="_Toc128560553" w:history="1">
            <w:r w:rsidR="00187285" w:rsidRPr="002C4F87">
              <w:rPr>
                <w:rStyle w:val="Hyperlinkki"/>
              </w:rPr>
              <w:t>2.5.5</w:t>
            </w:r>
            <w:r w:rsidR="00187285">
              <w:rPr>
                <w:rFonts w:asciiTheme="minorHAnsi" w:eastAsiaTheme="minorEastAsia" w:hAnsiTheme="minorHAnsi" w:cstheme="minorBidi"/>
                <w:sz w:val="22"/>
                <w:lang w:eastAsia="fi-FI"/>
              </w:rPr>
              <w:tab/>
            </w:r>
            <w:r w:rsidR="00187285" w:rsidRPr="002C4F87">
              <w:rPr>
                <w:rStyle w:val="Hyperlinkki"/>
              </w:rPr>
              <w:t>Koostemerkintä sisältää rakenteisen tietosisällön K/E</w:t>
            </w:r>
            <w:r w:rsidR="00187285">
              <w:rPr>
                <w:webHidden/>
              </w:rPr>
              <w:tab/>
            </w:r>
            <w:r w:rsidR="00187285">
              <w:rPr>
                <w:webHidden/>
              </w:rPr>
              <w:fldChar w:fldCharType="begin"/>
            </w:r>
            <w:r w:rsidR="00187285">
              <w:rPr>
                <w:webHidden/>
              </w:rPr>
              <w:instrText xml:space="preserve"> PAGEREF _Toc128560553 \h </w:instrText>
            </w:r>
            <w:r w:rsidR="00187285">
              <w:rPr>
                <w:webHidden/>
              </w:rPr>
            </w:r>
            <w:r w:rsidR="00187285">
              <w:rPr>
                <w:webHidden/>
              </w:rPr>
              <w:fldChar w:fldCharType="separate"/>
            </w:r>
            <w:r w:rsidR="00FE01C9">
              <w:rPr>
                <w:webHidden/>
              </w:rPr>
              <w:t>13</w:t>
            </w:r>
            <w:r w:rsidR="00187285">
              <w:rPr>
                <w:webHidden/>
              </w:rPr>
              <w:fldChar w:fldCharType="end"/>
            </w:r>
          </w:hyperlink>
        </w:p>
        <w:p w14:paraId="06302F04" w14:textId="0F70B354" w:rsidR="00187285" w:rsidRDefault="008D4FDF">
          <w:pPr>
            <w:pStyle w:val="Sisluet3"/>
            <w:tabs>
              <w:tab w:val="left" w:pos="1933"/>
            </w:tabs>
            <w:rPr>
              <w:rFonts w:asciiTheme="minorHAnsi" w:eastAsiaTheme="minorEastAsia" w:hAnsiTheme="minorHAnsi" w:cstheme="minorBidi"/>
              <w:sz w:val="22"/>
              <w:lang w:eastAsia="fi-FI"/>
            </w:rPr>
          </w:pPr>
          <w:hyperlink w:anchor="_Toc128560554" w:history="1">
            <w:r w:rsidR="00187285" w:rsidRPr="002C4F87">
              <w:rPr>
                <w:rStyle w:val="Hyperlinkki"/>
              </w:rPr>
              <w:t>2.5.6</w:t>
            </w:r>
            <w:r w:rsidR="00187285">
              <w:rPr>
                <w:rFonts w:asciiTheme="minorHAnsi" w:eastAsiaTheme="minorEastAsia" w:hAnsiTheme="minorHAnsi" w:cstheme="minorBidi"/>
                <w:sz w:val="22"/>
                <w:lang w:eastAsia="fi-FI"/>
              </w:rPr>
              <w:tab/>
            </w:r>
            <w:r w:rsidR="00187285" w:rsidRPr="002C4F87">
              <w:rPr>
                <w:rStyle w:val="Hyperlinkki"/>
              </w:rPr>
              <w:t>Esimerkki syntykontekstitietojen entry-rakenteesta</w:t>
            </w:r>
            <w:r w:rsidR="00187285">
              <w:rPr>
                <w:webHidden/>
              </w:rPr>
              <w:tab/>
            </w:r>
            <w:r w:rsidR="00187285">
              <w:rPr>
                <w:webHidden/>
              </w:rPr>
              <w:fldChar w:fldCharType="begin"/>
            </w:r>
            <w:r w:rsidR="00187285">
              <w:rPr>
                <w:webHidden/>
              </w:rPr>
              <w:instrText xml:space="preserve"> PAGEREF _Toc128560554 \h </w:instrText>
            </w:r>
            <w:r w:rsidR="00187285">
              <w:rPr>
                <w:webHidden/>
              </w:rPr>
            </w:r>
            <w:r w:rsidR="00187285">
              <w:rPr>
                <w:webHidden/>
              </w:rPr>
              <w:fldChar w:fldCharType="separate"/>
            </w:r>
            <w:r w:rsidR="00FE01C9">
              <w:rPr>
                <w:webHidden/>
              </w:rPr>
              <w:t>13</w:t>
            </w:r>
            <w:r w:rsidR="00187285">
              <w:rPr>
                <w:webHidden/>
              </w:rPr>
              <w:fldChar w:fldCharType="end"/>
            </w:r>
          </w:hyperlink>
        </w:p>
        <w:p w14:paraId="01886DB8" w14:textId="428882A9" w:rsidR="00187285" w:rsidRDefault="008D4FDF">
          <w:pPr>
            <w:pStyle w:val="Sisluet2"/>
            <w:tabs>
              <w:tab w:val="left" w:pos="1145"/>
            </w:tabs>
            <w:rPr>
              <w:rFonts w:asciiTheme="minorHAnsi" w:eastAsiaTheme="minorEastAsia" w:hAnsiTheme="minorHAnsi" w:cstheme="minorBidi"/>
              <w:sz w:val="22"/>
              <w:lang w:eastAsia="fi-FI"/>
            </w:rPr>
          </w:pPr>
          <w:hyperlink w:anchor="_Toc128560555" w:history="1">
            <w:r w:rsidR="00187285" w:rsidRPr="002C4F87">
              <w:rPr>
                <w:rStyle w:val="Hyperlinkki"/>
                <w:lang w:val="en-US"/>
              </w:rPr>
              <w:t>2.6</w:t>
            </w:r>
            <w:r w:rsidR="00187285">
              <w:rPr>
                <w:rFonts w:asciiTheme="minorHAnsi" w:eastAsiaTheme="minorEastAsia" w:hAnsiTheme="minorHAnsi" w:cstheme="minorBidi"/>
                <w:sz w:val="22"/>
                <w:lang w:eastAsia="fi-FI"/>
              </w:rPr>
              <w:tab/>
            </w:r>
            <w:r w:rsidR="00187285" w:rsidRPr="002C4F87">
              <w:rPr>
                <w:rStyle w:val="Hyperlinkki"/>
                <w:lang w:val="en-US"/>
              </w:rPr>
              <w:t>Tahdonilmaisutiedon palauttaminen riskitietokoosteessa</w:t>
            </w:r>
            <w:r w:rsidR="00187285">
              <w:rPr>
                <w:webHidden/>
              </w:rPr>
              <w:tab/>
            </w:r>
            <w:r w:rsidR="00187285">
              <w:rPr>
                <w:webHidden/>
              </w:rPr>
              <w:fldChar w:fldCharType="begin"/>
            </w:r>
            <w:r w:rsidR="00187285">
              <w:rPr>
                <w:webHidden/>
              </w:rPr>
              <w:instrText xml:space="preserve"> PAGEREF _Toc128560555 \h </w:instrText>
            </w:r>
            <w:r w:rsidR="00187285">
              <w:rPr>
                <w:webHidden/>
              </w:rPr>
            </w:r>
            <w:r w:rsidR="00187285">
              <w:rPr>
                <w:webHidden/>
              </w:rPr>
              <w:fldChar w:fldCharType="separate"/>
            </w:r>
            <w:r w:rsidR="00FE01C9">
              <w:rPr>
                <w:webHidden/>
              </w:rPr>
              <w:t>14</w:t>
            </w:r>
            <w:r w:rsidR="00187285">
              <w:rPr>
                <w:webHidden/>
              </w:rPr>
              <w:fldChar w:fldCharType="end"/>
            </w:r>
          </w:hyperlink>
        </w:p>
        <w:p w14:paraId="69E5E756" w14:textId="136AABA8" w:rsidR="00187285" w:rsidRDefault="008D4FDF">
          <w:pPr>
            <w:pStyle w:val="Sisluet2"/>
            <w:tabs>
              <w:tab w:val="left" w:pos="1145"/>
            </w:tabs>
            <w:rPr>
              <w:rFonts w:asciiTheme="minorHAnsi" w:eastAsiaTheme="minorEastAsia" w:hAnsiTheme="minorHAnsi" w:cstheme="minorBidi"/>
              <w:sz w:val="22"/>
              <w:lang w:eastAsia="fi-FI"/>
            </w:rPr>
          </w:pPr>
          <w:hyperlink w:anchor="_Toc128560557" w:history="1">
            <w:r w:rsidR="00187285" w:rsidRPr="002C4F87">
              <w:rPr>
                <w:rStyle w:val="Hyperlinkki"/>
              </w:rPr>
              <w:t>2.7</w:t>
            </w:r>
            <w:r w:rsidR="00187285">
              <w:rPr>
                <w:rFonts w:asciiTheme="minorHAnsi" w:eastAsiaTheme="minorEastAsia" w:hAnsiTheme="minorHAnsi" w:cstheme="minorBidi"/>
                <w:sz w:val="22"/>
                <w:lang w:eastAsia="fi-FI"/>
              </w:rPr>
              <w:tab/>
            </w:r>
            <w:r w:rsidR="00187285" w:rsidRPr="002C4F87">
              <w:rPr>
                <w:rStyle w:val="Hyperlinkki"/>
              </w:rPr>
              <w:t>Määrittelykokoelman vaikutus koostetietojen palautukseen</w:t>
            </w:r>
            <w:r w:rsidR="00187285">
              <w:rPr>
                <w:webHidden/>
              </w:rPr>
              <w:tab/>
            </w:r>
            <w:r w:rsidR="00187285">
              <w:rPr>
                <w:webHidden/>
              </w:rPr>
              <w:fldChar w:fldCharType="begin"/>
            </w:r>
            <w:r w:rsidR="00187285">
              <w:rPr>
                <w:webHidden/>
              </w:rPr>
              <w:instrText xml:space="preserve"> PAGEREF _Toc128560557 \h </w:instrText>
            </w:r>
            <w:r w:rsidR="00187285">
              <w:rPr>
                <w:webHidden/>
              </w:rPr>
            </w:r>
            <w:r w:rsidR="00187285">
              <w:rPr>
                <w:webHidden/>
              </w:rPr>
              <w:fldChar w:fldCharType="separate"/>
            </w:r>
            <w:r w:rsidR="00FE01C9">
              <w:rPr>
                <w:webHidden/>
              </w:rPr>
              <w:t>17</w:t>
            </w:r>
            <w:r w:rsidR="00187285">
              <w:rPr>
                <w:webHidden/>
              </w:rPr>
              <w:fldChar w:fldCharType="end"/>
            </w:r>
          </w:hyperlink>
        </w:p>
        <w:p w14:paraId="33E8B0A0" w14:textId="364AA669" w:rsidR="00187285" w:rsidRDefault="008D4FDF">
          <w:pPr>
            <w:pStyle w:val="Sisluet3"/>
            <w:tabs>
              <w:tab w:val="left" w:pos="1933"/>
            </w:tabs>
            <w:rPr>
              <w:rFonts w:asciiTheme="minorHAnsi" w:eastAsiaTheme="minorEastAsia" w:hAnsiTheme="minorHAnsi" w:cstheme="minorBidi"/>
              <w:sz w:val="22"/>
              <w:lang w:eastAsia="fi-FI"/>
            </w:rPr>
          </w:pPr>
          <w:hyperlink w:anchor="_Toc128560558" w:history="1">
            <w:r w:rsidR="00187285" w:rsidRPr="002C4F87">
              <w:rPr>
                <w:rStyle w:val="Hyperlinkki"/>
              </w:rPr>
              <w:t>2.7.1</w:t>
            </w:r>
            <w:r w:rsidR="00187285">
              <w:rPr>
                <w:rFonts w:asciiTheme="minorHAnsi" w:eastAsiaTheme="minorEastAsia" w:hAnsiTheme="minorHAnsi" w:cstheme="minorBidi"/>
                <w:sz w:val="22"/>
                <w:lang w:eastAsia="fi-FI"/>
              </w:rPr>
              <w:tab/>
            </w:r>
            <w:r w:rsidR="00187285" w:rsidRPr="002C4F87">
              <w:rPr>
                <w:rStyle w:val="Hyperlinkki"/>
              </w:rPr>
              <w:t>Määrittelykokoelman 2018.10.4 mikrobiologian rakenteen huomioiminen</w:t>
            </w:r>
            <w:r w:rsidR="00187285">
              <w:rPr>
                <w:webHidden/>
              </w:rPr>
              <w:tab/>
            </w:r>
            <w:r w:rsidR="00187285">
              <w:rPr>
                <w:webHidden/>
              </w:rPr>
              <w:fldChar w:fldCharType="begin"/>
            </w:r>
            <w:r w:rsidR="00187285">
              <w:rPr>
                <w:webHidden/>
              </w:rPr>
              <w:instrText xml:space="preserve"> PAGEREF _Toc128560558 \h </w:instrText>
            </w:r>
            <w:r w:rsidR="00187285">
              <w:rPr>
                <w:webHidden/>
              </w:rPr>
            </w:r>
            <w:r w:rsidR="00187285">
              <w:rPr>
                <w:webHidden/>
              </w:rPr>
              <w:fldChar w:fldCharType="separate"/>
            </w:r>
            <w:r w:rsidR="00FE01C9">
              <w:rPr>
                <w:webHidden/>
              </w:rPr>
              <w:t>17</w:t>
            </w:r>
            <w:r w:rsidR="00187285">
              <w:rPr>
                <w:webHidden/>
              </w:rPr>
              <w:fldChar w:fldCharType="end"/>
            </w:r>
          </w:hyperlink>
        </w:p>
        <w:p w14:paraId="00CCBC07" w14:textId="0D612FE6" w:rsidR="00187285" w:rsidRDefault="008D4FDF">
          <w:pPr>
            <w:pStyle w:val="Sisluet3"/>
            <w:tabs>
              <w:tab w:val="left" w:pos="1933"/>
            </w:tabs>
            <w:rPr>
              <w:rFonts w:asciiTheme="minorHAnsi" w:eastAsiaTheme="minorEastAsia" w:hAnsiTheme="minorHAnsi" w:cstheme="minorBidi"/>
              <w:sz w:val="22"/>
              <w:lang w:eastAsia="fi-FI"/>
            </w:rPr>
          </w:pPr>
          <w:hyperlink w:anchor="_Toc128560559" w:history="1">
            <w:r w:rsidR="00187285" w:rsidRPr="002C4F87">
              <w:rPr>
                <w:rStyle w:val="Hyperlinkki"/>
              </w:rPr>
              <w:t>2.7.2</w:t>
            </w:r>
            <w:r w:rsidR="00187285">
              <w:rPr>
                <w:rFonts w:asciiTheme="minorHAnsi" w:eastAsiaTheme="minorEastAsia" w:hAnsiTheme="minorHAnsi" w:cstheme="minorBidi"/>
                <w:sz w:val="22"/>
                <w:lang w:eastAsia="fi-FI"/>
              </w:rPr>
              <w:tab/>
            </w:r>
            <w:r w:rsidR="00187285" w:rsidRPr="002C4F87">
              <w:rPr>
                <w:rStyle w:val="Hyperlinkki"/>
              </w:rPr>
              <w:t>2016-vaiheistusta aikaisemman aineiston palautuksen erityispiirteet</w:t>
            </w:r>
            <w:r w:rsidR="00187285">
              <w:rPr>
                <w:webHidden/>
              </w:rPr>
              <w:tab/>
            </w:r>
            <w:r w:rsidR="00187285">
              <w:rPr>
                <w:webHidden/>
              </w:rPr>
              <w:fldChar w:fldCharType="begin"/>
            </w:r>
            <w:r w:rsidR="00187285">
              <w:rPr>
                <w:webHidden/>
              </w:rPr>
              <w:instrText xml:space="preserve"> PAGEREF _Toc128560559 \h </w:instrText>
            </w:r>
            <w:r w:rsidR="00187285">
              <w:rPr>
                <w:webHidden/>
              </w:rPr>
            </w:r>
            <w:r w:rsidR="00187285">
              <w:rPr>
                <w:webHidden/>
              </w:rPr>
              <w:fldChar w:fldCharType="separate"/>
            </w:r>
            <w:r w:rsidR="00FE01C9">
              <w:rPr>
                <w:webHidden/>
              </w:rPr>
              <w:t>18</w:t>
            </w:r>
            <w:r w:rsidR="00187285">
              <w:rPr>
                <w:webHidden/>
              </w:rPr>
              <w:fldChar w:fldCharType="end"/>
            </w:r>
          </w:hyperlink>
        </w:p>
        <w:p w14:paraId="4955FA1C" w14:textId="142252FB" w:rsidR="00187285" w:rsidRDefault="008D4FDF">
          <w:pPr>
            <w:pStyle w:val="Sisluet3"/>
            <w:tabs>
              <w:tab w:val="left" w:pos="1933"/>
            </w:tabs>
            <w:rPr>
              <w:rFonts w:asciiTheme="minorHAnsi" w:eastAsiaTheme="minorEastAsia" w:hAnsiTheme="minorHAnsi" w:cstheme="minorBidi"/>
              <w:sz w:val="22"/>
              <w:lang w:eastAsia="fi-FI"/>
            </w:rPr>
          </w:pPr>
          <w:hyperlink w:anchor="_Toc128560560" w:history="1">
            <w:r w:rsidR="00187285" w:rsidRPr="002C4F87">
              <w:rPr>
                <w:rStyle w:val="Hyperlinkki"/>
              </w:rPr>
              <w:t>2.7.3</w:t>
            </w:r>
            <w:r w:rsidR="00187285">
              <w:rPr>
                <w:rFonts w:asciiTheme="minorHAnsi" w:eastAsiaTheme="minorEastAsia" w:hAnsiTheme="minorHAnsi" w:cstheme="minorBidi"/>
                <w:sz w:val="22"/>
                <w:lang w:eastAsia="fi-FI"/>
              </w:rPr>
              <w:tab/>
            </w:r>
            <w:r w:rsidR="00187285" w:rsidRPr="002C4F87">
              <w:rPr>
                <w:rStyle w:val="Hyperlinkki"/>
              </w:rPr>
              <w:t>Yhdistelmädiagnoosin käsittely</w:t>
            </w:r>
            <w:r w:rsidR="00187285">
              <w:rPr>
                <w:webHidden/>
              </w:rPr>
              <w:tab/>
            </w:r>
            <w:r w:rsidR="00187285">
              <w:rPr>
                <w:webHidden/>
              </w:rPr>
              <w:fldChar w:fldCharType="begin"/>
            </w:r>
            <w:r w:rsidR="00187285">
              <w:rPr>
                <w:webHidden/>
              </w:rPr>
              <w:instrText xml:space="preserve"> PAGEREF _Toc128560560 \h </w:instrText>
            </w:r>
            <w:r w:rsidR="00187285">
              <w:rPr>
                <w:webHidden/>
              </w:rPr>
            </w:r>
            <w:r w:rsidR="00187285">
              <w:rPr>
                <w:webHidden/>
              </w:rPr>
              <w:fldChar w:fldCharType="separate"/>
            </w:r>
            <w:r w:rsidR="00FE01C9">
              <w:rPr>
                <w:webHidden/>
              </w:rPr>
              <w:t>18</w:t>
            </w:r>
            <w:r w:rsidR="00187285">
              <w:rPr>
                <w:webHidden/>
              </w:rPr>
              <w:fldChar w:fldCharType="end"/>
            </w:r>
          </w:hyperlink>
        </w:p>
        <w:p w14:paraId="0268EC67" w14:textId="30FE6497" w:rsidR="00187285" w:rsidRDefault="008D4FDF">
          <w:pPr>
            <w:pStyle w:val="Sisluet2"/>
            <w:tabs>
              <w:tab w:val="left" w:pos="1145"/>
            </w:tabs>
            <w:rPr>
              <w:rFonts w:asciiTheme="minorHAnsi" w:eastAsiaTheme="minorEastAsia" w:hAnsiTheme="minorHAnsi" w:cstheme="minorBidi"/>
              <w:sz w:val="22"/>
              <w:lang w:eastAsia="fi-FI"/>
            </w:rPr>
          </w:pPr>
          <w:hyperlink w:anchor="_Toc128560561" w:history="1">
            <w:r w:rsidR="00187285" w:rsidRPr="002C4F87">
              <w:rPr>
                <w:rStyle w:val="Hyperlinkki"/>
              </w:rPr>
              <w:t>2.8</w:t>
            </w:r>
            <w:r w:rsidR="00187285">
              <w:rPr>
                <w:rFonts w:asciiTheme="minorHAnsi" w:eastAsiaTheme="minorEastAsia" w:hAnsiTheme="minorHAnsi" w:cstheme="minorBidi"/>
                <w:sz w:val="22"/>
                <w:lang w:eastAsia="fi-FI"/>
              </w:rPr>
              <w:tab/>
            </w:r>
            <w:r w:rsidR="00187285" w:rsidRPr="002C4F87">
              <w:rPr>
                <w:rStyle w:val="Hyperlinkki"/>
              </w:rPr>
              <w:t>Muut tarkennukset</w:t>
            </w:r>
            <w:r w:rsidR="00187285">
              <w:rPr>
                <w:webHidden/>
              </w:rPr>
              <w:tab/>
            </w:r>
            <w:r w:rsidR="00187285">
              <w:rPr>
                <w:webHidden/>
              </w:rPr>
              <w:fldChar w:fldCharType="begin"/>
            </w:r>
            <w:r w:rsidR="00187285">
              <w:rPr>
                <w:webHidden/>
              </w:rPr>
              <w:instrText xml:space="preserve"> PAGEREF _Toc128560561 \h </w:instrText>
            </w:r>
            <w:r w:rsidR="00187285">
              <w:rPr>
                <w:webHidden/>
              </w:rPr>
            </w:r>
            <w:r w:rsidR="00187285">
              <w:rPr>
                <w:webHidden/>
              </w:rPr>
              <w:fldChar w:fldCharType="separate"/>
            </w:r>
            <w:r w:rsidR="00FE01C9">
              <w:rPr>
                <w:webHidden/>
              </w:rPr>
              <w:t>19</w:t>
            </w:r>
            <w:r w:rsidR="00187285">
              <w:rPr>
                <w:webHidden/>
              </w:rPr>
              <w:fldChar w:fldCharType="end"/>
            </w:r>
          </w:hyperlink>
        </w:p>
        <w:p w14:paraId="0E41DD66" w14:textId="064F47A9" w:rsidR="00187285" w:rsidRDefault="008D4FDF">
          <w:pPr>
            <w:pStyle w:val="Sisluet3"/>
            <w:tabs>
              <w:tab w:val="left" w:pos="1933"/>
            </w:tabs>
            <w:rPr>
              <w:rFonts w:asciiTheme="minorHAnsi" w:eastAsiaTheme="minorEastAsia" w:hAnsiTheme="minorHAnsi" w:cstheme="minorBidi"/>
              <w:sz w:val="22"/>
              <w:lang w:eastAsia="fi-FI"/>
            </w:rPr>
          </w:pPr>
          <w:hyperlink w:anchor="_Toc128560562" w:history="1">
            <w:r w:rsidR="00187285" w:rsidRPr="002C4F87">
              <w:rPr>
                <w:rStyle w:val="Hyperlinkki"/>
              </w:rPr>
              <w:t>2.8.1</w:t>
            </w:r>
            <w:r w:rsidR="00187285">
              <w:rPr>
                <w:rFonts w:asciiTheme="minorHAnsi" w:eastAsiaTheme="minorEastAsia" w:hAnsiTheme="minorHAnsi" w:cstheme="minorBidi"/>
                <w:sz w:val="22"/>
                <w:lang w:eastAsia="fi-FI"/>
              </w:rPr>
              <w:tab/>
            </w:r>
            <w:r w:rsidR="00187285" w:rsidRPr="002C4F87">
              <w:rPr>
                <w:rStyle w:val="Hyperlinkki"/>
              </w:rPr>
              <w:t>Tiedonhallintapalvelun koosteasiakirjojen käsittelyssä huomioitavaa</w:t>
            </w:r>
            <w:r w:rsidR="00187285">
              <w:rPr>
                <w:webHidden/>
              </w:rPr>
              <w:tab/>
            </w:r>
            <w:r w:rsidR="00187285">
              <w:rPr>
                <w:webHidden/>
              </w:rPr>
              <w:fldChar w:fldCharType="begin"/>
            </w:r>
            <w:r w:rsidR="00187285">
              <w:rPr>
                <w:webHidden/>
              </w:rPr>
              <w:instrText xml:space="preserve"> PAGEREF _Toc128560562 \h </w:instrText>
            </w:r>
            <w:r w:rsidR="00187285">
              <w:rPr>
                <w:webHidden/>
              </w:rPr>
            </w:r>
            <w:r w:rsidR="00187285">
              <w:rPr>
                <w:webHidden/>
              </w:rPr>
              <w:fldChar w:fldCharType="separate"/>
            </w:r>
            <w:r w:rsidR="00FE01C9">
              <w:rPr>
                <w:webHidden/>
              </w:rPr>
              <w:t>19</w:t>
            </w:r>
            <w:r w:rsidR="00187285">
              <w:rPr>
                <w:webHidden/>
              </w:rPr>
              <w:fldChar w:fldCharType="end"/>
            </w:r>
          </w:hyperlink>
        </w:p>
        <w:p w14:paraId="0FD74B75" w14:textId="5AE18E12" w:rsidR="00187285" w:rsidRDefault="008D4FDF">
          <w:pPr>
            <w:pStyle w:val="Sisluet3"/>
            <w:tabs>
              <w:tab w:val="left" w:pos="1933"/>
            </w:tabs>
            <w:rPr>
              <w:rFonts w:asciiTheme="minorHAnsi" w:eastAsiaTheme="minorEastAsia" w:hAnsiTheme="minorHAnsi" w:cstheme="minorBidi"/>
              <w:sz w:val="22"/>
              <w:lang w:eastAsia="fi-FI"/>
            </w:rPr>
          </w:pPr>
          <w:hyperlink w:anchor="_Toc128560563" w:history="1">
            <w:r w:rsidR="00187285" w:rsidRPr="002C4F87">
              <w:rPr>
                <w:rStyle w:val="Hyperlinkki"/>
              </w:rPr>
              <w:t>2.8.2</w:t>
            </w:r>
            <w:r w:rsidR="00187285">
              <w:rPr>
                <w:rFonts w:asciiTheme="minorHAnsi" w:eastAsiaTheme="minorEastAsia" w:hAnsiTheme="minorHAnsi" w:cstheme="minorBidi"/>
                <w:sz w:val="22"/>
                <w:lang w:eastAsia="fi-FI"/>
              </w:rPr>
              <w:tab/>
            </w:r>
            <w:r w:rsidR="00187285" w:rsidRPr="002C4F87">
              <w:rPr>
                <w:rStyle w:val="Hyperlinkki"/>
              </w:rPr>
              <w:t>Koosteasiakirjojen sisältämät tiedot</w:t>
            </w:r>
            <w:r w:rsidR="00187285">
              <w:rPr>
                <w:webHidden/>
              </w:rPr>
              <w:tab/>
            </w:r>
            <w:r w:rsidR="00187285">
              <w:rPr>
                <w:webHidden/>
              </w:rPr>
              <w:fldChar w:fldCharType="begin"/>
            </w:r>
            <w:r w:rsidR="00187285">
              <w:rPr>
                <w:webHidden/>
              </w:rPr>
              <w:instrText xml:space="preserve"> PAGEREF _Toc128560563 \h </w:instrText>
            </w:r>
            <w:r w:rsidR="00187285">
              <w:rPr>
                <w:webHidden/>
              </w:rPr>
            </w:r>
            <w:r w:rsidR="00187285">
              <w:rPr>
                <w:webHidden/>
              </w:rPr>
              <w:fldChar w:fldCharType="separate"/>
            </w:r>
            <w:r w:rsidR="00FE01C9">
              <w:rPr>
                <w:webHidden/>
              </w:rPr>
              <w:t>19</w:t>
            </w:r>
            <w:r w:rsidR="00187285">
              <w:rPr>
                <w:webHidden/>
              </w:rPr>
              <w:fldChar w:fldCharType="end"/>
            </w:r>
          </w:hyperlink>
        </w:p>
        <w:p w14:paraId="517670DD" w14:textId="5935C18C" w:rsidR="00187285" w:rsidRDefault="008D4FDF">
          <w:pPr>
            <w:pStyle w:val="Sisluet3"/>
            <w:tabs>
              <w:tab w:val="left" w:pos="1933"/>
            </w:tabs>
            <w:rPr>
              <w:rFonts w:asciiTheme="minorHAnsi" w:eastAsiaTheme="minorEastAsia" w:hAnsiTheme="minorHAnsi" w:cstheme="minorBidi"/>
              <w:sz w:val="22"/>
              <w:lang w:eastAsia="fi-FI"/>
            </w:rPr>
          </w:pPr>
          <w:hyperlink w:anchor="_Toc128560564" w:history="1">
            <w:r w:rsidR="00187285" w:rsidRPr="002C4F87">
              <w:rPr>
                <w:rStyle w:val="Hyperlinkki"/>
              </w:rPr>
              <w:t>2.8.3</w:t>
            </w:r>
            <w:r w:rsidR="00187285">
              <w:rPr>
                <w:rFonts w:asciiTheme="minorHAnsi" w:eastAsiaTheme="minorEastAsia" w:hAnsiTheme="minorHAnsi" w:cstheme="minorBidi"/>
                <w:sz w:val="22"/>
                <w:lang w:eastAsia="fi-FI"/>
              </w:rPr>
              <w:tab/>
            </w:r>
            <w:r w:rsidR="00187285" w:rsidRPr="002C4F87">
              <w:rPr>
                <w:rStyle w:val="Hyperlinkki"/>
              </w:rPr>
              <w:t>Aikaväli hakutekijänä</w:t>
            </w:r>
            <w:r w:rsidR="00187285">
              <w:rPr>
                <w:webHidden/>
              </w:rPr>
              <w:tab/>
            </w:r>
            <w:r w:rsidR="00187285">
              <w:rPr>
                <w:webHidden/>
              </w:rPr>
              <w:fldChar w:fldCharType="begin"/>
            </w:r>
            <w:r w:rsidR="00187285">
              <w:rPr>
                <w:webHidden/>
              </w:rPr>
              <w:instrText xml:space="preserve"> PAGEREF _Toc128560564 \h </w:instrText>
            </w:r>
            <w:r w:rsidR="00187285">
              <w:rPr>
                <w:webHidden/>
              </w:rPr>
            </w:r>
            <w:r w:rsidR="00187285">
              <w:rPr>
                <w:webHidden/>
              </w:rPr>
              <w:fldChar w:fldCharType="separate"/>
            </w:r>
            <w:r w:rsidR="00FE01C9">
              <w:rPr>
                <w:webHidden/>
              </w:rPr>
              <w:t>20</w:t>
            </w:r>
            <w:r w:rsidR="00187285">
              <w:rPr>
                <w:webHidden/>
              </w:rPr>
              <w:fldChar w:fldCharType="end"/>
            </w:r>
          </w:hyperlink>
        </w:p>
        <w:p w14:paraId="47D4B250" w14:textId="56C903F2" w:rsidR="00187285" w:rsidRDefault="008D4FDF">
          <w:pPr>
            <w:pStyle w:val="Sisluet1"/>
            <w:rPr>
              <w:rFonts w:asciiTheme="minorHAnsi" w:eastAsiaTheme="minorEastAsia" w:hAnsiTheme="minorHAnsi" w:cstheme="minorBidi"/>
              <w:sz w:val="22"/>
              <w:lang w:eastAsia="fi-FI"/>
            </w:rPr>
          </w:pPr>
          <w:hyperlink w:anchor="_Toc128560565" w:history="1">
            <w:r w:rsidR="00187285" w:rsidRPr="002C4F87">
              <w:rPr>
                <w:rStyle w:val="Hyperlinkki"/>
              </w:rPr>
              <w:t>3</w:t>
            </w:r>
            <w:r w:rsidR="00187285">
              <w:rPr>
                <w:rFonts w:asciiTheme="minorHAnsi" w:eastAsiaTheme="minorEastAsia" w:hAnsiTheme="minorHAnsi" w:cstheme="minorBidi"/>
                <w:sz w:val="22"/>
                <w:lang w:eastAsia="fi-FI"/>
              </w:rPr>
              <w:tab/>
            </w:r>
            <w:r w:rsidR="00187285" w:rsidRPr="002C4F87">
              <w:rPr>
                <w:rStyle w:val="Hyperlinkki"/>
              </w:rPr>
              <w:t>Tiedonhallintapalvelusta muodostettavat todistukset</w:t>
            </w:r>
            <w:r w:rsidR="00187285">
              <w:rPr>
                <w:webHidden/>
              </w:rPr>
              <w:tab/>
            </w:r>
            <w:r w:rsidR="00187285">
              <w:rPr>
                <w:webHidden/>
              </w:rPr>
              <w:fldChar w:fldCharType="begin"/>
            </w:r>
            <w:r w:rsidR="00187285">
              <w:rPr>
                <w:webHidden/>
              </w:rPr>
              <w:instrText xml:space="preserve"> PAGEREF _Toc128560565 \h </w:instrText>
            </w:r>
            <w:r w:rsidR="00187285">
              <w:rPr>
                <w:webHidden/>
              </w:rPr>
            </w:r>
            <w:r w:rsidR="00187285">
              <w:rPr>
                <w:webHidden/>
              </w:rPr>
              <w:fldChar w:fldCharType="separate"/>
            </w:r>
            <w:r w:rsidR="00FE01C9">
              <w:rPr>
                <w:webHidden/>
              </w:rPr>
              <w:t>21</w:t>
            </w:r>
            <w:r w:rsidR="00187285">
              <w:rPr>
                <w:webHidden/>
              </w:rPr>
              <w:fldChar w:fldCharType="end"/>
            </w:r>
          </w:hyperlink>
        </w:p>
        <w:p w14:paraId="45C993B5" w14:textId="0777848C" w:rsidR="00187285" w:rsidRDefault="008D4FDF">
          <w:pPr>
            <w:pStyle w:val="Sisluet2"/>
            <w:tabs>
              <w:tab w:val="left" w:pos="1145"/>
            </w:tabs>
            <w:rPr>
              <w:rFonts w:asciiTheme="minorHAnsi" w:eastAsiaTheme="minorEastAsia" w:hAnsiTheme="minorHAnsi" w:cstheme="minorBidi"/>
              <w:sz w:val="22"/>
              <w:lang w:eastAsia="fi-FI"/>
            </w:rPr>
          </w:pPr>
          <w:hyperlink w:anchor="_Toc128560566" w:history="1">
            <w:r w:rsidR="00187285" w:rsidRPr="002C4F87">
              <w:rPr>
                <w:rStyle w:val="Hyperlinkki"/>
              </w:rPr>
              <w:t>3.1</w:t>
            </w:r>
            <w:r w:rsidR="00187285">
              <w:rPr>
                <w:rFonts w:asciiTheme="minorHAnsi" w:eastAsiaTheme="minorEastAsia" w:hAnsiTheme="minorHAnsi" w:cstheme="minorBidi"/>
                <w:sz w:val="22"/>
                <w:lang w:eastAsia="fi-FI"/>
              </w:rPr>
              <w:tab/>
            </w:r>
            <w:r w:rsidR="00187285" w:rsidRPr="002C4F87">
              <w:rPr>
                <w:rStyle w:val="Hyperlinkki"/>
              </w:rPr>
              <w:t>Koronatodistuksen header-tiedot</w:t>
            </w:r>
            <w:r w:rsidR="00187285">
              <w:rPr>
                <w:webHidden/>
              </w:rPr>
              <w:tab/>
            </w:r>
            <w:r w:rsidR="00187285">
              <w:rPr>
                <w:webHidden/>
              </w:rPr>
              <w:fldChar w:fldCharType="begin"/>
            </w:r>
            <w:r w:rsidR="00187285">
              <w:rPr>
                <w:webHidden/>
              </w:rPr>
              <w:instrText xml:space="preserve"> PAGEREF _Toc128560566 \h </w:instrText>
            </w:r>
            <w:r w:rsidR="00187285">
              <w:rPr>
                <w:webHidden/>
              </w:rPr>
            </w:r>
            <w:r w:rsidR="00187285">
              <w:rPr>
                <w:webHidden/>
              </w:rPr>
              <w:fldChar w:fldCharType="separate"/>
            </w:r>
            <w:r w:rsidR="00FE01C9">
              <w:rPr>
                <w:webHidden/>
              </w:rPr>
              <w:t>21</w:t>
            </w:r>
            <w:r w:rsidR="00187285">
              <w:rPr>
                <w:webHidden/>
              </w:rPr>
              <w:fldChar w:fldCharType="end"/>
            </w:r>
          </w:hyperlink>
        </w:p>
        <w:p w14:paraId="61346F21" w14:textId="3D45CE68" w:rsidR="00187285" w:rsidRDefault="008D4FDF">
          <w:pPr>
            <w:pStyle w:val="Sisluet2"/>
            <w:tabs>
              <w:tab w:val="left" w:pos="1145"/>
            </w:tabs>
            <w:rPr>
              <w:rFonts w:asciiTheme="minorHAnsi" w:eastAsiaTheme="minorEastAsia" w:hAnsiTheme="minorHAnsi" w:cstheme="minorBidi"/>
              <w:sz w:val="22"/>
              <w:lang w:eastAsia="fi-FI"/>
            </w:rPr>
          </w:pPr>
          <w:hyperlink w:anchor="_Toc128560567" w:history="1">
            <w:r w:rsidR="00187285" w:rsidRPr="002C4F87">
              <w:rPr>
                <w:rStyle w:val="Hyperlinkki"/>
              </w:rPr>
              <w:t>3.2</w:t>
            </w:r>
            <w:r w:rsidR="00187285">
              <w:rPr>
                <w:rFonts w:asciiTheme="minorHAnsi" w:eastAsiaTheme="minorEastAsia" w:hAnsiTheme="minorHAnsi" w:cstheme="minorBidi"/>
                <w:sz w:val="22"/>
                <w:lang w:eastAsia="fi-FI"/>
              </w:rPr>
              <w:tab/>
            </w:r>
            <w:r w:rsidR="00187285" w:rsidRPr="002C4F87">
              <w:rPr>
                <w:rStyle w:val="Hyperlinkki"/>
              </w:rPr>
              <w:t>Koronatodistuksen body-osa</w:t>
            </w:r>
            <w:r w:rsidR="00187285">
              <w:rPr>
                <w:webHidden/>
              </w:rPr>
              <w:tab/>
            </w:r>
            <w:r w:rsidR="00187285">
              <w:rPr>
                <w:webHidden/>
              </w:rPr>
              <w:fldChar w:fldCharType="begin"/>
            </w:r>
            <w:r w:rsidR="00187285">
              <w:rPr>
                <w:webHidden/>
              </w:rPr>
              <w:instrText xml:space="preserve"> PAGEREF _Toc128560567 \h </w:instrText>
            </w:r>
            <w:r w:rsidR="00187285">
              <w:rPr>
                <w:webHidden/>
              </w:rPr>
            </w:r>
            <w:r w:rsidR="00187285">
              <w:rPr>
                <w:webHidden/>
              </w:rPr>
              <w:fldChar w:fldCharType="separate"/>
            </w:r>
            <w:r w:rsidR="00FE01C9">
              <w:rPr>
                <w:webHidden/>
              </w:rPr>
              <w:t>23</w:t>
            </w:r>
            <w:r w:rsidR="00187285">
              <w:rPr>
                <w:webHidden/>
              </w:rPr>
              <w:fldChar w:fldCharType="end"/>
            </w:r>
          </w:hyperlink>
        </w:p>
        <w:p w14:paraId="33981FCD" w14:textId="34D792BF" w:rsidR="00187285" w:rsidRDefault="008D4FDF">
          <w:pPr>
            <w:pStyle w:val="Sisluet1"/>
            <w:rPr>
              <w:rFonts w:asciiTheme="minorHAnsi" w:eastAsiaTheme="minorEastAsia" w:hAnsiTheme="minorHAnsi" w:cstheme="minorBidi"/>
              <w:sz w:val="22"/>
              <w:lang w:eastAsia="fi-FI"/>
            </w:rPr>
          </w:pPr>
          <w:hyperlink w:anchor="_Toc128560568" w:history="1">
            <w:r w:rsidR="00187285" w:rsidRPr="002C4F87">
              <w:rPr>
                <w:rStyle w:val="Hyperlinkki"/>
              </w:rPr>
              <w:t>4</w:t>
            </w:r>
            <w:r w:rsidR="00187285">
              <w:rPr>
                <w:rFonts w:asciiTheme="minorHAnsi" w:eastAsiaTheme="minorEastAsia" w:hAnsiTheme="minorHAnsi" w:cstheme="minorBidi"/>
                <w:sz w:val="22"/>
                <w:lang w:eastAsia="fi-FI"/>
              </w:rPr>
              <w:tab/>
            </w:r>
            <w:r w:rsidR="00187285" w:rsidRPr="002C4F87">
              <w:rPr>
                <w:rStyle w:val="Hyperlinkki"/>
              </w:rPr>
              <w:t>Tiedonhallintapalvelun ylläpidettävät asiakirjat</w:t>
            </w:r>
            <w:r w:rsidR="00187285">
              <w:rPr>
                <w:webHidden/>
              </w:rPr>
              <w:tab/>
            </w:r>
            <w:r w:rsidR="00187285">
              <w:rPr>
                <w:webHidden/>
              </w:rPr>
              <w:fldChar w:fldCharType="begin"/>
            </w:r>
            <w:r w:rsidR="00187285">
              <w:rPr>
                <w:webHidden/>
              </w:rPr>
              <w:instrText xml:space="preserve"> PAGEREF _Toc128560568 \h </w:instrText>
            </w:r>
            <w:r w:rsidR="00187285">
              <w:rPr>
                <w:webHidden/>
              </w:rPr>
            </w:r>
            <w:r w:rsidR="00187285">
              <w:rPr>
                <w:webHidden/>
              </w:rPr>
              <w:fldChar w:fldCharType="separate"/>
            </w:r>
            <w:r w:rsidR="00FE01C9">
              <w:rPr>
                <w:webHidden/>
              </w:rPr>
              <w:t>23</w:t>
            </w:r>
            <w:r w:rsidR="00187285">
              <w:rPr>
                <w:webHidden/>
              </w:rPr>
              <w:fldChar w:fldCharType="end"/>
            </w:r>
          </w:hyperlink>
        </w:p>
        <w:p w14:paraId="6E08DB01" w14:textId="4FFD9FCE" w:rsidR="00187285" w:rsidRDefault="008D4FDF">
          <w:pPr>
            <w:pStyle w:val="Sisluet1"/>
            <w:rPr>
              <w:rFonts w:asciiTheme="minorHAnsi" w:eastAsiaTheme="minorEastAsia" w:hAnsiTheme="minorHAnsi" w:cstheme="minorBidi"/>
              <w:sz w:val="22"/>
              <w:lang w:eastAsia="fi-FI"/>
            </w:rPr>
          </w:pPr>
          <w:hyperlink w:anchor="_Toc128560569" w:history="1">
            <w:r w:rsidR="00187285" w:rsidRPr="002C4F87">
              <w:rPr>
                <w:rStyle w:val="Hyperlinkki"/>
              </w:rPr>
              <w:t>5</w:t>
            </w:r>
            <w:r w:rsidR="00187285">
              <w:rPr>
                <w:rFonts w:asciiTheme="minorHAnsi" w:eastAsiaTheme="minorEastAsia" w:hAnsiTheme="minorHAnsi" w:cstheme="minorBidi"/>
                <w:sz w:val="22"/>
                <w:lang w:eastAsia="fi-FI"/>
              </w:rPr>
              <w:tab/>
            </w:r>
            <w:r w:rsidR="00187285" w:rsidRPr="002C4F87">
              <w:rPr>
                <w:rStyle w:val="Hyperlinkki"/>
              </w:rPr>
              <w:t>Viitatut määrittelyt</w:t>
            </w:r>
            <w:r w:rsidR="00187285">
              <w:rPr>
                <w:webHidden/>
              </w:rPr>
              <w:tab/>
            </w:r>
            <w:r w:rsidR="00187285">
              <w:rPr>
                <w:webHidden/>
              </w:rPr>
              <w:fldChar w:fldCharType="begin"/>
            </w:r>
            <w:r w:rsidR="00187285">
              <w:rPr>
                <w:webHidden/>
              </w:rPr>
              <w:instrText xml:space="preserve"> PAGEREF _Toc128560569 \h </w:instrText>
            </w:r>
            <w:r w:rsidR="00187285">
              <w:rPr>
                <w:webHidden/>
              </w:rPr>
            </w:r>
            <w:r w:rsidR="00187285">
              <w:rPr>
                <w:webHidden/>
              </w:rPr>
              <w:fldChar w:fldCharType="separate"/>
            </w:r>
            <w:r w:rsidR="00FE01C9">
              <w:rPr>
                <w:webHidden/>
              </w:rPr>
              <w:t>24</w:t>
            </w:r>
            <w:r w:rsidR="00187285">
              <w:rPr>
                <w:webHidden/>
              </w:rPr>
              <w:fldChar w:fldCharType="end"/>
            </w:r>
          </w:hyperlink>
        </w:p>
        <w:p w14:paraId="6A05A809" w14:textId="036D6FC0" w:rsidR="00D70986" w:rsidRDefault="00E75537">
          <w:r>
            <w:rPr>
              <w:b/>
              <w:bCs/>
            </w:rPr>
            <w:fldChar w:fldCharType="end"/>
          </w:r>
        </w:p>
      </w:sdtContent>
    </w:sdt>
    <w:p w14:paraId="5A39BBE3" w14:textId="4F2F5F12" w:rsidR="009A4BBC" w:rsidRDefault="009A4BBC">
      <w:pPr>
        <w:rPr>
          <w:rFonts w:asciiTheme="majorHAnsi" w:eastAsiaTheme="majorEastAsia" w:hAnsiTheme="majorHAnsi" w:cstheme="majorBidi"/>
          <w:bCs/>
          <w:sz w:val="30"/>
          <w:szCs w:val="28"/>
        </w:rPr>
      </w:pPr>
      <w:del w:id="65" w:author="Eklund Marjut" w:date="2023-01-24T15:34:00Z">
        <w:r w:rsidDel="008F12BB">
          <w:rPr>
            <w:rFonts w:asciiTheme="majorHAnsi" w:eastAsiaTheme="majorEastAsia" w:hAnsiTheme="majorHAnsi" w:cstheme="majorBidi"/>
            <w:bCs/>
            <w:sz w:val="30"/>
            <w:szCs w:val="28"/>
          </w:rPr>
          <w:br w:type="page"/>
        </w:r>
      </w:del>
    </w:p>
    <w:p w14:paraId="1D2F9E4E" w14:textId="23CCD66B" w:rsidR="00FC79CD" w:rsidRDefault="004B3784" w:rsidP="00FC79CD">
      <w:pPr>
        <w:pStyle w:val="Otsikko1"/>
      </w:pPr>
      <w:bookmarkStart w:id="66" w:name="_Toc128560534"/>
      <w:bookmarkEnd w:id="2"/>
      <w:bookmarkEnd w:id="1"/>
      <w:r>
        <w:lastRenderedPageBreak/>
        <w:t>Johdanto</w:t>
      </w:r>
      <w:bookmarkEnd w:id="66"/>
    </w:p>
    <w:p w14:paraId="734873AB" w14:textId="444497A2" w:rsidR="004B3784" w:rsidRDefault="004B3784" w:rsidP="004B3784">
      <w:pPr>
        <w:pStyle w:val="Leipteksti"/>
      </w:pPr>
      <w:r>
        <w:t xml:space="preserve">Tässä dokumentissa kuvataan Tiedonhallintapalvelun </w:t>
      </w:r>
      <w:ins w:id="67" w:author="Eklund Marjut" w:date="2022-12-16T09:51:00Z">
        <w:r w:rsidR="00970B58">
          <w:t xml:space="preserve">keskeisten terveystietojen </w:t>
        </w:r>
      </w:ins>
      <w:r>
        <w:t>kooste-asiakirjojen CDA R2 rakenne ja ylläpidettävissä asiakirjoissa huomioitavia CDA R2 ominaispiirteitä.</w:t>
      </w:r>
    </w:p>
    <w:p w14:paraId="64B7976E" w14:textId="045402E1" w:rsidR="002F614B" w:rsidRDefault="004B3784" w:rsidP="004B3784">
      <w:pPr>
        <w:pStyle w:val="Leipteksti"/>
      </w:pPr>
      <w:r>
        <w:t xml:space="preserve">THL:n määrittely "Tiedonhallintapalvelun periaatteet ja toiminnallinen määrittely" [1] kuvaa tarkemmin koosteisiin ja ylläpidettäviin asiakirjoihin liittyvää toiminnallisuutta ja niiden tietosisältöjä. </w:t>
      </w:r>
    </w:p>
    <w:p w14:paraId="233E00F4" w14:textId="5C268C83" w:rsidR="009A4BBC" w:rsidRDefault="0011757F" w:rsidP="009A4BBC">
      <w:pPr>
        <w:pStyle w:val="Otsikko1"/>
      </w:pPr>
      <w:bookmarkStart w:id="68" w:name="_Toc128560535"/>
      <w:r>
        <w:t>Tiedonhallintapalvelun koosteasiakirjat</w:t>
      </w:r>
      <w:bookmarkEnd w:id="68"/>
    </w:p>
    <w:p w14:paraId="5AFB5626" w14:textId="255446E8" w:rsidR="009A4BBC" w:rsidRDefault="0011757F" w:rsidP="009A4BBC">
      <w:pPr>
        <w:pStyle w:val="Otsikko2"/>
      </w:pPr>
      <w:bookmarkStart w:id="69" w:name="_Toc128560536"/>
      <w:r>
        <w:t>Yleistä</w:t>
      </w:r>
      <w:bookmarkEnd w:id="69"/>
    </w:p>
    <w:p w14:paraId="14409C58" w14:textId="3AAD8C92" w:rsidR="0011757F" w:rsidRDefault="0011757F" w:rsidP="0011757F">
      <w:pPr>
        <w:pStyle w:val="Leipteksti"/>
      </w:pPr>
      <w:r>
        <w:t>Tiedonhallintapalvelun keskeisten terveystietojen koosteasiakirja on kyselyhetkellä potilas</w:t>
      </w:r>
      <w:r w:rsidR="00093974">
        <w:t>tietovarannon</w:t>
      </w:r>
      <w:r>
        <w:t xml:space="preserve"> tiedoista koottu ja muodostettu kokoelma tietoa, joka esitetään käyttäjälle, mutta jota ei tallenneta, eikä käyttäjä voi muuttaa sen sisältöä. Koosteasiakirjat sisältävät kertyviä kumulatiivisia tietoja, jotka eivät vaadi aktiivista ylläpitoa. Koosteasiakirja on CDA R2 –muotoinen asiakirja, jota ei säilytetä vaan se hävitetään, kun sillä ei ole enää käyttöä.  </w:t>
      </w:r>
    </w:p>
    <w:p w14:paraId="7D4237E4" w14:textId="1E0E3025" w:rsidR="002F6383" w:rsidRDefault="0011757F" w:rsidP="0011757F">
      <w:pPr>
        <w:pStyle w:val="Leipteksti"/>
      </w:pPr>
      <w:r>
        <w:t>Potilastie</w:t>
      </w:r>
      <w:r w:rsidR="00093974">
        <w:t>tovaran</w:t>
      </w:r>
      <w:r>
        <w:t>toon toimitetuista potilaskertomusasiakirjoista poimitaan Tiedonhallintapalveluun koosteasiakirjojen muodostamisen kannalta tarpeelliset tiedot ja niiden korjaukset. Potilastietojärjestelmä pyytää Tiedonhallintapalvelua muodostamaan halutun koosteasiakirjan näkymätunnuksen perustella ja toimittamaan sen potilastietojärjestelmälle näytettäväksi käyttäjälle.</w:t>
      </w:r>
    </w:p>
    <w:p w14:paraId="492A2CE2" w14:textId="77777777" w:rsidR="0011757F" w:rsidRDefault="0011757F" w:rsidP="0011757F">
      <w:pPr>
        <w:pStyle w:val="Leipteksti"/>
        <w:keepNext/>
      </w:pPr>
      <w:r>
        <w:rPr>
          <w:lang w:eastAsia="fi-FI"/>
        </w:rPr>
        <w:drawing>
          <wp:inline distT="0" distB="0" distL="0" distR="0" wp14:anchorId="7A2C26E3" wp14:editId="0FC3C18D">
            <wp:extent cx="5085755" cy="1860605"/>
            <wp:effectExtent l="0" t="0" r="635" b="6350"/>
            <wp:docPr id="9" name="Kuva 9" descr="Kuva vetää yhteen edellisissä kappaleissa kuvatut koostetietojen elinkaaren vaiheet" title="Koostetietojen elinkaar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Kela_KjaL_v510_Koostetieto_kuva_v01_rajattu.png"/>
                    <pic:cNvPicPr/>
                  </pic:nvPicPr>
                  <pic:blipFill rotWithShape="1">
                    <a:blip r:embed="rId15">
                      <a:extLst>
                        <a:ext uri="{28A0092B-C50C-407E-A947-70E740481C1C}">
                          <a14:useLocalDpi xmlns:a14="http://schemas.microsoft.com/office/drawing/2010/main" val="0"/>
                        </a:ext>
                      </a:extLst>
                    </a:blip>
                    <a:srcRect b="8119"/>
                    <a:stretch/>
                  </pic:blipFill>
                  <pic:spPr bwMode="auto">
                    <a:xfrm>
                      <a:off x="0" y="0"/>
                      <a:ext cx="5118346" cy="1872528"/>
                    </a:xfrm>
                    <a:prstGeom prst="rect">
                      <a:avLst/>
                    </a:prstGeom>
                    <a:ln>
                      <a:noFill/>
                    </a:ln>
                    <a:extLst>
                      <a:ext uri="{53640926-AAD7-44D8-BBD7-CCE9431645EC}">
                        <a14:shadowObscured xmlns:a14="http://schemas.microsoft.com/office/drawing/2010/main"/>
                      </a:ext>
                    </a:extLst>
                  </pic:spPr>
                </pic:pic>
              </a:graphicData>
            </a:graphic>
          </wp:inline>
        </w:drawing>
      </w:r>
    </w:p>
    <w:p w14:paraId="00AA2296" w14:textId="0761BF36" w:rsidR="0011757F" w:rsidRDefault="0011757F" w:rsidP="0011757F">
      <w:pPr>
        <w:pStyle w:val="Kuvaotsikko"/>
      </w:pPr>
      <w:r>
        <w:t>Kuva 2.1.1 Koostetietojen elinkaari</w:t>
      </w:r>
    </w:p>
    <w:p w14:paraId="6B3EFEAE" w14:textId="2E692715" w:rsidR="0011757F" w:rsidRDefault="0011757F" w:rsidP="0011757F">
      <w:pPr>
        <w:pStyle w:val="Leipteksti"/>
      </w:pPr>
      <w:r w:rsidRPr="0011757F">
        <w:lastRenderedPageBreak/>
        <w:t>Näkymäkohtainen koosteasiakirja sisältää useita merkintöjä, ja sen näkymä on seuraavan taulukon mukainen.</w:t>
      </w:r>
    </w:p>
    <w:tbl>
      <w:tblPr>
        <w:tblStyle w:val="TaulukkoRuudukko"/>
        <w:tblW w:w="0" w:type="auto"/>
        <w:tblInd w:w="1418" w:type="dxa"/>
        <w:tblCellMar>
          <w:top w:w="57" w:type="dxa"/>
          <w:bottom w:w="57" w:type="dxa"/>
        </w:tblCellMar>
        <w:tblLook w:val="04A0" w:firstRow="1" w:lastRow="0" w:firstColumn="1" w:lastColumn="0" w:noHBand="0" w:noVBand="1"/>
        <w:tblCaption w:val="Koosteasiakirjat ja niiden näkymätunnukset"/>
        <w:tblDescription w:val="Koosteasiakirjat ja niiden näkymätunnukset"/>
      </w:tblPr>
      <w:tblGrid>
        <w:gridCol w:w="4105"/>
        <w:gridCol w:w="2269"/>
      </w:tblGrid>
      <w:tr w:rsidR="0011757F" w14:paraId="505B8259" w14:textId="77777777" w:rsidTr="005B146A">
        <w:trPr>
          <w:tblHeader/>
        </w:trPr>
        <w:tc>
          <w:tcPr>
            <w:tcW w:w="4105" w:type="dxa"/>
          </w:tcPr>
          <w:p w14:paraId="69C31FA6" w14:textId="7A0B2BC6" w:rsidR="0011757F" w:rsidRPr="0011757F" w:rsidRDefault="0011757F" w:rsidP="0052737B">
            <w:pPr>
              <w:pStyle w:val="Leipteksti"/>
              <w:spacing w:after="0" w:line="240" w:lineRule="auto"/>
              <w:ind w:left="0"/>
              <w:rPr>
                <w:b/>
              </w:rPr>
            </w:pPr>
            <w:r w:rsidRPr="0011757F">
              <w:rPr>
                <w:b/>
              </w:rPr>
              <w:t>Koosteasiakirjan nimi</w:t>
            </w:r>
          </w:p>
        </w:tc>
        <w:tc>
          <w:tcPr>
            <w:tcW w:w="2269" w:type="dxa"/>
          </w:tcPr>
          <w:p w14:paraId="7DA22467" w14:textId="75240FF2" w:rsidR="0011757F" w:rsidRPr="0011757F" w:rsidRDefault="0011757F" w:rsidP="0052737B">
            <w:pPr>
              <w:pStyle w:val="Leipteksti"/>
              <w:spacing w:after="0" w:line="240" w:lineRule="auto"/>
              <w:ind w:left="0"/>
              <w:rPr>
                <w:b/>
              </w:rPr>
            </w:pPr>
            <w:r w:rsidRPr="0011757F">
              <w:rPr>
                <w:b/>
              </w:rPr>
              <w:t>Näkymätunnus</w:t>
            </w:r>
          </w:p>
        </w:tc>
      </w:tr>
      <w:tr w:rsidR="0011757F" w14:paraId="7B538609" w14:textId="77777777" w:rsidTr="0052737B">
        <w:tc>
          <w:tcPr>
            <w:tcW w:w="4105" w:type="dxa"/>
          </w:tcPr>
          <w:p w14:paraId="61A45EC8" w14:textId="199B3901" w:rsidR="0011757F" w:rsidRDefault="0011757F" w:rsidP="0052737B">
            <w:pPr>
              <w:pStyle w:val="Leipteksti"/>
              <w:spacing w:after="0" w:line="240" w:lineRule="auto"/>
              <w:ind w:left="0"/>
            </w:pPr>
            <w:r w:rsidRPr="00864310">
              <w:t>Diagnoosikooste</w:t>
            </w:r>
          </w:p>
        </w:tc>
        <w:tc>
          <w:tcPr>
            <w:tcW w:w="2269" w:type="dxa"/>
          </w:tcPr>
          <w:p w14:paraId="79D4FF4F" w14:textId="03849B8C" w:rsidR="0011757F" w:rsidRDefault="0011757F" w:rsidP="0052737B">
            <w:pPr>
              <w:pStyle w:val="Leipteksti"/>
              <w:spacing w:after="0" w:line="240" w:lineRule="auto"/>
              <w:ind w:left="0"/>
            </w:pPr>
            <w:r w:rsidRPr="00AB7DBE">
              <w:t>333</w:t>
            </w:r>
          </w:p>
        </w:tc>
      </w:tr>
      <w:tr w:rsidR="0011757F" w14:paraId="48041FB9" w14:textId="77777777" w:rsidTr="0052737B">
        <w:tc>
          <w:tcPr>
            <w:tcW w:w="4105" w:type="dxa"/>
          </w:tcPr>
          <w:p w14:paraId="4E4A0FB7" w14:textId="72E68864" w:rsidR="0011757F" w:rsidRDefault="0011757F" w:rsidP="0052737B">
            <w:pPr>
              <w:pStyle w:val="Leipteksti"/>
              <w:spacing w:after="0" w:line="240" w:lineRule="auto"/>
              <w:ind w:left="0"/>
            </w:pPr>
            <w:r w:rsidRPr="00864310">
              <w:t>Laboratoriotutkimuskooste</w:t>
            </w:r>
          </w:p>
        </w:tc>
        <w:tc>
          <w:tcPr>
            <w:tcW w:w="2269" w:type="dxa"/>
          </w:tcPr>
          <w:p w14:paraId="0A49B07B" w14:textId="114FFB3E" w:rsidR="0011757F" w:rsidRDefault="0011757F" w:rsidP="0052737B">
            <w:pPr>
              <w:pStyle w:val="Leipteksti"/>
              <w:spacing w:after="0" w:line="240" w:lineRule="auto"/>
              <w:ind w:left="0"/>
            </w:pPr>
            <w:r w:rsidRPr="00AB7DBE">
              <w:t>334</w:t>
            </w:r>
          </w:p>
        </w:tc>
      </w:tr>
      <w:tr w:rsidR="0011757F" w14:paraId="2531531B" w14:textId="77777777" w:rsidTr="0052737B">
        <w:tc>
          <w:tcPr>
            <w:tcW w:w="4105" w:type="dxa"/>
          </w:tcPr>
          <w:p w14:paraId="6141C928" w14:textId="110B6AE7" w:rsidR="0011757F" w:rsidRDefault="0011757F" w:rsidP="0052737B">
            <w:pPr>
              <w:pStyle w:val="Leipteksti"/>
              <w:spacing w:after="0" w:line="240" w:lineRule="auto"/>
              <w:ind w:left="0"/>
            </w:pPr>
            <w:r w:rsidRPr="00864310">
              <w:t>Toimenpidekooste</w:t>
            </w:r>
          </w:p>
        </w:tc>
        <w:tc>
          <w:tcPr>
            <w:tcW w:w="2269" w:type="dxa"/>
          </w:tcPr>
          <w:p w14:paraId="33CEF247" w14:textId="44662189" w:rsidR="0011757F" w:rsidRDefault="0011757F" w:rsidP="0052737B">
            <w:pPr>
              <w:pStyle w:val="Leipteksti"/>
              <w:spacing w:after="0" w:line="240" w:lineRule="auto"/>
              <w:ind w:left="0"/>
            </w:pPr>
            <w:r w:rsidRPr="00AB7DBE">
              <w:t>335</w:t>
            </w:r>
          </w:p>
        </w:tc>
      </w:tr>
      <w:tr w:rsidR="0011757F" w14:paraId="23F2FA48" w14:textId="77777777" w:rsidTr="0052737B">
        <w:tc>
          <w:tcPr>
            <w:tcW w:w="4105" w:type="dxa"/>
          </w:tcPr>
          <w:p w14:paraId="704DE6F5" w14:textId="7E10DC15" w:rsidR="0011757F" w:rsidRDefault="0011757F" w:rsidP="0052737B">
            <w:pPr>
              <w:pStyle w:val="Leipteksti"/>
              <w:spacing w:after="0" w:line="240" w:lineRule="auto"/>
              <w:ind w:left="0"/>
            </w:pPr>
            <w:r w:rsidRPr="00864310">
              <w:t>Kuvantamistutkimuskooste</w:t>
            </w:r>
          </w:p>
        </w:tc>
        <w:tc>
          <w:tcPr>
            <w:tcW w:w="2269" w:type="dxa"/>
          </w:tcPr>
          <w:p w14:paraId="77A22F06" w14:textId="1D215E76" w:rsidR="0011757F" w:rsidRDefault="0011757F" w:rsidP="0052737B">
            <w:pPr>
              <w:pStyle w:val="Leipteksti"/>
              <w:spacing w:after="0" w:line="240" w:lineRule="auto"/>
              <w:ind w:left="0"/>
            </w:pPr>
            <w:r w:rsidRPr="00AB7DBE">
              <w:t>336</w:t>
            </w:r>
          </w:p>
        </w:tc>
      </w:tr>
      <w:tr w:rsidR="0011757F" w14:paraId="1660D6D7" w14:textId="77777777" w:rsidTr="0052737B">
        <w:tc>
          <w:tcPr>
            <w:tcW w:w="4105" w:type="dxa"/>
          </w:tcPr>
          <w:p w14:paraId="3B7874CC" w14:textId="67D80C5C" w:rsidR="0011757F" w:rsidRDefault="0011757F" w:rsidP="0052737B">
            <w:pPr>
              <w:pStyle w:val="Leipteksti"/>
              <w:spacing w:after="0" w:line="240" w:lineRule="auto"/>
              <w:ind w:left="0"/>
            </w:pPr>
            <w:r w:rsidRPr="00864310">
              <w:t>Rokotuskooste</w:t>
            </w:r>
          </w:p>
        </w:tc>
        <w:tc>
          <w:tcPr>
            <w:tcW w:w="2269" w:type="dxa"/>
          </w:tcPr>
          <w:p w14:paraId="17258B61" w14:textId="2431989B" w:rsidR="0011757F" w:rsidRDefault="0011757F" w:rsidP="0052737B">
            <w:pPr>
              <w:pStyle w:val="Leipteksti"/>
              <w:spacing w:after="0" w:line="240" w:lineRule="auto"/>
              <w:ind w:left="0"/>
            </w:pPr>
            <w:r w:rsidRPr="00AB7DBE">
              <w:t>341</w:t>
            </w:r>
          </w:p>
        </w:tc>
      </w:tr>
      <w:tr w:rsidR="0011757F" w14:paraId="4E764793" w14:textId="77777777" w:rsidTr="0052737B">
        <w:tc>
          <w:tcPr>
            <w:tcW w:w="4105" w:type="dxa"/>
          </w:tcPr>
          <w:p w14:paraId="1C1EBE57" w14:textId="665F13A4" w:rsidR="0011757F" w:rsidRDefault="0011757F" w:rsidP="0052737B">
            <w:pPr>
              <w:pStyle w:val="Leipteksti"/>
              <w:spacing w:after="0" w:line="240" w:lineRule="auto"/>
              <w:ind w:left="0"/>
            </w:pPr>
            <w:r w:rsidRPr="00864310">
              <w:t>Fysiologiset mittaukset -kooste</w:t>
            </w:r>
          </w:p>
        </w:tc>
        <w:tc>
          <w:tcPr>
            <w:tcW w:w="2269" w:type="dxa"/>
          </w:tcPr>
          <w:p w14:paraId="6278C6FA" w14:textId="1DB82D94" w:rsidR="0011757F" w:rsidRDefault="0011757F" w:rsidP="0052737B">
            <w:pPr>
              <w:pStyle w:val="Leipteksti"/>
              <w:spacing w:after="0" w:line="240" w:lineRule="auto"/>
              <w:ind w:left="0"/>
            </w:pPr>
            <w:r w:rsidRPr="00AB7DBE">
              <w:t>342</w:t>
            </w:r>
          </w:p>
        </w:tc>
      </w:tr>
      <w:tr w:rsidR="0011757F" w14:paraId="5934C507" w14:textId="77777777" w:rsidTr="0052737B">
        <w:tc>
          <w:tcPr>
            <w:tcW w:w="4105" w:type="dxa"/>
          </w:tcPr>
          <w:p w14:paraId="2AA4BBAE" w14:textId="68815BD5" w:rsidR="0011757F" w:rsidRDefault="0011757F" w:rsidP="0052737B">
            <w:pPr>
              <w:pStyle w:val="Leipteksti"/>
              <w:spacing w:after="0" w:line="240" w:lineRule="auto"/>
              <w:ind w:left="0"/>
            </w:pPr>
            <w:r w:rsidRPr="00864310">
              <w:t>Riskitietokooste</w:t>
            </w:r>
          </w:p>
        </w:tc>
        <w:tc>
          <w:tcPr>
            <w:tcW w:w="2269" w:type="dxa"/>
          </w:tcPr>
          <w:p w14:paraId="0CC0BD8F" w14:textId="3DB9543E" w:rsidR="0011757F" w:rsidRDefault="0011757F" w:rsidP="0052737B">
            <w:pPr>
              <w:pStyle w:val="Leipteksti"/>
              <w:keepNext/>
              <w:spacing w:after="0" w:line="240" w:lineRule="auto"/>
              <w:ind w:left="0"/>
            </w:pPr>
            <w:r w:rsidRPr="00AB7DBE">
              <w:t>343</w:t>
            </w:r>
          </w:p>
        </w:tc>
      </w:tr>
    </w:tbl>
    <w:p w14:paraId="056307BE" w14:textId="6D742E1D" w:rsidR="00E82967" w:rsidRDefault="0011757F" w:rsidP="00E82967">
      <w:pPr>
        <w:pStyle w:val="Kuvaotsikko"/>
      </w:pPr>
      <w:r>
        <w:t>Taulukko 2.1.1 Koosteasiakirjat ja näkymätunnukset</w:t>
      </w:r>
    </w:p>
    <w:p w14:paraId="1D19F078" w14:textId="6C676BA0" w:rsidR="00E82967" w:rsidRPr="00E82967" w:rsidRDefault="001A7C15" w:rsidP="00E82967">
      <w:pPr>
        <w:pStyle w:val="Leipteksti"/>
      </w:pPr>
      <w:ins w:id="70" w:author="Eklund Marjut" w:date="2023-01-12T09:36:00Z">
        <w:r>
          <w:t xml:space="preserve">Koosteasiakirjojen muodostumista eri määrittelykokoelmien tietosisällöistä on kuvattu tarkemmin luvussa Määrittelykokoelman vaikutus </w:t>
        </w:r>
      </w:ins>
      <w:ins w:id="71" w:author="Eklund Marjut" w:date="2023-01-12T09:37:00Z">
        <w:r>
          <w:t>koostetietojen palatukseen.</w:t>
        </w:r>
      </w:ins>
    </w:p>
    <w:p w14:paraId="16DC5D96" w14:textId="799B3240" w:rsidR="005837CD" w:rsidRDefault="005837CD" w:rsidP="005837CD">
      <w:pPr>
        <w:pStyle w:val="Otsikko2"/>
        <w:rPr>
          <w:ins w:id="72" w:author="Eklund Marjut" w:date="2023-02-17T09:47:00Z"/>
          <w:lang w:val="en-US"/>
        </w:rPr>
      </w:pPr>
      <w:bookmarkStart w:id="73" w:name="_Toc128560537"/>
      <w:ins w:id="74" w:author="Eklund Marjut" w:date="2023-02-17T09:47:00Z">
        <w:r w:rsidRPr="003F543F">
          <w:rPr>
            <w:lang w:val="en-US"/>
          </w:rPr>
          <w:t>Koosteiden poimintasäännöt</w:t>
        </w:r>
        <w:bookmarkEnd w:id="73"/>
      </w:ins>
    </w:p>
    <w:p w14:paraId="1EFF140B" w14:textId="77777777" w:rsidR="005837CD" w:rsidRPr="003F543F" w:rsidRDefault="005837CD" w:rsidP="005837CD">
      <w:pPr>
        <w:pStyle w:val="Leipteksti"/>
        <w:rPr>
          <w:ins w:id="75" w:author="Eklund Marjut" w:date="2023-02-17T09:47:00Z"/>
        </w:rPr>
      </w:pPr>
      <w:ins w:id="76" w:author="Eklund Marjut" w:date="2023-02-17T09:47:00Z">
        <w:r w:rsidRPr="003F543F">
          <w:t xml:space="preserve">Asiakirjatyypillä (oltava kertomustekstiä), näkymillä (tietyt rakenteet poimitaan vain määritellyiltä näkymiltä) ja määrittelyversiolla on vaikutusta siihen, miten tietoja poimitaan </w:t>
        </w:r>
        <w:r>
          <w:t>keskeisistä terveystiedoista Tiedonhallintapalvelun koostekantaan</w:t>
        </w:r>
        <w:r w:rsidRPr="003F543F">
          <w:t xml:space="preserve"> ja mitä poiminnassa tarkastetaan. Potilaan terveystietoja ei koskaan poimita asiakirjoista, jotka on merkattu erilliseksi toista henkilöä koskeviksi.</w:t>
        </w:r>
      </w:ins>
    </w:p>
    <w:p w14:paraId="3AB0A796" w14:textId="77777777" w:rsidR="005837CD" w:rsidRPr="003F543F" w:rsidRDefault="005837CD" w:rsidP="005837CD">
      <w:pPr>
        <w:pStyle w:val="Leipteksti"/>
        <w:rPr>
          <w:ins w:id="77" w:author="Eklund Marjut" w:date="2023-02-17T09:47:00Z"/>
        </w:rPr>
      </w:pPr>
      <w:ins w:id="78" w:author="Eklund Marjut" w:date="2023-02-17T09:47:00Z">
        <w:r w:rsidRPr="003F543F">
          <w:t xml:space="preserve">Toimenpiteiden, laboratoriotutkimusten, kuvantamisen ja fysiologisten mittausten koosteita poimitaan vain sellaisilta hoitoasiakirjoilta, joiden headerin ClinicalDocument.templateId-kentässä on annettu määrittelykokoelma-tieto (2018.10.1 tai uudempi). </w:t>
        </w:r>
        <w:r>
          <w:t>Tietojen poiminnan yhteydessä Tiedonhallintapalvelu tarkastaa, että poimittava sisältö on tietosisältömäärittelyn mukainen.</w:t>
        </w:r>
      </w:ins>
    </w:p>
    <w:p w14:paraId="261A0B2C" w14:textId="77777777" w:rsidR="005837CD" w:rsidRPr="003F543F" w:rsidRDefault="005837CD" w:rsidP="005837CD">
      <w:pPr>
        <w:pStyle w:val="Leipteksti"/>
        <w:rPr>
          <w:ins w:id="79" w:author="Eklund Marjut" w:date="2023-02-17T09:47:00Z"/>
        </w:rPr>
      </w:pPr>
      <w:ins w:id="80" w:author="Eklund Marjut" w:date="2023-02-17T09:47:00Z">
        <w:r w:rsidRPr="003F543F">
          <w:t>Diagnoosien, riskien ja rokotusten koostetiedot poimitaan 2016</w:t>
        </w:r>
        <w:r>
          <w:t>-</w:t>
        </w:r>
        <w:r w:rsidRPr="003F543F">
          <w:t xml:space="preserve">vaiheistuksen mukaisista CDA R2 asiakirjoista alkaen. </w:t>
        </w:r>
        <w:r>
          <w:t xml:space="preserve">2016-vaiheistuksen tietojen poiminnan yhteydessä Tiedonhallintapalvelu tarkastaa, että poimittava sisältö on tietosisältömäärittelyn mukainen. </w:t>
        </w:r>
        <w:r w:rsidRPr="003F543F">
          <w:t>Lisäksi diagnoosien, riskien ja rokotusten koostetietoja poimitaan vanhemmasta materiaalista: tällöin poiminta tehdään suppeammalla tietosisällöllä ja kevennetyin tarkastuksin. Osa tiedoista poimitaan näyttömuodosta ja jotkin 2016-vaiheistuksen tietosisällön pakolliset tiedot voivat jäädä tyhjäksi.</w:t>
        </w:r>
      </w:ins>
    </w:p>
    <w:p w14:paraId="502B5D1E" w14:textId="0FA424A0" w:rsidR="005837CD" w:rsidRPr="003F543F" w:rsidRDefault="005837CD" w:rsidP="005837CD">
      <w:pPr>
        <w:pStyle w:val="Leipteksti"/>
        <w:rPr>
          <w:ins w:id="81" w:author="Eklund Marjut" w:date="2023-02-17T09:47:00Z"/>
        </w:rPr>
      </w:pPr>
      <w:ins w:id="82" w:author="Eklund Marjut" w:date="2023-02-17T09:47:00Z">
        <w:r w:rsidRPr="003F543F">
          <w:lastRenderedPageBreak/>
          <w:t>Koostekantaan poimitaan myös mahdolliset asiakirjojen välillä kopioidut entryt (Potilastie</w:t>
        </w:r>
      </w:ins>
      <w:r w:rsidR="00093974">
        <w:t>tovarann</w:t>
      </w:r>
      <w:ins w:id="83" w:author="Eklund Marjut" w:date="2023-02-17T09:47:00Z">
        <w:r w:rsidRPr="003F543F">
          <w:t>on Kertomus ja lomakkeet</w:t>
        </w:r>
        <w:r>
          <w:t xml:space="preserve"> [4]</w:t>
        </w:r>
        <w:r w:rsidRPr="003F543F">
          <w:t>, luku 2.9.4 Kopioidyt entryt).</w:t>
        </w:r>
      </w:ins>
    </w:p>
    <w:p w14:paraId="5C6FE1D2" w14:textId="2A40DD8E" w:rsidR="0011757F" w:rsidRDefault="0011757F" w:rsidP="0011757F">
      <w:pPr>
        <w:pStyle w:val="Otsikko2"/>
      </w:pPr>
      <w:bookmarkStart w:id="84" w:name="_Toc128560538"/>
      <w:r>
        <w:t>Koosteasiakirjojen header-tiedot</w:t>
      </w:r>
      <w:bookmarkEnd w:id="84"/>
    </w:p>
    <w:p w14:paraId="6C71C123" w14:textId="35CB0A5B" w:rsidR="00195CC7" w:rsidRDefault="00195CC7" w:rsidP="00195CC7">
      <w:pPr>
        <w:pStyle w:val="Leipteksti"/>
      </w:pPr>
      <w:r>
        <w:t>Tässä luvussa käydään läpi koosteasiakirjan header-osuuden erityispiirteet. Yleiset header-tiedot on määritelty Potilastie</w:t>
      </w:r>
      <w:r w:rsidR="00093974">
        <w:t>tovarann</w:t>
      </w:r>
      <w:r>
        <w:t>on CDA R2 Header-määrittelyssä [2] ja koosteasiakirjassa palautuvat header-tiedot ja niiden pakollisuudet Potilastie</w:t>
      </w:r>
      <w:r w:rsidR="00093974">
        <w:t>tovarann</w:t>
      </w:r>
      <w:r>
        <w:t xml:space="preserve">on asiakirjojen kuvailutiedot –määrittelyssä [3]. </w:t>
      </w:r>
    </w:p>
    <w:p w14:paraId="630B5C5D" w14:textId="36F82F16" w:rsidR="00195CC7" w:rsidRPr="00195CC7" w:rsidRDefault="00195CC7" w:rsidP="005F1F0C">
      <w:pPr>
        <w:pStyle w:val="Otsikko3"/>
      </w:pPr>
      <w:bookmarkStart w:id="85" w:name="_Toc128560539"/>
      <w:del w:id="86" w:author="Eklund Marjut" w:date="2023-02-16T08:32:00Z">
        <w:r w:rsidRPr="00195CC7" w:rsidDel="006A7BF0">
          <w:delText>Määrittelykokoelma</w:delText>
        </w:r>
      </w:del>
      <w:ins w:id="87" w:author="Eklund Marjut" w:date="2023-02-16T08:36:00Z">
        <w:r w:rsidR="006A7BF0">
          <w:t xml:space="preserve">Koosteasiakirjassa </w:t>
        </w:r>
      </w:ins>
      <w:ins w:id="88" w:author="Eklund Marjut" w:date="2023-02-16T08:29:00Z">
        <w:r w:rsidR="004821F4">
          <w:t>noudatettavat määritykset</w:t>
        </w:r>
      </w:ins>
      <w:bookmarkEnd w:id="85"/>
    </w:p>
    <w:p w14:paraId="6A03CB55" w14:textId="34A3AC91" w:rsidR="00EB00F5" w:rsidRDefault="006A7BF0" w:rsidP="007D7602">
      <w:pPr>
        <w:pStyle w:val="Leipteksti"/>
        <w:spacing w:after="0"/>
        <w:rPr>
          <w:ins w:id="89" w:author="Eklund Marjut" w:date="2023-02-08T16:52:00Z"/>
        </w:rPr>
      </w:pPr>
      <w:ins w:id="90" w:author="Eklund Marjut" w:date="2023-02-16T08:32:00Z">
        <w:r>
          <w:t xml:space="preserve">Koosteasiakirjan header-osassa </w:t>
        </w:r>
      </w:ins>
      <w:ins w:id="91" w:author="Eklund Marjut" w:date="2023-02-16T10:08:00Z">
        <w:r w:rsidR="00C06638">
          <w:t>ilmaistaan</w:t>
        </w:r>
      </w:ins>
      <w:ins w:id="92" w:author="Eklund Marjut" w:date="2023-02-16T08:48:00Z">
        <w:r w:rsidR="00015F90">
          <w:t>, mitä määrittelyversiota koosteasiakirja</w:t>
        </w:r>
      </w:ins>
      <w:ins w:id="93" w:author="Eklund Marjut" w:date="2023-02-16T10:09:00Z">
        <w:r w:rsidR="00C06638">
          <w:t xml:space="preserve">n header-osa noudattaa </w:t>
        </w:r>
      </w:ins>
      <w:ins w:id="94" w:author="Eklund Marjut" w:date="2023-02-16T08:48:00Z">
        <w:r w:rsidR="00015F90">
          <w:t>noudattaa</w:t>
        </w:r>
      </w:ins>
      <w:ins w:id="95" w:author="Eklund Marjut" w:date="2023-02-16T10:09:00Z">
        <w:r w:rsidR="00C06638">
          <w:t xml:space="preserve"> ja </w:t>
        </w:r>
      </w:ins>
      <w:ins w:id="96" w:author="Eklund Marjut" w:date="2023-02-16T10:11:00Z">
        <w:r w:rsidR="00C06638">
          <w:t>mitä kooste</w:t>
        </w:r>
      </w:ins>
      <w:ins w:id="97" w:author="Eklund Marjut" w:date="2023-02-16T10:12:00Z">
        <w:r w:rsidR="00C06638">
          <w:t>asiakirjojen</w:t>
        </w:r>
      </w:ins>
      <w:ins w:id="98" w:author="Eklund Marjut" w:date="2023-02-16T10:11:00Z">
        <w:r w:rsidR="00C06638">
          <w:t xml:space="preserve"> </w:t>
        </w:r>
      </w:ins>
      <w:ins w:id="99" w:author="Eklund Marjut" w:date="2023-02-16T10:12:00Z">
        <w:r w:rsidR="00C06638">
          <w:t>CDA R2 määrittelyn versiota koosteasiakirja noudattaa</w:t>
        </w:r>
      </w:ins>
      <w:ins w:id="100" w:author="Eklund Marjut" w:date="2023-02-16T08:48:00Z">
        <w:r w:rsidR="00015F90">
          <w:t xml:space="preserve">. </w:t>
        </w:r>
      </w:ins>
      <w:del w:id="101" w:author="Eklund Marjut" w:date="2023-02-16T08:29:00Z">
        <w:r w:rsidR="00195CC7" w:rsidDel="004821F4">
          <w:delText xml:space="preserve">Koosteasiakirja noudattaa </w:delText>
        </w:r>
      </w:del>
    </w:p>
    <w:p w14:paraId="5BCAAF9F" w14:textId="3D0F13CA" w:rsidR="0052426D" w:rsidRPr="008D4FDF" w:rsidRDefault="0052426D" w:rsidP="007D7602">
      <w:pPr>
        <w:pStyle w:val="Leipteksti"/>
        <w:spacing w:after="0" w:line="240" w:lineRule="auto"/>
        <w:rPr>
          <w:ins w:id="102" w:author="Eklund Marjut" w:date="2023-02-08T16:52:00Z"/>
          <w:color w:val="000000"/>
          <w:highlight w:val="white"/>
          <w:lang w:val="en-US"/>
          <w:rPrChange w:id="103" w:author="Kuusisto Katja" w:date="2024-11-01T08:40:00Z">
            <w:rPr>
              <w:ins w:id="104" w:author="Eklund Marjut" w:date="2023-02-08T16:52:00Z"/>
              <w:color w:val="000000"/>
              <w:highlight w:val="white"/>
            </w:rPr>
          </w:rPrChange>
        </w:rPr>
      </w:pPr>
      <w:ins w:id="105" w:author="Eklund Marjut" w:date="2023-02-08T16:52:00Z">
        <w:r w:rsidRPr="008D4FDF">
          <w:rPr>
            <w:color w:val="0000FF"/>
            <w:highlight w:val="white"/>
            <w:lang w:val="en-US"/>
            <w:rPrChange w:id="106" w:author="Kuusisto Katja" w:date="2024-11-01T08:40:00Z">
              <w:rPr>
                <w:color w:val="0000FF"/>
                <w:highlight w:val="white"/>
              </w:rPr>
            </w:rPrChange>
          </w:rPr>
          <w:t>&lt;!</w:t>
        </w:r>
      </w:ins>
      <w:ins w:id="107" w:author="Eklund Marjut" w:date="2023-02-16T08:37:00Z">
        <w:r w:rsidR="006A7BF0" w:rsidRPr="008D4FDF">
          <w:rPr>
            <w:color w:val="0000FF"/>
            <w:highlight w:val="white"/>
            <w:lang w:val="en-US"/>
            <w:rPrChange w:id="108" w:author="Kuusisto Katja" w:date="2024-11-01T08:40:00Z">
              <w:rPr>
                <w:color w:val="0000FF"/>
                <w:highlight w:val="white"/>
              </w:rPr>
            </w:rPrChange>
          </w:rPr>
          <w:t>-</w:t>
        </w:r>
      </w:ins>
      <w:ins w:id="109" w:author="Eklund Marjut" w:date="2023-02-16T08:38:00Z">
        <w:r w:rsidR="006A7BF0" w:rsidRPr="008D4FDF">
          <w:rPr>
            <w:color w:val="0000FF"/>
            <w:lang w:val="en-US"/>
            <w:rPrChange w:id="110" w:author="Kuusisto Katja" w:date="2024-11-01T08:40:00Z">
              <w:rPr>
                <w:color w:val="0000FF"/>
              </w:rPr>
            </w:rPrChange>
          </w:rPr>
          <w:t xml:space="preserve">- </w:t>
        </w:r>
      </w:ins>
      <w:ins w:id="111" w:author="Eklund Marjut" w:date="2023-02-16T08:37:00Z">
        <w:r w:rsidR="006A7BF0" w:rsidRPr="008D4FDF">
          <w:rPr>
            <w:rFonts w:ascii="Arial" w:hAnsi="Arial" w:cs="Arial"/>
            <w:color w:val="808080"/>
            <w:lang w:val="en-US"/>
            <w:rPrChange w:id="112" w:author="Kuusisto Katja" w:date="2024-11-01T08:40:00Z">
              <w:rPr>
                <w:rFonts w:ascii="Arial" w:hAnsi="Arial" w:cs="Arial"/>
                <w:color w:val="808080"/>
              </w:rPr>
            </w:rPrChange>
          </w:rPr>
          <w:t>CDA R2 Header</w:t>
        </w:r>
      </w:ins>
      <w:ins w:id="113" w:author="Eklund Marjut" w:date="2023-02-16T08:43:00Z">
        <w:r w:rsidR="00015F90" w:rsidRPr="008D4FDF">
          <w:rPr>
            <w:rFonts w:ascii="Arial" w:hAnsi="Arial" w:cs="Arial"/>
            <w:color w:val="808080"/>
            <w:lang w:val="en-US"/>
            <w:rPrChange w:id="114" w:author="Kuusisto Katja" w:date="2024-11-01T08:40:00Z">
              <w:rPr>
                <w:rFonts w:ascii="Arial" w:hAnsi="Arial" w:cs="Arial"/>
                <w:color w:val="808080"/>
              </w:rPr>
            </w:rPrChange>
          </w:rPr>
          <w:t>,</w:t>
        </w:r>
      </w:ins>
      <w:ins w:id="115" w:author="Eklund Marjut" w:date="2023-02-16T08:37:00Z">
        <w:r w:rsidR="006A7BF0" w:rsidRPr="008D4FDF">
          <w:rPr>
            <w:rFonts w:ascii="Arial" w:hAnsi="Arial" w:cs="Arial"/>
            <w:color w:val="808080"/>
            <w:lang w:val="en-US"/>
            <w:rPrChange w:id="116" w:author="Kuusisto Katja" w:date="2024-11-01T08:40:00Z">
              <w:rPr>
                <w:rFonts w:ascii="Arial" w:hAnsi="Arial" w:cs="Arial"/>
                <w:color w:val="808080"/>
              </w:rPr>
            </w:rPrChange>
          </w:rPr>
          <w:t xml:space="preserve"> versio 4.</w:t>
        </w:r>
      </w:ins>
      <w:ins w:id="117" w:author="Eklund Marjut" w:date="2023-02-16T08:38:00Z">
        <w:r w:rsidR="006A7BF0" w:rsidRPr="008D4FDF">
          <w:rPr>
            <w:rFonts w:ascii="Arial" w:hAnsi="Arial" w:cs="Arial"/>
            <w:color w:val="808080"/>
            <w:lang w:val="en-US"/>
            <w:rPrChange w:id="118" w:author="Kuusisto Katja" w:date="2024-11-01T08:40:00Z">
              <w:rPr>
                <w:rFonts w:ascii="Arial" w:hAnsi="Arial" w:cs="Arial"/>
                <w:color w:val="808080"/>
              </w:rPr>
            </w:rPrChange>
          </w:rPr>
          <w:t>66</w:t>
        </w:r>
      </w:ins>
      <w:ins w:id="119" w:author="Eklund Marjut" w:date="2023-02-16T08:37:00Z">
        <w:r w:rsidR="006A7BF0" w:rsidRPr="008D4FDF">
          <w:rPr>
            <w:rFonts w:ascii="Arial" w:hAnsi="Arial" w:cs="Arial"/>
            <w:color w:val="808080"/>
            <w:lang w:val="en-US"/>
            <w:rPrChange w:id="120" w:author="Kuusisto Katja" w:date="2024-11-01T08:40:00Z">
              <w:rPr>
                <w:rFonts w:ascii="Arial" w:hAnsi="Arial" w:cs="Arial"/>
                <w:color w:val="808080"/>
              </w:rPr>
            </w:rPrChange>
          </w:rPr>
          <w:t xml:space="preserve"> </w:t>
        </w:r>
      </w:ins>
      <w:ins w:id="121" w:author="Eklund Marjut" w:date="2023-02-08T16:52:00Z">
        <w:r w:rsidRPr="008D4FDF">
          <w:rPr>
            <w:color w:val="0000FF"/>
            <w:highlight w:val="white"/>
            <w:lang w:val="en-US"/>
            <w:rPrChange w:id="122" w:author="Kuusisto Katja" w:date="2024-11-01T08:40:00Z">
              <w:rPr>
                <w:color w:val="0000FF"/>
                <w:highlight w:val="white"/>
              </w:rPr>
            </w:rPrChange>
          </w:rPr>
          <w:t>--&gt;</w:t>
        </w:r>
      </w:ins>
    </w:p>
    <w:p w14:paraId="752B5D29" w14:textId="4070462A" w:rsidR="006A7BF0" w:rsidRPr="008D4FDF" w:rsidRDefault="0052426D" w:rsidP="007D7602">
      <w:pPr>
        <w:pStyle w:val="Leipteksti"/>
        <w:spacing w:after="0" w:line="240" w:lineRule="auto"/>
        <w:rPr>
          <w:ins w:id="123" w:author="Eklund Marjut" w:date="2023-02-16T08:44:00Z"/>
          <w:color w:val="0000FF"/>
          <w:lang w:val="en-US"/>
          <w:rPrChange w:id="124" w:author="Kuusisto Katja" w:date="2024-11-01T08:40:00Z">
            <w:rPr>
              <w:ins w:id="125" w:author="Eklund Marjut" w:date="2023-02-16T08:44:00Z"/>
              <w:color w:val="0000FF"/>
            </w:rPr>
          </w:rPrChange>
        </w:rPr>
      </w:pPr>
      <w:ins w:id="126" w:author="Eklund Marjut" w:date="2023-02-08T16:52:00Z">
        <w:r w:rsidRPr="008D4FDF">
          <w:rPr>
            <w:color w:val="0000FF"/>
            <w:highlight w:val="white"/>
            <w:lang w:val="en-US"/>
            <w:rPrChange w:id="127" w:author="Kuusisto Katja" w:date="2024-11-01T08:40:00Z">
              <w:rPr>
                <w:color w:val="0000FF"/>
                <w:highlight w:val="white"/>
              </w:rPr>
            </w:rPrChange>
          </w:rPr>
          <w:t>&lt;</w:t>
        </w:r>
        <w:r w:rsidRPr="008D4FDF">
          <w:rPr>
            <w:color w:val="800000"/>
            <w:highlight w:val="white"/>
            <w:lang w:val="en-US"/>
            <w:rPrChange w:id="128" w:author="Kuusisto Katja" w:date="2024-11-01T08:40:00Z">
              <w:rPr>
                <w:color w:val="800000"/>
                <w:highlight w:val="white"/>
              </w:rPr>
            </w:rPrChange>
          </w:rPr>
          <w:t>templateId</w:t>
        </w:r>
        <w:r w:rsidRPr="008D4FDF">
          <w:rPr>
            <w:color w:val="FF0000"/>
            <w:highlight w:val="white"/>
            <w:lang w:val="en-US"/>
            <w:rPrChange w:id="129" w:author="Kuusisto Katja" w:date="2024-11-01T08:40:00Z">
              <w:rPr>
                <w:color w:val="FF0000"/>
                <w:highlight w:val="white"/>
              </w:rPr>
            </w:rPrChange>
          </w:rPr>
          <w:t xml:space="preserve"> root</w:t>
        </w:r>
        <w:r w:rsidRPr="008D4FDF">
          <w:rPr>
            <w:color w:val="0000FF"/>
            <w:highlight w:val="white"/>
            <w:lang w:val="en-US"/>
            <w:rPrChange w:id="130" w:author="Kuusisto Katja" w:date="2024-11-01T08:40:00Z">
              <w:rPr>
                <w:color w:val="0000FF"/>
                <w:highlight w:val="white"/>
              </w:rPr>
            </w:rPrChange>
          </w:rPr>
          <w:t>="</w:t>
        </w:r>
        <w:r w:rsidRPr="008D4FDF">
          <w:rPr>
            <w:color w:val="000000"/>
            <w:highlight w:val="white"/>
            <w:lang w:val="en-US"/>
            <w:rPrChange w:id="131" w:author="Kuusisto Katja" w:date="2024-11-01T08:40:00Z">
              <w:rPr>
                <w:color w:val="000000"/>
                <w:highlight w:val="white"/>
              </w:rPr>
            </w:rPrChange>
          </w:rPr>
          <w:t>1.2.246.777.</w:t>
        </w:r>
      </w:ins>
      <w:ins w:id="132" w:author="Eklund Marjut" w:date="2023-02-16T08:38:00Z">
        <w:r w:rsidR="006A7BF0" w:rsidRPr="008D4FDF">
          <w:rPr>
            <w:color w:val="000000"/>
            <w:highlight w:val="white"/>
            <w:lang w:val="en-US"/>
            <w:rPrChange w:id="133" w:author="Kuusisto Katja" w:date="2024-11-01T08:40:00Z">
              <w:rPr>
                <w:color w:val="000000"/>
                <w:highlight w:val="white"/>
              </w:rPr>
            </w:rPrChange>
          </w:rPr>
          <w:t>11</w:t>
        </w:r>
      </w:ins>
      <w:ins w:id="134" w:author="Eklund Marjut" w:date="2023-02-08T16:52:00Z">
        <w:r w:rsidRPr="008D4FDF">
          <w:rPr>
            <w:color w:val="000000"/>
            <w:highlight w:val="white"/>
            <w:lang w:val="en-US"/>
            <w:rPrChange w:id="135" w:author="Kuusisto Katja" w:date="2024-11-01T08:40:00Z">
              <w:rPr>
                <w:color w:val="000000"/>
                <w:highlight w:val="white"/>
              </w:rPr>
            </w:rPrChange>
          </w:rPr>
          <w:t>.</w:t>
        </w:r>
      </w:ins>
      <w:ins w:id="136" w:author="Eklund Marjut" w:date="2023-02-16T08:38:00Z">
        <w:r w:rsidR="006A7BF0" w:rsidRPr="008D4FDF">
          <w:rPr>
            <w:color w:val="000000"/>
            <w:highlight w:val="white"/>
            <w:lang w:val="en-US"/>
            <w:rPrChange w:id="137" w:author="Kuusisto Katja" w:date="2024-11-01T08:40:00Z">
              <w:rPr>
                <w:color w:val="000000"/>
                <w:highlight w:val="white"/>
              </w:rPr>
            </w:rPrChange>
          </w:rPr>
          <w:t>2015.38</w:t>
        </w:r>
      </w:ins>
      <w:ins w:id="138" w:author="Eklund Marjut" w:date="2023-02-08T16:52:00Z">
        <w:r w:rsidRPr="008D4FDF">
          <w:rPr>
            <w:color w:val="0000FF"/>
            <w:highlight w:val="white"/>
            <w:lang w:val="en-US"/>
            <w:rPrChange w:id="139" w:author="Kuusisto Katja" w:date="2024-11-01T08:40:00Z">
              <w:rPr>
                <w:color w:val="0000FF"/>
                <w:highlight w:val="white"/>
              </w:rPr>
            </w:rPrChange>
          </w:rPr>
          <w:t>"/&gt;</w:t>
        </w:r>
      </w:ins>
    </w:p>
    <w:p w14:paraId="7404DF9F" w14:textId="6BCF7B0C" w:rsidR="00015F90" w:rsidRPr="007D7602" w:rsidRDefault="00015F90" w:rsidP="00015F90">
      <w:pPr>
        <w:pStyle w:val="Leipteksti"/>
        <w:spacing w:after="0" w:line="240" w:lineRule="auto"/>
        <w:rPr>
          <w:ins w:id="140" w:author="Eklund Marjut" w:date="2023-02-16T08:44:00Z"/>
          <w:color w:val="000000"/>
          <w:highlight w:val="white"/>
        </w:rPr>
      </w:pPr>
      <w:ins w:id="141" w:author="Eklund Marjut" w:date="2023-02-16T08:44:00Z">
        <w:r w:rsidRPr="007D7602">
          <w:rPr>
            <w:color w:val="0000FF"/>
            <w:highlight w:val="white"/>
          </w:rPr>
          <w:t>&lt;!</w:t>
        </w:r>
      </w:ins>
      <w:ins w:id="142" w:author="Eklund Marjut" w:date="2023-02-16T08:45:00Z">
        <w:r>
          <w:rPr>
            <w:color w:val="0000FF"/>
            <w:highlight w:val="white"/>
          </w:rPr>
          <w:t>-</w:t>
        </w:r>
        <w:r>
          <w:rPr>
            <w:color w:val="0000FF"/>
          </w:rPr>
          <w:t xml:space="preserve">- </w:t>
        </w:r>
        <w:r w:rsidRPr="007D7602">
          <w:rPr>
            <w:rFonts w:ascii="Arial" w:hAnsi="Arial" w:cs="Arial"/>
            <w:color w:val="808080"/>
          </w:rPr>
          <w:t>eArkisto Asiakirjojen kuvailutietot, versio 2.40.6</w:t>
        </w:r>
      </w:ins>
      <w:ins w:id="143" w:author="Eklund Marjut" w:date="2023-02-16T08:44:00Z">
        <w:r w:rsidRPr="007D7602">
          <w:rPr>
            <w:rFonts w:ascii="Arial" w:hAnsi="Arial" w:cs="Arial"/>
            <w:color w:val="808080"/>
          </w:rPr>
          <w:t xml:space="preserve"> </w:t>
        </w:r>
        <w:r w:rsidRPr="007D7602">
          <w:rPr>
            <w:color w:val="0000FF"/>
            <w:highlight w:val="white"/>
          </w:rPr>
          <w:t>--&gt;</w:t>
        </w:r>
      </w:ins>
    </w:p>
    <w:p w14:paraId="2E408145" w14:textId="24AA493B" w:rsidR="00015F90" w:rsidRPr="00015F90" w:rsidRDefault="00015F90" w:rsidP="007D7602">
      <w:pPr>
        <w:pStyle w:val="Leipteksti"/>
        <w:spacing w:after="0" w:line="240" w:lineRule="auto"/>
        <w:rPr>
          <w:ins w:id="144" w:author="Eklund Marjut" w:date="2023-02-16T08:37:00Z"/>
          <w:color w:val="0000FF"/>
        </w:rPr>
      </w:pPr>
      <w:ins w:id="145" w:author="Eklund Marjut" w:date="2023-02-16T08:44:00Z">
        <w:r w:rsidRPr="00015F90">
          <w:rPr>
            <w:color w:val="0000FF"/>
            <w:highlight w:val="white"/>
          </w:rPr>
          <w:t>&lt;</w:t>
        </w:r>
        <w:r w:rsidRPr="00015F90">
          <w:rPr>
            <w:color w:val="800000"/>
            <w:highlight w:val="white"/>
          </w:rPr>
          <w:t>templateId</w:t>
        </w:r>
        <w:r w:rsidRPr="00015F90">
          <w:rPr>
            <w:color w:val="FF0000"/>
            <w:highlight w:val="white"/>
          </w:rPr>
          <w:t xml:space="preserve"> root</w:t>
        </w:r>
        <w:r w:rsidRPr="00015F90">
          <w:rPr>
            <w:color w:val="0000FF"/>
            <w:highlight w:val="white"/>
          </w:rPr>
          <w:t>="</w:t>
        </w:r>
        <w:r w:rsidRPr="00015F90">
          <w:rPr>
            <w:color w:val="000000"/>
            <w:highlight w:val="white"/>
          </w:rPr>
          <w:t>1.2.246.777.11.2015.3</w:t>
        </w:r>
      </w:ins>
      <w:ins w:id="146" w:author="Eklund Marjut" w:date="2023-02-16T08:45:00Z">
        <w:r>
          <w:rPr>
            <w:color w:val="000000"/>
            <w:highlight w:val="white"/>
          </w:rPr>
          <w:t>6</w:t>
        </w:r>
      </w:ins>
      <w:ins w:id="147" w:author="Eklund Marjut" w:date="2023-02-16T08:44:00Z">
        <w:r w:rsidRPr="00015F90">
          <w:rPr>
            <w:color w:val="0000FF"/>
            <w:highlight w:val="white"/>
          </w:rPr>
          <w:t>"/&gt;</w:t>
        </w:r>
      </w:ins>
    </w:p>
    <w:p w14:paraId="61E2DF72" w14:textId="602633FD" w:rsidR="006A7BF0" w:rsidRDefault="006A7BF0" w:rsidP="006A7BF0">
      <w:pPr>
        <w:pStyle w:val="Leipteksti"/>
        <w:spacing w:after="0" w:line="240" w:lineRule="auto"/>
        <w:rPr>
          <w:ins w:id="148" w:author="Eklund Marjut" w:date="2023-02-16T08:37:00Z"/>
          <w:color w:val="000000"/>
          <w:highlight w:val="white"/>
        </w:rPr>
      </w:pPr>
      <w:ins w:id="149" w:author="Eklund Marjut" w:date="2023-02-16T08:37:00Z">
        <w:r>
          <w:rPr>
            <w:color w:val="0000FF"/>
            <w:highlight w:val="white"/>
          </w:rPr>
          <w:t>&lt;!</w:t>
        </w:r>
      </w:ins>
      <w:ins w:id="150" w:author="Eklund Marjut" w:date="2023-02-16T08:42:00Z">
        <w:r w:rsidR="00015F90">
          <w:rPr>
            <w:color w:val="0000FF"/>
            <w:highlight w:val="white"/>
          </w:rPr>
          <w:t>-</w:t>
        </w:r>
      </w:ins>
      <w:ins w:id="151" w:author="Eklund Marjut" w:date="2023-02-16T08:45:00Z">
        <w:r w:rsidR="00015F90">
          <w:rPr>
            <w:color w:val="0000FF"/>
          </w:rPr>
          <w:t>-</w:t>
        </w:r>
      </w:ins>
      <w:ins w:id="152" w:author="Eklund Marjut" w:date="2023-02-16T08:42:00Z">
        <w:r w:rsidR="00015F90">
          <w:rPr>
            <w:rFonts w:ascii="Arial" w:hAnsi="Arial" w:cs="Arial"/>
            <w:color w:val="808080"/>
          </w:rPr>
          <w:t xml:space="preserve">Tiedonhallintapalvelun koosteet ja ylläpidettävät asiakirjat, versio 1.2 </w:t>
        </w:r>
      </w:ins>
      <w:ins w:id="153" w:author="Eklund Marjut" w:date="2023-02-16T08:37:00Z">
        <w:r>
          <w:rPr>
            <w:color w:val="0000FF"/>
            <w:highlight w:val="white"/>
          </w:rPr>
          <w:t>--&gt;</w:t>
        </w:r>
      </w:ins>
    </w:p>
    <w:p w14:paraId="57A2F9BF" w14:textId="272A9E5A" w:rsidR="006A7BF0" w:rsidRPr="00B02F01" w:rsidRDefault="006A7BF0" w:rsidP="006A7BF0">
      <w:pPr>
        <w:pStyle w:val="Leipteksti"/>
        <w:spacing w:line="240" w:lineRule="auto"/>
        <w:rPr>
          <w:ins w:id="154" w:author="Eklund Marjut" w:date="2023-02-16T08:37:00Z"/>
          <w:color w:val="000000"/>
          <w:highlight w:val="white"/>
        </w:rPr>
      </w:pPr>
      <w:ins w:id="155" w:author="Eklund Marjut" w:date="2023-02-16T08:37:00Z">
        <w:r>
          <w:rPr>
            <w:color w:val="0000FF"/>
            <w:highlight w:val="white"/>
          </w:rPr>
          <w:t>&lt;</w:t>
        </w:r>
        <w:r>
          <w:rPr>
            <w:color w:val="800000"/>
            <w:highlight w:val="white"/>
          </w:rPr>
          <w:t>templateId</w:t>
        </w:r>
        <w:r>
          <w:rPr>
            <w:color w:val="FF0000"/>
            <w:highlight w:val="white"/>
          </w:rPr>
          <w:t xml:space="preserve"> root</w:t>
        </w:r>
        <w:r>
          <w:rPr>
            <w:color w:val="0000FF"/>
            <w:highlight w:val="white"/>
          </w:rPr>
          <w:t>="</w:t>
        </w:r>
        <w:r>
          <w:rPr>
            <w:color w:val="000000"/>
            <w:highlight w:val="white"/>
          </w:rPr>
          <w:t>1.2.246.777.</w:t>
        </w:r>
      </w:ins>
      <w:ins w:id="156" w:author="Eklund Marjut" w:date="2023-02-16T08:42:00Z">
        <w:r w:rsidR="00015F90">
          <w:rPr>
            <w:color w:val="000000"/>
            <w:highlight w:val="white"/>
          </w:rPr>
          <w:t>11.2018.12</w:t>
        </w:r>
      </w:ins>
      <w:ins w:id="157" w:author="Eklund Marjut" w:date="2023-02-16T08:37:00Z">
        <w:r>
          <w:rPr>
            <w:color w:val="0000FF"/>
            <w:highlight w:val="white"/>
          </w:rPr>
          <w:t>"/&gt;</w:t>
        </w:r>
      </w:ins>
    </w:p>
    <w:p w14:paraId="2968EDA5" w14:textId="77777777" w:rsidR="00E015C2" w:rsidRDefault="00015F90" w:rsidP="007D7602">
      <w:pPr>
        <w:pStyle w:val="Leipteksti"/>
        <w:spacing w:line="240" w:lineRule="auto"/>
        <w:rPr>
          <w:ins w:id="158" w:author="Eklund Marjut" w:date="2023-02-16T08:53:00Z"/>
        </w:rPr>
      </w:pPr>
      <w:ins w:id="159" w:author="Eklund Marjut" w:date="2023-02-16T08:47:00Z">
        <w:r>
          <w:t xml:space="preserve">Header-osassa ei ilmoiteta </w:t>
        </w:r>
      </w:ins>
      <w:ins w:id="160" w:author="Eklund Marjut" w:date="2023-02-16T08:49:00Z">
        <w:r>
          <w:t xml:space="preserve">määrittelykokoelmaa, sillä </w:t>
        </w:r>
      </w:ins>
      <w:ins w:id="161" w:author="Eklund Marjut" w:date="2023-02-16T08:52:00Z">
        <w:r w:rsidR="00E015C2">
          <w:t xml:space="preserve">koosteasiakirjalla voi palautua </w:t>
        </w:r>
      </w:ins>
      <w:ins w:id="162" w:author="Eklund Marjut" w:date="2023-02-16T08:53:00Z">
        <w:r w:rsidR="00E015C2">
          <w:t>eri määrittelykokoelmien mukaista koostetietoa. K</w:t>
        </w:r>
      </w:ins>
      <w:ins w:id="163" w:author="Eklund Marjut" w:date="2023-02-16T08:49:00Z">
        <w:r>
          <w:t>unkin palautettavan koostet</w:t>
        </w:r>
        <w:r w:rsidR="00E015C2">
          <w:t>iedon syntykontekstin tiedoissa</w:t>
        </w:r>
        <w:r>
          <w:t xml:space="preserve"> ilmoitetaan sen noudattama määrittelykokoelma. </w:t>
        </w:r>
      </w:ins>
    </w:p>
    <w:p w14:paraId="45E35758" w14:textId="506711DB" w:rsidR="00195CC7" w:rsidRPr="007D7602" w:rsidRDefault="00015F90" w:rsidP="007D7602">
      <w:pPr>
        <w:pStyle w:val="Leipteksti"/>
        <w:spacing w:line="240" w:lineRule="auto"/>
        <w:rPr>
          <w:color w:val="000000"/>
          <w:highlight w:val="white"/>
        </w:rPr>
      </w:pPr>
      <w:ins w:id="164" w:author="Eklund Marjut" w:date="2023-02-16T08:50:00Z">
        <w:r>
          <w:t xml:space="preserve">Header-osassa ei </w:t>
        </w:r>
      </w:ins>
      <w:del w:id="165" w:author="Eklund Marjut" w:date="2022-12-16T10:06:00Z">
        <w:r w:rsidR="00195CC7" w:rsidDel="00B828CF">
          <w:delText>määrittelykokoelmaa 2018.10.4 (tässä dokumentissa mainituin tarkennuksin).</w:delText>
        </w:r>
      </w:del>
      <w:ins w:id="166" w:author="Eklund Marjut" w:date="2023-02-16T08:53:00Z">
        <w:r w:rsidR="00E015C2">
          <w:t xml:space="preserve">ilmoiteta myöskään </w:t>
        </w:r>
      </w:ins>
      <w:ins w:id="167" w:author="Eklund Marjut" w:date="2023-02-16T08:54:00Z">
        <w:r w:rsidR="00E015C2">
          <w:t>rakenteisten entryjen noudattamaa CDA R</w:t>
        </w:r>
        <w:r w:rsidR="00C06638">
          <w:t>2 määrittelyn versi</w:t>
        </w:r>
        <w:r w:rsidR="00E015C2">
          <w:t xml:space="preserve">ota, sillä koosteasiakirjalla voi palautua CDA R2 määrittelyn </w:t>
        </w:r>
      </w:ins>
      <w:ins w:id="168" w:author="Eklund Marjut" w:date="2023-02-16T08:55:00Z">
        <w:r w:rsidR="00E015C2">
          <w:t xml:space="preserve">eri </w:t>
        </w:r>
      </w:ins>
      <w:ins w:id="169" w:author="Eklund Marjut" w:date="2023-02-16T08:54:00Z">
        <w:r w:rsidR="00E015C2">
          <w:t>versi</w:t>
        </w:r>
      </w:ins>
      <w:ins w:id="170" w:author="Eklund Marjut" w:date="2023-02-16T08:55:00Z">
        <w:r w:rsidR="00E015C2">
          <w:t xml:space="preserve">oiden </w:t>
        </w:r>
      </w:ins>
      <w:ins w:id="171" w:author="Eklund Marjut" w:date="2023-02-16T08:54:00Z">
        <w:r w:rsidR="00E015C2">
          <w:t xml:space="preserve">mukaisia koostetietoja. </w:t>
        </w:r>
      </w:ins>
      <w:ins w:id="172" w:author="Eklund Marjut" w:date="2023-02-16T10:06:00Z">
        <w:r w:rsidR="00C06638">
          <w:t xml:space="preserve">Kunkin tietosisältö-entryn templateId-elementissä ilmoitetaan, mitä </w:t>
        </w:r>
      </w:ins>
      <w:ins w:id="173" w:author="Eklund Marjut" w:date="2023-02-16T10:07:00Z">
        <w:r w:rsidR="00C06638">
          <w:t>CDA R2 mää</w:t>
        </w:r>
        <w:r w:rsidR="00EA1F12">
          <w:t>rittely</w:t>
        </w:r>
      </w:ins>
      <w:ins w:id="174" w:author="Eklund Marjut" w:date="2023-02-17T09:36:00Z">
        <w:r w:rsidR="00EA1F12">
          <w:t>n versiota</w:t>
        </w:r>
      </w:ins>
      <w:ins w:id="175" w:author="Eklund Marjut" w:date="2023-02-16T10:07:00Z">
        <w:r w:rsidR="00C06638">
          <w:t xml:space="preserve"> tietosisältö-entry noudattaa. </w:t>
        </w:r>
      </w:ins>
    </w:p>
    <w:p w14:paraId="3FC173FA" w14:textId="77777777" w:rsidR="005F1F0C" w:rsidRPr="00195CC7" w:rsidRDefault="005F1F0C" w:rsidP="007D7602">
      <w:pPr>
        <w:pStyle w:val="Otsikko3"/>
        <w:rPr>
          <w:moveTo w:id="176" w:author="Eklund Marjut" w:date="2023-02-08T16:21:00Z"/>
        </w:rPr>
      </w:pPr>
      <w:bookmarkStart w:id="177" w:name="_Toc128560540"/>
      <w:moveToRangeStart w:id="178" w:author="Eklund Marjut" w:date="2023-02-08T16:21:00Z" w:name="move126765705"/>
      <w:moveTo w:id="179" w:author="Eklund Marjut" w:date="2023-02-08T16:21:00Z">
        <w:r w:rsidRPr="00195CC7">
          <w:t>Asiakirjan yksilöintitunnus</w:t>
        </w:r>
        <w:bookmarkEnd w:id="177"/>
      </w:moveTo>
    </w:p>
    <w:p w14:paraId="7B8B14A9" w14:textId="2EA6D87E" w:rsidR="005F1F0C" w:rsidRDefault="005F1F0C" w:rsidP="007D7602">
      <w:pPr>
        <w:pStyle w:val="Leipteksti"/>
        <w:spacing w:after="0"/>
        <w:rPr>
          <w:ins w:id="180" w:author="Eklund Marjut" w:date="2023-02-08T16:22:00Z"/>
        </w:rPr>
      </w:pPr>
      <w:moveTo w:id="181" w:author="Eklund Marjut" w:date="2023-02-08T16:21:00Z">
        <w:r>
          <w:t>Koosteasiakirja yksilöidään Potilastie</w:t>
        </w:r>
      </w:moveTo>
      <w:r w:rsidR="00093974">
        <w:t>tovarann</w:t>
      </w:r>
      <w:moveTo w:id="182" w:author="Eklund Marjut" w:date="2023-02-08T16:21:00Z">
        <w:r>
          <w:t xml:space="preserve">on antamalla yksikäsitteisellä OID-tunnisteella. </w:t>
        </w:r>
      </w:moveTo>
    </w:p>
    <w:p w14:paraId="03D056D8" w14:textId="02796C06" w:rsidR="005F1F0C" w:rsidRDefault="005F1F0C" w:rsidP="005F1F0C">
      <w:pPr>
        <w:pStyle w:val="Leipteksti"/>
        <w:rPr>
          <w:moveTo w:id="183" w:author="Eklund Marjut" w:date="2023-02-08T16:21:00Z"/>
        </w:rPr>
      </w:pPr>
      <w:ins w:id="184" w:author="Eklund Marjut" w:date="2023-02-08T16:22:00Z">
        <w:r>
          <w:rPr>
            <w:rFonts w:ascii="Arial" w:hAnsi="Arial" w:cs="Arial"/>
            <w:noProof w:val="0"/>
            <w:color w:val="0000FF"/>
            <w:szCs w:val="20"/>
            <w:highlight w:val="white"/>
          </w:rPr>
          <w:t>&lt;</w:t>
        </w:r>
        <w:r>
          <w:rPr>
            <w:rFonts w:ascii="Arial" w:hAnsi="Arial" w:cs="Arial"/>
            <w:noProof w:val="0"/>
            <w:color w:val="800000"/>
            <w:szCs w:val="20"/>
            <w:highlight w:val="white"/>
          </w:rPr>
          <w:t>id</w:t>
        </w:r>
        <w:r>
          <w:rPr>
            <w:rFonts w:ascii="Arial" w:hAnsi="Arial" w:cs="Arial"/>
            <w:noProof w:val="0"/>
            <w:color w:val="FF0000"/>
            <w:szCs w:val="20"/>
            <w:highlight w:val="white"/>
          </w:rPr>
          <w:t xml:space="preserve"> </w:t>
        </w:r>
        <w:proofErr w:type="spellStart"/>
        <w:r>
          <w:rPr>
            <w:rFonts w:ascii="Arial" w:hAnsi="Arial" w:cs="Arial"/>
            <w:noProof w:val="0"/>
            <w:color w:val="FF0000"/>
            <w:szCs w:val="20"/>
            <w:highlight w:val="white"/>
          </w:rPr>
          <w:t>root</w:t>
        </w:r>
        <w:proofErr w:type="spellEnd"/>
        <w:r>
          <w:rPr>
            <w:rFonts w:ascii="Arial" w:hAnsi="Arial" w:cs="Arial"/>
            <w:noProof w:val="0"/>
            <w:color w:val="0000FF"/>
            <w:szCs w:val="20"/>
            <w:highlight w:val="white"/>
          </w:rPr>
          <w:t>="</w:t>
        </w:r>
        <w:r>
          <w:rPr>
            <w:rFonts w:ascii="Arial" w:hAnsi="Arial" w:cs="Arial"/>
            <w:noProof w:val="0"/>
            <w:color w:val="000000"/>
            <w:szCs w:val="20"/>
            <w:highlight w:val="white"/>
          </w:rPr>
          <w:t>1.2.246.537.10.1246109.11.2017.171</w:t>
        </w:r>
        <w:r>
          <w:rPr>
            <w:rFonts w:ascii="Arial" w:hAnsi="Arial" w:cs="Arial"/>
            <w:noProof w:val="0"/>
            <w:color w:val="0000FF"/>
            <w:szCs w:val="20"/>
            <w:highlight w:val="white"/>
          </w:rPr>
          <w:t>"/&gt;</w:t>
        </w:r>
      </w:ins>
    </w:p>
    <w:p w14:paraId="1D610C0A" w14:textId="77777777" w:rsidR="005F1F0C" w:rsidRPr="00195CC7" w:rsidRDefault="005F1F0C" w:rsidP="007D7602">
      <w:pPr>
        <w:pStyle w:val="Otsikko3"/>
        <w:rPr>
          <w:moveTo w:id="185" w:author="Eklund Marjut" w:date="2023-02-08T16:23:00Z"/>
        </w:rPr>
      </w:pPr>
      <w:bookmarkStart w:id="186" w:name="_Toc128560541"/>
      <w:moveToRangeStart w:id="187" w:author="Eklund Marjut" w:date="2023-02-08T16:23:00Z" w:name="move126765832"/>
      <w:moveToRangeEnd w:id="178"/>
      <w:moveTo w:id="188" w:author="Eklund Marjut" w:date="2023-02-08T16:23:00Z">
        <w:r w:rsidRPr="00195CC7">
          <w:t>Asiakirjan potilasrekisteritunnus</w:t>
        </w:r>
        <w:bookmarkEnd w:id="186"/>
      </w:moveTo>
    </w:p>
    <w:p w14:paraId="2F17A30A" w14:textId="77777777" w:rsidR="005F1F0C" w:rsidRDefault="005F1F0C" w:rsidP="007D7602">
      <w:pPr>
        <w:pStyle w:val="Leipteksti"/>
        <w:spacing w:after="0"/>
        <w:rPr>
          <w:moveTo w:id="189" w:author="Eklund Marjut" w:date="2023-02-08T16:23:00Z"/>
        </w:rPr>
      </w:pPr>
      <w:moveTo w:id="190" w:author="Eklund Marjut" w:date="2023-02-08T16:23:00Z">
        <w:r>
          <w:t>Koosteasiakirjalla ei ole potilasrekisteritunnusta, joten se ilmaistaan nullFlavorilla.</w:t>
        </w:r>
      </w:moveTo>
    </w:p>
    <w:p w14:paraId="38D69472" w14:textId="77777777" w:rsidR="005F1F0C" w:rsidRPr="00BB2483" w:rsidDel="005F1F0C" w:rsidRDefault="005F1F0C" w:rsidP="005F1F0C">
      <w:pPr>
        <w:pStyle w:val="Leipteksti"/>
        <w:spacing w:line="240" w:lineRule="auto"/>
        <w:rPr>
          <w:del w:id="191" w:author="Eklund Marjut" w:date="2023-02-08T16:23:00Z"/>
          <w:moveTo w:id="192" w:author="Eklund Marjut" w:date="2023-02-08T16:23:00Z"/>
          <w:rFonts w:ascii="Arial" w:hAnsi="Arial" w:cs="Arial"/>
          <w:color w:val="000000"/>
          <w:highlight w:val="white"/>
          <w:lang w:eastAsia="fi-FI"/>
        </w:rPr>
      </w:pPr>
      <w:proofErr w:type="gramStart"/>
      <w:moveTo w:id="193" w:author="Eklund Marjut" w:date="2023-02-08T16:23:00Z">
        <w:r>
          <w:rPr>
            <w:rFonts w:ascii="Arial" w:hAnsi="Arial" w:cs="Arial"/>
            <w:noProof w:val="0"/>
            <w:color w:val="0000FF"/>
            <w:szCs w:val="20"/>
            <w:highlight w:val="white"/>
          </w:rPr>
          <w:t>&lt;!--</w:t>
        </w:r>
        <w:proofErr w:type="gramEnd"/>
        <w:r>
          <w:rPr>
            <w:rFonts w:ascii="Arial" w:hAnsi="Arial" w:cs="Arial"/>
            <w:noProof w:val="0"/>
            <w:color w:val="808080"/>
            <w:szCs w:val="20"/>
            <w:highlight w:val="white"/>
          </w:rPr>
          <w:t xml:space="preserve"> </w:t>
        </w:r>
        <w:r w:rsidRPr="000C054A">
          <w:rPr>
            <w:rFonts w:ascii="Arial" w:hAnsi="Arial" w:cs="Arial"/>
            <w:color w:val="808080"/>
          </w:rPr>
          <w:t>5. Asiakirjan potilasrekisteritunnus</w:t>
        </w:r>
        <w:r>
          <w:rPr>
            <w:rFonts w:ascii="Arial" w:hAnsi="Arial" w:cs="Arial"/>
            <w:noProof w:val="0"/>
            <w:color w:val="808080"/>
            <w:szCs w:val="20"/>
            <w:highlight w:val="white"/>
          </w:rPr>
          <w:t xml:space="preserve"> </w:t>
        </w:r>
        <w:r>
          <w:rPr>
            <w:rFonts w:ascii="Arial" w:hAnsi="Arial" w:cs="Arial"/>
            <w:noProof w:val="0"/>
            <w:color w:val="0000FF"/>
            <w:szCs w:val="20"/>
            <w:highlight w:val="white"/>
          </w:rPr>
          <w:t>--</w:t>
        </w:r>
        <w:r>
          <w:rPr>
            <w:rFonts w:ascii="Arial" w:hAnsi="Arial" w:cs="Arial"/>
            <w:noProof w:val="0"/>
            <w:color w:val="0000FF"/>
            <w:szCs w:val="20"/>
          </w:rPr>
          <w:t>&gt;</w:t>
        </w:r>
        <w:r>
          <w:rPr>
            <w:rFonts w:ascii="Arial" w:hAnsi="Arial" w:cs="Arial"/>
            <w:noProof w:val="0"/>
            <w:color w:val="0000FF"/>
            <w:szCs w:val="20"/>
          </w:rPr>
          <w:br/>
        </w:r>
        <w:r>
          <w:rPr>
            <w:rFonts w:ascii="Arial" w:hAnsi="Arial" w:cs="Arial"/>
            <w:noProof w:val="0"/>
            <w:color w:val="0000FF"/>
            <w:szCs w:val="20"/>
            <w:highlight w:val="white"/>
          </w:rPr>
          <w:t>&lt;</w:t>
        </w:r>
        <w:proofErr w:type="spellStart"/>
        <w:r w:rsidRPr="000C054A">
          <w:rPr>
            <w:rFonts w:ascii="Arial" w:hAnsi="Arial" w:cs="Arial"/>
            <w:color w:val="800000"/>
          </w:rPr>
          <w:t>code</w:t>
        </w:r>
        <w:proofErr w:type="spellEnd"/>
        <w:r w:rsidRPr="000C054A">
          <w:rPr>
            <w:rFonts w:ascii="Arial" w:hAnsi="Arial" w:cs="Arial"/>
            <w:color w:val="FF0000"/>
          </w:rPr>
          <w:t xml:space="preserve"> nullFlavor</w:t>
        </w:r>
        <w:r w:rsidRPr="000C054A">
          <w:rPr>
            <w:rFonts w:ascii="Arial" w:hAnsi="Arial" w:cs="Arial"/>
            <w:color w:val="0000FF"/>
          </w:rPr>
          <w:t>="</w:t>
        </w:r>
        <w:r w:rsidRPr="000C054A">
          <w:rPr>
            <w:rFonts w:ascii="Arial" w:hAnsi="Arial" w:cs="Arial"/>
          </w:rPr>
          <w:t>NA</w:t>
        </w:r>
        <w:r w:rsidRPr="000C054A">
          <w:rPr>
            <w:rFonts w:ascii="Arial" w:hAnsi="Arial" w:cs="Arial"/>
            <w:color w:val="0000FF"/>
          </w:rPr>
          <w:t>"/</w:t>
        </w:r>
        <w:r>
          <w:rPr>
            <w:rFonts w:ascii="Arial" w:hAnsi="Arial" w:cs="Arial"/>
            <w:noProof w:val="0"/>
            <w:color w:val="0000FF"/>
            <w:szCs w:val="20"/>
            <w:highlight w:val="white"/>
          </w:rPr>
          <w:t>&gt;</w:t>
        </w:r>
      </w:moveTo>
    </w:p>
    <w:moveToRangeEnd w:id="187"/>
    <w:p w14:paraId="07B8A76E" w14:textId="77777777" w:rsidR="005F1F0C" w:rsidRDefault="005F1F0C" w:rsidP="007D7602">
      <w:pPr>
        <w:pStyle w:val="Leipteksti"/>
        <w:spacing w:line="240" w:lineRule="auto"/>
        <w:rPr>
          <w:ins w:id="194" w:author="Eklund Marjut" w:date="2023-02-08T16:23:00Z"/>
        </w:rPr>
      </w:pPr>
    </w:p>
    <w:p w14:paraId="0DBDF33B" w14:textId="0EAC6C05" w:rsidR="005F1F0C" w:rsidRPr="00195CC7" w:rsidRDefault="005F1F0C" w:rsidP="007D7602">
      <w:pPr>
        <w:pStyle w:val="Otsikko3"/>
        <w:rPr>
          <w:moveTo w:id="195" w:author="Eklund Marjut" w:date="2023-02-08T16:22:00Z"/>
        </w:rPr>
      </w:pPr>
      <w:bookmarkStart w:id="196" w:name="_Toc128560542"/>
      <w:moveToRangeStart w:id="197" w:author="Eklund Marjut" w:date="2023-02-08T16:22:00Z" w:name="move126765786"/>
      <w:moveTo w:id="198" w:author="Eklund Marjut" w:date="2023-02-08T16:22:00Z">
        <w:r w:rsidRPr="00195CC7">
          <w:lastRenderedPageBreak/>
          <w:t>Asiakirjan otsikko</w:t>
        </w:r>
        <w:bookmarkEnd w:id="196"/>
      </w:moveTo>
    </w:p>
    <w:p w14:paraId="4B28C89E" w14:textId="77777777" w:rsidR="005F1F0C" w:rsidRDefault="005F1F0C" w:rsidP="007D7602">
      <w:pPr>
        <w:pStyle w:val="Leipteksti"/>
        <w:spacing w:after="0"/>
        <w:rPr>
          <w:moveTo w:id="199" w:author="Eklund Marjut" w:date="2023-02-08T16:22:00Z"/>
        </w:rPr>
      </w:pPr>
      <w:moveTo w:id="200" w:author="Eklund Marjut" w:date="2023-02-08T16:22:00Z">
        <w:r>
          <w:t xml:space="preserve">Asiakirjan otsikossa on koosteasiakirjan nimi ja mikäli haku on tehty tietyltä aikaväliltä myös aika, jolta keskeiset terveystiedot on ko. koosteasiakirjaan poimittu. </w:t>
        </w:r>
      </w:moveTo>
    </w:p>
    <w:p w14:paraId="76A5395A" w14:textId="77777777" w:rsidR="005F1F0C" w:rsidRPr="00BB2483" w:rsidRDefault="005F1F0C" w:rsidP="005F1F0C">
      <w:pPr>
        <w:pStyle w:val="Leipteksti"/>
        <w:spacing w:line="240" w:lineRule="auto"/>
        <w:rPr>
          <w:moveTo w:id="201" w:author="Eklund Marjut" w:date="2023-02-08T16:22:00Z"/>
          <w:rFonts w:ascii="Arial" w:hAnsi="Arial" w:cs="Arial"/>
          <w:color w:val="000000"/>
          <w:highlight w:val="white"/>
          <w:lang w:eastAsia="fi-FI"/>
        </w:rPr>
      </w:pPr>
      <w:proofErr w:type="gramStart"/>
      <w:moveTo w:id="202" w:author="Eklund Marjut" w:date="2023-02-08T16:22:00Z">
        <w:r>
          <w:rPr>
            <w:rFonts w:ascii="Arial" w:hAnsi="Arial" w:cs="Arial"/>
            <w:noProof w:val="0"/>
            <w:color w:val="0000FF"/>
            <w:szCs w:val="20"/>
            <w:highlight w:val="white"/>
          </w:rPr>
          <w:t>&lt;!--</w:t>
        </w:r>
        <w:proofErr w:type="gramEnd"/>
        <w:r>
          <w:rPr>
            <w:rFonts w:ascii="Arial" w:hAnsi="Arial" w:cs="Arial"/>
            <w:noProof w:val="0"/>
            <w:color w:val="808080"/>
            <w:szCs w:val="20"/>
            <w:highlight w:val="white"/>
          </w:rPr>
          <w:t xml:space="preserve"> 6. Asiakirjan otsikko </w:t>
        </w:r>
        <w:r>
          <w:rPr>
            <w:rFonts w:ascii="Arial" w:hAnsi="Arial" w:cs="Arial"/>
            <w:noProof w:val="0"/>
            <w:color w:val="0000FF"/>
            <w:szCs w:val="20"/>
            <w:highlight w:val="white"/>
          </w:rPr>
          <w:t>--</w:t>
        </w:r>
        <w:r>
          <w:rPr>
            <w:rFonts w:ascii="Arial" w:hAnsi="Arial" w:cs="Arial"/>
            <w:noProof w:val="0"/>
            <w:color w:val="0000FF"/>
            <w:szCs w:val="20"/>
          </w:rPr>
          <w:t>&gt;</w:t>
        </w:r>
        <w:r>
          <w:rPr>
            <w:rFonts w:ascii="Arial" w:hAnsi="Arial" w:cs="Arial"/>
            <w:noProof w:val="0"/>
            <w:color w:val="0000FF"/>
            <w:szCs w:val="20"/>
          </w:rPr>
          <w:br/>
        </w:r>
        <w:r>
          <w:rPr>
            <w:rFonts w:ascii="Arial" w:hAnsi="Arial" w:cs="Arial"/>
            <w:noProof w:val="0"/>
            <w:color w:val="0000FF"/>
            <w:szCs w:val="20"/>
            <w:highlight w:val="white"/>
          </w:rPr>
          <w:t>&lt;</w:t>
        </w:r>
        <w:proofErr w:type="spellStart"/>
        <w:r>
          <w:rPr>
            <w:rFonts w:ascii="Arial" w:hAnsi="Arial" w:cs="Arial"/>
            <w:noProof w:val="0"/>
            <w:color w:val="800000"/>
            <w:szCs w:val="20"/>
            <w:highlight w:val="white"/>
          </w:rPr>
          <w:t>title</w:t>
        </w:r>
        <w:proofErr w:type="spellEnd"/>
        <w:r>
          <w:rPr>
            <w:rFonts w:ascii="Arial" w:hAnsi="Arial" w:cs="Arial"/>
            <w:noProof w:val="0"/>
            <w:color w:val="0000FF"/>
            <w:szCs w:val="20"/>
            <w:highlight w:val="white"/>
          </w:rPr>
          <w:t>&gt;</w:t>
        </w:r>
        <w:r>
          <w:rPr>
            <w:rFonts w:ascii="Arial" w:hAnsi="Arial" w:cs="Arial"/>
            <w:noProof w:val="0"/>
            <w:color w:val="000000"/>
            <w:szCs w:val="20"/>
            <w:highlight w:val="white"/>
          </w:rPr>
          <w:t>Diagnoosikooste 25.01.2003 - 03.10.2004</w:t>
        </w:r>
        <w:r>
          <w:rPr>
            <w:rFonts w:ascii="Arial" w:hAnsi="Arial" w:cs="Arial"/>
            <w:noProof w:val="0"/>
            <w:color w:val="0000FF"/>
            <w:szCs w:val="20"/>
            <w:highlight w:val="white"/>
          </w:rPr>
          <w:t>&lt;/</w:t>
        </w:r>
        <w:proofErr w:type="spellStart"/>
        <w:r>
          <w:rPr>
            <w:rFonts w:ascii="Arial" w:hAnsi="Arial" w:cs="Arial"/>
            <w:noProof w:val="0"/>
            <w:color w:val="800000"/>
            <w:szCs w:val="20"/>
            <w:highlight w:val="white"/>
          </w:rPr>
          <w:t>title</w:t>
        </w:r>
        <w:proofErr w:type="spellEnd"/>
        <w:r>
          <w:rPr>
            <w:rFonts w:ascii="Arial" w:hAnsi="Arial" w:cs="Arial"/>
            <w:noProof w:val="0"/>
            <w:color w:val="0000FF"/>
            <w:szCs w:val="20"/>
            <w:highlight w:val="white"/>
          </w:rPr>
          <w:t>&gt;</w:t>
        </w:r>
      </w:moveTo>
    </w:p>
    <w:p w14:paraId="5F0DE8E2" w14:textId="3006193B" w:rsidR="005F1F0C" w:rsidRDefault="005F1F0C" w:rsidP="007D7602">
      <w:pPr>
        <w:pStyle w:val="Otsikko3"/>
        <w:rPr>
          <w:ins w:id="203" w:author="Eklund Marjut" w:date="2023-02-08T16:24:00Z"/>
        </w:rPr>
      </w:pPr>
      <w:bookmarkStart w:id="204" w:name="_Toc128560543"/>
      <w:moveToRangeEnd w:id="197"/>
      <w:ins w:id="205" w:author="Eklund Marjut" w:date="2023-02-08T16:24:00Z">
        <w:r>
          <w:t>Asiakirjan laatija</w:t>
        </w:r>
        <w:bookmarkEnd w:id="204"/>
      </w:ins>
    </w:p>
    <w:p w14:paraId="7502C84B" w14:textId="72003FD2" w:rsidR="005F1F0C" w:rsidRDefault="005F1F0C" w:rsidP="007D7602">
      <w:pPr>
        <w:pStyle w:val="Leipteksti"/>
        <w:spacing w:after="0"/>
        <w:rPr>
          <w:ins w:id="206" w:author="Eklund Marjut" w:date="2023-02-08T16:25:00Z"/>
        </w:rPr>
      </w:pPr>
      <w:ins w:id="207" w:author="Eklund Marjut" w:date="2023-02-08T16:24:00Z">
        <w:r>
          <w:t>Koosteasiakirjalla ei ole laatijaa, joten laatijatieto ilmaistaan null</w:t>
        </w:r>
      </w:ins>
      <w:ins w:id="208" w:author="Eklund Marjut" w:date="2023-02-08T16:25:00Z">
        <w:r>
          <w:t>Flavorilla.</w:t>
        </w:r>
      </w:ins>
    </w:p>
    <w:p w14:paraId="2927F228" w14:textId="1AA9ED77" w:rsidR="005F1F0C" w:rsidRDefault="005F1F0C" w:rsidP="007D7602">
      <w:pPr>
        <w:autoSpaceDE w:val="0"/>
        <w:autoSpaceDN w:val="0"/>
        <w:adjustRightInd w:val="0"/>
        <w:ind w:left="2694" w:hanging="1276"/>
        <w:rPr>
          <w:ins w:id="209" w:author="Eklund Marjut" w:date="2023-02-08T16:26:00Z"/>
          <w:rFonts w:ascii="Arial" w:hAnsi="Arial" w:cs="Arial"/>
          <w:noProof w:val="0"/>
          <w:color w:val="000000"/>
          <w:szCs w:val="20"/>
          <w:highlight w:val="white"/>
        </w:rPr>
      </w:pPr>
      <w:proofErr w:type="gramStart"/>
      <w:ins w:id="210" w:author="Eklund Marjut" w:date="2023-02-08T16:26:00Z">
        <w:r>
          <w:rPr>
            <w:rFonts w:ascii="Arial" w:hAnsi="Arial" w:cs="Arial"/>
            <w:noProof w:val="0"/>
            <w:color w:val="0000FF"/>
            <w:szCs w:val="20"/>
            <w:highlight w:val="white"/>
          </w:rPr>
          <w:t>&lt;!--</w:t>
        </w:r>
        <w:proofErr w:type="gramEnd"/>
        <w:r>
          <w:rPr>
            <w:rFonts w:ascii="Arial" w:hAnsi="Arial" w:cs="Arial"/>
            <w:noProof w:val="0"/>
            <w:color w:val="808080"/>
            <w:szCs w:val="20"/>
            <w:highlight w:val="white"/>
          </w:rPr>
          <w:t xml:space="preserve"> 14. Asiakirjan laatija </w:t>
        </w:r>
        <w:r>
          <w:rPr>
            <w:rFonts w:ascii="Arial" w:hAnsi="Arial" w:cs="Arial"/>
            <w:noProof w:val="0"/>
            <w:color w:val="0000FF"/>
            <w:szCs w:val="20"/>
            <w:highlight w:val="white"/>
          </w:rPr>
          <w:t>--&gt;</w:t>
        </w:r>
      </w:ins>
    </w:p>
    <w:p w14:paraId="1B8C41A5" w14:textId="0FD8F7C7" w:rsidR="005F1F0C" w:rsidRPr="007D7602" w:rsidRDefault="005F1F0C" w:rsidP="007D7602">
      <w:pPr>
        <w:autoSpaceDE w:val="0"/>
        <w:autoSpaceDN w:val="0"/>
        <w:adjustRightInd w:val="0"/>
        <w:ind w:left="2410" w:hanging="990"/>
        <w:rPr>
          <w:ins w:id="211" w:author="Eklund Marjut" w:date="2023-02-08T16:28:00Z"/>
          <w:rFonts w:ascii="Arial" w:hAnsi="Arial" w:cs="Arial"/>
          <w:noProof w:val="0"/>
          <w:color w:val="000000"/>
          <w:szCs w:val="20"/>
          <w:highlight w:val="white"/>
        </w:rPr>
      </w:pPr>
      <w:ins w:id="212" w:author="Eklund Marjut" w:date="2023-02-08T16:26:00Z">
        <w:r>
          <w:rPr>
            <w:rFonts w:ascii="Arial" w:hAnsi="Arial" w:cs="Arial"/>
            <w:noProof w:val="0"/>
            <w:color w:val="0000FF"/>
            <w:szCs w:val="20"/>
            <w:highlight w:val="white"/>
          </w:rPr>
          <w:t>&lt;</w:t>
        </w:r>
        <w:proofErr w:type="spellStart"/>
        <w:r>
          <w:rPr>
            <w:rFonts w:ascii="Arial" w:hAnsi="Arial" w:cs="Arial"/>
            <w:noProof w:val="0"/>
            <w:color w:val="800000"/>
            <w:szCs w:val="20"/>
            <w:highlight w:val="white"/>
          </w:rPr>
          <w:t>author</w:t>
        </w:r>
        <w:proofErr w:type="spellEnd"/>
        <w:r>
          <w:rPr>
            <w:rFonts w:ascii="Arial" w:hAnsi="Arial" w:cs="Arial"/>
            <w:noProof w:val="0"/>
            <w:color w:val="0000FF"/>
            <w:szCs w:val="20"/>
            <w:highlight w:val="white"/>
          </w:rPr>
          <w:t>&gt;</w:t>
        </w:r>
      </w:ins>
    </w:p>
    <w:p w14:paraId="18750EE9" w14:textId="321CF268" w:rsidR="005F1F0C" w:rsidRDefault="005F1F0C" w:rsidP="007D7602">
      <w:pPr>
        <w:autoSpaceDE w:val="0"/>
        <w:autoSpaceDN w:val="0"/>
        <w:adjustRightInd w:val="0"/>
        <w:ind w:left="2410" w:hanging="706"/>
        <w:rPr>
          <w:ins w:id="213" w:author="Eklund Marjut" w:date="2023-02-08T16:26:00Z"/>
          <w:rFonts w:ascii="Arial" w:hAnsi="Arial" w:cs="Arial"/>
          <w:noProof w:val="0"/>
          <w:color w:val="000000"/>
          <w:szCs w:val="20"/>
          <w:highlight w:val="white"/>
        </w:rPr>
      </w:pPr>
      <w:proofErr w:type="gramStart"/>
      <w:ins w:id="214" w:author="Eklund Marjut" w:date="2023-02-08T16:26:00Z">
        <w:r>
          <w:rPr>
            <w:rFonts w:ascii="Arial" w:hAnsi="Arial" w:cs="Arial"/>
            <w:noProof w:val="0"/>
            <w:color w:val="0000FF"/>
            <w:szCs w:val="20"/>
            <w:highlight w:val="white"/>
          </w:rPr>
          <w:t>&lt;!--</w:t>
        </w:r>
        <w:proofErr w:type="gramEnd"/>
        <w:r>
          <w:rPr>
            <w:rFonts w:ascii="Arial" w:hAnsi="Arial" w:cs="Arial"/>
            <w:noProof w:val="0"/>
            <w:color w:val="808080"/>
            <w:szCs w:val="20"/>
            <w:highlight w:val="white"/>
          </w:rPr>
          <w:t xml:space="preserve">  Ammattihenkilön kirjautumisaika </w:t>
        </w:r>
        <w:r>
          <w:rPr>
            <w:rFonts w:ascii="Arial" w:hAnsi="Arial" w:cs="Arial"/>
            <w:noProof w:val="0"/>
            <w:color w:val="0000FF"/>
            <w:szCs w:val="20"/>
            <w:highlight w:val="white"/>
          </w:rPr>
          <w:t>--&gt;</w:t>
        </w:r>
      </w:ins>
    </w:p>
    <w:p w14:paraId="5DC9CA4C" w14:textId="3527908C" w:rsidR="005F1F0C" w:rsidRDefault="005F1F0C" w:rsidP="007D7602">
      <w:pPr>
        <w:autoSpaceDE w:val="0"/>
        <w:autoSpaceDN w:val="0"/>
        <w:adjustRightInd w:val="0"/>
        <w:ind w:left="2410" w:hanging="706"/>
        <w:rPr>
          <w:ins w:id="215" w:author="Eklund Marjut" w:date="2023-02-08T16:26:00Z"/>
          <w:rFonts w:ascii="Arial" w:hAnsi="Arial" w:cs="Arial"/>
          <w:noProof w:val="0"/>
          <w:color w:val="000000"/>
          <w:szCs w:val="20"/>
          <w:highlight w:val="white"/>
        </w:rPr>
      </w:pPr>
      <w:ins w:id="216" w:author="Eklund Marjut" w:date="2023-02-08T16:26:00Z">
        <w:r>
          <w:rPr>
            <w:rFonts w:ascii="Arial" w:hAnsi="Arial" w:cs="Arial"/>
            <w:noProof w:val="0"/>
            <w:color w:val="0000FF"/>
            <w:szCs w:val="20"/>
            <w:highlight w:val="white"/>
          </w:rPr>
          <w:t>&lt;</w:t>
        </w:r>
        <w:proofErr w:type="spellStart"/>
        <w:r>
          <w:rPr>
            <w:rFonts w:ascii="Arial" w:hAnsi="Arial" w:cs="Arial"/>
            <w:noProof w:val="0"/>
            <w:color w:val="800000"/>
            <w:szCs w:val="20"/>
            <w:highlight w:val="white"/>
          </w:rPr>
          <w:t>time</w:t>
        </w:r>
        <w:proofErr w:type="spellEnd"/>
        <w:r>
          <w:rPr>
            <w:rFonts w:ascii="Arial" w:hAnsi="Arial" w:cs="Arial"/>
            <w:noProof w:val="0"/>
            <w:color w:val="FF0000"/>
            <w:szCs w:val="20"/>
            <w:highlight w:val="white"/>
          </w:rPr>
          <w:t xml:space="preserve"> </w:t>
        </w:r>
        <w:proofErr w:type="spellStart"/>
        <w:r>
          <w:rPr>
            <w:rFonts w:ascii="Arial" w:hAnsi="Arial" w:cs="Arial"/>
            <w:noProof w:val="0"/>
            <w:color w:val="FF0000"/>
            <w:szCs w:val="20"/>
            <w:highlight w:val="white"/>
          </w:rPr>
          <w:t>nullFlavor</w:t>
        </w:r>
        <w:proofErr w:type="spellEnd"/>
        <w:r>
          <w:rPr>
            <w:rFonts w:ascii="Arial" w:hAnsi="Arial" w:cs="Arial"/>
            <w:noProof w:val="0"/>
            <w:color w:val="0000FF"/>
            <w:szCs w:val="20"/>
            <w:highlight w:val="white"/>
          </w:rPr>
          <w:t>="</w:t>
        </w:r>
        <w:r>
          <w:rPr>
            <w:rFonts w:ascii="Arial" w:hAnsi="Arial" w:cs="Arial"/>
            <w:noProof w:val="0"/>
            <w:color w:val="000000"/>
            <w:szCs w:val="20"/>
            <w:highlight w:val="white"/>
          </w:rPr>
          <w:t>NA</w:t>
        </w:r>
        <w:r>
          <w:rPr>
            <w:rFonts w:ascii="Arial" w:hAnsi="Arial" w:cs="Arial"/>
            <w:noProof w:val="0"/>
            <w:color w:val="0000FF"/>
            <w:szCs w:val="20"/>
            <w:highlight w:val="white"/>
          </w:rPr>
          <w:t>"/&gt;</w:t>
        </w:r>
      </w:ins>
    </w:p>
    <w:p w14:paraId="2162B4A8" w14:textId="50E6A255" w:rsidR="005F1F0C" w:rsidRDefault="005F1F0C" w:rsidP="007D7602">
      <w:pPr>
        <w:autoSpaceDE w:val="0"/>
        <w:autoSpaceDN w:val="0"/>
        <w:adjustRightInd w:val="0"/>
        <w:ind w:left="2410" w:hanging="706"/>
        <w:rPr>
          <w:ins w:id="217" w:author="Eklund Marjut" w:date="2023-02-08T16:26:00Z"/>
          <w:rFonts w:ascii="Arial" w:hAnsi="Arial" w:cs="Arial"/>
          <w:noProof w:val="0"/>
          <w:color w:val="000000"/>
          <w:szCs w:val="20"/>
          <w:highlight w:val="white"/>
        </w:rPr>
      </w:pPr>
      <w:ins w:id="218" w:author="Eklund Marjut" w:date="2023-02-08T16:26:00Z">
        <w:r>
          <w:rPr>
            <w:rFonts w:ascii="Arial" w:hAnsi="Arial" w:cs="Arial"/>
            <w:noProof w:val="0"/>
            <w:color w:val="0000FF"/>
            <w:szCs w:val="20"/>
            <w:highlight w:val="white"/>
          </w:rPr>
          <w:t>&lt;</w:t>
        </w:r>
        <w:proofErr w:type="spellStart"/>
        <w:r>
          <w:rPr>
            <w:rFonts w:ascii="Arial" w:hAnsi="Arial" w:cs="Arial"/>
            <w:noProof w:val="0"/>
            <w:color w:val="800000"/>
            <w:szCs w:val="20"/>
            <w:highlight w:val="white"/>
          </w:rPr>
          <w:t>assignedAuthor</w:t>
        </w:r>
        <w:proofErr w:type="spellEnd"/>
        <w:r>
          <w:rPr>
            <w:rFonts w:ascii="Arial" w:hAnsi="Arial" w:cs="Arial"/>
            <w:noProof w:val="0"/>
            <w:color w:val="0000FF"/>
            <w:szCs w:val="20"/>
            <w:highlight w:val="white"/>
          </w:rPr>
          <w:t>&gt;</w:t>
        </w:r>
      </w:ins>
    </w:p>
    <w:p w14:paraId="62B94BD9" w14:textId="502D7F14" w:rsidR="005F1F0C" w:rsidRDefault="005F1F0C" w:rsidP="007D7602">
      <w:pPr>
        <w:autoSpaceDE w:val="0"/>
        <w:autoSpaceDN w:val="0"/>
        <w:adjustRightInd w:val="0"/>
        <w:ind w:left="2410" w:hanging="422"/>
        <w:rPr>
          <w:ins w:id="219" w:author="Eklund Marjut" w:date="2023-02-08T16:26:00Z"/>
          <w:rFonts w:ascii="Arial" w:hAnsi="Arial" w:cs="Arial"/>
          <w:noProof w:val="0"/>
          <w:color w:val="000000"/>
          <w:szCs w:val="20"/>
          <w:highlight w:val="white"/>
        </w:rPr>
      </w:pPr>
      <w:proofErr w:type="gramStart"/>
      <w:ins w:id="220" w:author="Eklund Marjut" w:date="2023-02-08T16:26:00Z">
        <w:r>
          <w:rPr>
            <w:rFonts w:ascii="Arial" w:hAnsi="Arial" w:cs="Arial"/>
            <w:noProof w:val="0"/>
            <w:color w:val="0000FF"/>
            <w:szCs w:val="20"/>
            <w:highlight w:val="white"/>
          </w:rPr>
          <w:t>&lt;!--</w:t>
        </w:r>
        <w:proofErr w:type="gramEnd"/>
        <w:r>
          <w:rPr>
            <w:rFonts w:ascii="Arial" w:hAnsi="Arial" w:cs="Arial"/>
            <w:noProof w:val="0"/>
            <w:color w:val="808080"/>
            <w:szCs w:val="20"/>
            <w:highlight w:val="white"/>
          </w:rPr>
          <w:t xml:space="preserve"> Ammattihenkilön perustunniste henkilötunnus</w:t>
        </w:r>
        <w:r>
          <w:rPr>
            <w:rFonts w:ascii="Arial" w:hAnsi="Arial" w:cs="Arial"/>
            <w:noProof w:val="0"/>
            <w:color w:val="0000FF"/>
            <w:szCs w:val="20"/>
            <w:highlight w:val="white"/>
          </w:rPr>
          <w:t>--&gt;</w:t>
        </w:r>
      </w:ins>
    </w:p>
    <w:p w14:paraId="799FB439" w14:textId="702A442D" w:rsidR="005F1F0C" w:rsidRPr="007D7602" w:rsidRDefault="005F1F0C" w:rsidP="007D7602">
      <w:pPr>
        <w:autoSpaceDE w:val="0"/>
        <w:autoSpaceDN w:val="0"/>
        <w:adjustRightInd w:val="0"/>
        <w:ind w:left="2410" w:hanging="422"/>
        <w:rPr>
          <w:ins w:id="221" w:author="Eklund Marjut" w:date="2023-02-08T16:26:00Z"/>
          <w:rFonts w:ascii="Arial" w:hAnsi="Arial" w:cs="Arial"/>
          <w:noProof w:val="0"/>
          <w:color w:val="000000"/>
          <w:szCs w:val="20"/>
          <w:highlight w:val="white"/>
          <w:lang w:val="en-US"/>
        </w:rPr>
      </w:pPr>
      <w:ins w:id="222" w:author="Eklund Marjut" w:date="2023-02-08T16:26:00Z">
        <w:r w:rsidRPr="007D7602">
          <w:rPr>
            <w:rFonts w:ascii="Arial" w:hAnsi="Arial" w:cs="Arial"/>
            <w:noProof w:val="0"/>
            <w:color w:val="0000FF"/>
            <w:szCs w:val="20"/>
            <w:highlight w:val="white"/>
            <w:lang w:val="en-US"/>
          </w:rPr>
          <w:t>&lt;</w:t>
        </w:r>
        <w:r w:rsidRPr="007D7602">
          <w:rPr>
            <w:rFonts w:ascii="Arial" w:hAnsi="Arial" w:cs="Arial"/>
            <w:noProof w:val="0"/>
            <w:color w:val="800000"/>
            <w:szCs w:val="20"/>
            <w:highlight w:val="white"/>
            <w:lang w:val="en-US"/>
          </w:rPr>
          <w:t>id</w:t>
        </w:r>
        <w:r w:rsidRPr="007D7602">
          <w:rPr>
            <w:rFonts w:ascii="Arial" w:hAnsi="Arial" w:cs="Arial"/>
            <w:noProof w:val="0"/>
            <w:color w:val="FF0000"/>
            <w:szCs w:val="20"/>
            <w:highlight w:val="white"/>
            <w:lang w:val="en-US"/>
          </w:rPr>
          <w:t xml:space="preserve"> </w:t>
        </w:r>
        <w:proofErr w:type="spellStart"/>
        <w:r w:rsidRPr="007D7602">
          <w:rPr>
            <w:rFonts w:ascii="Arial" w:hAnsi="Arial" w:cs="Arial"/>
            <w:noProof w:val="0"/>
            <w:color w:val="FF0000"/>
            <w:szCs w:val="20"/>
            <w:highlight w:val="white"/>
            <w:lang w:val="en-US"/>
          </w:rPr>
          <w:t>nullFlavor</w:t>
        </w:r>
        <w:proofErr w:type="spellEnd"/>
        <w:r w:rsidRPr="007D7602">
          <w:rPr>
            <w:rFonts w:ascii="Arial" w:hAnsi="Arial" w:cs="Arial"/>
            <w:noProof w:val="0"/>
            <w:color w:val="0000FF"/>
            <w:szCs w:val="20"/>
            <w:highlight w:val="white"/>
            <w:lang w:val="en-US"/>
          </w:rPr>
          <w:t>="</w:t>
        </w:r>
        <w:r w:rsidRPr="007D7602">
          <w:rPr>
            <w:rFonts w:ascii="Arial" w:hAnsi="Arial" w:cs="Arial"/>
            <w:noProof w:val="0"/>
            <w:color w:val="000000"/>
            <w:szCs w:val="20"/>
            <w:highlight w:val="white"/>
            <w:lang w:val="en-US"/>
          </w:rPr>
          <w:t>NA</w:t>
        </w:r>
        <w:r w:rsidRPr="007D7602">
          <w:rPr>
            <w:rFonts w:ascii="Arial" w:hAnsi="Arial" w:cs="Arial"/>
            <w:noProof w:val="0"/>
            <w:color w:val="0000FF"/>
            <w:szCs w:val="20"/>
            <w:highlight w:val="white"/>
            <w:lang w:val="en-US"/>
          </w:rPr>
          <w:t>"/&gt;</w:t>
        </w:r>
      </w:ins>
    </w:p>
    <w:p w14:paraId="7ED1DA3A" w14:textId="73C1E1D7" w:rsidR="005F1F0C" w:rsidRPr="007D7602" w:rsidRDefault="005F1F0C" w:rsidP="007D7602">
      <w:pPr>
        <w:autoSpaceDE w:val="0"/>
        <w:autoSpaceDN w:val="0"/>
        <w:adjustRightInd w:val="0"/>
        <w:ind w:left="2410" w:hanging="706"/>
        <w:rPr>
          <w:ins w:id="223" w:author="Eklund Marjut" w:date="2023-02-08T16:26:00Z"/>
          <w:rFonts w:ascii="Arial" w:hAnsi="Arial" w:cs="Arial"/>
          <w:noProof w:val="0"/>
          <w:color w:val="000000"/>
          <w:szCs w:val="20"/>
          <w:highlight w:val="white"/>
          <w:lang w:val="en-US"/>
        </w:rPr>
      </w:pPr>
      <w:ins w:id="224" w:author="Eklund Marjut" w:date="2023-02-08T16:26:00Z">
        <w:r w:rsidRPr="007D7602">
          <w:rPr>
            <w:rFonts w:ascii="Arial" w:hAnsi="Arial" w:cs="Arial"/>
            <w:noProof w:val="0"/>
            <w:color w:val="0000FF"/>
            <w:szCs w:val="20"/>
            <w:highlight w:val="white"/>
            <w:lang w:val="en-US"/>
          </w:rPr>
          <w:t>&lt;/</w:t>
        </w:r>
        <w:proofErr w:type="spellStart"/>
        <w:r w:rsidRPr="007D7602">
          <w:rPr>
            <w:rFonts w:ascii="Arial" w:hAnsi="Arial" w:cs="Arial"/>
            <w:noProof w:val="0"/>
            <w:color w:val="800000"/>
            <w:szCs w:val="20"/>
            <w:highlight w:val="white"/>
            <w:lang w:val="en-US"/>
          </w:rPr>
          <w:t>assignedAuthor</w:t>
        </w:r>
        <w:proofErr w:type="spellEnd"/>
        <w:r w:rsidRPr="007D7602">
          <w:rPr>
            <w:rFonts w:ascii="Arial" w:hAnsi="Arial" w:cs="Arial"/>
            <w:noProof w:val="0"/>
            <w:color w:val="0000FF"/>
            <w:szCs w:val="20"/>
            <w:highlight w:val="white"/>
            <w:lang w:val="en-US"/>
          </w:rPr>
          <w:t>&gt;</w:t>
        </w:r>
      </w:ins>
    </w:p>
    <w:p w14:paraId="0E9D586C" w14:textId="6FBDB5F8" w:rsidR="005F1F0C" w:rsidRPr="007D7602" w:rsidRDefault="005F1F0C" w:rsidP="007D7602">
      <w:pPr>
        <w:pStyle w:val="Leipteksti"/>
        <w:ind w:left="2694" w:hanging="1276"/>
        <w:rPr>
          <w:ins w:id="225" w:author="Eklund Marjut" w:date="2023-02-08T16:21:00Z"/>
          <w:lang w:val="en-US"/>
        </w:rPr>
      </w:pPr>
      <w:ins w:id="226" w:author="Eklund Marjut" w:date="2023-02-08T16:26:00Z">
        <w:r w:rsidRPr="007D7602">
          <w:rPr>
            <w:rFonts w:ascii="Arial" w:hAnsi="Arial" w:cs="Arial"/>
            <w:noProof w:val="0"/>
            <w:color w:val="0000FF"/>
            <w:szCs w:val="20"/>
            <w:highlight w:val="white"/>
            <w:lang w:val="en-US"/>
          </w:rPr>
          <w:t>&lt;/</w:t>
        </w:r>
        <w:r w:rsidRPr="007D7602">
          <w:rPr>
            <w:rFonts w:ascii="Arial" w:hAnsi="Arial" w:cs="Arial"/>
            <w:noProof w:val="0"/>
            <w:color w:val="800000"/>
            <w:szCs w:val="20"/>
            <w:highlight w:val="white"/>
            <w:lang w:val="en-US"/>
          </w:rPr>
          <w:t>author</w:t>
        </w:r>
        <w:r w:rsidRPr="007D7602">
          <w:rPr>
            <w:rFonts w:ascii="Arial" w:hAnsi="Arial" w:cs="Arial"/>
            <w:noProof w:val="0"/>
            <w:color w:val="0000FF"/>
            <w:szCs w:val="20"/>
            <w:highlight w:val="white"/>
            <w:lang w:val="en-US"/>
          </w:rPr>
          <w:t>&gt;</w:t>
        </w:r>
      </w:ins>
    </w:p>
    <w:p w14:paraId="3D9A929A" w14:textId="6508DBAD" w:rsidR="00195CC7" w:rsidRPr="00195CC7" w:rsidDel="0023243C" w:rsidRDefault="00195CC7" w:rsidP="00195CC7">
      <w:pPr>
        <w:pStyle w:val="Leipteksti"/>
        <w:rPr>
          <w:moveFrom w:id="227" w:author="Eklund Marjut" w:date="2023-02-08T16:30:00Z"/>
          <w:b/>
        </w:rPr>
      </w:pPr>
      <w:moveFromRangeStart w:id="228" w:author="Eklund Marjut" w:date="2023-02-08T16:30:00Z" w:name="move126766228"/>
      <w:moveFrom w:id="229" w:author="Eklund Marjut" w:date="2023-02-08T16:30:00Z">
        <w:r w:rsidRPr="00195CC7" w:rsidDel="0023243C">
          <w:rPr>
            <w:b/>
          </w:rPr>
          <w:t>Sähköinen allekirjoitus</w:t>
        </w:r>
        <w:bookmarkStart w:id="230" w:name="_Toc127539230"/>
        <w:bookmarkEnd w:id="230"/>
      </w:moveFrom>
    </w:p>
    <w:p w14:paraId="6DF6EA4B" w14:textId="1FE078C1" w:rsidR="00195CC7" w:rsidDel="0023243C" w:rsidRDefault="00195CC7" w:rsidP="00195CC7">
      <w:pPr>
        <w:pStyle w:val="Leipteksti"/>
        <w:rPr>
          <w:moveFrom w:id="231" w:author="Eklund Marjut" w:date="2023-02-08T16:30:00Z"/>
        </w:rPr>
      </w:pPr>
      <w:moveFrom w:id="232" w:author="Eklund Marjut" w:date="2023-02-08T16:30:00Z">
        <w:r w:rsidDel="0023243C">
          <w:t xml:space="preserve">Koosteasiakirja ei ole sähköisesti allekirjoitettu. </w:t>
        </w:r>
        <w:bookmarkStart w:id="233" w:name="_Toc127539231"/>
        <w:bookmarkEnd w:id="233"/>
      </w:moveFrom>
    </w:p>
    <w:p w14:paraId="348742F9" w14:textId="02FA75D8" w:rsidR="00195CC7" w:rsidRPr="00195CC7" w:rsidDel="005F1F0C" w:rsidRDefault="00195CC7" w:rsidP="00195CC7">
      <w:pPr>
        <w:pStyle w:val="Leipteksti"/>
        <w:rPr>
          <w:moveFrom w:id="234" w:author="Eklund Marjut" w:date="2023-02-08T16:21:00Z"/>
          <w:b/>
        </w:rPr>
      </w:pPr>
      <w:moveFromRangeStart w:id="235" w:author="Eklund Marjut" w:date="2023-02-08T16:21:00Z" w:name="move126765705"/>
      <w:moveFromRangeEnd w:id="228"/>
      <w:moveFrom w:id="236" w:author="Eklund Marjut" w:date="2023-02-08T16:21:00Z">
        <w:r w:rsidRPr="00195CC7" w:rsidDel="005F1F0C">
          <w:rPr>
            <w:b/>
          </w:rPr>
          <w:t>Asiakirjan yksilöintitunnus</w:t>
        </w:r>
        <w:bookmarkStart w:id="237" w:name="_Toc127539232"/>
        <w:bookmarkEnd w:id="237"/>
      </w:moveFrom>
    </w:p>
    <w:p w14:paraId="44210A85" w14:textId="78A6DA93" w:rsidR="00195CC7" w:rsidDel="005F1F0C" w:rsidRDefault="00195CC7" w:rsidP="00195CC7">
      <w:pPr>
        <w:pStyle w:val="Leipteksti"/>
        <w:rPr>
          <w:moveFrom w:id="238" w:author="Eklund Marjut" w:date="2023-02-08T16:21:00Z"/>
        </w:rPr>
      </w:pPr>
      <w:moveFrom w:id="239" w:author="Eklund Marjut" w:date="2023-02-08T16:21:00Z">
        <w:r w:rsidDel="005F1F0C">
          <w:t>Koosteasiakirja yksilöidään Potilastie</w:t>
        </w:r>
      </w:moveFrom>
      <w:r w:rsidR="00093974">
        <w:t>tovarann</w:t>
      </w:r>
      <w:moveFrom w:id="240" w:author="Eklund Marjut" w:date="2023-02-08T16:21:00Z">
        <w:r w:rsidDel="005F1F0C">
          <w:t xml:space="preserve">on antamalla yksikäsitteisellä OID-tunnisteella. </w:t>
        </w:r>
        <w:bookmarkStart w:id="241" w:name="_Toc127539233"/>
        <w:bookmarkEnd w:id="241"/>
      </w:moveFrom>
    </w:p>
    <w:p w14:paraId="429D75C5" w14:textId="47EA2F98" w:rsidR="00195CC7" w:rsidRPr="00195CC7" w:rsidDel="005F1F0C" w:rsidRDefault="00195CC7" w:rsidP="00195CC7">
      <w:pPr>
        <w:pStyle w:val="Leipteksti"/>
        <w:rPr>
          <w:moveFrom w:id="242" w:author="Eklund Marjut" w:date="2023-02-08T16:22:00Z"/>
          <w:b/>
        </w:rPr>
      </w:pPr>
      <w:moveFromRangeStart w:id="243" w:author="Eklund Marjut" w:date="2023-02-08T16:22:00Z" w:name="move126765786"/>
      <w:moveFromRangeEnd w:id="235"/>
      <w:moveFrom w:id="244" w:author="Eklund Marjut" w:date="2023-02-08T16:22:00Z">
        <w:r w:rsidRPr="00195CC7" w:rsidDel="005F1F0C">
          <w:rPr>
            <w:b/>
          </w:rPr>
          <w:t>Asiakirjan otsikko</w:t>
        </w:r>
        <w:bookmarkStart w:id="245" w:name="_Toc127539234"/>
        <w:bookmarkEnd w:id="245"/>
      </w:moveFrom>
    </w:p>
    <w:p w14:paraId="689C4650" w14:textId="7EBDA8AB" w:rsidR="0011757F" w:rsidDel="005F1F0C" w:rsidRDefault="00195CC7" w:rsidP="00195CC7">
      <w:pPr>
        <w:pStyle w:val="Leipteksti"/>
        <w:rPr>
          <w:moveFrom w:id="246" w:author="Eklund Marjut" w:date="2023-02-08T16:22:00Z"/>
        </w:rPr>
      </w:pPr>
      <w:moveFrom w:id="247" w:author="Eklund Marjut" w:date="2023-02-08T16:22:00Z">
        <w:r w:rsidDel="005F1F0C">
          <w:t xml:space="preserve">Asiakirjan otsikossa on koosteasiakirjan nimi ja mikäli haku on tehty tietyltä aikaväliltä myös aika, jolta keskeiset terveystiedot on ko. koosteasiakirjaan poimittu. </w:t>
        </w:r>
        <w:bookmarkStart w:id="248" w:name="_Toc127539235"/>
        <w:bookmarkEnd w:id="248"/>
      </w:moveFrom>
    </w:p>
    <w:p w14:paraId="02F12A3E" w14:textId="27E4DDDA" w:rsidR="00195CC7" w:rsidRPr="00BB2483" w:rsidDel="005F1F0C" w:rsidRDefault="00195CC7" w:rsidP="00024CFF">
      <w:pPr>
        <w:pStyle w:val="Leipteksti"/>
        <w:spacing w:line="240" w:lineRule="auto"/>
        <w:rPr>
          <w:moveFrom w:id="249" w:author="Eklund Marjut" w:date="2023-02-08T16:22:00Z"/>
          <w:rFonts w:ascii="Arial" w:hAnsi="Arial" w:cs="Arial"/>
          <w:color w:val="000000"/>
          <w:highlight w:val="white"/>
          <w:lang w:eastAsia="fi-FI"/>
        </w:rPr>
      </w:pPr>
      <w:moveFrom w:id="250" w:author="Eklund Marjut" w:date="2023-02-08T16:22:00Z">
        <w:r w:rsidDel="005F1F0C">
          <w:rPr>
            <w:rFonts w:ascii="Arial" w:hAnsi="Arial" w:cs="Arial"/>
            <w:noProof w:val="0"/>
            <w:color w:val="0000FF"/>
            <w:szCs w:val="20"/>
            <w:highlight w:val="white"/>
          </w:rPr>
          <w:t>&lt;!--</w:t>
        </w:r>
        <w:r w:rsidDel="005F1F0C">
          <w:rPr>
            <w:rFonts w:ascii="Arial" w:hAnsi="Arial" w:cs="Arial"/>
            <w:noProof w:val="0"/>
            <w:color w:val="808080"/>
            <w:szCs w:val="20"/>
            <w:highlight w:val="white"/>
          </w:rPr>
          <w:t xml:space="preserve"> 6. Asiakirjan otsikko </w:t>
        </w:r>
        <w:r w:rsidDel="005F1F0C">
          <w:rPr>
            <w:rFonts w:ascii="Arial" w:hAnsi="Arial" w:cs="Arial"/>
            <w:noProof w:val="0"/>
            <w:color w:val="0000FF"/>
            <w:szCs w:val="20"/>
            <w:highlight w:val="white"/>
          </w:rPr>
          <w:t>--</w:t>
        </w:r>
        <w:r w:rsidDel="005F1F0C">
          <w:rPr>
            <w:rFonts w:ascii="Arial" w:hAnsi="Arial" w:cs="Arial"/>
            <w:noProof w:val="0"/>
            <w:color w:val="0000FF"/>
            <w:szCs w:val="20"/>
          </w:rPr>
          <w:t>&gt;</w:t>
        </w:r>
        <w:r w:rsidDel="005F1F0C">
          <w:rPr>
            <w:rFonts w:ascii="Arial" w:hAnsi="Arial" w:cs="Arial"/>
            <w:noProof w:val="0"/>
            <w:color w:val="0000FF"/>
            <w:szCs w:val="20"/>
          </w:rPr>
          <w:br/>
        </w:r>
        <w:r w:rsidDel="005F1F0C">
          <w:rPr>
            <w:rFonts w:ascii="Arial" w:hAnsi="Arial" w:cs="Arial"/>
            <w:noProof w:val="0"/>
            <w:color w:val="0000FF"/>
            <w:szCs w:val="20"/>
            <w:highlight w:val="white"/>
          </w:rPr>
          <w:t>&lt;</w:t>
        </w:r>
        <w:r w:rsidDel="005F1F0C">
          <w:rPr>
            <w:rFonts w:ascii="Arial" w:hAnsi="Arial" w:cs="Arial"/>
            <w:noProof w:val="0"/>
            <w:color w:val="800000"/>
            <w:szCs w:val="20"/>
            <w:highlight w:val="white"/>
          </w:rPr>
          <w:t>title</w:t>
        </w:r>
        <w:r w:rsidDel="005F1F0C">
          <w:rPr>
            <w:rFonts w:ascii="Arial" w:hAnsi="Arial" w:cs="Arial"/>
            <w:noProof w:val="0"/>
            <w:color w:val="0000FF"/>
            <w:szCs w:val="20"/>
            <w:highlight w:val="white"/>
          </w:rPr>
          <w:t>&gt;</w:t>
        </w:r>
        <w:r w:rsidDel="005F1F0C">
          <w:rPr>
            <w:rFonts w:ascii="Arial" w:hAnsi="Arial" w:cs="Arial"/>
            <w:noProof w:val="0"/>
            <w:color w:val="000000"/>
            <w:szCs w:val="20"/>
            <w:highlight w:val="white"/>
          </w:rPr>
          <w:t>Diagnoosikooste 25.01.2003 - 03.10.2004</w:t>
        </w:r>
        <w:r w:rsidDel="005F1F0C">
          <w:rPr>
            <w:rFonts w:ascii="Arial" w:hAnsi="Arial" w:cs="Arial"/>
            <w:noProof w:val="0"/>
            <w:color w:val="0000FF"/>
            <w:szCs w:val="20"/>
            <w:highlight w:val="white"/>
          </w:rPr>
          <w:t>&lt;/</w:t>
        </w:r>
        <w:r w:rsidDel="005F1F0C">
          <w:rPr>
            <w:rFonts w:ascii="Arial" w:hAnsi="Arial" w:cs="Arial"/>
            <w:noProof w:val="0"/>
            <w:color w:val="800000"/>
            <w:szCs w:val="20"/>
            <w:highlight w:val="white"/>
          </w:rPr>
          <w:t>title</w:t>
        </w:r>
        <w:r w:rsidDel="005F1F0C">
          <w:rPr>
            <w:rFonts w:ascii="Arial" w:hAnsi="Arial" w:cs="Arial"/>
            <w:noProof w:val="0"/>
            <w:color w:val="0000FF"/>
            <w:szCs w:val="20"/>
            <w:highlight w:val="white"/>
          </w:rPr>
          <w:t>&gt;</w:t>
        </w:r>
        <w:bookmarkStart w:id="251" w:name="_Toc127539236"/>
        <w:bookmarkEnd w:id="251"/>
      </w:moveFrom>
    </w:p>
    <w:p w14:paraId="1637BFC3" w14:textId="30AC22C6" w:rsidR="00195CC7" w:rsidRPr="00195CC7" w:rsidDel="005F1F0C" w:rsidRDefault="00195CC7" w:rsidP="00195CC7">
      <w:pPr>
        <w:pStyle w:val="Leipteksti"/>
        <w:rPr>
          <w:moveFrom w:id="252" w:author="Eklund Marjut" w:date="2023-02-08T16:23:00Z"/>
          <w:b/>
        </w:rPr>
      </w:pPr>
      <w:moveFromRangeStart w:id="253" w:author="Eklund Marjut" w:date="2023-02-08T16:23:00Z" w:name="move126765832"/>
      <w:moveFromRangeEnd w:id="243"/>
      <w:moveFrom w:id="254" w:author="Eklund Marjut" w:date="2023-02-08T16:23:00Z">
        <w:r w:rsidRPr="00195CC7" w:rsidDel="005F1F0C">
          <w:rPr>
            <w:b/>
          </w:rPr>
          <w:t>Asiakirjan potilasrekisteritunnus</w:t>
        </w:r>
        <w:bookmarkStart w:id="255" w:name="_Toc127539237"/>
        <w:bookmarkEnd w:id="255"/>
      </w:moveFrom>
    </w:p>
    <w:p w14:paraId="35C2A308" w14:textId="70260211" w:rsidR="00195CC7" w:rsidDel="005F1F0C" w:rsidRDefault="00195CC7" w:rsidP="00195CC7">
      <w:pPr>
        <w:pStyle w:val="Leipteksti"/>
        <w:rPr>
          <w:moveFrom w:id="256" w:author="Eklund Marjut" w:date="2023-02-08T16:23:00Z"/>
        </w:rPr>
      </w:pPr>
      <w:moveFrom w:id="257" w:author="Eklund Marjut" w:date="2023-02-08T16:23:00Z">
        <w:r w:rsidDel="005F1F0C">
          <w:t>Koosteasiakirjalla ei ole potilasrekisteritunnusta, joten se ilmaistaan nullFlavorilla.</w:t>
        </w:r>
        <w:bookmarkStart w:id="258" w:name="_Toc127539238"/>
        <w:bookmarkEnd w:id="258"/>
      </w:moveFrom>
    </w:p>
    <w:p w14:paraId="2426CA60" w14:textId="038BD861" w:rsidR="00195CC7" w:rsidRPr="00BB2483" w:rsidDel="005F1F0C" w:rsidRDefault="00195CC7" w:rsidP="00024CFF">
      <w:pPr>
        <w:pStyle w:val="Leipteksti"/>
        <w:spacing w:line="240" w:lineRule="auto"/>
        <w:rPr>
          <w:moveFrom w:id="259" w:author="Eklund Marjut" w:date="2023-02-08T16:23:00Z"/>
          <w:rFonts w:ascii="Arial" w:hAnsi="Arial" w:cs="Arial"/>
          <w:color w:val="000000"/>
          <w:highlight w:val="white"/>
          <w:lang w:eastAsia="fi-FI"/>
        </w:rPr>
      </w:pPr>
      <w:moveFrom w:id="260" w:author="Eklund Marjut" w:date="2023-02-08T16:23:00Z">
        <w:r w:rsidDel="005F1F0C">
          <w:rPr>
            <w:rFonts w:ascii="Arial" w:hAnsi="Arial" w:cs="Arial"/>
            <w:noProof w:val="0"/>
            <w:color w:val="0000FF"/>
            <w:szCs w:val="20"/>
            <w:highlight w:val="white"/>
          </w:rPr>
          <w:t>&lt;!--</w:t>
        </w:r>
        <w:r w:rsidDel="005F1F0C">
          <w:rPr>
            <w:rFonts w:ascii="Arial" w:hAnsi="Arial" w:cs="Arial"/>
            <w:noProof w:val="0"/>
            <w:color w:val="808080"/>
            <w:szCs w:val="20"/>
            <w:highlight w:val="white"/>
          </w:rPr>
          <w:t xml:space="preserve"> </w:t>
        </w:r>
        <w:r w:rsidRPr="000C054A" w:rsidDel="005F1F0C">
          <w:rPr>
            <w:rFonts w:ascii="Arial" w:hAnsi="Arial" w:cs="Arial"/>
            <w:color w:val="808080"/>
          </w:rPr>
          <w:t>5. Asiakirjan potilasrekisteritunnus</w:t>
        </w:r>
        <w:r w:rsidDel="005F1F0C">
          <w:rPr>
            <w:rFonts w:ascii="Arial" w:hAnsi="Arial" w:cs="Arial"/>
            <w:noProof w:val="0"/>
            <w:color w:val="808080"/>
            <w:szCs w:val="20"/>
            <w:highlight w:val="white"/>
          </w:rPr>
          <w:t xml:space="preserve"> </w:t>
        </w:r>
        <w:r w:rsidDel="005F1F0C">
          <w:rPr>
            <w:rFonts w:ascii="Arial" w:hAnsi="Arial" w:cs="Arial"/>
            <w:noProof w:val="0"/>
            <w:color w:val="0000FF"/>
            <w:szCs w:val="20"/>
            <w:highlight w:val="white"/>
          </w:rPr>
          <w:t>--</w:t>
        </w:r>
        <w:r w:rsidDel="005F1F0C">
          <w:rPr>
            <w:rFonts w:ascii="Arial" w:hAnsi="Arial" w:cs="Arial"/>
            <w:noProof w:val="0"/>
            <w:color w:val="0000FF"/>
            <w:szCs w:val="20"/>
          </w:rPr>
          <w:t>&gt;</w:t>
        </w:r>
        <w:r w:rsidDel="005F1F0C">
          <w:rPr>
            <w:rFonts w:ascii="Arial" w:hAnsi="Arial" w:cs="Arial"/>
            <w:noProof w:val="0"/>
            <w:color w:val="0000FF"/>
            <w:szCs w:val="20"/>
          </w:rPr>
          <w:br/>
        </w:r>
        <w:r w:rsidDel="005F1F0C">
          <w:rPr>
            <w:rFonts w:ascii="Arial" w:hAnsi="Arial" w:cs="Arial"/>
            <w:noProof w:val="0"/>
            <w:color w:val="0000FF"/>
            <w:szCs w:val="20"/>
            <w:highlight w:val="white"/>
          </w:rPr>
          <w:t>&lt;</w:t>
        </w:r>
        <w:r w:rsidRPr="000C054A" w:rsidDel="005F1F0C">
          <w:rPr>
            <w:rFonts w:ascii="Arial" w:hAnsi="Arial" w:cs="Arial"/>
            <w:color w:val="800000"/>
          </w:rPr>
          <w:t>code</w:t>
        </w:r>
        <w:r w:rsidRPr="000C054A" w:rsidDel="005F1F0C">
          <w:rPr>
            <w:rFonts w:ascii="Arial" w:hAnsi="Arial" w:cs="Arial"/>
            <w:color w:val="FF0000"/>
          </w:rPr>
          <w:t xml:space="preserve"> nullFlavor</w:t>
        </w:r>
        <w:r w:rsidRPr="000C054A" w:rsidDel="005F1F0C">
          <w:rPr>
            <w:rFonts w:ascii="Arial" w:hAnsi="Arial" w:cs="Arial"/>
            <w:color w:val="0000FF"/>
          </w:rPr>
          <w:t>="</w:t>
        </w:r>
        <w:r w:rsidRPr="000C054A" w:rsidDel="005F1F0C">
          <w:rPr>
            <w:rFonts w:ascii="Arial" w:hAnsi="Arial" w:cs="Arial"/>
          </w:rPr>
          <w:t>NA</w:t>
        </w:r>
        <w:r w:rsidRPr="000C054A" w:rsidDel="005F1F0C">
          <w:rPr>
            <w:rFonts w:ascii="Arial" w:hAnsi="Arial" w:cs="Arial"/>
            <w:color w:val="0000FF"/>
          </w:rPr>
          <w:t>"/</w:t>
        </w:r>
        <w:r w:rsidDel="005F1F0C">
          <w:rPr>
            <w:rFonts w:ascii="Arial" w:hAnsi="Arial" w:cs="Arial"/>
            <w:noProof w:val="0"/>
            <w:color w:val="0000FF"/>
            <w:szCs w:val="20"/>
            <w:highlight w:val="white"/>
          </w:rPr>
          <w:t>&gt;</w:t>
        </w:r>
        <w:bookmarkStart w:id="261" w:name="_Toc127539239"/>
        <w:bookmarkEnd w:id="261"/>
      </w:moveFrom>
    </w:p>
    <w:p w14:paraId="761F298D" w14:textId="49C74EDF" w:rsidR="00195CC7" w:rsidRPr="00195CC7" w:rsidRDefault="00195CC7" w:rsidP="007D7602">
      <w:pPr>
        <w:pStyle w:val="Otsikko3"/>
      </w:pPr>
      <w:bookmarkStart w:id="262" w:name="_Toc128560544"/>
      <w:moveFromRangeEnd w:id="253"/>
      <w:r w:rsidRPr="00195CC7">
        <w:lastRenderedPageBreak/>
        <w:t>Asiakirjan rekisterinpitäjä</w:t>
      </w:r>
      <w:bookmarkEnd w:id="262"/>
    </w:p>
    <w:p w14:paraId="0300933C" w14:textId="2A1620D1" w:rsidR="00195CC7" w:rsidRDefault="00195CC7" w:rsidP="007D7602">
      <w:pPr>
        <w:pStyle w:val="Leipteksti"/>
        <w:spacing w:after="0"/>
      </w:pPr>
      <w:r>
        <w:t>Koosteasiakirjalla ei ole rekisterinpitäjää, joten rekisterinpitäjätieto ilmaistaan nullFlavorilla.</w:t>
      </w:r>
    </w:p>
    <w:p w14:paraId="1665B4E9" w14:textId="77777777" w:rsidR="00971FC1" w:rsidRDefault="00195CC7" w:rsidP="0023243C">
      <w:pPr>
        <w:pStyle w:val="Leipteksti"/>
        <w:spacing w:after="0" w:line="240" w:lineRule="auto"/>
        <w:rPr>
          <w:rFonts w:ascii="Arial" w:hAnsi="Arial" w:cs="Arial"/>
          <w:color w:val="0000FF"/>
        </w:rPr>
      </w:pPr>
      <w:proofErr w:type="gramStart"/>
      <w:r>
        <w:rPr>
          <w:rFonts w:ascii="Arial" w:hAnsi="Arial" w:cs="Arial"/>
          <w:noProof w:val="0"/>
          <w:color w:val="0000FF"/>
          <w:szCs w:val="20"/>
          <w:highlight w:val="white"/>
        </w:rPr>
        <w:t>&lt;!--</w:t>
      </w:r>
      <w:proofErr w:type="gramEnd"/>
      <w:r>
        <w:rPr>
          <w:rFonts w:ascii="Arial" w:hAnsi="Arial" w:cs="Arial"/>
          <w:noProof w:val="0"/>
          <w:color w:val="808080"/>
          <w:szCs w:val="20"/>
          <w:highlight w:val="white"/>
        </w:rPr>
        <w:t xml:space="preserve"> </w:t>
      </w:r>
      <w:r w:rsidRPr="000C054A">
        <w:rPr>
          <w:rFonts w:ascii="Arial" w:hAnsi="Arial" w:cs="Arial"/>
          <w:color w:val="808080"/>
        </w:rPr>
        <w:t>17. Asiakirjan rekisterinpitäjä</w:t>
      </w:r>
      <w:r>
        <w:rPr>
          <w:rFonts w:ascii="Arial" w:hAnsi="Arial" w:cs="Arial"/>
          <w:noProof w:val="0"/>
          <w:color w:val="808080"/>
          <w:szCs w:val="20"/>
          <w:highlight w:val="white"/>
        </w:rPr>
        <w:t xml:space="preserve"> </w:t>
      </w:r>
      <w:r>
        <w:rPr>
          <w:rFonts w:ascii="Arial" w:hAnsi="Arial" w:cs="Arial"/>
          <w:noProof w:val="0"/>
          <w:color w:val="0000FF"/>
          <w:szCs w:val="20"/>
          <w:highlight w:val="white"/>
        </w:rPr>
        <w:t>--</w:t>
      </w:r>
      <w:r>
        <w:rPr>
          <w:rFonts w:ascii="Arial" w:hAnsi="Arial" w:cs="Arial"/>
          <w:noProof w:val="0"/>
          <w:color w:val="0000FF"/>
          <w:szCs w:val="20"/>
        </w:rPr>
        <w:t>&gt;</w:t>
      </w:r>
      <w:r>
        <w:rPr>
          <w:rFonts w:ascii="Arial" w:hAnsi="Arial" w:cs="Arial"/>
          <w:noProof w:val="0"/>
          <w:color w:val="0000FF"/>
          <w:szCs w:val="20"/>
        </w:rPr>
        <w:br/>
      </w:r>
      <w:r>
        <w:rPr>
          <w:rFonts w:ascii="Arial" w:hAnsi="Arial" w:cs="Arial"/>
          <w:noProof w:val="0"/>
          <w:color w:val="0000FF"/>
          <w:szCs w:val="20"/>
          <w:highlight w:val="white"/>
        </w:rPr>
        <w:t>&lt;</w:t>
      </w:r>
      <w:proofErr w:type="spellStart"/>
      <w:r w:rsidRPr="000C054A">
        <w:rPr>
          <w:rFonts w:ascii="Arial" w:hAnsi="Arial" w:cs="Arial"/>
          <w:color w:val="800000"/>
        </w:rPr>
        <w:t>custodian</w:t>
      </w:r>
      <w:proofErr w:type="spellEnd"/>
      <w:r w:rsidRPr="000C054A">
        <w:rPr>
          <w:rFonts w:ascii="Arial" w:hAnsi="Arial" w:cs="Arial"/>
          <w:color w:val="0000FF"/>
        </w:rPr>
        <w:t>&gt;</w:t>
      </w:r>
    </w:p>
    <w:p w14:paraId="239C6D07" w14:textId="77777777" w:rsidR="00971FC1" w:rsidRPr="00971FC1" w:rsidRDefault="00195CC7" w:rsidP="00971FC1">
      <w:pPr>
        <w:pStyle w:val="Leipteksti"/>
        <w:spacing w:after="0" w:line="240" w:lineRule="auto"/>
        <w:ind w:firstLine="170"/>
      </w:pPr>
      <w:r w:rsidRPr="00971FC1">
        <w:rPr>
          <w:rFonts w:ascii="Arial" w:hAnsi="Arial" w:cs="Arial"/>
          <w:color w:val="0000FF"/>
        </w:rPr>
        <w:t>&lt;</w:t>
      </w:r>
      <w:r w:rsidRPr="00971FC1">
        <w:rPr>
          <w:rFonts w:ascii="Arial" w:hAnsi="Arial" w:cs="Arial"/>
          <w:color w:val="800000"/>
        </w:rPr>
        <w:t>assignedCustodian</w:t>
      </w:r>
      <w:r w:rsidRPr="00971FC1">
        <w:rPr>
          <w:rFonts w:ascii="Arial" w:hAnsi="Arial" w:cs="Arial"/>
          <w:color w:val="0000FF"/>
        </w:rPr>
        <w:t>&gt;</w:t>
      </w:r>
      <w:r w:rsidRPr="00971FC1">
        <w:t xml:space="preserve"> </w:t>
      </w:r>
    </w:p>
    <w:p w14:paraId="7952B3C3" w14:textId="77777777" w:rsidR="00971FC1" w:rsidRPr="00971FC1" w:rsidRDefault="00195CC7" w:rsidP="00971FC1">
      <w:pPr>
        <w:pStyle w:val="Leipteksti"/>
        <w:spacing w:after="0" w:line="240" w:lineRule="auto"/>
        <w:ind w:left="1815" w:firstLine="170"/>
        <w:rPr>
          <w:rFonts w:ascii="Arial" w:hAnsi="Arial" w:cs="Arial"/>
          <w:color w:val="0000FF"/>
        </w:rPr>
      </w:pPr>
      <w:r w:rsidRPr="00971FC1">
        <w:rPr>
          <w:rFonts w:ascii="Arial" w:hAnsi="Arial" w:cs="Arial"/>
          <w:color w:val="0000FF"/>
        </w:rPr>
        <w:t>&lt;</w:t>
      </w:r>
      <w:r w:rsidRPr="00971FC1">
        <w:rPr>
          <w:rFonts w:ascii="Arial" w:hAnsi="Arial" w:cs="Arial"/>
          <w:color w:val="800000"/>
        </w:rPr>
        <w:t>representedCustodianOrganization</w:t>
      </w:r>
      <w:r w:rsidRPr="00971FC1">
        <w:rPr>
          <w:rFonts w:ascii="Arial" w:hAnsi="Arial" w:cs="Arial"/>
          <w:color w:val="0000FF"/>
        </w:rPr>
        <w:t>&gt;</w:t>
      </w:r>
    </w:p>
    <w:p w14:paraId="137CBCAF" w14:textId="77777777" w:rsidR="00971FC1" w:rsidRPr="00971FC1" w:rsidRDefault="00195CC7" w:rsidP="00971FC1">
      <w:pPr>
        <w:pStyle w:val="Leipteksti"/>
        <w:spacing w:after="0" w:line="240" w:lineRule="auto"/>
        <w:ind w:left="2042" w:firstLine="340"/>
      </w:pPr>
      <w:r w:rsidRPr="00971FC1">
        <w:rPr>
          <w:rFonts w:ascii="Arial" w:hAnsi="Arial" w:cs="Arial"/>
          <w:color w:val="0000FF"/>
        </w:rPr>
        <w:t>&lt;!--</w:t>
      </w:r>
      <w:r w:rsidRPr="00971FC1">
        <w:rPr>
          <w:rFonts w:ascii="Arial" w:hAnsi="Arial" w:cs="Arial"/>
          <w:color w:val="808080"/>
        </w:rPr>
        <w:t xml:space="preserve"> Rekisterinpitäjän OID-tunnus </w:t>
      </w:r>
      <w:r w:rsidRPr="00971FC1">
        <w:rPr>
          <w:rFonts w:ascii="Arial" w:hAnsi="Arial" w:cs="Arial"/>
          <w:color w:val="0000FF"/>
        </w:rPr>
        <w:t>--&gt;</w:t>
      </w:r>
      <w:r w:rsidRPr="00971FC1">
        <w:t xml:space="preserve"> </w:t>
      </w:r>
    </w:p>
    <w:p w14:paraId="31355076" w14:textId="77777777" w:rsidR="00971FC1" w:rsidRDefault="00195CC7" w:rsidP="00971FC1">
      <w:pPr>
        <w:pStyle w:val="Leipteksti"/>
        <w:spacing w:after="0" w:line="240" w:lineRule="auto"/>
        <w:ind w:left="2212" w:firstLine="170"/>
        <w:rPr>
          <w:lang w:val="en-US"/>
        </w:rPr>
      </w:pPr>
      <w:r w:rsidRPr="00971FC1">
        <w:rPr>
          <w:rFonts w:ascii="Arial" w:hAnsi="Arial" w:cs="Arial"/>
          <w:color w:val="0000FF"/>
          <w:lang w:val="en-US"/>
        </w:rPr>
        <w:t>&lt;</w:t>
      </w:r>
      <w:r w:rsidRPr="00971FC1">
        <w:rPr>
          <w:rFonts w:ascii="Arial" w:hAnsi="Arial" w:cs="Arial"/>
          <w:color w:val="800000"/>
          <w:lang w:val="en-US"/>
        </w:rPr>
        <w:t>id</w:t>
      </w:r>
      <w:r w:rsidRPr="00971FC1">
        <w:rPr>
          <w:rFonts w:ascii="Arial" w:hAnsi="Arial" w:cs="Arial"/>
          <w:color w:val="FF0000"/>
          <w:lang w:val="en-US"/>
        </w:rPr>
        <w:t xml:space="preserve"> nullFlavor</w:t>
      </w:r>
      <w:r w:rsidRPr="00971FC1">
        <w:rPr>
          <w:rFonts w:ascii="Arial" w:hAnsi="Arial" w:cs="Arial"/>
          <w:color w:val="0000FF"/>
          <w:lang w:val="en-US"/>
        </w:rPr>
        <w:t>="</w:t>
      </w:r>
      <w:r w:rsidRPr="00971FC1">
        <w:rPr>
          <w:rFonts w:ascii="Arial" w:hAnsi="Arial" w:cs="Arial"/>
          <w:lang w:val="en-US"/>
        </w:rPr>
        <w:t>NA</w:t>
      </w:r>
      <w:r w:rsidRPr="00971FC1">
        <w:rPr>
          <w:rFonts w:ascii="Arial" w:hAnsi="Arial" w:cs="Arial"/>
          <w:color w:val="0000FF"/>
          <w:lang w:val="en-US"/>
        </w:rPr>
        <w:t>"/&gt;</w:t>
      </w:r>
      <w:r w:rsidRPr="00971FC1">
        <w:rPr>
          <w:lang w:val="en-US"/>
        </w:rPr>
        <w:t xml:space="preserve"> </w:t>
      </w:r>
    </w:p>
    <w:p w14:paraId="799DE931" w14:textId="77777777" w:rsidR="00971FC1" w:rsidRPr="00655746" w:rsidRDefault="00195CC7" w:rsidP="00971FC1">
      <w:pPr>
        <w:pStyle w:val="Leipteksti"/>
        <w:spacing w:after="0" w:line="240" w:lineRule="auto"/>
        <w:ind w:left="2042"/>
        <w:rPr>
          <w:lang w:val="en-US"/>
        </w:rPr>
      </w:pPr>
      <w:r w:rsidRPr="00655746">
        <w:rPr>
          <w:rFonts w:ascii="Arial" w:hAnsi="Arial" w:cs="Arial"/>
          <w:color w:val="0000FF"/>
          <w:lang w:val="en-US"/>
        </w:rPr>
        <w:t>&lt;/</w:t>
      </w:r>
      <w:r w:rsidRPr="00655746">
        <w:rPr>
          <w:rFonts w:ascii="Arial" w:hAnsi="Arial" w:cs="Arial"/>
          <w:color w:val="800000"/>
          <w:lang w:val="en-US"/>
        </w:rPr>
        <w:t>representedCustodianOrganization</w:t>
      </w:r>
      <w:r w:rsidRPr="00655746">
        <w:rPr>
          <w:rFonts w:ascii="Arial" w:hAnsi="Arial" w:cs="Arial"/>
          <w:color w:val="0000FF"/>
          <w:lang w:val="en-US"/>
        </w:rPr>
        <w:t>&gt;</w:t>
      </w:r>
      <w:r w:rsidRPr="00655746">
        <w:rPr>
          <w:lang w:val="en-US"/>
        </w:rPr>
        <w:t xml:space="preserve"> </w:t>
      </w:r>
    </w:p>
    <w:p w14:paraId="4CAEEF2A" w14:textId="77777777" w:rsidR="00971FC1" w:rsidRPr="00655746" w:rsidRDefault="00195CC7" w:rsidP="00971FC1">
      <w:pPr>
        <w:pStyle w:val="Leipteksti"/>
        <w:spacing w:after="0" w:line="240" w:lineRule="auto"/>
        <w:ind w:left="1815"/>
        <w:rPr>
          <w:lang w:val="en-US"/>
        </w:rPr>
      </w:pPr>
      <w:r w:rsidRPr="00655746">
        <w:rPr>
          <w:rFonts w:ascii="Arial" w:hAnsi="Arial" w:cs="Arial"/>
          <w:color w:val="0000FF"/>
          <w:lang w:val="en-US"/>
        </w:rPr>
        <w:t>&lt;/</w:t>
      </w:r>
      <w:r w:rsidRPr="00655746">
        <w:rPr>
          <w:rFonts w:ascii="Arial" w:hAnsi="Arial" w:cs="Arial"/>
          <w:color w:val="800000"/>
          <w:lang w:val="en-US"/>
        </w:rPr>
        <w:t>assignedCustodian</w:t>
      </w:r>
      <w:r w:rsidRPr="00655746">
        <w:rPr>
          <w:rFonts w:ascii="Arial" w:hAnsi="Arial" w:cs="Arial"/>
          <w:color w:val="0000FF"/>
          <w:lang w:val="en-US"/>
        </w:rPr>
        <w:t>&gt;</w:t>
      </w:r>
      <w:r w:rsidRPr="00655746">
        <w:rPr>
          <w:lang w:val="en-US"/>
        </w:rPr>
        <w:t xml:space="preserve"> </w:t>
      </w:r>
    </w:p>
    <w:p w14:paraId="5D5431F7" w14:textId="7674BB77" w:rsidR="00195CC7" w:rsidRPr="00EC301F" w:rsidRDefault="00195CC7" w:rsidP="00EC301F">
      <w:pPr>
        <w:pStyle w:val="Leipteksti"/>
        <w:rPr>
          <w:rFonts w:ascii="Arial" w:hAnsi="Arial" w:cs="Arial"/>
          <w:noProof w:val="0"/>
          <w:color w:val="0000FF"/>
          <w:szCs w:val="20"/>
        </w:rPr>
      </w:pPr>
      <w:r w:rsidRPr="00EC301F">
        <w:rPr>
          <w:rFonts w:ascii="Arial" w:hAnsi="Arial" w:cs="Arial"/>
          <w:color w:val="0000FF"/>
        </w:rPr>
        <w:t>&lt;/</w:t>
      </w:r>
      <w:r w:rsidRPr="00EC301F">
        <w:rPr>
          <w:rFonts w:ascii="Arial" w:hAnsi="Arial" w:cs="Arial"/>
          <w:color w:val="800000"/>
        </w:rPr>
        <w:t>custodian</w:t>
      </w:r>
      <w:r w:rsidRPr="00EC301F">
        <w:rPr>
          <w:rFonts w:ascii="Arial" w:hAnsi="Arial" w:cs="Arial"/>
          <w:noProof w:val="0"/>
          <w:color w:val="0000FF"/>
          <w:szCs w:val="20"/>
          <w:highlight w:val="white"/>
        </w:rPr>
        <w:t>&gt;</w:t>
      </w:r>
    </w:p>
    <w:p w14:paraId="68EA2DC2" w14:textId="77777777" w:rsidR="00EC301F" w:rsidRPr="00EC301F" w:rsidRDefault="00EC301F" w:rsidP="007D7602">
      <w:pPr>
        <w:pStyle w:val="Otsikko3"/>
      </w:pPr>
      <w:bookmarkStart w:id="263" w:name="_Toc128560545"/>
      <w:r w:rsidRPr="00EC301F">
        <w:t>Asiakirjan sisällysluettelo</w:t>
      </w:r>
      <w:bookmarkEnd w:id="263"/>
    </w:p>
    <w:p w14:paraId="7748AE40" w14:textId="5CA7C571" w:rsidR="00EC301F" w:rsidRDefault="00EC301F" w:rsidP="007D7602">
      <w:pPr>
        <w:pStyle w:val="Leipteksti"/>
        <w:spacing w:after="0"/>
      </w:pPr>
      <w:r>
        <w:t>Koosteasiakirjan oma näkymätunnus ilmaistaan asiakirjan sisällysluettelossa, koosteen sisältämien merkintöjen näkymätunnuksia ei tuoda headeriin (esimerkiksi alkuperäisten merkintöjen näkymiä).</w:t>
      </w:r>
    </w:p>
    <w:p w14:paraId="1FC3D1EA" w14:textId="77777777" w:rsidR="00832EA7" w:rsidRDefault="00832EA7" w:rsidP="00024CFF">
      <w:pPr>
        <w:pStyle w:val="Leipteksti"/>
        <w:spacing w:after="0" w:line="240" w:lineRule="auto"/>
        <w:rPr>
          <w:color w:val="000000"/>
          <w:highlight w:val="white"/>
        </w:rPr>
      </w:pPr>
      <w:r>
        <w:rPr>
          <w:color w:val="0000FF"/>
          <w:highlight w:val="white"/>
        </w:rPr>
        <w:t>&lt;!--</w:t>
      </w:r>
      <w:r>
        <w:rPr>
          <w:highlight w:val="white"/>
        </w:rPr>
        <w:t xml:space="preserve"> </w:t>
      </w:r>
      <w:r w:rsidRPr="00AD2D75">
        <w:rPr>
          <w:rFonts w:ascii="Arial" w:hAnsi="Arial" w:cs="Arial"/>
          <w:color w:val="808080"/>
        </w:rPr>
        <w:t xml:space="preserve">FI 2 hl7fi:tableOfContents - asiakirjan sisällysluettelo </w:t>
      </w:r>
      <w:r>
        <w:rPr>
          <w:color w:val="0000FF"/>
          <w:highlight w:val="white"/>
        </w:rPr>
        <w:t>--&gt;</w:t>
      </w:r>
    </w:p>
    <w:p w14:paraId="3658C0FF" w14:textId="77777777" w:rsidR="00832EA7" w:rsidRPr="00655746" w:rsidRDefault="00832EA7" w:rsidP="00024CFF">
      <w:pPr>
        <w:pStyle w:val="Leipteksti"/>
        <w:spacing w:after="0" w:line="240" w:lineRule="auto"/>
        <w:rPr>
          <w:color w:val="000000"/>
          <w:highlight w:val="white"/>
          <w:lang w:val="en-US"/>
        </w:rPr>
      </w:pPr>
      <w:r w:rsidRPr="00655746">
        <w:rPr>
          <w:color w:val="0000FF"/>
          <w:highlight w:val="white"/>
          <w:lang w:val="en-US"/>
        </w:rPr>
        <w:t>&lt;</w:t>
      </w:r>
      <w:r w:rsidRPr="00655746">
        <w:rPr>
          <w:color w:val="800000"/>
          <w:highlight w:val="white"/>
          <w:lang w:val="en-US"/>
        </w:rPr>
        <w:t>hl7fi:</w:t>
      </w:r>
      <w:r w:rsidRPr="007D7602">
        <w:rPr>
          <w:rFonts w:ascii="Arial" w:hAnsi="Arial" w:cs="Arial"/>
          <w:color w:val="800000"/>
          <w:highlight w:val="white"/>
          <w:lang w:val="en-US"/>
        </w:rPr>
        <w:t>tableOfContents</w:t>
      </w:r>
      <w:r w:rsidRPr="00655746">
        <w:rPr>
          <w:color w:val="0000FF"/>
          <w:highlight w:val="white"/>
          <w:lang w:val="en-US"/>
        </w:rPr>
        <w:t>&gt;</w:t>
      </w:r>
    </w:p>
    <w:p w14:paraId="09F2FC60" w14:textId="2DBA6829" w:rsidR="00832EA7" w:rsidRPr="00655746" w:rsidRDefault="00832EA7" w:rsidP="00024CFF">
      <w:pPr>
        <w:pStyle w:val="Leipteksti"/>
        <w:spacing w:after="0" w:line="240" w:lineRule="auto"/>
        <w:rPr>
          <w:color w:val="FF0000"/>
          <w:highlight w:val="white"/>
          <w:lang w:val="en-US"/>
        </w:rPr>
      </w:pPr>
      <w:r w:rsidRPr="00655746">
        <w:rPr>
          <w:color w:val="000000"/>
          <w:highlight w:val="white"/>
          <w:lang w:val="en-US"/>
        </w:rPr>
        <w:tab/>
      </w:r>
      <w:r w:rsidR="00E82967">
        <w:rPr>
          <w:color w:val="000000"/>
          <w:highlight w:val="white"/>
          <w:lang w:val="en-US"/>
        </w:rPr>
        <w:tab/>
      </w:r>
      <w:r w:rsidRPr="00655746">
        <w:rPr>
          <w:color w:val="0000FF"/>
          <w:highlight w:val="white"/>
          <w:lang w:val="en-US"/>
        </w:rPr>
        <w:t>&lt;</w:t>
      </w:r>
      <w:r w:rsidRPr="00655746">
        <w:rPr>
          <w:color w:val="800000"/>
          <w:highlight w:val="white"/>
          <w:lang w:val="en-US"/>
        </w:rPr>
        <w:t>hl7fi:contentsCode</w:t>
      </w:r>
      <w:r w:rsidRPr="00655746">
        <w:rPr>
          <w:color w:val="FF0000"/>
          <w:highlight w:val="white"/>
          <w:lang w:val="en-US"/>
        </w:rPr>
        <w:t xml:space="preserve"> code</w:t>
      </w:r>
      <w:r w:rsidRPr="00655746">
        <w:rPr>
          <w:color w:val="0000FF"/>
          <w:highlight w:val="white"/>
          <w:lang w:val="en-US"/>
        </w:rPr>
        <w:t>="</w:t>
      </w:r>
      <w:r w:rsidRPr="00655746">
        <w:rPr>
          <w:color w:val="000000"/>
          <w:highlight w:val="white"/>
          <w:lang w:val="en-US"/>
        </w:rPr>
        <w:t>333</w:t>
      </w:r>
      <w:r w:rsidRPr="00655746">
        <w:rPr>
          <w:color w:val="0000FF"/>
          <w:highlight w:val="white"/>
          <w:lang w:val="en-US"/>
        </w:rPr>
        <w:t>"</w:t>
      </w:r>
      <w:r w:rsidRPr="00655746">
        <w:rPr>
          <w:color w:val="FF0000"/>
          <w:highlight w:val="white"/>
          <w:lang w:val="en-US"/>
        </w:rPr>
        <w:t xml:space="preserve"> displayName</w:t>
      </w:r>
      <w:r w:rsidRPr="00655746">
        <w:rPr>
          <w:color w:val="0000FF"/>
          <w:highlight w:val="white"/>
          <w:lang w:val="en-US"/>
        </w:rPr>
        <w:t>="</w:t>
      </w:r>
      <w:r w:rsidRPr="00655746">
        <w:rPr>
          <w:color w:val="000000"/>
          <w:highlight w:val="white"/>
          <w:lang w:val="en-US"/>
        </w:rPr>
        <w:t>Diagnoosikooste</w:t>
      </w:r>
      <w:r w:rsidRPr="00655746">
        <w:rPr>
          <w:color w:val="0000FF"/>
          <w:highlight w:val="white"/>
          <w:lang w:val="en-US"/>
        </w:rPr>
        <w:t>"</w:t>
      </w:r>
      <w:r w:rsidRPr="00655746">
        <w:rPr>
          <w:color w:val="FF0000"/>
          <w:highlight w:val="white"/>
          <w:lang w:val="en-US"/>
        </w:rPr>
        <w:t xml:space="preserve"> </w:t>
      </w:r>
    </w:p>
    <w:p w14:paraId="05F0B8F4" w14:textId="4815DE03" w:rsidR="00832EA7" w:rsidRPr="00832EA7" w:rsidRDefault="00832EA7" w:rsidP="00E82967">
      <w:pPr>
        <w:pStyle w:val="Leipteksti"/>
        <w:spacing w:after="0" w:line="240" w:lineRule="auto"/>
        <w:ind w:left="1534" w:firstLine="170"/>
        <w:rPr>
          <w:color w:val="000000"/>
          <w:highlight w:val="white"/>
          <w:lang w:val="en-US"/>
        </w:rPr>
      </w:pPr>
      <w:r w:rsidRPr="00832EA7">
        <w:rPr>
          <w:color w:val="FF0000"/>
          <w:highlight w:val="white"/>
          <w:lang w:val="en-US"/>
        </w:rPr>
        <w:t>codeSystem</w:t>
      </w:r>
      <w:r w:rsidRPr="00832EA7">
        <w:rPr>
          <w:color w:val="0000FF"/>
          <w:highlight w:val="white"/>
          <w:lang w:val="en-US"/>
        </w:rPr>
        <w:t>="</w:t>
      </w:r>
      <w:r w:rsidRPr="00832EA7">
        <w:rPr>
          <w:color w:val="000000"/>
          <w:highlight w:val="white"/>
          <w:lang w:val="en-US"/>
        </w:rPr>
        <w:t>1.2.246.537.6.12.2002</w:t>
      </w:r>
      <w:r w:rsidRPr="00832EA7">
        <w:rPr>
          <w:color w:val="0000FF"/>
          <w:highlight w:val="white"/>
          <w:lang w:val="en-US"/>
        </w:rPr>
        <w:t>"</w:t>
      </w:r>
      <w:r w:rsidRPr="00832EA7">
        <w:rPr>
          <w:color w:val="FF0000"/>
          <w:highlight w:val="white"/>
          <w:lang w:val="en-US"/>
        </w:rPr>
        <w:t xml:space="preserve"> codeSystemName</w:t>
      </w:r>
      <w:r w:rsidRPr="00832EA7">
        <w:rPr>
          <w:color w:val="0000FF"/>
          <w:highlight w:val="white"/>
          <w:lang w:val="en-US"/>
        </w:rPr>
        <w:t>="</w:t>
      </w:r>
      <w:r w:rsidRPr="00832EA7">
        <w:rPr>
          <w:color w:val="000000"/>
          <w:highlight w:val="white"/>
          <w:lang w:val="en-US"/>
        </w:rPr>
        <w:t>AR/YDIN -Näkymät</w:t>
      </w:r>
      <w:r w:rsidRPr="00832EA7">
        <w:rPr>
          <w:color w:val="0000FF"/>
          <w:highlight w:val="white"/>
          <w:lang w:val="en-US"/>
        </w:rPr>
        <w:t>"/&gt;</w:t>
      </w:r>
    </w:p>
    <w:p w14:paraId="4ACBFAA2" w14:textId="57007040" w:rsidR="00CE1BB8" w:rsidRDefault="00832EA7" w:rsidP="00024CFF">
      <w:pPr>
        <w:pStyle w:val="Leipteksti"/>
        <w:spacing w:line="240" w:lineRule="auto"/>
        <w:rPr>
          <w:ins w:id="264" w:author="Eklund Marjut" w:date="2023-02-08T16:29:00Z"/>
          <w:color w:val="0000FF"/>
          <w:lang w:val="en-US"/>
        </w:rPr>
      </w:pPr>
      <w:r w:rsidRPr="00832EA7">
        <w:rPr>
          <w:color w:val="0000FF"/>
          <w:highlight w:val="white"/>
          <w:lang w:val="en-US"/>
        </w:rPr>
        <w:t>&lt;/</w:t>
      </w:r>
      <w:r w:rsidRPr="00832EA7">
        <w:rPr>
          <w:color w:val="800000"/>
          <w:highlight w:val="white"/>
          <w:lang w:val="en-US"/>
        </w:rPr>
        <w:t>hl7fi:tableOfContents</w:t>
      </w:r>
      <w:r w:rsidRPr="00832EA7">
        <w:rPr>
          <w:color w:val="0000FF"/>
          <w:highlight w:val="white"/>
          <w:lang w:val="en-US"/>
        </w:rPr>
        <w:t>&gt;</w:t>
      </w:r>
    </w:p>
    <w:p w14:paraId="49552B2C" w14:textId="77777777" w:rsidR="0023243C" w:rsidRPr="00195CC7" w:rsidRDefault="0023243C" w:rsidP="007D7602">
      <w:pPr>
        <w:pStyle w:val="Otsikko3"/>
        <w:rPr>
          <w:moveTo w:id="265" w:author="Eklund Marjut" w:date="2023-02-08T16:30:00Z"/>
        </w:rPr>
      </w:pPr>
      <w:bookmarkStart w:id="266" w:name="_Toc128560546"/>
      <w:moveToRangeStart w:id="267" w:author="Eklund Marjut" w:date="2023-02-08T16:30:00Z" w:name="move126766228"/>
      <w:moveTo w:id="268" w:author="Eklund Marjut" w:date="2023-02-08T16:30:00Z">
        <w:r w:rsidRPr="00195CC7">
          <w:t>Sähköinen allekirjoitus</w:t>
        </w:r>
        <w:bookmarkEnd w:id="266"/>
      </w:moveTo>
    </w:p>
    <w:p w14:paraId="63660E0D" w14:textId="77777777" w:rsidR="0023243C" w:rsidDel="005837CD" w:rsidRDefault="0023243C" w:rsidP="0023243C">
      <w:pPr>
        <w:pStyle w:val="Leipteksti"/>
        <w:rPr>
          <w:del w:id="269" w:author="Eklund Marjut" w:date="2023-02-17T09:48:00Z"/>
          <w:moveTo w:id="270" w:author="Eklund Marjut" w:date="2023-02-08T16:30:00Z"/>
        </w:rPr>
      </w:pPr>
      <w:moveTo w:id="271" w:author="Eklund Marjut" w:date="2023-02-08T16:30:00Z">
        <w:r>
          <w:t xml:space="preserve">Koosteasiakirja ei ole sähköisesti allekirjoitettu. </w:t>
        </w:r>
      </w:moveTo>
    </w:p>
    <w:moveToRangeEnd w:id="267"/>
    <w:p w14:paraId="46DF2F7A" w14:textId="109D31CE" w:rsidR="005F1F0C" w:rsidRPr="007D7602" w:rsidRDefault="005F1F0C" w:rsidP="007D7602">
      <w:pPr>
        <w:pStyle w:val="Leipteksti"/>
        <w:rPr>
          <w:color w:val="0000FF"/>
        </w:rPr>
      </w:pPr>
    </w:p>
    <w:p w14:paraId="0E22965C" w14:textId="06F6101B" w:rsidR="00832EA7" w:rsidRDefault="00832EA7" w:rsidP="00832EA7">
      <w:pPr>
        <w:pStyle w:val="Otsikko2"/>
        <w:rPr>
          <w:lang w:val="en-US"/>
        </w:rPr>
      </w:pPr>
      <w:bookmarkStart w:id="272" w:name="_Toc128560547"/>
      <w:r w:rsidRPr="00832EA7">
        <w:rPr>
          <w:lang w:val="en-US"/>
        </w:rPr>
        <w:t>Koosteasiakirjojen body-osan koostemerkinnät</w:t>
      </w:r>
      <w:bookmarkEnd w:id="272"/>
    </w:p>
    <w:p w14:paraId="393051FC" w14:textId="20A59E86" w:rsidR="00EC7B35" w:rsidRPr="00EC7B35" w:rsidRDefault="00EC7B35" w:rsidP="00EC7B35">
      <w:pPr>
        <w:pStyle w:val="Leipteksti"/>
      </w:pPr>
      <w:r w:rsidRPr="00EC7B35">
        <w:t xml:space="preserve">Koosteasiakirjojen CDA R2 body –osio [4, 8, 9] sisältää </w:t>
      </w:r>
      <w:del w:id="273" w:author="Eklund Marjut" w:date="2023-02-21T10:07:00Z">
        <w:r w:rsidRPr="00EC7B35" w:rsidDel="00F85FCD">
          <w:delText>koostemerkinnät</w:delText>
        </w:r>
      </w:del>
      <w:ins w:id="274" w:author="Eklund Marjut" w:date="2023-02-21T10:07:00Z">
        <w:r w:rsidR="00F85FCD" w:rsidRPr="00EC7B35">
          <w:t>koostemer</w:t>
        </w:r>
        <w:r w:rsidR="00F85FCD">
          <w:t xml:space="preserve">kintöjä, joissa </w:t>
        </w:r>
      </w:ins>
      <w:del w:id="275" w:author="Eklund Marjut" w:date="2023-02-21T10:07:00Z">
        <w:r w:rsidRPr="00EC7B35" w:rsidDel="00F85FCD">
          <w:delText xml:space="preserve">, joita ovat </w:delText>
        </w:r>
      </w:del>
      <w:ins w:id="276" w:author="Eklund Marjut" w:date="2023-02-21T10:07:00Z">
        <w:r w:rsidR="00F85FCD">
          <w:t xml:space="preserve">palautuu </w:t>
        </w:r>
      </w:ins>
      <w:r w:rsidRPr="00EC7B35">
        <w:t>Tiedonhallintapalvelun koostetietoihin potilasasiakirjoista poimimat entry</w:t>
      </w:r>
      <w:del w:id="277" w:author="Eklund Marjut" w:date="2023-01-24T15:48:00Z">
        <w:r w:rsidRPr="00EC7B35" w:rsidDel="00701BBF">
          <w:delText>:</w:delText>
        </w:r>
      </w:del>
      <w:r w:rsidRPr="00EC7B35">
        <w:t>t sekä entry</w:t>
      </w:r>
      <w:del w:id="278" w:author="Eklund Marjut" w:date="2023-01-24T15:48:00Z">
        <w:r w:rsidRPr="00EC7B35" w:rsidDel="00701BBF">
          <w:delText>:</w:delText>
        </w:r>
      </w:del>
      <w:r w:rsidRPr="00EC7B35">
        <w:t xml:space="preserve">jä täydentävät, niiden syntykontekstiin liittyvät tiedot. </w:t>
      </w:r>
    </w:p>
    <w:p w14:paraId="0DC5F4BC" w14:textId="77777777" w:rsidR="00EC7B35" w:rsidRPr="00EC7B35" w:rsidRDefault="00EC7B35" w:rsidP="00851BDE">
      <w:pPr>
        <w:pStyle w:val="Leipteksti"/>
        <w:spacing w:after="0"/>
      </w:pPr>
      <w:r w:rsidRPr="00EC7B35">
        <w:t>Koostemerkinnät muodostuvat seuraavien tarkennusten mukaisesti:</w:t>
      </w:r>
    </w:p>
    <w:p w14:paraId="7E4A8F02" w14:textId="33921B69" w:rsidR="00EC7B35" w:rsidRPr="00EC7B35" w:rsidRDefault="00EC7B35" w:rsidP="00EC7B35">
      <w:pPr>
        <w:pStyle w:val="Leipteksti"/>
        <w:numPr>
          <w:ilvl w:val="0"/>
          <w:numId w:val="17"/>
        </w:numPr>
        <w:spacing w:after="0"/>
      </w:pPr>
      <w:r w:rsidRPr="00EC7B35">
        <w:t xml:space="preserve">Jokaisesta erillisestä </w:t>
      </w:r>
      <w:ins w:id="279" w:author="Eklund Marjut" w:date="2023-02-08T16:32:00Z">
        <w:r w:rsidR="0023243C">
          <w:t xml:space="preserve">hoitoasiakirjasta poimitusta </w:t>
        </w:r>
      </w:ins>
      <w:r w:rsidRPr="00EC7B35">
        <w:t>entry</w:t>
      </w:r>
      <w:del w:id="280" w:author="Eklund Marjut" w:date="2023-01-24T15:48:00Z">
        <w:r w:rsidRPr="00EC7B35" w:rsidDel="00701BBF">
          <w:delText>:</w:delText>
        </w:r>
      </w:del>
      <w:r w:rsidRPr="00EC7B35">
        <w:t>stä muodostuu oma koostemerkintä</w:t>
      </w:r>
    </w:p>
    <w:p w14:paraId="0D5D4135" w14:textId="021963FB" w:rsidR="00EC7B35" w:rsidRPr="00EC7B35" w:rsidRDefault="00EC7B35" w:rsidP="00EC7B35">
      <w:pPr>
        <w:pStyle w:val="Leipteksti"/>
        <w:numPr>
          <w:ilvl w:val="0"/>
          <w:numId w:val="17"/>
        </w:numPr>
        <w:spacing w:after="0"/>
      </w:pPr>
      <w:r w:rsidRPr="00EC7B35">
        <w:t>Koostemerkintä yksilöidään Potilastie</w:t>
      </w:r>
      <w:r w:rsidR="00093974">
        <w:t>tovarann</w:t>
      </w:r>
      <w:r w:rsidRPr="00EC7B35">
        <w:t>on antamalla yksikäsitteisellä OID-tunnisteella.</w:t>
      </w:r>
    </w:p>
    <w:p w14:paraId="4D9B3CEF" w14:textId="2582137A" w:rsidR="00EC7B35" w:rsidRPr="00EC7B35" w:rsidRDefault="00EC7B35" w:rsidP="00EC7B35">
      <w:pPr>
        <w:pStyle w:val="Leipteksti"/>
        <w:numPr>
          <w:ilvl w:val="0"/>
          <w:numId w:val="17"/>
        </w:numPr>
        <w:spacing w:after="0"/>
      </w:pPr>
      <w:r w:rsidRPr="00EC7B35">
        <w:t xml:space="preserve">Koostemerkinnän body-osan näkymätasolle tulee näkymäksi </w:t>
      </w:r>
      <w:ins w:id="281" w:author="Eklund Marjut" w:date="2023-02-08T16:35:00Z">
        <w:r w:rsidR="0023243C">
          <w:t xml:space="preserve">sen </w:t>
        </w:r>
      </w:ins>
      <w:r w:rsidRPr="00EC7B35">
        <w:t>alkuperäisen merkinnän näkymätunnus</w:t>
      </w:r>
      <w:ins w:id="282" w:author="Eklund Marjut" w:date="2023-02-08T16:36:00Z">
        <w:r w:rsidR="0023243C">
          <w:t xml:space="preserve"> (ja mahdolliset lisänäkymien näkymätunnukset)</w:t>
        </w:r>
      </w:ins>
      <w:ins w:id="283" w:author="Eklund Marjut" w:date="2023-02-08T16:35:00Z">
        <w:r w:rsidR="0023243C">
          <w:t xml:space="preserve">, josta </w:t>
        </w:r>
        <w:r w:rsidR="0023243C">
          <w:lastRenderedPageBreak/>
          <w:t>entry on poimittu</w:t>
        </w:r>
      </w:ins>
      <w:del w:id="284" w:author="Eklund Marjut" w:date="2023-02-08T16:37:00Z">
        <w:r w:rsidRPr="00EC7B35" w:rsidDel="0023243C">
          <w:delText xml:space="preserve"> ja myös mahdollisten lisänäkymien näkymätunnukset</w:delText>
        </w:r>
      </w:del>
      <w:r w:rsidRPr="00EC7B35">
        <w:t xml:space="preserve"> (</w:t>
      </w:r>
      <w:ins w:id="285" w:author="Eklund Marjut" w:date="2023-02-21T10:08:00Z">
        <w:r w:rsidR="00F85FCD">
          <w:t xml:space="preserve">näkymätasolla palautuva </w:t>
        </w:r>
      </w:ins>
      <w:r w:rsidRPr="00EC7B35">
        <w:t>koostetiedon syntykontekstin tieto)</w:t>
      </w:r>
    </w:p>
    <w:p w14:paraId="577D7CE2" w14:textId="2A2318E6" w:rsidR="00EC7B35" w:rsidRPr="00EC7B35" w:rsidRDefault="00EC7B35" w:rsidP="00EC7B35">
      <w:pPr>
        <w:pStyle w:val="Leipteksti"/>
        <w:numPr>
          <w:ilvl w:val="0"/>
          <w:numId w:val="17"/>
        </w:numPr>
        <w:spacing w:after="0"/>
      </w:pPr>
      <w:r w:rsidRPr="00EC7B35">
        <w:t xml:space="preserve">Koostemerkinnän body-osan näkymätasolle tulee tapahtuma-ajaksi </w:t>
      </w:r>
      <w:ins w:id="286" w:author="Eklund Marjut" w:date="2023-02-08T16:37:00Z">
        <w:r w:rsidR="0023243C">
          <w:t xml:space="preserve">sen </w:t>
        </w:r>
      </w:ins>
      <w:r w:rsidRPr="00EC7B35">
        <w:t>alkuperäisen merkinnän tapahtuma-aika</w:t>
      </w:r>
      <w:ins w:id="287" w:author="Eklund Marjut" w:date="2023-02-08T16:37:00Z">
        <w:r w:rsidR="0023243C">
          <w:t>, josta entry on poimittu</w:t>
        </w:r>
      </w:ins>
      <w:r w:rsidRPr="00EC7B35">
        <w:t xml:space="preserve"> (</w:t>
      </w:r>
      <w:ins w:id="288" w:author="Eklund Marjut" w:date="2023-02-21T10:08:00Z">
        <w:r w:rsidR="00F85FCD">
          <w:t xml:space="preserve">näkymätasolla palautuva </w:t>
        </w:r>
      </w:ins>
      <w:r w:rsidRPr="00EC7B35">
        <w:t>koostetiedon syntykontekstin tieto)</w:t>
      </w:r>
    </w:p>
    <w:p w14:paraId="042CBEB3" w14:textId="49B8D151" w:rsidR="00EC7B35" w:rsidRPr="00EC7B35" w:rsidRDefault="00EC7B35" w:rsidP="00EC7B35">
      <w:pPr>
        <w:pStyle w:val="Leipteksti"/>
        <w:numPr>
          <w:ilvl w:val="0"/>
          <w:numId w:val="17"/>
        </w:numPr>
        <w:spacing w:after="0"/>
      </w:pPr>
      <w:r w:rsidRPr="00EC7B35">
        <w:t xml:space="preserve">Koostemerkintä sisältää kaksi entry-rakennetta. </w:t>
      </w:r>
    </w:p>
    <w:p w14:paraId="439C8F47" w14:textId="242D6480" w:rsidR="00EC7B35" w:rsidRPr="00EC7B35" w:rsidRDefault="00EC7B35" w:rsidP="00EC7B35">
      <w:pPr>
        <w:pStyle w:val="Leipteksti"/>
        <w:numPr>
          <w:ilvl w:val="1"/>
          <w:numId w:val="17"/>
        </w:numPr>
        <w:spacing w:after="0"/>
      </w:pPr>
      <w:r w:rsidRPr="00EC7B35">
        <w:t>Koostemerkinnän body-osan näkymätasolle liitetään erillinen entry-rakenne muita</w:t>
      </w:r>
      <w:ins w:id="289" w:author="Eklund Marjut" w:date="2023-02-08T16:41:00Z">
        <w:r w:rsidR="00EB00F5">
          <w:t xml:space="preserve"> kuin edellä listattuja</w:t>
        </w:r>
      </w:ins>
      <w:r w:rsidRPr="00EC7B35">
        <w:t xml:space="preserve"> koostetiedon syntykontekstin tietoja varten. Tiedot on kuvattu myöhemmin tässä </w:t>
      </w:r>
      <w:del w:id="290" w:author="Eklund Marjut" w:date="2022-12-19T08:21:00Z">
        <w:r w:rsidRPr="00EC7B35" w:rsidDel="00820EDC">
          <w:delText>luvussa</w:delText>
        </w:r>
      </w:del>
      <w:ins w:id="291" w:author="Eklund Marjut" w:date="2022-12-19T08:21:00Z">
        <w:r w:rsidR="00820EDC">
          <w:t>dokumentissa</w:t>
        </w:r>
      </w:ins>
      <w:r w:rsidRPr="00EC7B35">
        <w:t xml:space="preserve">. </w:t>
      </w:r>
    </w:p>
    <w:p w14:paraId="48E6691D" w14:textId="537D7B74" w:rsidR="00EC7B35" w:rsidRPr="00EC7B35" w:rsidRDefault="00EC7B35" w:rsidP="00EC7B35">
      <w:pPr>
        <w:pStyle w:val="Leipteksti"/>
        <w:numPr>
          <w:ilvl w:val="1"/>
          <w:numId w:val="17"/>
        </w:numPr>
        <w:spacing w:after="0"/>
      </w:pPr>
      <w:r w:rsidRPr="00EC7B35">
        <w:t xml:space="preserve">Koostemerkinnän body-osan otsikkotasolle tulee potilasasiakirjoista poimittu keskeisen terveystiedon tietosisältö omaan entry-rakenteeseensa. Tietosisältö-entryn rakenne noudattaa </w:t>
      </w:r>
      <w:del w:id="292" w:author="Eklund Marjut" w:date="2023-02-08T16:42:00Z">
        <w:r w:rsidRPr="00EC7B35" w:rsidDel="00EB00F5">
          <w:delText>pääosin</w:delText>
        </w:r>
      </w:del>
      <w:del w:id="293" w:author="Eklund Marjut" w:date="2022-12-19T08:24:00Z">
        <w:r w:rsidRPr="00EC7B35" w:rsidDel="009F5F3D">
          <w:delText xml:space="preserve"> </w:delText>
        </w:r>
      </w:del>
      <w:ins w:id="294" w:author="Eklund Marjut" w:date="2023-01-12T10:13:00Z">
        <w:r w:rsidR="00936D0D">
          <w:t xml:space="preserve">sen määrittelykokoelman mukaista </w:t>
        </w:r>
      </w:ins>
      <w:r w:rsidRPr="00EC7B35">
        <w:t>tietosisältökohtaista CDA R2 määrittelyä</w:t>
      </w:r>
      <w:ins w:id="295" w:author="Eklund Marjut" w:date="2023-01-12T10:13:00Z">
        <w:r w:rsidR="00936D0D">
          <w:t>, minkä</w:t>
        </w:r>
      </w:ins>
      <w:ins w:id="296" w:author="Eklund Marjut" w:date="2023-01-12T10:14:00Z">
        <w:r w:rsidR="00936D0D">
          <w:t xml:space="preserve"> </w:t>
        </w:r>
      </w:ins>
      <w:ins w:id="297" w:author="Eklund Marjut" w:date="2023-01-12T10:13:00Z">
        <w:r w:rsidR="00936D0D">
          <w:t xml:space="preserve">mukaisesti </w:t>
        </w:r>
      </w:ins>
      <w:r w:rsidR="00093974">
        <w:t>tallennettu</w:t>
      </w:r>
      <w:ins w:id="298" w:author="Eklund Marjut" w:date="2023-01-12T10:13:00Z">
        <w:r w:rsidR="00936D0D">
          <w:t xml:space="preserve"> asiakirja on tuotettu</w:t>
        </w:r>
      </w:ins>
      <w:ins w:id="299" w:author="Eklund Marjut" w:date="2023-02-08T16:42:00Z">
        <w:r w:rsidR="00EB00F5">
          <w:t>, alla lista</w:t>
        </w:r>
      </w:ins>
      <w:ins w:id="300" w:author="Eklund Marjut" w:date="2023-02-08T16:43:00Z">
        <w:r w:rsidR="00EB00F5">
          <w:t>t</w:t>
        </w:r>
      </w:ins>
      <w:ins w:id="301" w:author="Eklund Marjut" w:date="2023-02-08T16:42:00Z">
        <w:r w:rsidR="00EB00F5">
          <w:t>uin poikkeuksin</w:t>
        </w:r>
      </w:ins>
      <w:del w:id="302" w:author="Eklund Marjut" w:date="2022-12-19T08:26:00Z">
        <w:r w:rsidRPr="00EC7B35" w:rsidDel="009F5F3D">
          <w:delText>.</w:delText>
        </w:r>
      </w:del>
      <w:del w:id="303" w:author="Eklund Marjut" w:date="2023-02-08T17:05:00Z">
        <w:r w:rsidRPr="00EC7B35" w:rsidDel="007B47DA">
          <w:delText xml:space="preserve"> [4, 8, 9]</w:delText>
        </w:r>
      </w:del>
      <w:ins w:id="304" w:author="Eklund Marjut" w:date="2022-12-19T13:23:00Z">
        <w:r w:rsidR="00851BDE">
          <w:rPr>
            <w:rFonts w:ascii="Times New Roman" w:hAnsi="Times New Roman"/>
            <w:sz w:val="24"/>
            <w:szCs w:val="24"/>
          </w:rPr>
          <w:t>.</w:t>
        </w:r>
      </w:ins>
      <w:ins w:id="305" w:author="Eklund Marjut" w:date="2023-02-08T17:05:00Z">
        <w:r w:rsidR="007B47DA">
          <w:rPr>
            <w:rFonts w:ascii="Times New Roman" w:hAnsi="Times New Roman"/>
            <w:sz w:val="24"/>
            <w:szCs w:val="24"/>
          </w:rPr>
          <w:t xml:space="preserve"> </w:t>
        </w:r>
        <w:r w:rsidR="007B47DA" w:rsidRPr="00397F97">
          <w:t>Entry-rakenteet ja niiden tulkintaan tarvittavat tiedot on kuvattu Kanta-sivustolta löytyvissä CDA R2 määrittelyissä [4, 8, 9].</w:t>
        </w:r>
      </w:ins>
    </w:p>
    <w:p w14:paraId="4A5B599F" w14:textId="0C605BE8" w:rsidR="00EC7B35" w:rsidRPr="00EC7B35" w:rsidRDefault="00EC7B35" w:rsidP="00EC7B35">
      <w:pPr>
        <w:pStyle w:val="Leipteksti"/>
        <w:numPr>
          <w:ilvl w:val="0"/>
          <w:numId w:val="17"/>
        </w:numPr>
        <w:spacing w:after="0"/>
      </w:pPr>
      <w:r w:rsidRPr="00EC7B35">
        <w:t xml:space="preserve">Koostemerkinnän body-osan näkymätasolle ei tule erikseen potilaan tietoja (ovat </w:t>
      </w:r>
      <w:ins w:id="306" w:author="Eklund Marjut" w:date="2023-02-08T16:45:00Z">
        <w:r w:rsidR="00EB00F5">
          <w:t xml:space="preserve">vain koosteasiakirjan </w:t>
        </w:r>
      </w:ins>
      <w:del w:id="307" w:author="Eklund Marjut" w:date="2023-02-08T16:45:00Z">
        <w:r w:rsidRPr="00EC7B35" w:rsidDel="00EB00F5">
          <w:delText>headerissa</w:delText>
        </w:r>
      </w:del>
      <w:ins w:id="308" w:author="Eklund Marjut" w:date="2023-02-08T16:45:00Z">
        <w:r w:rsidR="00EB00F5" w:rsidRPr="00EC7B35">
          <w:t>header</w:t>
        </w:r>
        <w:r w:rsidR="00EB00F5">
          <w:t>-osassa</w:t>
        </w:r>
      </w:ins>
      <w:r w:rsidRPr="00EC7B35">
        <w:t>)</w:t>
      </w:r>
    </w:p>
    <w:p w14:paraId="2D8A0BAB" w14:textId="5D4ABA24" w:rsidR="00EC7B35" w:rsidRPr="00EC7B35" w:rsidRDefault="00EC7B35" w:rsidP="003720BE">
      <w:pPr>
        <w:pStyle w:val="Leipteksti"/>
        <w:numPr>
          <w:ilvl w:val="0"/>
          <w:numId w:val="17"/>
        </w:numPr>
        <w:spacing w:after="0"/>
      </w:pPr>
      <w:r w:rsidRPr="00EC7B35">
        <w:t xml:space="preserve">Koostemerkinnän </w:t>
      </w:r>
      <w:ins w:id="309" w:author="Eklund Marjut" w:date="2023-02-08T16:48:00Z">
        <w:r w:rsidR="00EB00F5">
          <w:t xml:space="preserve">keskeisten terveystietojen </w:t>
        </w:r>
      </w:ins>
      <w:r w:rsidRPr="00EC7B35">
        <w:t>body-</w:t>
      </w:r>
      <w:del w:id="310" w:author="Eklund Marjut" w:date="2023-02-08T16:49:00Z">
        <w:r w:rsidRPr="00EC7B35" w:rsidDel="00EB00F5">
          <w:delText xml:space="preserve">osassa </w:delText>
        </w:r>
      </w:del>
      <w:ins w:id="311" w:author="Eklund Marjut" w:date="2023-02-08T16:49:00Z">
        <w:r w:rsidR="00EB00F5" w:rsidRPr="00EC7B35">
          <w:t>o</w:t>
        </w:r>
        <w:r w:rsidR="00EB00F5">
          <w:t>suuteen</w:t>
        </w:r>
        <w:r w:rsidR="00EB00F5" w:rsidRPr="00EC7B35">
          <w:t xml:space="preserve"> </w:t>
        </w:r>
      </w:ins>
      <w:r w:rsidRPr="00EC7B35">
        <w:t>ei anneta hoitoprosessin vaihetta ja otsikkoa (rakenteet annetaan tyhjinä component-section rakenteina, xml-hierarkiatasot samat kuin kertomusmerkinnöillä)</w:t>
      </w:r>
      <w:ins w:id="312" w:author="Eklund Marjut" w:date="2022-12-19T09:55:00Z">
        <w:r w:rsidR="003720BE">
          <w:br/>
        </w:r>
        <w:r w:rsidR="003720BE" w:rsidRPr="003720BE">
          <w:rPr>
            <w:lang w:eastAsia="fi-FI"/>
          </w:rPr>
          <w:drawing>
            <wp:inline distT="0" distB="0" distL="0" distR="0" wp14:anchorId="41E9702E" wp14:editId="72F3719C">
              <wp:extent cx="2514951" cy="943107"/>
              <wp:effectExtent l="0" t="0" r="0" b="9525"/>
              <wp:docPr id="4" name="Kuva 4" descr="Esimerkki hoitoprosessin vaiheen ja otsikon rakenteista" title="Esimerkki hoitoprosessin vaiheen ja otsikon rakenteis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2514951" cy="943107"/>
                      </a:xfrm>
                      <a:prstGeom prst="rect">
                        <a:avLst/>
                      </a:prstGeom>
                    </pic:spPr>
                  </pic:pic>
                </a:graphicData>
              </a:graphic>
            </wp:inline>
          </w:drawing>
        </w:r>
      </w:ins>
    </w:p>
    <w:p w14:paraId="23EE6FF9" w14:textId="4F47A7A6" w:rsidR="00EC7B35" w:rsidRPr="00EC7B35" w:rsidRDefault="00EB00F5" w:rsidP="00D760FF">
      <w:pPr>
        <w:pStyle w:val="Leipteksti"/>
        <w:numPr>
          <w:ilvl w:val="0"/>
          <w:numId w:val="17"/>
        </w:numPr>
      </w:pPr>
      <w:ins w:id="313" w:author="Eklund Marjut" w:date="2023-02-08T16:49:00Z">
        <w:r>
          <w:t xml:space="preserve">Keskeisten terveystietojen </w:t>
        </w:r>
      </w:ins>
      <w:del w:id="314" w:author="Eklund Marjut" w:date="2023-02-08T16:49:00Z">
        <w:r w:rsidR="00EC7B35" w:rsidRPr="00EC7B35" w:rsidDel="00EB00F5">
          <w:delText>B</w:delText>
        </w:r>
      </w:del>
      <w:ins w:id="315" w:author="Eklund Marjut" w:date="2023-02-08T16:49:00Z">
        <w:r>
          <w:t>b</w:t>
        </w:r>
      </w:ins>
      <w:r w:rsidR="00EC7B35" w:rsidRPr="00EC7B35">
        <w:t>ody</w:t>
      </w:r>
      <w:ins w:id="316" w:author="Eklund Marjut" w:date="2023-02-08T16:49:00Z">
        <w:r>
          <w:t>-osuuteen</w:t>
        </w:r>
      </w:ins>
      <w:del w:id="317" w:author="Eklund Marjut" w:date="2023-02-08T16:49:00Z">
        <w:r w:rsidR="00EC7B35" w:rsidRPr="00EC7B35" w:rsidDel="00EB00F5">
          <w:delText>yn</w:delText>
        </w:r>
      </w:del>
      <w:r w:rsidR="00EC7B35" w:rsidRPr="00EC7B35">
        <w:t xml:space="preserve"> ei tuoda alkuperäisten entryjen näyttömuoto-osuuksia. Keskeisten terveystietojen 2016</w:t>
      </w:r>
      <w:ins w:id="318" w:author="Eklund Marjut" w:date="2022-12-19T08:27:00Z">
        <w:r w:rsidR="009F5F3D">
          <w:t>-vaiheistuksen</w:t>
        </w:r>
      </w:ins>
      <w:r w:rsidR="00EC7B35" w:rsidRPr="00EC7B35">
        <w:t xml:space="preserve"> </w:t>
      </w:r>
      <w:ins w:id="319" w:author="Eklund Marjut" w:date="2022-12-19T08:28:00Z">
        <w:r w:rsidR="009F5F3D">
          <w:t xml:space="preserve">ja sitä uudempien </w:t>
        </w:r>
      </w:ins>
      <w:r w:rsidR="00EC7B35" w:rsidRPr="00EC7B35">
        <w:t>tietosisältöjen mukaisissa rakenteissa [4] entryn sisällä kulkee kaikki rakenteiseen tapaan käsiteltäväksi tarkoitettu tieto. Tarvittaessa näyttömuodon tekstit voi hakea alkuperäiseltä asiakirjalta, mikäli on tarpeen esimerkiksi lukea kirjauskerran kertomustekstejä laajemmin. HUOM. Koska kooste</w:t>
      </w:r>
      <w:ins w:id="320" w:author="Eklund Marjut" w:date="2023-02-21T10:10:00Z">
        <w:r w:rsidR="00F85FCD">
          <w:t>asiakirja</w:t>
        </w:r>
      </w:ins>
      <w:r w:rsidR="00EC7B35" w:rsidRPr="00EC7B35">
        <w:t xml:space="preserve"> ei sisällä näyttömuotoa, koosteiden tietoja ei voi näyttää kansallisen tyylitiedoston kautta.</w:t>
      </w:r>
    </w:p>
    <w:p w14:paraId="28D49D4C" w14:textId="3023D691" w:rsidR="00EC7B35" w:rsidRPr="00EC7B35" w:rsidRDefault="00EC7B35" w:rsidP="00EC7B35">
      <w:pPr>
        <w:pStyle w:val="Leipteksti"/>
      </w:pPr>
      <w:r w:rsidRPr="00EC7B35">
        <w:t>Seuraavassa kuvassa 2.</w:t>
      </w:r>
      <w:del w:id="321" w:author="Eklund Marjut" w:date="2023-02-17T09:48:00Z">
        <w:r w:rsidRPr="00EC7B35" w:rsidDel="005837CD">
          <w:delText>3</w:delText>
        </w:r>
      </w:del>
      <w:ins w:id="322" w:author="Eklund Marjut" w:date="2023-02-17T09:48:00Z">
        <w:r w:rsidR="005837CD">
          <w:t>4</w:t>
        </w:r>
      </w:ins>
      <w:r w:rsidRPr="00EC7B35">
        <w:t>.1 on esimerkkinä diagnoosikoosteen rakenne. Muut keskeisten terveystietojen koosteet ovat vastaavan rakenteen mukaisia. Koosteasiakirjojen XML-esimerkit ovat mukana Potilastie</w:t>
      </w:r>
      <w:r w:rsidR="00093974">
        <w:t>tovarann</w:t>
      </w:r>
      <w:r w:rsidRPr="00EC7B35">
        <w:t>on esimerkkipaketissa [10].</w:t>
      </w:r>
    </w:p>
    <w:p w14:paraId="7D048698" w14:textId="77777777" w:rsidR="00EC7B35" w:rsidRDefault="00EC7B35" w:rsidP="00EC7B35">
      <w:pPr>
        <w:pStyle w:val="Leipteksti"/>
        <w:keepNext/>
      </w:pPr>
      <w:r>
        <w:rPr>
          <w:szCs w:val="24"/>
          <w:lang w:eastAsia="fi-FI"/>
        </w:rPr>
        <w:lastRenderedPageBreak/>
        <w:drawing>
          <wp:inline distT="0" distB="0" distL="0" distR="0" wp14:anchorId="7DEAA5F1" wp14:editId="2DED1B0B">
            <wp:extent cx="5029835" cy="2810510"/>
            <wp:effectExtent l="0" t="0" r="0" b="8890"/>
            <wp:docPr id="41" name="Kuva 41" descr="Kuva esittää koosteasiakirjan rakenteen käyttäen esimerkkinä diagnoosin palautusrakennetta" title="Koosteasiakirjan raken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029835" cy="2810510"/>
                    </a:xfrm>
                    <a:prstGeom prst="rect">
                      <a:avLst/>
                    </a:prstGeom>
                    <a:noFill/>
                  </pic:spPr>
                </pic:pic>
              </a:graphicData>
            </a:graphic>
          </wp:inline>
        </w:drawing>
      </w:r>
    </w:p>
    <w:p w14:paraId="19B8EC15" w14:textId="2859BFC9" w:rsidR="00EC7B35" w:rsidRDefault="00EC7B35" w:rsidP="00EC7B35">
      <w:pPr>
        <w:pStyle w:val="Kuvaotsikko"/>
      </w:pPr>
      <w:r>
        <w:t>Kuva 2.</w:t>
      </w:r>
      <w:del w:id="323" w:author="Eklund Marjut" w:date="2023-02-17T09:48:00Z">
        <w:r w:rsidDel="005837CD">
          <w:delText>3</w:delText>
        </w:r>
      </w:del>
      <w:ins w:id="324" w:author="Eklund Marjut" w:date="2023-02-17T09:48:00Z">
        <w:r w:rsidR="005837CD">
          <w:t>4</w:t>
        </w:r>
      </w:ins>
      <w:r>
        <w:t xml:space="preserve">.1 </w:t>
      </w:r>
      <w:r w:rsidRPr="00EC7B35">
        <w:t>Koosteasiakirjan rakenne, diagnoosikooste esimerkkinä</w:t>
      </w:r>
    </w:p>
    <w:p w14:paraId="01519DE0" w14:textId="77777777" w:rsidR="00EC7B35" w:rsidRPr="00655746" w:rsidRDefault="00EC7B35" w:rsidP="00EC7B35">
      <w:pPr>
        <w:pStyle w:val="Leipteksti"/>
      </w:pPr>
      <w:r w:rsidRPr="00EC7B35">
        <w:t xml:space="preserve">Alla on xml-esimerkit em. body-osan tarkennuksista, esimerkkinä riskitietokooste. </w:t>
      </w:r>
      <w:r w:rsidRPr="00655746">
        <w:t xml:space="preserve">Muut keskeisten terveystietojen koosteet ovat vastaavan rakenteen mukaisia. </w:t>
      </w:r>
    </w:p>
    <w:p w14:paraId="6C3275F7" w14:textId="0BFF0147" w:rsidR="00EC7B35" w:rsidDel="00C71C96" w:rsidRDefault="00EC7B35" w:rsidP="00EC7B35">
      <w:pPr>
        <w:pStyle w:val="Leipteksti"/>
        <w:rPr>
          <w:del w:id="325" w:author="Eklund Marjut" w:date="2023-01-24T16:08:00Z"/>
        </w:rPr>
      </w:pPr>
      <w:del w:id="326" w:author="Eklund Marjut" w:date="2023-01-24T16:08:00Z">
        <w:r w:rsidRPr="00024CFF" w:rsidDel="00C71C96">
          <w:rPr>
            <w:b/>
          </w:rPr>
          <w:delText>Koosteasiakirja ei ole sähköisesti allekirjoitettu</w:delText>
        </w:r>
        <w:r w:rsidRPr="00EC7B35" w:rsidDel="00C71C96">
          <w:delText>, näin structuredBody:n ID-attribuuttia ei tarvitse antaa:</w:delText>
        </w:r>
      </w:del>
    </w:p>
    <w:p w14:paraId="3C7C5C78" w14:textId="6BFD75CB" w:rsidR="00024CFF" w:rsidRDefault="00024CFF" w:rsidP="00024CFF">
      <w:pPr>
        <w:pStyle w:val="Leipteksti"/>
        <w:spacing w:after="0" w:line="240" w:lineRule="auto"/>
        <w:rPr>
          <w:ins w:id="327" w:author="Eklund Marjut" w:date="2023-01-24T16:07:00Z"/>
          <w:rFonts w:ascii="Arial" w:hAnsi="Arial" w:cs="Arial"/>
          <w:noProof w:val="0"/>
          <w:color w:val="0000FF"/>
          <w:szCs w:val="20"/>
        </w:rPr>
      </w:pPr>
      <w:r>
        <w:rPr>
          <w:rFonts w:ascii="Arial" w:hAnsi="Arial" w:cs="Arial"/>
          <w:noProof w:val="0"/>
          <w:color w:val="0000FF"/>
          <w:szCs w:val="20"/>
          <w:highlight w:val="white"/>
        </w:rPr>
        <w:t>&lt;</w:t>
      </w:r>
      <w:proofErr w:type="spellStart"/>
      <w:r>
        <w:rPr>
          <w:rFonts w:ascii="Arial" w:hAnsi="Arial" w:cs="Arial"/>
          <w:color w:val="800000"/>
          <w:highlight w:val="white"/>
          <w:lang w:eastAsia="fi-FI"/>
        </w:rPr>
        <w:t>component</w:t>
      </w:r>
      <w:proofErr w:type="spellEnd"/>
      <w:r>
        <w:rPr>
          <w:rFonts w:ascii="Arial" w:hAnsi="Arial" w:cs="Arial"/>
          <w:noProof w:val="0"/>
          <w:color w:val="0000FF"/>
          <w:szCs w:val="20"/>
        </w:rPr>
        <w:t>&gt;</w:t>
      </w:r>
    </w:p>
    <w:p w14:paraId="0731C62A" w14:textId="168CCDAA" w:rsidR="00C71C96" w:rsidRPr="00C71C96" w:rsidRDefault="00C71C96" w:rsidP="00C71C96">
      <w:pPr>
        <w:pStyle w:val="Leipteksti"/>
        <w:spacing w:after="0" w:line="240" w:lineRule="auto"/>
        <w:ind w:left="1815" w:firstLine="170"/>
        <w:rPr>
          <w:color w:val="0000FF"/>
          <w:highlight w:val="white"/>
        </w:rPr>
      </w:pPr>
      <w:ins w:id="328" w:author="Eklund Marjut" w:date="2023-01-24T16:07:00Z">
        <w:r>
          <w:rPr>
            <w:color w:val="0000FF"/>
            <w:highlight w:val="white"/>
          </w:rPr>
          <w:t>&lt;!--</w:t>
        </w:r>
        <w:r>
          <w:rPr>
            <w:highlight w:val="white"/>
          </w:rPr>
          <w:t xml:space="preserve"> </w:t>
        </w:r>
        <w:r w:rsidRPr="00C71C96">
          <w:rPr>
            <w:rFonts w:ascii="Arial" w:hAnsi="Arial" w:cs="Arial"/>
            <w:noProof w:val="0"/>
            <w:color w:val="808080"/>
            <w:szCs w:val="20"/>
          </w:rPr>
          <w:t xml:space="preserve">Koosteasiakirja ei ole sähköisesti allekirjoitettu, näin </w:t>
        </w:r>
        <w:proofErr w:type="spellStart"/>
        <w:r w:rsidRPr="00C71C96">
          <w:rPr>
            <w:rFonts w:ascii="Arial" w:hAnsi="Arial" w:cs="Arial"/>
            <w:noProof w:val="0"/>
            <w:color w:val="808080"/>
            <w:szCs w:val="20"/>
          </w:rPr>
          <w:t>structuredBody:n</w:t>
        </w:r>
        <w:proofErr w:type="spellEnd"/>
        <w:r w:rsidRPr="00C71C96">
          <w:rPr>
            <w:rFonts w:ascii="Arial" w:hAnsi="Arial" w:cs="Arial"/>
            <w:noProof w:val="0"/>
            <w:color w:val="808080"/>
            <w:szCs w:val="20"/>
          </w:rPr>
          <w:t xml:space="preserve"> ID-attribuuttia ei tarvitse </w:t>
        </w:r>
        <w:proofErr w:type="gramStart"/>
        <w:r w:rsidRPr="00C71C96">
          <w:rPr>
            <w:rFonts w:ascii="Arial" w:hAnsi="Arial" w:cs="Arial"/>
            <w:noProof w:val="0"/>
            <w:color w:val="808080"/>
            <w:szCs w:val="20"/>
          </w:rPr>
          <w:t>antaa:</w:t>
        </w:r>
        <w:r>
          <w:rPr>
            <w:color w:val="0000FF"/>
            <w:highlight w:val="white"/>
          </w:rPr>
          <w:t>--</w:t>
        </w:r>
        <w:proofErr w:type="gramEnd"/>
        <w:r>
          <w:rPr>
            <w:color w:val="0000FF"/>
            <w:highlight w:val="white"/>
          </w:rPr>
          <w:t>&gt;</w:t>
        </w:r>
      </w:ins>
    </w:p>
    <w:p w14:paraId="37E0E5EC" w14:textId="4D52ECE2" w:rsidR="00024CFF" w:rsidRPr="00BB2483" w:rsidDel="00E903FC" w:rsidRDefault="00024CFF" w:rsidP="00024CFF">
      <w:pPr>
        <w:pStyle w:val="Leipteksti"/>
        <w:spacing w:line="240" w:lineRule="auto"/>
        <w:ind w:firstLine="170"/>
        <w:rPr>
          <w:del w:id="329" w:author="Eklund Marjut" w:date="2023-01-24T15:55:00Z"/>
          <w:rFonts w:ascii="Arial" w:hAnsi="Arial" w:cs="Arial"/>
          <w:color w:val="000000"/>
          <w:highlight w:val="white"/>
          <w:lang w:eastAsia="fi-FI"/>
        </w:rPr>
      </w:pPr>
      <w:r>
        <w:rPr>
          <w:rFonts w:ascii="Arial" w:hAnsi="Arial" w:cs="Arial"/>
          <w:noProof w:val="0"/>
          <w:color w:val="0000FF"/>
          <w:szCs w:val="20"/>
          <w:highlight w:val="white"/>
        </w:rPr>
        <w:t>&lt;</w:t>
      </w:r>
      <w:proofErr w:type="spellStart"/>
      <w:r>
        <w:rPr>
          <w:rFonts w:ascii="Arial" w:hAnsi="Arial" w:cs="Arial"/>
          <w:color w:val="800000"/>
          <w:highlight w:val="white"/>
          <w:lang w:eastAsia="fi-FI"/>
        </w:rPr>
        <w:t>structuredBody</w:t>
      </w:r>
      <w:proofErr w:type="spellEnd"/>
      <w:r>
        <w:rPr>
          <w:rFonts w:ascii="Arial" w:hAnsi="Arial" w:cs="Arial"/>
          <w:noProof w:val="0"/>
          <w:color w:val="0000FF"/>
          <w:szCs w:val="20"/>
          <w:highlight w:val="white"/>
        </w:rPr>
        <w:t>&gt;</w:t>
      </w:r>
    </w:p>
    <w:p w14:paraId="51E8A8C5" w14:textId="0A31FFC4" w:rsidR="00EC7B35" w:rsidRPr="00EC7B35" w:rsidDel="00C71C96" w:rsidRDefault="00EC7B35" w:rsidP="00C71C96">
      <w:pPr>
        <w:pStyle w:val="Leipteksti"/>
        <w:spacing w:line="240" w:lineRule="auto"/>
        <w:ind w:firstLine="170"/>
        <w:rPr>
          <w:del w:id="330" w:author="Eklund Marjut" w:date="2023-01-24T16:06:00Z"/>
          <w:b/>
        </w:rPr>
      </w:pPr>
      <w:del w:id="331" w:author="Eklund Marjut" w:date="2023-01-24T16:06:00Z">
        <w:r w:rsidRPr="00EC7B35" w:rsidDel="00C71C96">
          <w:rPr>
            <w:b/>
          </w:rPr>
          <w:delText>Koostemerkinnän yksilöivä OID näkymätasolla:</w:delText>
        </w:r>
      </w:del>
    </w:p>
    <w:p w14:paraId="2C72FAE1" w14:textId="77777777" w:rsidR="00C71C96" w:rsidRDefault="00C71C96" w:rsidP="00286D98">
      <w:pPr>
        <w:pStyle w:val="Leipteksti"/>
        <w:spacing w:after="0" w:line="240" w:lineRule="auto"/>
        <w:ind w:left="1815" w:firstLine="170"/>
        <w:rPr>
          <w:ins w:id="332" w:author="Eklund Marjut" w:date="2023-01-24T16:06:00Z"/>
          <w:color w:val="0000FF"/>
          <w:highlight w:val="white"/>
        </w:rPr>
      </w:pPr>
    </w:p>
    <w:p w14:paraId="0B45457A" w14:textId="3AC4D6D8" w:rsidR="00024CFF" w:rsidRDefault="00024CFF" w:rsidP="00286D98">
      <w:pPr>
        <w:pStyle w:val="Leipteksti"/>
        <w:spacing w:after="0" w:line="240" w:lineRule="auto"/>
        <w:ind w:left="1815" w:firstLine="170"/>
        <w:rPr>
          <w:ins w:id="333" w:author="Eklund Marjut" w:date="2023-01-24T16:01:00Z"/>
          <w:color w:val="0000FF"/>
          <w:highlight w:val="white"/>
        </w:rPr>
      </w:pPr>
      <w:r>
        <w:rPr>
          <w:color w:val="0000FF"/>
          <w:highlight w:val="white"/>
        </w:rPr>
        <w:t>&lt;!--</w:t>
      </w:r>
      <w:r>
        <w:rPr>
          <w:highlight w:val="white"/>
        </w:rPr>
        <w:t xml:space="preserve"> </w:t>
      </w:r>
      <w:r w:rsidRPr="00AD2D75">
        <w:rPr>
          <w:rFonts w:ascii="Arial" w:hAnsi="Arial" w:cs="Arial"/>
          <w:noProof w:val="0"/>
          <w:color w:val="808080"/>
          <w:szCs w:val="20"/>
          <w:highlight w:val="white"/>
        </w:rPr>
        <w:t>Koostemerkintä</w:t>
      </w:r>
      <w:r>
        <w:rPr>
          <w:highlight w:val="white"/>
        </w:rPr>
        <w:t xml:space="preserve"> </w:t>
      </w:r>
      <w:r>
        <w:rPr>
          <w:color w:val="0000FF"/>
          <w:highlight w:val="white"/>
        </w:rPr>
        <w:t>--&gt;</w:t>
      </w:r>
    </w:p>
    <w:p w14:paraId="3A4395E0" w14:textId="4AB5B1BC" w:rsidR="00E903FC" w:rsidDel="00C71C96" w:rsidRDefault="00E903FC" w:rsidP="00E903FC">
      <w:pPr>
        <w:pStyle w:val="Leipteksti"/>
        <w:spacing w:after="0" w:line="240" w:lineRule="auto"/>
        <w:ind w:left="1815" w:firstLine="170"/>
        <w:rPr>
          <w:del w:id="334" w:author="Eklund Marjut" w:date="2023-01-24T16:06:00Z"/>
          <w:color w:val="000000"/>
          <w:highlight w:val="white"/>
        </w:rPr>
      </w:pPr>
    </w:p>
    <w:p w14:paraId="7B870BAB" w14:textId="77777777" w:rsidR="00024CFF" w:rsidRDefault="00024CFF" w:rsidP="00286D98">
      <w:pPr>
        <w:pStyle w:val="Leipteksti"/>
        <w:spacing w:after="0" w:line="240" w:lineRule="auto"/>
        <w:ind w:left="1645" w:firstLine="340"/>
        <w:rPr>
          <w:color w:val="000000"/>
          <w:highlight w:val="white"/>
        </w:rPr>
      </w:pPr>
      <w:r>
        <w:rPr>
          <w:color w:val="0000FF"/>
          <w:highlight w:val="white"/>
        </w:rPr>
        <w:t>&lt;</w:t>
      </w:r>
      <w:r>
        <w:rPr>
          <w:color w:val="800000"/>
          <w:highlight w:val="white"/>
        </w:rPr>
        <w:t>component</w:t>
      </w:r>
      <w:r>
        <w:rPr>
          <w:color w:val="0000FF"/>
          <w:highlight w:val="white"/>
        </w:rPr>
        <w:t>&gt;</w:t>
      </w:r>
    </w:p>
    <w:p w14:paraId="06D7A1BA" w14:textId="77777777" w:rsidR="00024CFF" w:rsidRDefault="00024CFF" w:rsidP="00286D98">
      <w:pPr>
        <w:pStyle w:val="Leipteksti"/>
        <w:spacing w:after="0" w:line="240" w:lineRule="auto"/>
        <w:ind w:left="2212" w:firstLine="170"/>
        <w:rPr>
          <w:color w:val="000000"/>
          <w:highlight w:val="white"/>
        </w:rPr>
      </w:pPr>
      <w:r>
        <w:rPr>
          <w:color w:val="0000FF"/>
          <w:highlight w:val="white"/>
        </w:rPr>
        <w:t>&lt;</w:t>
      </w:r>
      <w:r>
        <w:rPr>
          <w:color w:val="800000"/>
          <w:highlight w:val="white"/>
        </w:rPr>
        <w:t>section</w:t>
      </w:r>
      <w:r>
        <w:rPr>
          <w:color w:val="0000FF"/>
          <w:highlight w:val="white"/>
        </w:rPr>
        <w:t>&gt;</w:t>
      </w:r>
    </w:p>
    <w:p w14:paraId="196400C3" w14:textId="6812AFE6" w:rsidR="00024CFF" w:rsidRDefault="00024CFF" w:rsidP="00286D98">
      <w:pPr>
        <w:pStyle w:val="Leipteksti"/>
        <w:spacing w:after="0" w:line="240" w:lineRule="auto"/>
        <w:ind w:left="2439" w:firstLine="340"/>
        <w:rPr>
          <w:ins w:id="335" w:author="Eklund Marjut" w:date="2023-01-24T16:06:00Z"/>
          <w:color w:val="0000FF"/>
          <w:highlight w:val="white"/>
        </w:rPr>
      </w:pPr>
      <w:r>
        <w:rPr>
          <w:color w:val="0000FF"/>
          <w:highlight w:val="white"/>
        </w:rPr>
        <w:t>&lt;!--</w:t>
      </w:r>
      <w:r>
        <w:rPr>
          <w:highlight w:val="white"/>
        </w:rPr>
        <w:t xml:space="preserve"> </w:t>
      </w:r>
      <w:r w:rsidRPr="00C71C96">
        <w:rPr>
          <w:rFonts w:ascii="Arial" w:hAnsi="Arial" w:cs="Arial"/>
          <w:noProof w:val="0"/>
          <w:color w:val="808080"/>
          <w:szCs w:val="20"/>
          <w:highlight w:val="white"/>
        </w:rPr>
        <w:t>Koostemerkinnän OID-</w:t>
      </w:r>
      <w:proofErr w:type="gramStart"/>
      <w:r w:rsidRPr="00C71C96">
        <w:rPr>
          <w:rFonts w:ascii="Arial" w:hAnsi="Arial" w:cs="Arial"/>
          <w:noProof w:val="0"/>
          <w:color w:val="808080"/>
          <w:szCs w:val="20"/>
          <w:highlight w:val="white"/>
        </w:rPr>
        <w:t>tunnus</w:t>
      </w:r>
      <w:r>
        <w:rPr>
          <w:highlight w:val="white"/>
        </w:rPr>
        <w:t xml:space="preserve">  </w:t>
      </w:r>
      <w:r>
        <w:rPr>
          <w:color w:val="0000FF"/>
          <w:highlight w:val="white"/>
        </w:rPr>
        <w:t>--</w:t>
      </w:r>
      <w:proofErr w:type="gramEnd"/>
      <w:r>
        <w:rPr>
          <w:color w:val="0000FF"/>
          <w:highlight w:val="white"/>
        </w:rPr>
        <w:t>&gt;</w:t>
      </w:r>
    </w:p>
    <w:p w14:paraId="2FF2FD7F" w14:textId="436D302D" w:rsidR="00C71C96" w:rsidRDefault="00C71C96" w:rsidP="00286D98">
      <w:pPr>
        <w:pStyle w:val="Leipteksti"/>
        <w:spacing w:after="0" w:line="240" w:lineRule="auto"/>
        <w:ind w:left="2439" w:firstLine="340"/>
        <w:rPr>
          <w:color w:val="000000"/>
          <w:highlight w:val="white"/>
        </w:rPr>
      </w:pPr>
      <w:ins w:id="336" w:author="Eklund Marjut" w:date="2023-01-24T16:06:00Z">
        <w:r>
          <w:rPr>
            <w:color w:val="0000FF"/>
            <w:highlight w:val="white"/>
          </w:rPr>
          <w:t>&lt;!--</w:t>
        </w:r>
        <w:r w:rsidRPr="00AD2D75">
          <w:rPr>
            <w:rFonts w:ascii="Arial" w:hAnsi="Arial" w:cs="Arial"/>
            <w:noProof w:val="0"/>
            <w:color w:val="808080"/>
            <w:szCs w:val="20"/>
            <w:highlight w:val="white"/>
          </w:rPr>
          <w:t>Koostemerkin</w:t>
        </w:r>
        <w:r>
          <w:rPr>
            <w:rFonts w:ascii="Arial" w:hAnsi="Arial" w:cs="Arial"/>
            <w:noProof w:val="0"/>
            <w:color w:val="808080"/>
            <w:szCs w:val="20"/>
            <w:highlight w:val="white"/>
          </w:rPr>
          <w:t>nän yksilöivä OID näkymätasolla</w:t>
        </w:r>
        <w:r>
          <w:rPr>
            <w:highlight w:val="white"/>
          </w:rPr>
          <w:t xml:space="preserve"> </w:t>
        </w:r>
        <w:r>
          <w:rPr>
            <w:color w:val="0000FF"/>
            <w:highlight w:val="white"/>
          </w:rPr>
          <w:t>--&gt;</w:t>
        </w:r>
      </w:ins>
    </w:p>
    <w:p w14:paraId="2AD33F05" w14:textId="77777777" w:rsidR="00286D98" w:rsidRDefault="00024CFF" w:rsidP="00C71C96">
      <w:pPr>
        <w:pStyle w:val="Leipteksti"/>
        <w:spacing w:after="0"/>
        <w:ind w:left="2609" w:firstLine="170"/>
        <w:rPr>
          <w:color w:val="0000FF"/>
        </w:rPr>
      </w:pPr>
      <w:r>
        <w:rPr>
          <w:color w:val="0000FF"/>
          <w:highlight w:val="white"/>
        </w:rPr>
        <w:t>&lt;</w:t>
      </w:r>
      <w:r>
        <w:rPr>
          <w:color w:val="800000"/>
          <w:highlight w:val="white"/>
        </w:rPr>
        <w:t>id</w:t>
      </w:r>
      <w:r>
        <w:rPr>
          <w:color w:val="FF0000"/>
          <w:highlight w:val="white"/>
        </w:rPr>
        <w:t xml:space="preserve"> root</w:t>
      </w:r>
      <w:r>
        <w:rPr>
          <w:color w:val="0000FF"/>
          <w:highlight w:val="white"/>
        </w:rPr>
        <w:t>="</w:t>
      </w:r>
      <w:r>
        <w:rPr>
          <w:color w:val="000000"/>
          <w:highlight w:val="white"/>
        </w:rPr>
        <w:t>1.2.246.537.10.1246109.11.2013.170.2</w:t>
      </w:r>
      <w:r>
        <w:rPr>
          <w:color w:val="0000FF"/>
          <w:highlight w:val="white"/>
        </w:rPr>
        <w:t>"/&gt;</w:t>
      </w:r>
    </w:p>
    <w:p w14:paraId="014C7213" w14:textId="46A558AA" w:rsidR="00EC7B35" w:rsidRPr="00EC7B35" w:rsidDel="00C71C96" w:rsidRDefault="00EC7B35" w:rsidP="00024CFF">
      <w:pPr>
        <w:pStyle w:val="Leipteksti"/>
        <w:rPr>
          <w:del w:id="337" w:author="Eklund Marjut" w:date="2023-01-24T16:08:00Z"/>
          <w:b/>
        </w:rPr>
      </w:pPr>
      <w:del w:id="338" w:author="Eklund Marjut" w:date="2023-01-24T16:08:00Z">
        <w:r w:rsidRPr="00EC7B35" w:rsidDel="00C71C96">
          <w:rPr>
            <w:b/>
          </w:rPr>
          <w:delText>Alkuperäisen merkinnän näkymätunnus näkymätasolla:</w:delText>
        </w:r>
      </w:del>
    </w:p>
    <w:p w14:paraId="66312693" w14:textId="62349C06" w:rsidR="00024CFF" w:rsidRDefault="00024CFF" w:rsidP="00286D98">
      <w:pPr>
        <w:pStyle w:val="Leipteksti"/>
        <w:spacing w:after="0" w:line="240" w:lineRule="auto"/>
        <w:ind w:left="2609" w:firstLine="170"/>
        <w:rPr>
          <w:color w:val="000000"/>
          <w:highlight w:val="white"/>
          <w:lang w:eastAsia="fi-FI"/>
        </w:rPr>
      </w:pPr>
      <w:r>
        <w:rPr>
          <w:color w:val="0000FF"/>
          <w:highlight w:val="white"/>
          <w:lang w:eastAsia="fi-FI"/>
        </w:rPr>
        <w:t xml:space="preserve">&lt;!-- </w:t>
      </w:r>
      <w:r>
        <w:rPr>
          <w:rFonts w:ascii="Arial" w:hAnsi="Arial" w:cs="Arial"/>
          <w:noProof w:val="0"/>
          <w:color w:val="808080"/>
          <w:szCs w:val="20"/>
          <w:highlight w:val="white"/>
        </w:rPr>
        <w:t xml:space="preserve">Alkuperäisen näkymän näkymätunnus </w:t>
      </w:r>
      <w:ins w:id="339" w:author="Eklund Marjut" w:date="2023-01-24T16:02:00Z">
        <w:r w:rsidR="00E903FC">
          <w:rPr>
            <w:rFonts w:ascii="Arial" w:hAnsi="Arial" w:cs="Arial"/>
            <w:noProof w:val="0"/>
            <w:color w:val="808080"/>
            <w:szCs w:val="20"/>
            <w:highlight w:val="white"/>
          </w:rPr>
          <w:t xml:space="preserve">näkymätasolla </w:t>
        </w:r>
      </w:ins>
      <w:r>
        <w:rPr>
          <w:color w:val="0000FF"/>
          <w:highlight w:val="white"/>
          <w:lang w:eastAsia="fi-FI"/>
        </w:rPr>
        <w:t>--&gt;</w:t>
      </w:r>
    </w:p>
    <w:p w14:paraId="06A1B3E4" w14:textId="77777777" w:rsidR="00024CFF" w:rsidRPr="008D4FDF" w:rsidRDefault="00024CFF" w:rsidP="00C71C96">
      <w:pPr>
        <w:pStyle w:val="Leipteksti"/>
        <w:spacing w:after="0" w:line="240" w:lineRule="auto"/>
        <w:ind w:left="2382" w:firstLine="397"/>
        <w:rPr>
          <w:color w:val="0000FF"/>
          <w:highlight w:val="white"/>
          <w:lang w:eastAsia="fi-FI"/>
          <w:rPrChange w:id="340" w:author="Kuusisto Katja" w:date="2024-11-01T08:40:00Z">
            <w:rPr>
              <w:color w:val="0000FF"/>
              <w:highlight w:val="white"/>
              <w:lang w:eastAsia="fi-FI"/>
            </w:rPr>
          </w:rPrChange>
        </w:rPr>
      </w:pPr>
      <w:r w:rsidRPr="008D4FDF">
        <w:rPr>
          <w:color w:val="0000FF"/>
          <w:highlight w:val="white"/>
          <w:lang w:eastAsia="fi-FI"/>
        </w:rPr>
        <w:t>&lt;</w:t>
      </w:r>
      <w:r w:rsidRPr="008D4FDF">
        <w:rPr>
          <w:color w:val="800000"/>
          <w:highlight w:val="white"/>
          <w:lang w:eastAsia="fi-FI"/>
          <w:rPrChange w:id="341" w:author="Kuusisto Katja" w:date="2024-11-01T08:40:00Z">
            <w:rPr>
              <w:color w:val="800000"/>
              <w:highlight w:val="white"/>
              <w:lang w:eastAsia="fi-FI"/>
            </w:rPr>
          </w:rPrChange>
        </w:rPr>
        <w:t>code</w:t>
      </w:r>
      <w:r w:rsidRPr="008D4FDF">
        <w:rPr>
          <w:color w:val="FF0000"/>
          <w:highlight w:val="white"/>
          <w:lang w:eastAsia="fi-FI"/>
          <w:rPrChange w:id="342" w:author="Kuusisto Katja" w:date="2024-11-01T08:40:00Z">
            <w:rPr>
              <w:color w:val="FF0000"/>
              <w:highlight w:val="white"/>
              <w:lang w:eastAsia="fi-FI"/>
            </w:rPr>
          </w:rPrChange>
        </w:rPr>
        <w:t xml:space="preserve"> code</w:t>
      </w:r>
      <w:r w:rsidRPr="008D4FDF">
        <w:rPr>
          <w:color w:val="0000FF"/>
          <w:highlight w:val="white"/>
          <w:lang w:eastAsia="fi-FI"/>
          <w:rPrChange w:id="343" w:author="Kuusisto Katja" w:date="2024-11-01T08:40:00Z">
            <w:rPr>
              <w:color w:val="0000FF"/>
              <w:highlight w:val="white"/>
              <w:lang w:eastAsia="fi-FI"/>
            </w:rPr>
          </w:rPrChange>
        </w:rPr>
        <w:t>="</w:t>
      </w:r>
      <w:r w:rsidRPr="008D4FDF">
        <w:rPr>
          <w:color w:val="000000"/>
          <w:highlight w:val="white"/>
          <w:lang w:eastAsia="fi-FI"/>
          <w:rPrChange w:id="344" w:author="Kuusisto Katja" w:date="2024-11-01T08:40:00Z">
            <w:rPr>
              <w:color w:val="000000"/>
              <w:highlight w:val="white"/>
              <w:lang w:eastAsia="fi-FI"/>
            </w:rPr>
          </w:rPrChange>
        </w:rPr>
        <w:t>175</w:t>
      </w:r>
      <w:r w:rsidRPr="008D4FDF">
        <w:rPr>
          <w:color w:val="0000FF"/>
          <w:highlight w:val="white"/>
          <w:lang w:eastAsia="fi-FI"/>
          <w:rPrChange w:id="345" w:author="Kuusisto Katja" w:date="2024-11-01T08:40:00Z">
            <w:rPr>
              <w:color w:val="0000FF"/>
              <w:highlight w:val="white"/>
              <w:lang w:eastAsia="fi-FI"/>
            </w:rPr>
          </w:rPrChange>
        </w:rPr>
        <w:t>"</w:t>
      </w:r>
      <w:r w:rsidRPr="008D4FDF">
        <w:rPr>
          <w:color w:val="FF0000"/>
          <w:highlight w:val="white"/>
          <w:lang w:eastAsia="fi-FI"/>
          <w:rPrChange w:id="346" w:author="Kuusisto Katja" w:date="2024-11-01T08:40:00Z">
            <w:rPr>
              <w:color w:val="FF0000"/>
              <w:highlight w:val="white"/>
              <w:lang w:eastAsia="fi-FI"/>
            </w:rPr>
          </w:rPrChange>
        </w:rPr>
        <w:t xml:space="preserve"> codeSystem</w:t>
      </w:r>
      <w:r w:rsidRPr="008D4FDF">
        <w:rPr>
          <w:color w:val="0000FF"/>
          <w:highlight w:val="white"/>
          <w:lang w:eastAsia="fi-FI"/>
          <w:rPrChange w:id="347" w:author="Kuusisto Katja" w:date="2024-11-01T08:40:00Z">
            <w:rPr>
              <w:color w:val="0000FF"/>
              <w:highlight w:val="white"/>
              <w:lang w:eastAsia="fi-FI"/>
            </w:rPr>
          </w:rPrChange>
        </w:rPr>
        <w:t>="</w:t>
      </w:r>
      <w:r w:rsidRPr="008D4FDF">
        <w:rPr>
          <w:color w:val="000000"/>
          <w:highlight w:val="white"/>
          <w:lang w:eastAsia="fi-FI"/>
          <w:rPrChange w:id="348" w:author="Kuusisto Katja" w:date="2024-11-01T08:40:00Z">
            <w:rPr>
              <w:color w:val="000000"/>
              <w:highlight w:val="white"/>
              <w:lang w:eastAsia="fi-FI"/>
            </w:rPr>
          </w:rPrChange>
        </w:rPr>
        <w:t>1.2.246.537.6.12.2002</w:t>
      </w:r>
      <w:r w:rsidRPr="008D4FDF">
        <w:rPr>
          <w:color w:val="0000FF"/>
          <w:highlight w:val="white"/>
          <w:lang w:eastAsia="fi-FI"/>
          <w:rPrChange w:id="349" w:author="Kuusisto Katja" w:date="2024-11-01T08:40:00Z">
            <w:rPr>
              <w:color w:val="0000FF"/>
              <w:highlight w:val="white"/>
              <w:lang w:eastAsia="fi-FI"/>
            </w:rPr>
          </w:rPrChange>
        </w:rPr>
        <w:t>"</w:t>
      </w:r>
    </w:p>
    <w:p w14:paraId="047EE72E" w14:textId="2F25BD21" w:rsidR="00024CFF" w:rsidRPr="007D7602" w:rsidDel="00C71C96" w:rsidRDefault="00024CFF" w:rsidP="00C71C96">
      <w:pPr>
        <w:pStyle w:val="Leipteksti"/>
        <w:spacing w:after="0" w:line="240" w:lineRule="auto"/>
        <w:ind w:left="2382" w:firstLine="397"/>
        <w:rPr>
          <w:del w:id="350" w:author="Eklund Marjut" w:date="2023-01-24T16:04:00Z"/>
          <w:color w:val="0000FF"/>
          <w:highlight w:val="white"/>
          <w:lang w:val="en-US" w:eastAsia="fi-FI"/>
        </w:rPr>
      </w:pPr>
      <w:r w:rsidRPr="007D7602">
        <w:rPr>
          <w:color w:val="FF0000"/>
          <w:highlight w:val="white"/>
          <w:lang w:val="en-US" w:eastAsia="fi-FI"/>
        </w:rPr>
        <w:t>codeSystemName</w:t>
      </w:r>
      <w:r w:rsidRPr="007D7602">
        <w:rPr>
          <w:color w:val="0000FF"/>
          <w:highlight w:val="white"/>
          <w:lang w:val="en-US" w:eastAsia="fi-FI"/>
        </w:rPr>
        <w:t>="</w:t>
      </w:r>
      <w:r w:rsidRPr="007D7602">
        <w:rPr>
          <w:color w:val="000000"/>
          <w:highlight w:val="white"/>
          <w:lang w:val="en-US" w:eastAsia="fi-FI"/>
        </w:rPr>
        <w:t>AR/YDIN - Näkymät</w:t>
      </w:r>
      <w:r w:rsidRPr="007D7602">
        <w:rPr>
          <w:color w:val="0000FF"/>
          <w:highlight w:val="white"/>
          <w:lang w:val="en-US" w:eastAsia="fi-FI"/>
        </w:rPr>
        <w:t>"</w:t>
      </w:r>
      <w:r w:rsidRPr="007D7602">
        <w:rPr>
          <w:color w:val="FF0000"/>
          <w:highlight w:val="white"/>
          <w:lang w:val="en-US" w:eastAsia="fi-FI"/>
        </w:rPr>
        <w:t xml:space="preserve"> displayName</w:t>
      </w:r>
      <w:r w:rsidRPr="007D7602">
        <w:rPr>
          <w:color w:val="0000FF"/>
          <w:highlight w:val="white"/>
          <w:lang w:val="en-US" w:eastAsia="fi-FI"/>
        </w:rPr>
        <w:t>="</w:t>
      </w:r>
      <w:r w:rsidRPr="007D7602">
        <w:rPr>
          <w:color w:val="000000"/>
          <w:highlight w:val="white"/>
          <w:lang w:val="en-US" w:eastAsia="fi-FI"/>
        </w:rPr>
        <w:t>Riskitiedot</w:t>
      </w:r>
      <w:r w:rsidRPr="007D7602">
        <w:rPr>
          <w:color w:val="0000FF"/>
          <w:highlight w:val="white"/>
          <w:lang w:val="en-US" w:eastAsia="fi-FI"/>
        </w:rPr>
        <w:t>"/&gt;</w:t>
      </w:r>
    </w:p>
    <w:p w14:paraId="66844DCC" w14:textId="1063449A" w:rsidR="00C71C96" w:rsidRPr="007D7602" w:rsidRDefault="00C71C96" w:rsidP="00C71C96">
      <w:pPr>
        <w:pStyle w:val="Leipteksti"/>
        <w:spacing w:after="0" w:line="240" w:lineRule="auto"/>
        <w:ind w:left="2382" w:firstLine="397"/>
        <w:rPr>
          <w:ins w:id="351" w:author="Eklund Marjut" w:date="2023-01-24T16:09:00Z"/>
          <w:b/>
          <w:lang w:val="en-US"/>
        </w:rPr>
      </w:pPr>
    </w:p>
    <w:p w14:paraId="0D1A8F3A" w14:textId="7168BEBD" w:rsidR="00EC7B35" w:rsidDel="00C71C96" w:rsidRDefault="00C71C96" w:rsidP="00C71C96">
      <w:pPr>
        <w:pStyle w:val="Leipteksti"/>
        <w:ind w:left="2779" w:firstLine="397"/>
        <w:rPr>
          <w:del w:id="352" w:author="Eklund Marjut" w:date="2023-01-24T16:04:00Z"/>
        </w:rPr>
      </w:pPr>
      <w:ins w:id="353" w:author="Eklund Marjut" w:date="2023-01-24T16:08:00Z">
        <w:r w:rsidRPr="007D7602">
          <w:rPr>
            <w:b/>
            <w:lang w:val="en-US"/>
          </w:rPr>
          <w:lastRenderedPageBreak/>
          <w:tab/>
        </w:r>
        <w:r w:rsidRPr="007D7602">
          <w:rPr>
            <w:b/>
            <w:lang w:val="en-US"/>
          </w:rPr>
          <w:tab/>
        </w:r>
        <w:r w:rsidRPr="007D7602">
          <w:rPr>
            <w:b/>
            <w:lang w:val="en-US"/>
          </w:rPr>
          <w:tab/>
        </w:r>
        <w:r w:rsidRPr="007D7602">
          <w:rPr>
            <w:b/>
            <w:lang w:val="en-US"/>
          </w:rPr>
          <w:tab/>
        </w:r>
        <w:r w:rsidRPr="007D7602">
          <w:rPr>
            <w:b/>
            <w:lang w:val="en-US"/>
          </w:rPr>
          <w:tab/>
        </w:r>
        <w:r w:rsidRPr="007D7602">
          <w:rPr>
            <w:b/>
            <w:lang w:val="en-US"/>
          </w:rPr>
          <w:tab/>
        </w:r>
        <w:r w:rsidRPr="007D7602">
          <w:rPr>
            <w:b/>
            <w:lang w:val="en-US"/>
          </w:rPr>
          <w:tab/>
        </w:r>
        <w:r w:rsidRPr="007D7602">
          <w:rPr>
            <w:b/>
            <w:lang w:val="en-US"/>
          </w:rPr>
          <w:tab/>
        </w:r>
        <w:r w:rsidRPr="007D7602">
          <w:rPr>
            <w:b/>
            <w:lang w:val="en-US"/>
          </w:rPr>
          <w:tab/>
        </w:r>
      </w:ins>
      <w:ins w:id="354" w:author="Eklund Marjut" w:date="2023-01-24T16:09:00Z">
        <w:r w:rsidRPr="007D7602">
          <w:rPr>
            <w:b/>
            <w:lang w:val="en-US"/>
          </w:rPr>
          <w:tab/>
        </w:r>
      </w:ins>
      <w:del w:id="355" w:author="Eklund Marjut" w:date="2023-01-24T16:04:00Z">
        <w:r w:rsidR="00024CFF" w:rsidRPr="00024CFF" w:rsidDel="00C71C96">
          <w:rPr>
            <w:b/>
          </w:rPr>
          <w:delText>Alkuperäisen merkinnän tapahtuma-aika näkymätasolla.</w:delText>
        </w:r>
        <w:r w:rsidR="00024CFF" w:rsidRPr="00024CFF" w:rsidDel="00C71C96">
          <w:delText xml:space="preserve"> Muita merkinnän tietoja (merkinnän tekijä ja palveluyksikkö ei anneta), vaan niissä annetaan nullFlavor:</w:delText>
        </w:r>
      </w:del>
    </w:p>
    <w:p w14:paraId="0898D485" w14:textId="7BF0EC48" w:rsidR="00C71C96" w:rsidRDefault="00286D98" w:rsidP="00C71C96">
      <w:pPr>
        <w:pStyle w:val="Leipteksti"/>
        <w:spacing w:after="0" w:line="240" w:lineRule="auto"/>
        <w:ind w:left="0"/>
        <w:rPr>
          <w:ins w:id="356" w:author="Eklund Marjut" w:date="2023-01-24T16:03:00Z"/>
          <w:color w:val="0000FF"/>
          <w:highlight w:val="white"/>
        </w:rPr>
      </w:pPr>
      <w:r>
        <w:rPr>
          <w:color w:val="0000FF"/>
          <w:highlight w:val="white"/>
        </w:rPr>
        <w:t>&lt;!--</w:t>
      </w:r>
      <w:r>
        <w:rPr>
          <w:highlight w:val="white"/>
        </w:rPr>
        <w:t xml:space="preserve"> </w:t>
      </w:r>
      <w:r w:rsidR="00AD2D75">
        <w:rPr>
          <w:rFonts w:ascii="Arial" w:hAnsi="Arial" w:cs="Arial"/>
          <w:noProof w:val="0"/>
          <w:color w:val="808080"/>
          <w:szCs w:val="20"/>
          <w:highlight w:val="white"/>
        </w:rPr>
        <w:t>Alkuperäisen merkinnän tapahtuma-aika</w:t>
      </w:r>
      <w:ins w:id="357" w:author="Eklund Marjut" w:date="2023-01-24T16:03:00Z">
        <w:r w:rsidR="00C71C96">
          <w:rPr>
            <w:rFonts w:ascii="Arial" w:hAnsi="Arial" w:cs="Arial"/>
            <w:noProof w:val="0"/>
            <w:color w:val="808080"/>
            <w:szCs w:val="20"/>
            <w:highlight w:val="white"/>
          </w:rPr>
          <w:t xml:space="preserve"> näkymätasolla </w:t>
        </w:r>
      </w:ins>
      <w:r>
        <w:rPr>
          <w:color w:val="0000FF"/>
          <w:highlight w:val="white"/>
        </w:rPr>
        <w:t>--&gt;</w:t>
      </w:r>
    </w:p>
    <w:p w14:paraId="63132032" w14:textId="77777777" w:rsidR="00C71C96" w:rsidRDefault="00C71C96" w:rsidP="00286D98">
      <w:pPr>
        <w:pStyle w:val="Leipteksti"/>
        <w:spacing w:after="0" w:line="240" w:lineRule="auto"/>
        <w:ind w:left="2609" w:firstLine="170"/>
        <w:rPr>
          <w:ins w:id="358" w:author="Eklund Marjut" w:date="2023-01-24T16:04:00Z"/>
          <w:rFonts w:ascii="Arial" w:hAnsi="Arial" w:cs="Arial"/>
          <w:noProof w:val="0"/>
          <w:color w:val="808080"/>
          <w:szCs w:val="20"/>
        </w:rPr>
      </w:pPr>
      <w:ins w:id="359" w:author="Eklund Marjut" w:date="2023-01-24T16:03:00Z">
        <w:r>
          <w:rPr>
            <w:color w:val="0000FF"/>
            <w:highlight w:val="white"/>
          </w:rPr>
          <w:t>&lt;!--</w:t>
        </w:r>
        <w:r>
          <w:rPr>
            <w:highlight w:val="white"/>
          </w:rPr>
          <w:t xml:space="preserve"> </w:t>
        </w:r>
      </w:ins>
      <w:ins w:id="360" w:author="Eklund Marjut" w:date="2023-01-24T16:04:00Z">
        <w:r w:rsidRPr="00C71C96">
          <w:rPr>
            <w:rFonts w:ascii="Arial" w:hAnsi="Arial" w:cs="Arial"/>
            <w:noProof w:val="0"/>
            <w:color w:val="808080"/>
            <w:szCs w:val="20"/>
          </w:rPr>
          <w:t>Muita merkinnän tietoja (merkinnän tekijä ja palveluyksikkö</w:t>
        </w:r>
        <w:r>
          <w:rPr>
            <w:rFonts w:ascii="Arial" w:hAnsi="Arial" w:cs="Arial"/>
            <w:noProof w:val="0"/>
            <w:color w:val="808080"/>
            <w:szCs w:val="20"/>
          </w:rPr>
          <w:t>)</w:t>
        </w:r>
        <w:r w:rsidRPr="00C71C96">
          <w:rPr>
            <w:rFonts w:ascii="Arial" w:hAnsi="Arial" w:cs="Arial"/>
            <w:noProof w:val="0"/>
            <w:color w:val="808080"/>
            <w:szCs w:val="20"/>
          </w:rPr>
          <w:t xml:space="preserve"> ei anneta,</w:t>
        </w:r>
      </w:ins>
    </w:p>
    <w:p w14:paraId="3BBA5C4E" w14:textId="518FD449" w:rsidR="00286D98" w:rsidRDefault="00C71C96" w:rsidP="00286D98">
      <w:pPr>
        <w:pStyle w:val="Leipteksti"/>
        <w:spacing w:after="0" w:line="240" w:lineRule="auto"/>
        <w:ind w:left="2609" w:firstLine="170"/>
        <w:rPr>
          <w:color w:val="000000"/>
          <w:highlight w:val="white"/>
        </w:rPr>
      </w:pPr>
      <w:ins w:id="361" w:author="Eklund Marjut" w:date="2023-01-24T16:04:00Z">
        <w:r w:rsidRPr="00C71C96">
          <w:rPr>
            <w:rFonts w:ascii="Arial" w:hAnsi="Arial" w:cs="Arial"/>
            <w:noProof w:val="0"/>
            <w:color w:val="808080"/>
            <w:szCs w:val="20"/>
          </w:rPr>
          <w:t xml:space="preserve"> vaan niissä annetaan </w:t>
        </w:r>
        <w:proofErr w:type="spellStart"/>
        <w:r w:rsidRPr="00C71C96">
          <w:rPr>
            <w:rFonts w:ascii="Arial" w:hAnsi="Arial" w:cs="Arial"/>
            <w:noProof w:val="0"/>
            <w:color w:val="808080"/>
            <w:szCs w:val="20"/>
          </w:rPr>
          <w:t>nullFlavor</w:t>
        </w:r>
        <w:proofErr w:type="spellEnd"/>
        <w:r w:rsidRPr="00C71C96">
          <w:rPr>
            <w:rFonts w:ascii="Arial" w:hAnsi="Arial" w:cs="Arial"/>
            <w:noProof w:val="0"/>
            <w:color w:val="808080"/>
            <w:szCs w:val="20"/>
            <w:highlight w:val="white"/>
          </w:rPr>
          <w:t xml:space="preserve"> </w:t>
        </w:r>
      </w:ins>
      <w:ins w:id="362" w:author="Eklund Marjut" w:date="2023-01-24T16:03:00Z">
        <w:r>
          <w:rPr>
            <w:color w:val="0000FF"/>
            <w:highlight w:val="white"/>
          </w:rPr>
          <w:t>--&gt;</w:t>
        </w:r>
      </w:ins>
    </w:p>
    <w:p w14:paraId="7773FEA4" w14:textId="77777777" w:rsidR="00286D98" w:rsidRPr="00701BBF" w:rsidRDefault="00286D98" w:rsidP="00286D98">
      <w:pPr>
        <w:pStyle w:val="Leipteksti"/>
        <w:spacing w:after="0" w:line="240" w:lineRule="auto"/>
        <w:ind w:left="2439" w:firstLine="340"/>
        <w:rPr>
          <w:color w:val="000000"/>
          <w:highlight w:val="white"/>
        </w:rPr>
      </w:pPr>
      <w:r w:rsidRPr="008F12BB">
        <w:rPr>
          <w:color w:val="0000FF"/>
          <w:highlight w:val="white"/>
        </w:rPr>
        <w:t>&lt;</w:t>
      </w:r>
      <w:r w:rsidRPr="008F12BB">
        <w:rPr>
          <w:color w:val="800000"/>
          <w:highlight w:val="white"/>
        </w:rPr>
        <w:t>author</w:t>
      </w:r>
      <w:r w:rsidRPr="00701BBF">
        <w:rPr>
          <w:color w:val="0000FF"/>
          <w:highlight w:val="white"/>
        </w:rPr>
        <w:t>&gt;</w:t>
      </w:r>
    </w:p>
    <w:p w14:paraId="37FCBF68" w14:textId="77777777" w:rsidR="00286D98" w:rsidRPr="007D7602" w:rsidRDefault="00286D98" w:rsidP="00286D98">
      <w:pPr>
        <w:pStyle w:val="Leipteksti"/>
        <w:spacing w:after="0" w:line="240" w:lineRule="auto"/>
        <w:ind w:left="2836" w:firstLine="340"/>
        <w:rPr>
          <w:color w:val="000000"/>
          <w:highlight w:val="white"/>
          <w:lang w:val="en-US"/>
        </w:rPr>
      </w:pPr>
      <w:r w:rsidRPr="007D7602">
        <w:rPr>
          <w:color w:val="0000FF"/>
          <w:highlight w:val="white"/>
          <w:lang w:val="en-US"/>
        </w:rPr>
        <w:t>&lt;</w:t>
      </w:r>
      <w:r w:rsidRPr="007D7602">
        <w:rPr>
          <w:color w:val="800000"/>
          <w:highlight w:val="white"/>
          <w:lang w:val="en-US"/>
        </w:rPr>
        <w:t>time</w:t>
      </w:r>
      <w:r w:rsidRPr="007D7602">
        <w:rPr>
          <w:color w:val="FF0000"/>
          <w:highlight w:val="white"/>
          <w:lang w:val="en-US"/>
        </w:rPr>
        <w:t xml:space="preserve"> value</w:t>
      </w:r>
      <w:r w:rsidRPr="007D7602">
        <w:rPr>
          <w:color w:val="0000FF"/>
          <w:highlight w:val="white"/>
          <w:lang w:val="en-US"/>
        </w:rPr>
        <w:t>="</w:t>
      </w:r>
      <w:r w:rsidRPr="007D7602">
        <w:rPr>
          <w:color w:val="000000"/>
          <w:highlight w:val="white"/>
          <w:lang w:val="en-US"/>
        </w:rPr>
        <w:t>20131001141000</w:t>
      </w:r>
      <w:r w:rsidRPr="007D7602">
        <w:rPr>
          <w:color w:val="0000FF"/>
          <w:highlight w:val="white"/>
          <w:lang w:val="en-US"/>
        </w:rPr>
        <w:t>"/&gt;</w:t>
      </w:r>
    </w:p>
    <w:p w14:paraId="7647CCEC" w14:textId="77777777" w:rsidR="00286D98" w:rsidRPr="007D7602" w:rsidRDefault="00286D98" w:rsidP="00286D98">
      <w:pPr>
        <w:pStyle w:val="Leipteksti"/>
        <w:spacing w:after="0" w:line="240" w:lineRule="auto"/>
        <w:ind w:left="3006" w:firstLine="170"/>
        <w:rPr>
          <w:color w:val="000000"/>
          <w:highlight w:val="white"/>
          <w:lang w:val="en-US"/>
        </w:rPr>
      </w:pPr>
      <w:r w:rsidRPr="007D7602">
        <w:rPr>
          <w:color w:val="0000FF"/>
          <w:highlight w:val="white"/>
          <w:lang w:val="en-US"/>
        </w:rPr>
        <w:t>&lt;</w:t>
      </w:r>
      <w:r w:rsidRPr="007D7602">
        <w:rPr>
          <w:color w:val="800000"/>
          <w:highlight w:val="white"/>
          <w:lang w:val="en-US"/>
        </w:rPr>
        <w:t>assignedAuthor</w:t>
      </w:r>
      <w:r w:rsidRPr="007D7602">
        <w:rPr>
          <w:color w:val="0000FF"/>
          <w:highlight w:val="white"/>
          <w:lang w:val="en-US"/>
        </w:rPr>
        <w:t>&gt;</w:t>
      </w:r>
    </w:p>
    <w:p w14:paraId="3B8D7943" w14:textId="77777777" w:rsidR="00286D98" w:rsidRPr="007D7602" w:rsidRDefault="00286D98" w:rsidP="00286D98">
      <w:pPr>
        <w:pStyle w:val="Leipteksti"/>
        <w:spacing w:after="0" w:line="240" w:lineRule="auto"/>
        <w:ind w:left="3233" w:firstLine="340"/>
        <w:rPr>
          <w:color w:val="000000"/>
          <w:highlight w:val="white"/>
          <w:lang w:val="en-US"/>
        </w:rPr>
      </w:pPr>
      <w:r w:rsidRPr="007D7602">
        <w:rPr>
          <w:color w:val="0000FF"/>
          <w:highlight w:val="white"/>
          <w:lang w:val="en-US"/>
        </w:rPr>
        <w:t>&lt;</w:t>
      </w:r>
      <w:r w:rsidRPr="007D7602">
        <w:rPr>
          <w:color w:val="800000"/>
          <w:highlight w:val="white"/>
          <w:lang w:val="en-US"/>
        </w:rPr>
        <w:t>id</w:t>
      </w:r>
      <w:r w:rsidRPr="007D7602">
        <w:rPr>
          <w:color w:val="FF0000"/>
          <w:highlight w:val="white"/>
          <w:lang w:val="en-US"/>
        </w:rPr>
        <w:t xml:space="preserve"> nullFlavor</w:t>
      </w:r>
      <w:r w:rsidRPr="007D7602">
        <w:rPr>
          <w:color w:val="0000FF"/>
          <w:highlight w:val="white"/>
          <w:lang w:val="en-US"/>
        </w:rPr>
        <w:t>="</w:t>
      </w:r>
      <w:r w:rsidRPr="007D7602">
        <w:rPr>
          <w:color w:val="000000"/>
          <w:highlight w:val="white"/>
          <w:lang w:val="en-US"/>
        </w:rPr>
        <w:t>NA</w:t>
      </w:r>
      <w:r w:rsidRPr="007D7602">
        <w:rPr>
          <w:color w:val="0000FF"/>
          <w:highlight w:val="white"/>
          <w:lang w:val="en-US"/>
        </w:rPr>
        <w:t>"/&gt;</w:t>
      </w:r>
    </w:p>
    <w:p w14:paraId="3D71DF2C" w14:textId="77777777" w:rsidR="00286D98" w:rsidRPr="00AD2D75" w:rsidRDefault="00286D98" w:rsidP="00286D98">
      <w:pPr>
        <w:pStyle w:val="Leipteksti"/>
        <w:spacing w:after="0" w:line="240" w:lineRule="auto"/>
        <w:ind w:left="3006" w:firstLine="170"/>
        <w:rPr>
          <w:color w:val="000000"/>
          <w:highlight w:val="white"/>
        </w:rPr>
      </w:pPr>
      <w:r w:rsidRPr="00AD2D75">
        <w:rPr>
          <w:color w:val="0000FF"/>
          <w:highlight w:val="white"/>
        </w:rPr>
        <w:t>&lt;/</w:t>
      </w:r>
      <w:r w:rsidRPr="00AD2D75">
        <w:rPr>
          <w:color w:val="800000"/>
          <w:highlight w:val="white"/>
        </w:rPr>
        <w:t>assignedAuthor</w:t>
      </w:r>
      <w:r w:rsidRPr="00AD2D75">
        <w:rPr>
          <w:color w:val="0000FF"/>
          <w:highlight w:val="white"/>
        </w:rPr>
        <w:t>&gt;</w:t>
      </w:r>
    </w:p>
    <w:p w14:paraId="548B8109" w14:textId="77777777" w:rsidR="00286D98" w:rsidRPr="00AD2D75" w:rsidRDefault="00286D98" w:rsidP="00286D98">
      <w:pPr>
        <w:pStyle w:val="Leipteksti"/>
        <w:spacing w:line="240" w:lineRule="auto"/>
        <w:ind w:left="2609" w:firstLine="170"/>
        <w:rPr>
          <w:color w:val="000000"/>
          <w:highlight w:val="white"/>
        </w:rPr>
      </w:pPr>
      <w:r w:rsidRPr="00AD2D75">
        <w:rPr>
          <w:color w:val="0000FF"/>
          <w:highlight w:val="white"/>
        </w:rPr>
        <w:t>&lt;/</w:t>
      </w:r>
      <w:r w:rsidRPr="00AD2D75">
        <w:rPr>
          <w:color w:val="800000"/>
          <w:highlight w:val="white"/>
        </w:rPr>
        <w:t>author</w:t>
      </w:r>
      <w:r w:rsidRPr="00AD2D75">
        <w:rPr>
          <w:color w:val="0000FF"/>
          <w:highlight w:val="white"/>
        </w:rPr>
        <w:t>&gt;</w:t>
      </w:r>
    </w:p>
    <w:p w14:paraId="14F17A82" w14:textId="66A1AB72" w:rsidR="00AD2D75" w:rsidRPr="00AD2D75" w:rsidRDefault="00AD2D75" w:rsidP="00D760FF">
      <w:pPr>
        <w:pStyle w:val="Otsikko2"/>
      </w:pPr>
      <w:bookmarkStart w:id="363" w:name="_Toc128560548"/>
      <w:r w:rsidRPr="00AD2D75">
        <w:t>Erillinen entry-rakenne muita koostetiedon syntykontekstin tietoja varten</w:t>
      </w:r>
      <w:del w:id="364" w:author="Eklund Marjut" w:date="2022-12-19T08:47:00Z">
        <w:r w:rsidRPr="00AD2D75" w:rsidDel="000C1244">
          <w:delText>.</w:delText>
        </w:r>
      </w:del>
      <w:bookmarkEnd w:id="363"/>
      <w:r w:rsidRPr="00AD2D75">
        <w:t xml:space="preserve"> </w:t>
      </w:r>
    </w:p>
    <w:p w14:paraId="7B0C8E6C" w14:textId="1028E5AA" w:rsidR="00AD2D75" w:rsidRPr="00AD2D75" w:rsidDel="0052426D" w:rsidRDefault="00AD2D75" w:rsidP="00AD2D75">
      <w:pPr>
        <w:pStyle w:val="Leipteksti"/>
        <w:rPr>
          <w:moveFrom w:id="365" w:author="Eklund Marjut" w:date="2023-02-08T16:55:00Z"/>
        </w:rPr>
      </w:pPr>
      <w:moveFromRangeStart w:id="366" w:author="Eklund Marjut" w:date="2023-02-08T16:55:00Z" w:name="move126767735"/>
      <w:moveFrom w:id="367" w:author="Eklund Marjut" w:date="2023-02-08T16:55:00Z">
        <w:r w:rsidRPr="00AD2D75" w:rsidDel="0052426D">
          <w:t>Huom. Kaikki tietorakenteiden tunnisteet, joiden OID-juuri on 1.2.246.537.6.12.999.2003 saavat arvonsa koodiston KanTa-palvelut - Tekninen CDA R2 rakennekoodiston mukaisesti.</w:t>
        </w:r>
      </w:moveFrom>
    </w:p>
    <w:moveFromRangeEnd w:id="366"/>
    <w:p w14:paraId="1C2139EC" w14:textId="6C3E729B" w:rsidR="00AD2D75" w:rsidRPr="00AD2D75" w:rsidRDefault="006D5907" w:rsidP="00AD2D75">
      <w:pPr>
        <w:pStyle w:val="Leipteksti"/>
      </w:pPr>
      <w:ins w:id="368" w:author="Eklund Marjut" w:date="2023-02-21T10:11:00Z">
        <w:r>
          <w:t xml:space="preserve">Koostetiedon syntykontekstin tiedoista </w:t>
        </w:r>
      </w:ins>
      <w:ins w:id="369" w:author="Eklund Marjut" w:date="2023-02-21T10:12:00Z">
        <w:r>
          <w:t xml:space="preserve">näkymä ja merkinnän tapahtuma-aika tuotetaan merkinnän rakenteessa näkymä-tasolle luvussa </w:t>
        </w:r>
      </w:ins>
      <w:ins w:id="370" w:author="Eklund Marjut" w:date="2023-02-21T10:13:00Z">
        <w:r w:rsidRPr="00EA1F12">
          <w:t>Koosteasiakirjojen body-osan koostemerkinnät</w:t>
        </w:r>
        <w:r>
          <w:t xml:space="preserve"> kuvatulla tavalla. Muita koostetiedon syntykontekstin tietoja varten merkintään tuotetaa</w:t>
        </w:r>
      </w:ins>
      <w:ins w:id="371" w:author="Eklund Marjut" w:date="2023-02-21T10:14:00Z">
        <w:r>
          <w:t>n</w:t>
        </w:r>
      </w:ins>
      <w:ins w:id="372" w:author="Eklund Marjut" w:date="2023-02-21T10:13:00Z">
        <w:r>
          <w:t xml:space="preserve"> </w:t>
        </w:r>
      </w:ins>
      <w:del w:id="373" w:author="Eklund Marjut" w:date="2023-02-21T10:14:00Z">
        <w:r w:rsidR="00AD2D75" w:rsidRPr="00AD2D75" w:rsidDel="006D5907">
          <w:delText>E</w:delText>
        </w:r>
      </w:del>
      <w:ins w:id="374" w:author="Eklund Marjut" w:date="2023-02-21T10:14:00Z">
        <w:r>
          <w:t>e</w:t>
        </w:r>
      </w:ins>
      <w:r w:rsidR="00AD2D75" w:rsidRPr="00AD2D75">
        <w:t>rillinen entry-rakenne</w:t>
      </w:r>
      <w:ins w:id="375" w:author="Eklund Marjut" w:date="2023-02-21T10:16:00Z">
        <w:r>
          <w:t>. Entryn tiedot</w:t>
        </w:r>
      </w:ins>
      <w:r w:rsidR="00AD2D75" w:rsidRPr="00AD2D75">
        <w:t xml:space="preserve"> annetaan encouter-elementissä. Rakenne tunnistetaan entryn templateId:n avulla, joka saa arvon 1.2.246.537.6.12.999.2003.5 (Palvelutapahtuma). </w:t>
      </w:r>
    </w:p>
    <w:p w14:paraId="41B7CDEE" w14:textId="7C45CF66" w:rsidR="00AD2D75" w:rsidRDefault="00AD2D75" w:rsidP="00AD2D75">
      <w:pPr>
        <w:pStyle w:val="Leipteksti"/>
        <w:rPr>
          <w:ins w:id="376" w:author="Eklund Marjut" w:date="2023-02-08T16:55:00Z"/>
        </w:rPr>
      </w:pPr>
      <w:r w:rsidRPr="00AD2D75">
        <w:t xml:space="preserve">Encounter act:in moodCodessa käytetään arvoa EVN (toteutunut). </w:t>
      </w:r>
    </w:p>
    <w:p w14:paraId="1ED78F00" w14:textId="1A937CCF" w:rsidR="0052426D" w:rsidRPr="00AD2D75" w:rsidRDefault="0052426D" w:rsidP="0052426D">
      <w:pPr>
        <w:pStyle w:val="Leipteksti"/>
        <w:rPr>
          <w:moveTo w:id="377" w:author="Eklund Marjut" w:date="2023-02-08T16:55:00Z"/>
        </w:rPr>
      </w:pPr>
      <w:moveToRangeStart w:id="378" w:author="Eklund Marjut" w:date="2023-02-08T16:55:00Z" w:name="move126767735"/>
      <w:moveTo w:id="379" w:author="Eklund Marjut" w:date="2023-02-08T16:55:00Z">
        <w:r w:rsidRPr="00AD2D75">
          <w:t>Huom. Kaikki</w:t>
        </w:r>
      </w:moveTo>
      <w:ins w:id="380" w:author="Eklund Marjut" w:date="2023-02-21T10:17:00Z">
        <w:r w:rsidR="006D5907">
          <w:t xml:space="preserve"> tässä luvussa kuvatut</w:t>
        </w:r>
      </w:ins>
      <w:moveTo w:id="381" w:author="Eklund Marjut" w:date="2023-02-08T16:55:00Z">
        <w:r w:rsidRPr="00AD2D75">
          <w:t xml:space="preserve"> tietorakenteiden tunnisteet, joiden OID-juuri on 1.2.246.537.6.12.999.2003 saavat arvonsa koodiston KanTa-palvelut - Tekninen CDA R2 rakennekoodiston mukaisesti.</w:t>
        </w:r>
      </w:moveTo>
    </w:p>
    <w:p w14:paraId="1D327ECF" w14:textId="101C2D54" w:rsidR="0052426D" w:rsidRPr="00AD2D75" w:rsidDel="0052426D" w:rsidRDefault="0052426D" w:rsidP="00AD2D75">
      <w:pPr>
        <w:pStyle w:val="Leipteksti"/>
        <w:rPr>
          <w:del w:id="382" w:author="Eklund Marjut" w:date="2023-02-08T16:55:00Z"/>
        </w:rPr>
      </w:pPr>
      <w:bookmarkStart w:id="383" w:name="_Toc127539245"/>
      <w:bookmarkEnd w:id="383"/>
      <w:moveToRangeEnd w:id="378"/>
    </w:p>
    <w:p w14:paraId="4D760EAD" w14:textId="2BEA1EAB" w:rsidR="000C1244" w:rsidRDefault="000C1244" w:rsidP="00E53303">
      <w:pPr>
        <w:pStyle w:val="Otsikko3"/>
        <w:rPr>
          <w:ins w:id="384" w:author="Eklund Marjut" w:date="2022-12-19T08:49:00Z"/>
        </w:rPr>
      </w:pPr>
      <w:bookmarkStart w:id="385" w:name="_Toc128560549"/>
      <w:ins w:id="386" w:author="Eklund Marjut" w:date="2022-12-19T08:49:00Z">
        <w:r>
          <w:t>Palvelutapahtuman tiedot</w:t>
        </w:r>
        <w:bookmarkEnd w:id="385"/>
      </w:ins>
    </w:p>
    <w:p w14:paraId="4363E9F8" w14:textId="33793F16" w:rsidR="00AD2D75" w:rsidRPr="00AD2D75" w:rsidRDefault="00AD2D75" w:rsidP="00AD2D75">
      <w:pPr>
        <w:pStyle w:val="Leipteksti"/>
      </w:pPr>
      <w:r w:rsidRPr="007D7602">
        <w:t>Palvelutapahtuman tunnus sekä palveluntuottajan tunnus ja nimi</w:t>
      </w:r>
      <w:r w:rsidRPr="0052426D">
        <w:t xml:space="preserve"> </w:t>
      </w:r>
      <w:r w:rsidRPr="00AD2D75">
        <w:t xml:space="preserve">annetaan encounter act:in performer-rakenteessa. </w:t>
      </w:r>
    </w:p>
    <w:p w14:paraId="403CAB7D" w14:textId="578FD5EE" w:rsidR="00E53303" w:rsidRDefault="00E53303" w:rsidP="00E53303">
      <w:pPr>
        <w:pStyle w:val="Otsikko3"/>
        <w:rPr>
          <w:ins w:id="387" w:author="Eklund Marjut" w:date="2022-12-19T09:07:00Z"/>
        </w:rPr>
      </w:pPr>
      <w:bookmarkStart w:id="388" w:name="_Toc128560550"/>
      <w:ins w:id="389" w:author="Eklund Marjut" w:date="2022-12-19T09:07:00Z">
        <w:r>
          <w:lastRenderedPageBreak/>
          <w:t>Linkit alkuperäiseen asiakirjaan, merkintään ja entryyn</w:t>
        </w:r>
        <w:bookmarkEnd w:id="388"/>
      </w:ins>
    </w:p>
    <w:p w14:paraId="69E66C67" w14:textId="77777777" w:rsidR="00C71C96" w:rsidRDefault="00AD2D75" w:rsidP="007D7602">
      <w:pPr>
        <w:pStyle w:val="Otsikko4"/>
        <w:rPr>
          <w:ins w:id="390" w:author="Eklund Marjut" w:date="2023-01-24T16:12:00Z"/>
        </w:rPr>
      </w:pPr>
      <w:r w:rsidRPr="00AD2D75">
        <w:t>Linkki asiakirjaan, josta alkuperäinen merkintä on poimittu</w:t>
      </w:r>
      <w:r w:rsidRPr="00E53303">
        <w:t>:</w:t>
      </w:r>
      <w:r w:rsidRPr="00AD2D75">
        <w:tab/>
      </w:r>
    </w:p>
    <w:p w14:paraId="6BD48F8A" w14:textId="33FA9E3C" w:rsidR="00AD2D75" w:rsidRPr="00AD2D75" w:rsidRDefault="00AD2D75" w:rsidP="00AD2D75">
      <w:pPr>
        <w:pStyle w:val="Leipteksti"/>
      </w:pPr>
      <w:r w:rsidRPr="00AD2D75">
        <w:t xml:space="preserve">Linkki asiakirjaan, missä merkinnän tiedot on </w:t>
      </w:r>
      <w:r w:rsidR="00093974">
        <w:t>tallennettu</w:t>
      </w:r>
      <w:r w:rsidRPr="00AD2D75">
        <w:t xml:space="preserve"> Potilastie</w:t>
      </w:r>
      <w:r w:rsidR="00093974">
        <w:t>tovaran</w:t>
      </w:r>
      <w:r w:rsidRPr="00AD2D75">
        <w:t xml:space="preserve">toon. Tieto annetaan reference.externalDocument-viittausrakenteessa. Viittausrakenne tunnistetaan externalDocument-elementin templateId:n avulla, joka saa </w:t>
      </w:r>
      <w:del w:id="391" w:author="Eklund Marjut" w:date="2023-01-24T16:14:00Z">
        <w:r w:rsidRPr="00AD2D75" w:rsidDel="00B27021">
          <w:delText xml:space="preserve">koodiston KanTa-palvelut - Tekninen CDA R2 rakennekoodiston mukaisesti </w:delText>
        </w:r>
      </w:del>
      <w:r w:rsidRPr="00AD2D75">
        <w:t>arvon 1.2.246.537.6.12.999.2003.5.6 (Linkki asiakirjaan, josta merkintä on). Rakenteen id:ssä annetaan viitatun asiakirjan id ja setId:ssä setId.</w:t>
      </w:r>
    </w:p>
    <w:p w14:paraId="0C108A6A" w14:textId="5F68C822" w:rsidR="00AD2D75" w:rsidDel="00C71C96" w:rsidRDefault="00AD2D75" w:rsidP="007D7602">
      <w:pPr>
        <w:pStyle w:val="Otsikko4"/>
        <w:rPr>
          <w:del w:id="392" w:author="Eklund Marjut" w:date="2022-12-19T09:08:00Z"/>
        </w:rPr>
      </w:pPr>
      <w:r w:rsidRPr="00AD2D75">
        <w:t>Linkki alkuperäiseen merkinnän OID-tunnukseen</w:t>
      </w:r>
      <w:ins w:id="393" w:author="Eklund Marjut" w:date="2022-12-19T09:08:00Z">
        <w:r w:rsidR="00E53303">
          <w:t>:</w:t>
        </w:r>
      </w:ins>
    </w:p>
    <w:p w14:paraId="51D297F1" w14:textId="77777777" w:rsidR="00C71C96" w:rsidRDefault="00C71C96" w:rsidP="007D7602">
      <w:pPr>
        <w:pStyle w:val="Otsikko4"/>
        <w:rPr>
          <w:ins w:id="394" w:author="Eklund Marjut" w:date="2023-01-24T16:12:00Z"/>
        </w:rPr>
      </w:pPr>
    </w:p>
    <w:p w14:paraId="39E9E84E" w14:textId="121CE2F1" w:rsidR="00AD2D75" w:rsidRPr="00AD2D75" w:rsidRDefault="00AD2D75" w:rsidP="00AD2D75">
      <w:pPr>
        <w:pStyle w:val="Leipteksti"/>
      </w:pPr>
      <w:r w:rsidRPr="00AD2D75">
        <w:t xml:space="preserve">Linkki merkintään (sen oid:iin), missä alkuperäinen merkintä on </w:t>
      </w:r>
      <w:r w:rsidR="00093974">
        <w:t>tallennettu</w:t>
      </w:r>
      <w:r w:rsidRPr="00AD2D75">
        <w:t xml:space="preserve"> Potilastie</w:t>
      </w:r>
      <w:r w:rsidR="00093974">
        <w:t>tovaran</w:t>
      </w:r>
      <w:r w:rsidRPr="00AD2D75">
        <w:t>toon. Tieto annetaan reference.externalAct-viittausrakenteessa. Viittausrakenne tunnistetaan externalAct-elementin templateId:n avulla, joka saa arvon 1.2.246.537.6.12.999.2003.5.7 (Linkki alkuperäiseen merkintään). Rakenteen id:ssä annetaan merkinnän id.</w:t>
      </w:r>
    </w:p>
    <w:p w14:paraId="328C5B65" w14:textId="7E2C2CCE" w:rsidR="00AD2D75" w:rsidDel="00C71C96" w:rsidRDefault="00AD2D75" w:rsidP="007D7602">
      <w:pPr>
        <w:pStyle w:val="Otsikko4"/>
        <w:rPr>
          <w:del w:id="395" w:author="Eklund Marjut" w:date="2022-12-19T09:09:00Z"/>
        </w:rPr>
      </w:pPr>
      <w:r w:rsidRPr="00AD2D75">
        <w:t>Linkki alkuperäisen entryn OID-tunnukseen</w:t>
      </w:r>
      <w:ins w:id="396" w:author="Eklund Marjut" w:date="2022-12-19T09:08:00Z">
        <w:r w:rsidR="00663207">
          <w:t>:</w:t>
        </w:r>
      </w:ins>
      <w:ins w:id="397" w:author="Eklund Marjut" w:date="2022-12-19T09:09:00Z">
        <w:r w:rsidR="00663207">
          <w:t xml:space="preserve"> </w:t>
        </w:r>
      </w:ins>
    </w:p>
    <w:p w14:paraId="7FBFCF92" w14:textId="77777777" w:rsidR="00C71C96" w:rsidRDefault="00C71C96" w:rsidP="007D7602">
      <w:pPr>
        <w:pStyle w:val="Otsikko4"/>
        <w:rPr>
          <w:ins w:id="398" w:author="Eklund Marjut" w:date="2023-01-24T16:13:00Z"/>
        </w:rPr>
      </w:pPr>
    </w:p>
    <w:p w14:paraId="5A0F6702" w14:textId="77A41C15" w:rsidR="00AD2D75" w:rsidRPr="00AD2D75" w:rsidRDefault="00AD2D75" w:rsidP="00AD2D75">
      <w:pPr>
        <w:pStyle w:val="Leipteksti"/>
      </w:pPr>
      <w:r w:rsidRPr="00AD2D75">
        <w:t xml:space="preserve">Linkki entryyn (sen oid:iin), missä alkuperäinen entry on </w:t>
      </w:r>
      <w:r w:rsidR="00093974">
        <w:t>tallennet</w:t>
      </w:r>
      <w:r w:rsidRPr="00AD2D75">
        <w:t>tu Potilastie</w:t>
      </w:r>
      <w:r w:rsidR="00093974">
        <w:t>tovaran</w:t>
      </w:r>
      <w:r w:rsidRPr="00AD2D75">
        <w:t xml:space="preserve">toon. </w:t>
      </w:r>
      <w:moveFromRangeStart w:id="399" w:author="Eklund Marjut" w:date="2023-01-24T16:17:00Z" w:name="move125469477"/>
      <w:moveFrom w:id="400" w:author="Eklund Marjut" w:date="2023-01-24T16:17:00Z">
        <w:r w:rsidRPr="00AD2D75" w:rsidDel="00B27021">
          <w:t>Potilastie</w:t>
        </w:r>
      </w:moveFrom>
      <w:r w:rsidR="00093974">
        <w:t>tovaran</w:t>
      </w:r>
      <w:moveFrom w:id="401" w:author="Eklund Marjut" w:date="2023-01-24T16:17:00Z">
        <w:r w:rsidRPr="00AD2D75" w:rsidDel="00B27021">
          <w:t xml:space="preserve">to generoi jokaiselle palautettavalle kooste-entrylle uuden yksilöivän tunnisteen (OID). </w:t>
        </w:r>
      </w:moveFrom>
      <w:moveFromRangeStart w:id="402" w:author="Eklund Marjut" w:date="2023-01-24T16:20:00Z" w:name="move125469668"/>
      <w:moveFromRangeEnd w:id="399"/>
      <w:moveFrom w:id="403" w:author="Eklund Marjut" w:date="2023-01-24T16:20:00Z">
        <w:r w:rsidRPr="00AD2D75" w:rsidDel="00B27021">
          <w:t>Alkuperäisen entryn tunnus (OID) palautetaan entryn syntykontekstin tiedoissa.</w:t>
        </w:r>
      </w:moveFrom>
      <w:moveFromRangeEnd w:id="402"/>
    </w:p>
    <w:p w14:paraId="1BEF9923" w14:textId="77777777" w:rsidR="00AD2D75" w:rsidRPr="00AD2D75" w:rsidRDefault="00AD2D75" w:rsidP="00AD2D75">
      <w:pPr>
        <w:pStyle w:val="Leipteksti"/>
      </w:pPr>
      <w:r w:rsidRPr="00AD2D75">
        <w:t>Alkuperäisen entryn tunnus annetaan reference.externalAct-viittausrakenteessa. Viittausrakenne tunnistetaan externalAct-elementin templateId:n avulla, joka saa arvon 1.2.246.537.6.12.999.2003.5.8 (Linkki alkuperäiseen entryyn). Rakenteen id:ssä annetaan entryn id.</w:t>
      </w:r>
    </w:p>
    <w:p w14:paraId="51D28C49" w14:textId="6C78F5C4" w:rsidR="00AD2D75" w:rsidRDefault="00AD2D75" w:rsidP="00AD2D75">
      <w:pPr>
        <w:pStyle w:val="Leipteksti"/>
        <w:rPr>
          <w:ins w:id="404" w:author="Eklund Marjut" w:date="2023-01-24T16:17:00Z"/>
        </w:rPr>
      </w:pPr>
      <w:r w:rsidRPr="00AD2D75">
        <w:t>Tieto voi puuttua 2016-vaiheistusta vanhemmassa aineistossa, jolloin entryn id:n tilalla palautetaan nullFlavor = ”NA”.</w:t>
      </w:r>
    </w:p>
    <w:p w14:paraId="77794F05" w14:textId="307C9F05" w:rsidR="00B27021" w:rsidRPr="00AD2D75" w:rsidRDefault="00B27021" w:rsidP="00AD2D75">
      <w:pPr>
        <w:pStyle w:val="Leipteksti"/>
      </w:pPr>
      <w:moveToRangeStart w:id="405" w:author="Eklund Marjut" w:date="2023-01-24T16:17:00Z" w:name="move125469477"/>
      <w:moveTo w:id="406" w:author="Eklund Marjut" w:date="2023-01-24T16:17:00Z">
        <w:r w:rsidRPr="00AD2D75">
          <w:t>Potilastie</w:t>
        </w:r>
      </w:moveTo>
      <w:r w:rsidR="00093974">
        <w:t>tovaran</w:t>
      </w:r>
      <w:moveTo w:id="407" w:author="Eklund Marjut" w:date="2023-01-24T16:17:00Z">
        <w:r w:rsidRPr="00AD2D75">
          <w:t>to generoi jokaiselle palautettavalle kooste-entrylle uuden yksilöivän tunnisteen (OID).</w:t>
        </w:r>
      </w:moveTo>
      <w:moveToRangeEnd w:id="405"/>
      <w:ins w:id="408" w:author="Eklund Marjut" w:date="2023-01-24T16:20:00Z">
        <w:r>
          <w:t xml:space="preserve"> </w:t>
        </w:r>
      </w:ins>
      <w:moveToRangeStart w:id="409" w:author="Eklund Marjut" w:date="2023-01-24T16:20:00Z" w:name="move125469668"/>
      <w:moveTo w:id="410" w:author="Eklund Marjut" w:date="2023-01-24T16:20:00Z">
        <w:r w:rsidRPr="00AD2D75">
          <w:t>Alkuperäisen entryn tunnus (OID) palautetaan entryn syntykontekstin tiedoissa.</w:t>
        </w:r>
      </w:moveTo>
      <w:moveToRangeEnd w:id="409"/>
      <w:ins w:id="411" w:author="Eklund Marjut" w:date="2023-01-24T16:20:00Z">
        <w:r>
          <w:t xml:space="preserve"> Syntykonteksti-entryllä ei ole </w:t>
        </w:r>
      </w:ins>
      <w:ins w:id="412" w:author="Eklund Marjut" w:date="2023-01-24T16:21:00Z">
        <w:r>
          <w:t>yksilöivää tunnistetta.</w:t>
        </w:r>
      </w:ins>
    </w:p>
    <w:p w14:paraId="155CABAE" w14:textId="77777777" w:rsidR="00AD2D75" w:rsidRPr="00AD2D75" w:rsidRDefault="00AD2D75" w:rsidP="00D760FF">
      <w:pPr>
        <w:pStyle w:val="Otsikko3"/>
      </w:pPr>
      <w:bookmarkStart w:id="413" w:name="_Toc128560551"/>
      <w:r w:rsidRPr="00AD2D75">
        <w:lastRenderedPageBreak/>
        <w:t>Huoltajille luovuttamisen kielto</w:t>
      </w:r>
      <w:bookmarkEnd w:id="413"/>
    </w:p>
    <w:p w14:paraId="1F32FFEA" w14:textId="77777777" w:rsidR="00AD2D75" w:rsidRPr="00AD2D75" w:rsidRDefault="00AD2D75" w:rsidP="00AD2D75">
      <w:pPr>
        <w:pStyle w:val="Leipteksti"/>
      </w:pPr>
      <w:r w:rsidRPr="00AD2D75">
        <w:t xml:space="preserve">Koostekanta tuottaa alaikäisen henkilön koosteasiakirjaan koostemerkinnän syntykontekstin tietoihin huoltajille luovuttamista koskevan kieltotilannetiedon palvelutapahtumassa annetun kieltotilannetiedon mukaisesti. </w:t>
      </w:r>
    </w:p>
    <w:p w14:paraId="02907559" w14:textId="77777777" w:rsidR="00AD2D75" w:rsidRPr="00AD2D75" w:rsidRDefault="00AD2D75" w:rsidP="00AD2D75">
      <w:pPr>
        <w:pStyle w:val="Leipteksti"/>
      </w:pPr>
      <w:r w:rsidRPr="00AD2D75">
        <w:t xml:space="preserve">Tieto annetaan reference.externalAct-viittausrakenteessa. Viittausrakenne tunnistetaan externalAct-elementin templateId:n avulla, joka saa arvon 1.2.246.537.6.12.999.2003.31 (Huoltajille luovuttamisen kielto). Tieto annettaan code-rakenteessa koodistoa THL - Alaikäisen potilastietojen luovuttaminen huoltajille (1.2.246.537.5.40202.201901) käyttäen, mahdolliset arvot 1-4. </w:t>
      </w:r>
    </w:p>
    <w:p w14:paraId="7AF299CA" w14:textId="77777777" w:rsidR="00AD2D75" w:rsidRPr="00AD2D75" w:rsidRDefault="00AD2D75" w:rsidP="00AD2D75">
      <w:pPr>
        <w:pStyle w:val="Leipteksti"/>
      </w:pPr>
      <w:r w:rsidRPr="00AD2D75">
        <w:t>(Tilanne 4/2019: Kieltotilannetieto palautuu koostepalautuksessa, jos tieto on palvelutapahtumassa annettu. Siirtymäaikana tietoja ei kaikilla alaikäisen palvelutapahtumilla vielä ole. Jos koostetiedon palvelutapahtumalla ei ole kieltotilannetietoa, tämä rakenne jää koostemerkinnän syntykontekstin tiedoista pois.)</w:t>
      </w:r>
    </w:p>
    <w:p w14:paraId="4802DF02" w14:textId="77777777" w:rsidR="00AD2D75" w:rsidRPr="00AD2D75" w:rsidRDefault="00AD2D75" w:rsidP="00D760FF">
      <w:pPr>
        <w:pStyle w:val="Otsikko3"/>
      </w:pPr>
      <w:bookmarkStart w:id="414" w:name="_Toc128560552"/>
      <w:r w:rsidRPr="00AD2D75">
        <w:t>Alkuperäisen asiakirjan määrittelykokoelma</w:t>
      </w:r>
      <w:bookmarkEnd w:id="414"/>
    </w:p>
    <w:p w14:paraId="31322D9D" w14:textId="19C19DF1" w:rsidR="00AD2D75" w:rsidRPr="00AD2D75" w:rsidDel="00B27021" w:rsidRDefault="00AD2D75" w:rsidP="00AD2D75">
      <w:pPr>
        <w:pStyle w:val="Leipteksti"/>
        <w:rPr>
          <w:del w:id="415" w:author="Eklund Marjut" w:date="2023-01-24T16:23:00Z"/>
        </w:rPr>
      </w:pPr>
      <w:r w:rsidRPr="00AD2D75">
        <w:t xml:space="preserve">Tieto siitä, mitä määrittelykokoelmaa </w:t>
      </w:r>
      <w:ins w:id="416" w:author="Eklund Marjut" w:date="2023-02-21T10:19:00Z">
        <w:r w:rsidR="006D5907">
          <w:t xml:space="preserve">on noudattanut </w:t>
        </w:r>
      </w:ins>
      <w:r w:rsidRPr="00AD2D75">
        <w:t>alkuperäinen asiakirja, jolta koostetieto on poimittu</w:t>
      </w:r>
      <w:del w:id="417" w:author="Eklund Marjut" w:date="2023-02-21T10:19:00Z">
        <w:r w:rsidRPr="00AD2D75" w:rsidDel="006D5907">
          <w:delText>, on noudattanut</w:delText>
        </w:r>
      </w:del>
      <w:r w:rsidRPr="00AD2D75">
        <w:t xml:space="preserve">. </w:t>
      </w:r>
      <w:del w:id="418" w:author="Eklund Marjut" w:date="2023-01-24T16:22:00Z">
        <w:r w:rsidRPr="00AD2D75" w:rsidDel="00B27021">
          <w:delText>Koostetieto palautetaan Potilastie</w:delText>
        </w:r>
      </w:del>
      <w:r w:rsidR="004D1EB1">
        <w:t>tovarann</w:t>
      </w:r>
      <w:del w:id="419" w:author="Eklund Marjut" w:date="2023-01-24T16:22:00Z">
        <w:r w:rsidRPr="00AD2D75" w:rsidDel="00B27021">
          <w:delText>on voimassa olevan määrittelyn mukaisessa rakenteessa.</w:delText>
        </w:r>
      </w:del>
    </w:p>
    <w:p w14:paraId="46EB6BCD" w14:textId="58EB9759" w:rsidR="00157DB8" w:rsidRDefault="00AD2D75" w:rsidP="00AD2D75">
      <w:pPr>
        <w:pStyle w:val="Leipteksti"/>
        <w:rPr>
          <w:ins w:id="420" w:author="Eklund Marjut" w:date="2023-02-17T10:01:00Z"/>
        </w:rPr>
      </w:pPr>
      <w:r w:rsidRPr="00AD2D75">
        <w:t xml:space="preserve">Tieto annetaan reference.externalAct-viittausrakenteessa. Viittausrakenne tunnistetaan externalAct-elementin templateId:n avulla, joka saa arvon 1.2.246.537.6.12.999.2003.5.9 (Alkuperäisen asiakirjan määrittelykokoelma). Rakenteen templateId:ssä annetaan määrittelykokoelman tunnus. </w:t>
      </w:r>
      <w:ins w:id="421" w:author="Eklund Marjut" w:date="2023-02-17T10:01:00Z">
        <w:r w:rsidR="00157DB8">
          <w:t xml:space="preserve">Koostetieto palautetaan saman määrittelyversion mukaisessa rakenteessa. </w:t>
        </w:r>
      </w:ins>
    </w:p>
    <w:p w14:paraId="6D0CAA5D" w14:textId="2A0850B5" w:rsidR="00AD2D75" w:rsidRPr="00AD2D75" w:rsidRDefault="00AD2D75" w:rsidP="00AD2D75">
      <w:pPr>
        <w:pStyle w:val="Leipteksti"/>
      </w:pPr>
      <w:r w:rsidRPr="00AD2D75">
        <w:t>Jos poiminta on tehty vanhemmasta aineistosta, missä ei vielä ole määrittelykokoelmaa käytössä, palautetaan templateId/@nullFlavor=”NA”.</w:t>
      </w:r>
      <w:ins w:id="422" w:author="Eklund Marjut" w:date="2023-02-17T10:01:00Z">
        <w:r w:rsidR="00157DB8">
          <w:t xml:space="preserve"> Koostetieto palautetaan tällöin muunnettuna määrittelykokoelman 2018.10.4 mukaiseen rakenteeseen. </w:t>
        </w:r>
      </w:ins>
    </w:p>
    <w:p w14:paraId="19F092D2" w14:textId="77777777" w:rsidR="00AD2D75" w:rsidRPr="00AD2D75" w:rsidRDefault="00AD2D75" w:rsidP="00D760FF">
      <w:pPr>
        <w:pStyle w:val="Otsikko3"/>
      </w:pPr>
      <w:bookmarkStart w:id="423" w:name="_Toc128560553"/>
      <w:r w:rsidRPr="00AD2D75">
        <w:t>Koostemerkintä sisältää rakenteisen tietosisällön K/E</w:t>
      </w:r>
      <w:bookmarkEnd w:id="423"/>
    </w:p>
    <w:p w14:paraId="3D3D3E75" w14:textId="77777777" w:rsidR="00AD2D75" w:rsidRPr="00AD2D75" w:rsidRDefault="00AD2D75" w:rsidP="00AD2D75">
      <w:pPr>
        <w:pStyle w:val="Leipteksti"/>
      </w:pPr>
      <w:r w:rsidRPr="00AD2D75">
        <w:t xml:space="preserve">Tieto siitä palautuuko koosteasiakirjalla sekä syntykontekstin tieto että tietosisältö-entry vai pelkkä syntykontekstin tieto. Vanhan aineiston populoinnissa syntyneistä tiedoista palautetaan vain syntykontekstin tiedot, jos tietosisältöä ei ole pystytty poimimaan asianmukaisesti.  </w:t>
      </w:r>
    </w:p>
    <w:p w14:paraId="5832562F" w14:textId="4A4DDDF5" w:rsidR="00286D98" w:rsidRDefault="00AD2D75" w:rsidP="00AD2D75">
      <w:pPr>
        <w:pStyle w:val="Leipteksti"/>
        <w:rPr>
          <w:ins w:id="424" w:author="Eklund Marjut" w:date="2022-12-19T09:11:00Z"/>
        </w:rPr>
      </w:pPr>
      <w:r w:rsidRPr="00AD2D75">
        <w:lastRenderedPageBreak/>
        <w:t>Tieto annetaan reference. externalAct-viittausrakenteessa. Viittausrakenne tunnistetaan externalAct-elementin templateId:n avulla, joka saa arvon 1.2.246.537.6.12.999.2003.5.10 (Koostemerkintä sisältää rakenteisen tietosisällön K/E). Tieto annetaan code-rakenteessa koodistoa AR/YDIN - Kyllä/EI/Ei tietoa (1.2.246.537.6.112.2007) käyttäen.</w:t>
      </w:r>
    </w:p>
    <w:p w14:paraId="2848DEDD" w14:textId="1903FBDF" w:rsidR="00663207" w:rsidRDefault="00663207" w:rsidP="00D760FF">
      <w:pPr>
        <w:pStyle w:val="Otsikko3"/>
      </w:pPr>
      <w:bookmarkStart w:id="425" w:name="_Toc128560554"/>
      <w:ins w:id="426" w:author="Eklund Marjut" w:date="2022-12-19T09:11:00Z">
        <w:r>
          <w:t>Esimerkki syntykontekstitietojen entry-r</w:t>
        </w:r>
      </w:ins>
      <w:ins w:id="427" w:author="Eklund Marjut" w:date="2022-12-19T09:12:00Z">
        <w:r>
          <w:t>a</w:t>
        </w:r>
      </w:ins>
      <w:ins w:id="428" w:author="Eklund Marjut" w:date="2022-12-19T09:11:00Z">
        <w:r>
          <w:t>kenteesta</w:t>
        </w:r>
      </w:ins>
      <w:bookmarkEnd w:id="425"/>
    </w:p>
    <w:p w14:paraId="7097C498" w14:textId="6F568438" w:rsidR="00AD2D75" w:rsidRDefault="00AD2D75" w:rsidP="004358B7">
      <w:pPr>
        <w:pStyle w:val="Leipteksti"/>
        <w:spacing w:after="0" w:line="240" w:lineRule="auto"/>
        <w:ind w:left="568"/>
        <w:rPr>
          <w:color w:val="000000"/>
          <w:highlight w:val="white"/>
        </w:rPr>
      </w:pPr>
      <w:r>
        <w:rPr>
          <w:color w:val="0000FF"/>
          <w:highlight w:val="white"/>
        </w:rPr>
        <w:t>&lt;!--</w:t>
      </w:r>
      <w:r>
        <w:rPr>
          <w:highlight w:val="white"/>
        </w:rPr>
        <w:t xml:space="preserve"> </w:t>
      </w:r>
      <w:r w:rsidR="009A4F93">
        <w:rPr>
          <w:rFonts w:ascii="Arial" w:hAnsi="Arial" w:cs="Arial"/>
          <w:noProof w:val="0"/>
          <w:color w:val="808080"/>
          <w:szCs w:val="20"/>
          <w:highlight w:val="white"/>
        </w:rPr>
        <w:t>Koostetiedon syntykon</w:t>
      </w:r>
      <w:r w:rsidRPr="00AD2D75">
        <w:rPr>
          <w:rFonts w:ascii="Arial" w:hAnsi="Arial" w:cs="Arial"/>
          <w:noProof w:val="0"/>
          <w:color w:val="808080"/>
          <w:szCs w:val="20"/>
          <w:highlight w:val="white"/>
        </w:rPr>
        <w:t>tekstin muiden tietojen rakenne</w:t>
      </w:r>
      <w:del w:id="429" w:author="Eklund Marjut" w:date="2022-12-19T09:12:00Z">
        <w:r w:rsidDel="00663207">
          <w:rPr>
            <w:highlight w:val="white"/>
          </w:rPr>
          <w:delText xml:space="preserve"> </w:delText>
        </w:r>
      </w:del>
      <w:r>
        <w:rPr>
          <w:highlight w:val="white"/>
        </w:rPr>
        <w:t xml:space="preserve"> </w:t>
      </w:r>
      <w:r>
        <w:rPr>
          <w:color w:val="0000FF"/>
          <w:highlight w:val="white"/>
        </w:rPr>
        <w:t>--&gt;</w:t>
      </w:r>
    </w:p>
    <w:p w14:paraId="095DF8CD" w14:textId="77777777" w:rsidR="00AD2D75" w:rsidRPr="00AD2D75" w:rsidRDefault="00AD2D75" w:rsidP="004358B7">
      <w:pPr>
        <w:pStyle w:val="Leipteksti"/>
        <w:spacing w:after="0" w:line="240" w:lineRule="auto"/>
        <w:ind w:left="568"/>
        <w:rPr>
          <w:color w:val="000000"/>
          <w:highlight w:val="white"/>
          <w:lang w:val="en-US"/>
        </w:rPr>
      </w:pPr>
      <w:r w:rsidRPr="00AD2D75">
        <w:rPr>
          <w:color w:val="0000FF"/>
          <w:highlight w:val="white"/>
          <w:lang w:val="en-US"/>
        </w:rPr>
        <w:t>&lt;</w:t>
      </w:r>
      <w:r w:rsidRPr="00AD2D75">
        <w:rPr>
          <w:color w:val="800000"/>
          <w:highlight w:val="white"/>
          <w:lang w:val="en-US"/>
        </w:rPr>
        <w:t>entry</w:t>
      </w:r>
      <w:r w:rsidRPr="00AD2D75">
        <w:rPr>
          <w:color w:val="0000FF"/>
          <w:highlight w:val="white"/>
          <w:lang w:val="en-US"/>
        </w:rPr>
        <w:t>&gt;</w:t>
      </w:r>
    </w:p>
    <w:p w14:paraId="751E946E" w14:textId="77777777" w:rsidR="00AD2D75" w:rsidRPr="00AD2D75" w:rsidRDefault="00AD2D75" w:rsidP="004358B7">
      <w:pPr>
        <w:pStyle w:val="Leipteksti"/>
        <w:spacing w:after="0" w:line="240" w:lineRule="auto"/>
        <w:ind w:left="854"/>
        <w:rPr>
          <w:color w:val="000000"/>
          <w:highlight w:val="white"/>
          <w:lang w:val="en-US"/>
        </w:rPr>
      </w:pPr>
      <w:r w:rsidRPr="00AD2D75">
        <w:rPr>
          <w:color w:val="0000FF"/>
          <w:highlight w:val="white"/>
          <w:lang w:val="en-US"/>
        </w:rPr>
        <w:t>&lt;</w:t>
      </w:r>
      <w:r w:rsidRPr="00AD2D75">
        <w:rPr>
          <w:color w:val="800000"/>
          <w:highlight w:val="white"/>
          <w:lang w:val="en-US"/>
        </w:rPr>
        <w:t>encounter</w:t>
      </w:r>
      <w:r w:rsidRPr="00AD2D75">
        <w:rPr>
          <w:color w:val="FF0000"/>
          <w:highlight w:val="white"/>
          <w:lang w:val="en-US"/>
        </w:rPr>
        <w:t xml:space="preserve"> classCode</w:t>
      </w:r>
      <w:r w:rsidRPr="00AD2D75">
        <w:rPr>
          <w:color w:val="0000FF"/>
          <w:highlight w:val="white"/>
          <w:lang w:val="en-US"/>
        </w:rPr>
        <w:t>="</w:t>
      </w:r>
      <w:r w:rsidRPr="00AD2D75">
        <w:rPr>
          <w:color w:val="000000"/>
          <w:highlight w:val="white"/>
          <w:lang w:val="en-US"/>
        </w:rPr>
        <w:t>ENC</w:t>
      </w:r>
      <w:r w:rsidRPr="00AD2D75">
        <w:rPr>
          <w:color w:val="0000FF"/>
          <w:highlight w:val="white"/>
          <w:lang w:val="en-US"/>
        </w:rPr>
        <w:t>"</w:t>
      </w:r>
      <w:r w:rsidRPr="00AD2D75">
        <w:rPr>
          <w:color w:val="FF0000"/>
          <w:highlight w:val="white"/>
          <w:lang w:val="en-US"/>
        </w:rPr>
        <w:t xml:space="preserve"> moodCode</w:t>
      </w:r>
      <w:r w:rsidRPr="00AD2D75">
        <w:rPr>
          <w:color w:val="0000FF"/>
          <w:highlight w:val="white"/>
          <w:lang w:val="en-US"/>
        </w:rPr>
        <w:t>="</w:t>
      </w:r>
      <w:r w:rsidRPr="00AD2D75">
        <w:rPr>
          <w:color w:val="000000"/>
          <w:highlight w:val="white"/>
          <w:lang w:val="en-US"/>
        </w:rPr>
        <w:t>EVN</w:t>
      </w:r>
      <w:r w:rsidRPr="00AD2D75">
        <w:rPr>
          <w:color w:val="0000FF"/>
          <w:highlight w:val="white"/>
          <w:lang w:val="en-US"/>
        </w:rPr>
        <w:t>"&gt;</w:t>
      </w:r>
    </w:p>
    <w:p w14:paraId="0CFED5D5" w14:textId="77777777" w:rsidR="00137256" w:rsidRDefault="00137256" w:rsidP="004358B7">
      <w:pPr>
        <w:pStyle w:val="Leipteksti"/>
        <w:spacing w:after="0" w:line="240" w:lineRule="auto"/>
        <w:ind w:left="1138"/>
        <w:rPr>
          <w:color w:val="000000"/>
          <w:highlight w:val="white"/>
        </w:rPr>
      </w:pPr>
      <w:r>
        <w:rPr>
          <w:color w:val="0000FF"/>
          <w:highlight w:val="white"/>
        </w:rPr>
        <w:t>&lt;!--</w:t>
      </w:r>
      <w:r>
        <w:rPr>
          <w:highlight w:val="white"/>
        </w:rPr>
        <w:t xml:space="preserve"> </w:t>
      </w:r>
      <w:r w:rsidRPr="00AD2D75">
        <w:rPr>
          <w:rFonts w:ascii="Arial" w:hAnsi="Arial" w:cs="Arial"/>
          <w:noProof w:val="0"/>
          <w:color w:val="808080"/>
          <w:szCs w:val="20"/>
          <w:highlight w:val="white"/>
        </w:rPr>
        <w:t>Palvelutapahtuman tiedot</w:t>
      </w:r>
      <w:r>
        <w:rPr>
          <w:highlight w:val="white"/>
        </w:rPr>
        <w:t xml:space="preserve"> </w:t>
      </w:r>
      <w:r>
        <w:rPr>
          <w:color w:val="0000FF"/>
          <w:highlight w:val="white"/>
        </w:rPr>
        <w:t>--&gt;</w:t>
      </w:r>
    </w:p>
    <w:p w14:paraId="31313680" w14:textId="72FC0082" w:rsidR="00AD2D75" w:rsidRDefault="00AD2D75" w:rsidP="004358B7">
      <w:pPr>
        <w:pStyle w:val="Leipteksti"/>
        <w:spacing w:after="0" w:line="240" w:lineRule="auto"/>
        <w:ind w:left="1138"/>
        <w:rPr>
          <w:color w:val="000000"/>
          <w:highlight w:val="white"/>
        </w:rPr>
      </w:pPr>
      <w:r>
        <w:rPr>
          <w:color w:val="0000FF"/>
          <w:highlight w:val="white"/>
        </w:rPr>
        <w:t>&lt;</w:t>
      </w:r>
      <w:r>
        <w:rPr>
          <w:color w:val="800000"/>
          <w:highlight w:val="white"/>
        </w:rPr>
        <w:t>templateId</w:t>
      </w:r>
      <w:r>
        <w:rPr>
          <w:color w:val="FF0000"/>
          <w:highlight w:val="white"/>
        </w:rPr>
        <w:t xml:space="preserve"> root</w:t>
      </w:r>
      <w:r>
        <w:rPr>
          <w:color w:val="0000FF"/>
          <w:highlight w:val="white"/>
        </w:rPr>
        <w:t>="</w:t>
      </w:r>
      <w:r>
        <w:rPr>
          <w:color w:val="000000"/>
          <w:highlight w:val="white"/>
        </w:rPr>
        <w:t>1.2.246.537.6.12.999.2003.5</w:t>
      </w:r>
      <w:r>
        <w:rPr>
          <w:color w:val="0000FF"/>
          <w:highlight w:val="white"/>
        </w:rPr>
        <w:t>"/&gt;</w:t>
      </w:r>
    </w:p>
    <w:p w14:paraId="71BF53B2" w14:textId="77777777" w:rsidR="00AD2D75" w:rsidRDefault="00AD2D75" w:rsidP="004358B7">
      <w:pPr>
        <w:pStyle w:val="Leipteksti"/>
        <w:spacing w:after="0" w:line="240" w:lineRule="auto"/>
        <w:ind w:left="1138"/>
        <w:rPr>
          <w:color w:val="000000"/>
          <w:highlight w:val="white"/>
        </w:rPr>
      </w:pPr>
      <w:r>
        <w:rPr>
          <w:color w:val="0000FF"/>
          <w:highlight w:val="white"/>
        </w:rPr>
        <w:t>&lt;</w:t>
      </w:r>
      <w:r>
        <w:rPr>
          <w:color w:val="800000"/>
          <w:highlight w:val="white"/>
        </w:rPr>
        <w:t>performer</w:t>
      </w:r>
      <w:r>
        <w:rPr>
          <w:color w:val="0000FF"/>
          <w:highlight w:val="white"/>
        </w:rPr>
        <w:t>&gt;</w:t>
      </w:r>
    </w:p>
    <w:p w14:paraId="53FAB60B" w14:textId="77777777" w:rsidR="00AD2D75" w:rsidRDefault="00AD2D75" w:rsidP="004358B7">
      <w:pPr>
        <w:pStyle w:val="Leipteksti"/>
        <w:spacing w:after="0" w:line="240" w:lineRule="auto"/>
        <w:ind w:left="1422"/>
        <w:rPr>
          <w:color w:val="000000"/>
          <w:highlight w:val="white"/>
        </w:rPr>
      </w:pPr>
      <w:r>
        <w:rPr>
          <w:color w:val="0000FF"/>
          <w:highlight w:val="white"/>
        </w:rPr>
        <w:t>&lt;</w:t>
      </w:r>
      <w:r>
        <w:rPr>
          <w:color w:val="800000"/>
          <w:highlight w:val="white"/>
        </w:rPr>
        <w:t>assignedEntity</w:t>
      </w:r>
      <w:r>
        <w:rPr>
          <w:color w:val="0000FF"/>
          <w:highlight w:val="white"/>
        </w:rPr>
        <w:t>&gt;</w:t>
      </w:r>
    </w:p>
    <w:p w14:paraId="5426B0DE" w14:textId="77777777" w:rsidR="00AD2D75" w:rsidRDefault="00AD2D75" w:rsidP="004358B7">
      <w:pPr>
        <w:pStyle w:val="Leipteksti"/>
        <w:spacing w:after="0" w:line="240" w:lineRule="auto"/>
        <w:ind w:left="1706"/>
        <w:rPr>
          <w:color w:val="000000"/>
          <w:highlight w:val="white"/>
        </w:rPr>
      </w:pPr>
      <w:r>
        <w:rPr>
          <w:color w:val="0000FF"/>
          <w:highlight w:val="white"/>
        </w:rPr>
        <w:t>&lt;!--</w:t>
      </w:r>
      <w:r>
        <w:rPr>
          <w:highlight w:val="white"/>
        </w:rPr>
        <w:t xml:space="preserve"> </w:t>
      </w:r>
      <w:r w:rsidRPr="00AD2D75">
        <w:rPr>
          <w:rFonts w:ascii="Arial" w:hAnsi="Arial" w:cs="Arial"/>
          <w:noProof w:val="0"/>
          <w:color w:val="808080"/>
          <w:szCs w:val="20"/>
          <w:highlight w:val="white"/>
        </w:rPr>
        <w:t>Palvelutapahtuman id</w:t>
      </w:r>
      <w:r>
        <w:rPr>
          <w:highlight w:val="white"/>
        </w:rPr>
        <w:t xml:space="preserve"> </w:t>
      </w:r>
      <w:r>
        <w:rPr>
          <w:color w:val="0000FF"/>
          <w:highlight w:val="white"/>
        </w:rPr>
        <w:t>--&gt;</w:t>
      </w:r>
    </w:p>
    <w:p w14:paraId="6B5C0B90" w14:textId="77777777" w:rsidR="00AD2D75" w:rsidRDefault="00AD2D75" w:rsidP="004358B7">
      <w:pPr>
        <w:pStyle w:val="Leipteksti"/>
        <w:spacing w:after="0" w:line="240" w:lineRule="auto"/>
        <w:ind w:left="1706"/>
        <w:rPr>
          <w:color w:val="000000"/>
          <w:highlight w:val="white"/>
        </w:rPr>
      </w:pPr>
      <w:r>
        <w:rPr>
          <w:color w:val="0000FF"/>
          <w:highlight w:val="white"/>
        </w:rPr>
        <w:t>&lt;</w:t>
      </w:r>
      <w:r>
        <w:rPr>
          <w:color w:val="800000"/>
          <w:highlight w:val="white"/>
        </w:rPr>
        <w:t>id</w:t>
      </w:r>
      <w:r>
        <w:rPr>
          <w:color w:val="FF0000"/>
          <w:highlight w:val="white"/>
        </w:rPr>
        <w:t xml:space="preserve"> root</w:t>
      </w:r>
      <w:r>
        <w:rPr>
          <w:color w:val="0000FF"/>
          <w:highlight w:val="white"/>
        </w:rPr>
        <w:t>="</w:t>
      </w:r>
      <w:r>
        <w:rPr>
          <w:color w:val="000000"/>
          <w:highlight w:val="white"/>
        </w:rPr>
        <w:t>1.2.246.10.1234567.14.2013.123</w:t>
      </w:r>
      <w:r>
        <w:rPr>
          <w:color w:val="0000FF"/>
          <w:highlight w:val="white"/>
        </w:rPr>
        <w:t>"/&gt;</w:t>
      </w:r>
    </w:p>
    <w:p w14:paraId="45348820" w14:textId="2A049809" w:rsidR="00AD2D75" w:rsidRDefault="00AD2D75" w:rsidP="004358B7">
      <w:pPr>
        <w:pStyle w:val="Leipteksti"/>
        <w:spacing w:after="0" w:line="240" w:lineRule="auto"/>
        <w:ind w:left="1706"/>
        <w:rPr>
          <w:color w:val="000000"/>
          <w:highlight w:val="white"/>
        </w:rPr>
      </w:pPr>
      <w:r>
        <w:rPr>
          <w:color w:val="000080"/>
          <w:highlight w:val="white"/>
        </w:rPr>
        <w:t xml:space="preserve">&lt;!-- </w:t>
      </w:r>
      <w:r w:rsidRPr="00AD2D75">
        <w:rPr>
          <w:rFonts w:ascii="Arial" w:hAnsi="Arial" w:cs="Arial"/>
          <w:noProof w:val="0"/>
          <w:color w:val="808080"/>
          <w:szCs w:val="20"/>
          <w:highlight w:val="white"/>
        </w:rPr>
        <w:t>Palveluntuottajan tiedot</w:t>
      </w:r>
      <w:r>
        <w:rPr>
          <w:color w:val="000080"/>
          <w:highlight w:val="white"/>
        </w:rPr>
        <w:t xml:space="preserve"> --&gt;</w:t>
      </w:r>
    </w:p>
    <w:p w14:paraId="0B57145C" w14:textId="77777777" w:rsidR="00AD2D75" w:rsidRDefault="00AD2D75" w:rsidP="004358B7">
      <w:pPr>
        <w:pStyle w:val="Leipteksti"/>
        <w:spacing w:after="0" w:line="240" w:lineRule="auto"/>
        <w:ind w:left="1706"/>
        <w:rPr>
          <w:color w:val="000000"/>
          <w:highlight w:val="white"/>
        </w:rPr>
      </w:pPr>
      <w:r>
        <w:rPr>
          <w:color w:val="0000FF"/>
          <w:highlight w:val="white"/>
        </w:rPr>
        <w:t>&lt;</w:t>
      </w:r>
      <w:r>
        <w:rPr>
          <w:color w:val="800000"/>
          <w:highlight w:val="white"/>
        </w:rPr>
        <w:t>representedOrganization</w:t>
      </w:r>
      <w:r>
        <w:rPr>
          <w:color w:val="0000FF"/>
          <w:highlight w:val="white"/>
        </w:rPr>
        <w:t>&gt;</w:t>
      </w:r>
    </w:p>
    <w:p w14:paraId="26B4D402" w14:textId="77777777" w:rsidR="00AD2D75" w:rsidRDefault="00AD2D75" w:rsidP="004358B7">
      <w:pPr>
        <w:pStyle w:val="Leipteksti"/>
        <w:spacing w:after="0" w:line="240" w:lineRule="auto"/>
        <w:ind w:left="1990"/>
        <w:rPr>
          <w:color w:val="000000"/>
          <w:highlight w:val="white"/>
        </w:rPr>
      </w:pPr>
      <w:r>
        <w:rPr>
          <w:color w:val="0000FF"/>
          <w:highlight w:val="white"/>
        </w:rPr>
        <w:t>&lt;!--</w:t>
      </w:r>
      <w:r>
        <w:rPr>
          <w:highlight w:val="white"/>
        </w:rPr>
        <w:t xml:space="preserve"> </w:t>
      </w:r>
      <w:r w:rsidRPr="00AD2D75">
        <w:rPr>
          <w:rFonts w:ascii="Arial" w:hAnsi="Arial" w:cs="Arial"/>
          <w:noProof w:val="0"/>
          <w:color w:val="808080"/>
          <w:szCs w:val="20"/>
          <w:highlight w:val="white"/>
        </w:rPr>
        <w:t>Palveluntuottajan id (OID)</w:t>
      </w:r>
      <w:r>
        <w:rPr>
          <w:highlight w:val="white"/>
        </w:rPr>
        <w:t xml:space="preserve"> </w:t>
      </w:r>
      <w:r>
        <w:rPr>
          <w:color w:val="0000FF"/>
          <w:highlight w:val="white"/>
        </w:rPr>
        <w:t>--&gt;</w:t>
      </w:r>
    </w:p>
    <w:p w14:paraId="02360841" w14:textId="77777777" w:rsidR="00AD2D75" w:rsidRDefault="00AD2D75" w:rsidP="004358B7">
      <w:pPr>
        <w:pStyle w:val="Leipteksti"/>
        <w:spacing w:after="0" w:line="240" w:lineRule="auto"/>
        <w:ind w:left="1990"/>
        <w:rPr>
          <w:color w:val="000000"/>
          <w:highlight w:val="white"/>
        </w:rPr>
      </w:pPr>
      <w:r>
        <w:rPr>
          <w:color w:val="0000FF"/>
          <w:highlight w:val="white"/>
        </w:rPr>
        <w:t>&lt;</w:t>
      </w:r>
      <w:r>
        <w:rPr>
          <w:color w:val="800000"/>
          <w:highlight w:val="white"/>
        </w:rPr>
        <w:t>id</w:t>
      </w:r>
      <w:r>
        <w:rPr>
          <w:color w:val="FF0000"/>
          <w:highlight w:val="white"/>
        </w:rPr>
        <w:t xml:space="preserve"> root</w:t>
      </w:r>
      <w:r>
        <w:rPr>
          <w:color w:val="0000FF"/>
          <w:highlight w:val="white"/>
        </w:rPr>
        <w:t>="</w:t>
      </w:r>
      <w:r>
        <w:rPr>
          <w:color w:val="000000"/>
          <w:highlight w:val="white"/>
        </w:rPr>
        <w:t>1.2.246.10.1246109.10.2006.371</w:t>
      </w:r>
      <w:r>
        <w:rPr>
          <w:color w:val="0000FF"/>
          <w:highlight w:val="white"/>
        </w:rPr>
        <w:t>"/&gt;</w:t>
      </w:r>
    </w:p>
    <w:p w14:paraId="6DE74994" w14:textId="77777777" w:rsidR="00AD2D75" w:rsidRDefault="00AD2D75" w:rsidP="004358B7">
      <w:pPr>
        <w:pStyle w:val="Leipteksti"/>
        <w:spacing w:after="0" w:line="240" w:lineRule="auto"/>
        <w:ind w:left="1990"/>
        <w:rPr>
          <w:color w:val="000000"/>
          <w:highlight w:val="white"/>
        </w:rPr>
      </w:pPr>
      <w:r>
        <w:rPr>
          <w:color w:val="0000FF"/>
          <w:highlight w:val="white"/>
        </w:rPr>
        <w:t>&lt;!--</w:t>
      </w:r>
      <w:r>
        <w:rPr>
          <w:highlight w:val="white"/>
        </w:rPr>
        <w:t xml:space="preserve"> </w:t>
      </w:r>
      <w:r w:rsidRPr="00AD2D75">
        <w:rPr>
          <w:rFonts w:ascii="Arial" w:hAnsi="Arial" w:cs="Arial"/>
          <w:noProof w:val="0"/>
          <w:color w:val="808080"/>
          <w:szCs w:val="20"/>
          <w:highlight w:val="white"/>
        </w:rPr>
        <w:t>palveluntuottajan nimi</w:t>
      </w:r>
      <w:r>
        <w:rPr>
          <w:highlight w:val="white"/>
        </w:rPr>
        <w:t xml:space="preserve"> </w:t>
      </w:r>
      <w:r>
        <w:rPr>
          <w:color w:val="0000FF"/>
          <w:highlight w:val="white"/>
        </w:rPr>
        <w:t>--&gt;</w:t>
      </w:r>
    </w:p>
    <w:p w14:paraId="5CFE93CC" w14:textId="77777777" w:rsidR="00AD2D75" w:rsidRPr="00F65FDA" w:rsidRDefault="00AD2D75" w:rsidP="004358B7">
      <w:pPr>
        <w:pStyle w:val="Leipteksti"/>
        <w:spacing w:after="0" w:line="240" w:lineRule="auto"/>
        <w:ind w:left="1990"/>
        <w:rPr>
          <w:color w:val="000000"/>
          <w:highlight w:val="white"/>
        </w:rPr>
      </w:pPr>
      <w:r w:rsidRPr="00F65FDA">
        <w:rPr>
          <w:color w:val="0000FF"/>
          <w:highlight w:val="white"/>
        </w:rPr>
        <w:t>&lt;</w:t>
      </w:r>
      <w:r w:rsidRPr="00F65FDA">
        <w:rPr>
          <w:color w:val="800000"/>
          <w:highlight w:val="white"/>
        </w:rPr>
        <w:t>name</w:t>
      </w:r>
      <w:r w:rsidRPr="00F65FDA">
        <w:rPr>
          <w:color w:val="0000FF"/>
          <w:highlight w:val="white"/>
        </w:rPr>
        <w:t>&gt;</w:t>
      </w:r>
      <w:r w:rsidRPr="00F65FDA">
        <w:rPr>
          <w:color w:val="000000"/>
          <w:highlight w:val="white"/>
        </w:rPr>
        <w:t>Katriinan sairaala, os. 1, Vantaan soster</w:t>
      </w:r>
      <w:r w:rsidRPr="00F65FDA">
        <w:rPr>
          <w:color w:val="0000FF"/>
          <w:highlight w:val="white"/>
        </w:rPr>
        <w:t>&lt;/</w:t>
      </w:r>
      <w:r w:rsidRPr="00F65FDA">
        <w:rPr>
          <w:color w:val="800000"/>
          <w:highlight w:val="white"/>
        </w:rPr>
        <w:t>name</w:t>
      </w:r>
      <w:r w:rsidRPr="00F65FDA">
        <w:rPr>
          <w:color w:val="0000FF"/>
          <w:highlight w:val="white"/>
        </w:rPr>
        <w:t>&gt;</w:t>
      </w:r>
    </w:p>
    <w:p w14:paraId="2D78F292" w14:textId="77777777" w:rsidR="00AD2D75" w:rsidRPr="00655746" w:rsidRDefault="00AD2D75" w:rsidP="004358B7">
      <w:pPr>
        <w:pStyle w:val="Leipteksti"/>
        <w:spacing w:after="0" w:line="240" w:lineRule="auto"/>
        <w:ind w:left="1706"/>
        <w:rPr>
          <w:color w:val="000000"/>
          <w:highlight w:val="white"/>
        </w:rPr>
      </w:pPr>
      <w:r w:rsidRPr="00655746">
        <w:rPr>
          <w:color w:val="0000FF"/>
          <w:highlight w:val="white"/>
        </w:rPr>
        <w:t>&lt;/</w:t>
      </w:r>
      <w:r w:rsidRPr="00655746">
        <w:rPr>
          <w:color w:val="800000"/>
          <w:highlight w:val="white"/>
        </w:rPr>
        <w:t>representedOrganization</w:t>
      </w:r>
      <w:r w:rsidRPr="00655746">
        <w:rPr>
          <w:color w:val="0000FF"/>
          <w:highlight w:val="white"/>
        </w:rPr>
        <w:t>&gt;</w:t>
      </w:r>
    </w:p>
    <w:p w14:paraId="13FE8F60" w14:textId="77777777" w:rsidR="00AD2D75" w:rsidRPr="00655746" w:rsidRDefault="00AD2D75" w:rsidP="004358B7">
      <w:pPr>
        <w:pStyle w:val="Leipteksti"/>
        <w:spacing w:after="0" w:line="240" w:lineRule="auto"/>
        <w:ind w:left="1422"/>
        <w:rPr>
          <w:color w:val="000000"/>
          <w:highlight w:val="white"/>
        </w:rPr>
      </w:pPr>
      <w:r w:rsidRPr="00655746">
        <w:rPr>
          <w:color w:val="0000FF"/>
          <w:highlight w:val="white"/>
        </w:rPr>
        <w:t>&lt;/</w:t>
      </w:r>
      <w:r w:rsidRPr="00655746">
        <w:rPr>
          <w:color w:val="800000"/>
          <w:highlight w:val="white"/>
        </w:rPr>
        <w:t>assignedEntity</w:t>
      </w:r>
      <w:r w:rsidRPr="00655746">
        <w:rPr>
          <w:color w:val="0000FF"/>
          <w:highlight w:val="white"/>
        </w:rPr>
        <w:t>&gt;</w:t>
      </w:r>
    </w:p>
    <w:p w14:paraId="27CF2287" w14:textId="77777777" w:rsidR="00AD2D75" w:rsidRPr="00655746" w:rsidRDefault="00AD2D75" w:rsidP="004358B7">
      <w:pPr>
        <w:pStyle w:val="Leipteksti"/>
        <w:spacing w:after="0" w:line="240" w:lineRule="auto"/>
        <w:ind w:left="1138"/>
        <w:rPr>
          <w:color w:val="000000"/>
          <w:highlight w:val="white"/>
        </w:rPr>
      </w:pPr>
      <w:r w:rsidRPr="00655746">
        <w:rPr>
          <w:color w:val="0000FF"/>
          <w:highlight w:val="white"/>
        </w:rPr>
        <w:t>&lt;/</w:t>
      </w:r>
      <w:r w:rsidRPr="00655746">
        <w:rPr>
          <w:color w:val="800000"/>
          <w:highlight w:val="white"/>
        </w:rPr>
        <w:t>performer</w:t>
      </w:r>
      <w:r w:rsidRPr="00655746">
        <w:rPr>
          <w:color w:val="0000FF"/>
          <w:highlight w:val="white"/>
        </w:rPr>
        <w:t>&gt;</w:t>
      </w:r>
    </w:p>
    <w:p w14:paraId="506C67EA" w14:textId="77777777" w:rsidR="00AD2D75" w:rsidRDefault="00AD2D75" w:rsidP="004358B7">
      <w:pPr>
        <w:pStyle w:val="Leipteksti"/>
        <w:spacing w:after="0" w:line="240" w:lineRule="auto"/>
        <w:ind w:left="1138"/>
        <w:rPr>
          <w:color w:val="000000"/>
          <w:highlight w:val="white"/>
        </w:rPr>
      </w:pPr>
      <w:r>
        <w:rPr>
          <w:color w:val="0000FF"/>
          <w:highlight w:val="white"/>
        </w:rPr>
        <w:t>&lt;!--</w:t>
      </w:r>
      <w:r>
        <w:rPr>
          <w:highlight w:val="white"/>
        </w:rPr>
        <w:t xml:space="preserve"> </w:t>
      </w:r>
      <w:r w:rsidRPr="00AD2D75">
        <w:rPr>
          <w:rFonts w:ascii="Arial" w:hAnsi="Arial" w:cs="Arial"/>
          <w:noProof w:val="0"/>
          <w:color w:val="808080"/>
          <w:szCs w:val="20"/>
          <w:highlight w:val="white"/>
        </w:rPr>
        <w:t>Linkki asiakirjaan, josta alkuperäinen merkintä</w:t>
      </w:r>
      <w:r>
        <w:rPr>
          <w:highlight w:val="white"/>
        </w:rPr>
        <w:t xml:space="preserve"> on </w:t>
      </w:r>
      <w:r>
        <w:rPr>
          <w:color w:val="0000FF"/>
          <w:highlight w:val="white"/>
        </w:rPr>
        <w:t>--&gt;</w:t>
      </w:r>
    </w:p>
    <w:p w14:paraId="69DB51CC" w14:textId="77777777" w:rsidR="00AD2D75" w:rsidRPr="00AD2D75" w:rsidRDefault="00AD2D75" w:rsidP="004358B7">
      <w:pPr>
        <w:pStyle w:val="Leipteksti"/>
        <w:spacing w:after="0" w:line="240" w:lineRule="auto"/>
        <w:ind w:left="1138"/>
        <w:rPr>
          <w:color w:val="000000"/>
          <w:highlight w:val="white"/>
          <w:lang w:val="en-US"/>
        </w:rPr>
      </w:pPr>
      <w:r w:rsidRPr="00AD2D75">
        <w:rPr>
          <w:color w:val="0000FF"/>
          <w:highlight w:val="white"/>
          <w:lang w:val="en-US"/>
        </w:rPr>
        <w:t>&lt;</w:t>
      </w:r>
      <w:r w:rsidRPr="00AD2D75">
        <w:rPr>
          <w:color w:val="800000"/>
          <w:highlight w:val="white"/>
          <w:lang w:val="en-US"/>
        </w:rPr>
        <w:t>reference</w:t>
      </w:r>
      <w:r w:rsidRPr="00AD2D75">
        <w:rPr>
          <w:color w:val="FF0000"/>
          <w:highlight w:val="white"/>
          <w:lang w:val="en-US"/>
        </w:rPr>
        <w:t xml:space="preserve"> typeCode</w:t>
      </w:r>
      <w:r w:rsidRPr="00AD2D75">
        <w:rPr>
          <w:color w:val="0000FF"/>
          <w:highlight w:val="white"/>
          <w:lang w:val="en-US"/>
        </w:rPr>
        <w:t>="</w:t>
      </w:r>
      <w:r w:rsidRPr="00AD2D75">
        <w:rPr>
          <w:color w:val="000000"/>
          <w:highlight w:val="white"/>
          <w:lang w:val="en-US"/>
        </w:rPr>
        <w:t>REFR</w:t>
      </w:r>
      <w:r w:rsidRPr="00AD2D75">
        <w:rPr>
          <w:color w:val="0000FF"/>
          <w:highlight w:val="white"/>
          <w:lang w:val="en-US"/>
        </w:rPr>
        <w:t>"&gt;</w:t>
      </w:r>
    </w:p>
    <w:p w14:paraId="1DDDFE7D" w14:textId="77777777" w:rsidR="00AD2D75" w:rsidRPr="00AD2D75" w:rsidRDefault="00AD2D75" w:rsidP="004358B7">
      <w:pPr>
        <w:pStyle w:val="Leipteksti"/>
        <w:spacing w:after="0" w:line="240" w:lineRule="auto"/>
        <w:ind w:left="1422"/>
        <w:rPr>
          <w:color w:val="000000"/>
          <w:highlight w:val="white"/>
          <w:lang w:val="en-US"/>
        </w:rPr>
      </w:pPr>
      <w:r w:rsidRPr="00AD2D75">
        <w:rPr>
          <w:color w:val="0000FF"/>
          <w:highlight w:val="white"/>
          <w:lang w:val="en-US"/>
        </w:rPr>
        <w:t>&lt;</w:t>
      </w:r>
      <w:r w:rsidRPr="00AD2D75">
        <w:rPr>
          <w:color w:val="800000"/>
          <w:highlight w:val="white"/>
          <w:lang w:val="en-US"/>
        </w:rPr>
        <w:t>externalDocument</w:t>
      </w:r>
      <w:r w:rsidRPr="00AD2D75">
        <w:rPr>
          <w:color w:val="0000FF"/>
          <w:highlight w:val="white"/>
          <w:lang w:val="en-US"/>
        </w:rPr>
        <w:t>&gt;</w:t>
      </w:r>
    </w:p>
    <w:p w14:paraId="6878D328" w14:textId="787FB068" w:rsidR="00AD2D75" w:rsidRPr="00AD2D75" w:rsidRDefault="00AD2D75" w:rsidP="004358B7">
      <w:pPr>
        <w:pStyle w:val="Leipteksti"/>
        <w:spacing w:after="0" w:line="240" w:lineRule="auto"/>
        <w:ind w:left="1422"/>
        <w:rPr>
          <w:color w:val="000000"/>
          <w:highlight w:val="white"/>
          <w:lang w:val="en-US"/>
        </w:rPr>
      </w:pPr>
      <w:r w:rsidRPr="00AD2D75">
        <w:rPr>
          <w:color w:val="0000FF"/>
          <w:highlight w:val="white"/>
          <w:lang w:val="en-US"/>
        </w:rPr>
        <w:t>&lt;!</w:t>
      </w:r>
      <w:r w:rsidR="00137256">
        <w:rPr>
          <w:color w:val="0000FF"/>
          <w:highlight w:val="white"/>
          <w:lang w:val="en-US"/>
        </w:rPr>
        <w:t>--</w:t>
      </w:r>
      <w:r w:rsidRPr="00AD2D75">
        <w:rPr>
          <w:highlight w:val="white"/>
          <w:lang w:val="en-US"/>
        </w:rPr>
        <w:t xml:space="preserve"> </w:t>
      </w:r>
      <w:proofErr w:type="spellStart"/>
      <w:r w:rsidRPr="00655746">
        <w:rPr>
          <w:rFonts w:ascii="Arial" w:hAnsi="Arial" w:cs="Arial"/>
          <w:noProof w:val="0"/>
          <w:color w:val="808080"/>
          <w:szCs w:val="20"/>
          <w:highlight w:val="white"/>
          <w:lang w:val="en-US"/>
        </w:rPr>
        <w:t>asiakirjaviittausrakenteen</w:t>
      </w:r>
      <w:proofErr w:type="spellEnd"/>
      <w:r w:rsidRPr="00655746">
        <w:rPr>
          <w:rFonts w:ascii="Arial" w:hAnsi="Arial" w:cs="Arial"/>
          <w:noProof w:val="0"/>
          <w:color w:val="808080"/>
          <w:szCs w:val="20"/>
          <w:highlight w:val="white"/>
          <w:lang w:val="en-US"/>
        </w:rPr>
        <w:t xml:space="preserve"> </w:t>
      </w:r>
      <w:proofErr w:type="spellStart"/>
      <w:r w:rsidRPr="00655746">
        <w:rPr>
          <w:rFonts w:ascii="Arial" w:hAnsi="Arial" w:cs="Arial"/>
          <w:noProof w:val="0"/>
          <w:color w:val="808080"/>
          <w:szCs w:val="20"/>
          <w:highlight w:val="white"/>
          <w:lang w:val="en-US"/>
        </w:rPr>
        <w:t>templateId</w:t>
      </w:r>
      <w:proofErr w:type="spellEnd"/>
      <w:r w:rsidRPr="00AD2D75">
        <w:rPr>
          <w:highlight w:val="white"/>
          <w:lang w:val="en-US"/>
        </w:rPr>
        <w:t xml:space="preserve"> </w:t>
      </w:r>
      <w:r w:rsidRPr="00AD2D75">
        <w:rPr>
          <w:color w:val="0000FF"/>
          <w:highlight w:val="white"/>
          <w:lang w:val="en-US"/>
        </w:rPr>
        <w:t>--&gt;</w:t>
      </w:r>
    </w:p>
    <w:p w14:paraId="7E4985E3" w14:textId="77777777" w:rsidR="00AD2D75" w:rsidRPr="00AD2D75" w:rsidRDefault="00AD2D75" w:rsidP="004358B7">
      <w:pPr>
        <w:pStyle w:val="Leipteksti"/>
        <w:spacing w:after="0" w:line="240" w:lineRule="auto"/>
        <w:ind w:left="1706"/>
        <w:rPr>
          <w:color w:val="000000"/>
          <w:highlight w:val="white"/>
          <w:lang w:val="en-US"/>
        </w:rPr>
      </w:pPr>
      <w:r w:rsidRPr="00AD2D75">
        <w:rPr>
          <w:color w:val="0000FF"/>
          <w:highlight w:val="white"/>
          <w:lang w:val="en-US"/>
        </w:rPr>
        <w:t>&lt;</w:t>
      </w:r>
      <w:r w:rsidRPr="00AD2D75">
        <w:rPr>
          <w:color w:val="800000"/>
          <w:highlight w:val="white"/>
          <w:lang w:val="en-US"/>
        </w:rPr>
        <w:t>templateId</w:t>
      </w:r>
      <w:r w:rsidRPr="00AD2D75">
        <w:rPr>
          <w:color w:val="FF0000"/>
          <w:highlight w:val="white"/>
          <w:lang w:val="en-US"/>
        </w:rPr>
        <w:t xml:space="preserve"> root</w:t>
      </w:r>
      <w:r w:rsidRPr="00AD2D75">
        <w:rPr>
          <w:color w:val="0000FF"/>
          <w:highlight w:val="white"/>
          <w:lang w:val="en-US"/>
        </w:rPr>
        <w:t>="</w:t>
      </w:r>
      <w:r w:rsidRPr="00AD2D75">
        <w:rPr>
          <w:color w:val="000000"/>
          <w:highlight w:val="white"/>
          <w:lang w:val="en-US"/>
        </w:rPr>
        <w:t>1.2.246.537.6.12.999.2003.5.6</w:t>
      </w:r>
      <w:r w:rsidRPr="00AD2D75">
        <w:rPr>
          <w:color w:val="0000FF"/>
          <w:highlight w:val="white"/>
          <w:lang w:val="en-US"/>
        </w:rPr>
        <w:t>"/&gt;</w:t>
      </w:r>
    </w:p>
    <w:p w14:paraId="65A245EE" w14:textId="77777777" w:rsidR="00AD2D75" w:rsidRPr="008D4FDF" w:rsidRDefault="00AD2D75" w:rsidP="004358B7">
      <w:pPr>
        <w:pStyle w:val="Leipteksti"/>
        <w:spacing w:after="0" w:line="240" w:lineRule="auto"/>
        <w:ind w:left="1706"/>
        <w:rPr>
          <w:color w:val="000000"/>
          <w:highlight w:val="white"/>
          <w:rPrChange w:id="430" w:author="Kuusisto Katja" w:date="2024-11-01T08:40:00Z">
            <w:rPr>
              <w:color w:val="000000"/>
              <w:highlight w:val="white"/>
              <w:lang w:val="en-US"/>
            </w:rPr>
          </w:rPrChange>
        </w:rPr>
      </w:pPr>
      <w:r w:rsidRPr="008D4FDF">
        <w:rPr>
          <w:color w:val="0000FF"/>
          <w:highlight w:val="white"/>
        </w:rPr>
        <w:t>&lt;!--</w:t>
      </w:r>
      <w:r w:rsidRPr="008D4FDF">
        <w:rPr>
          <w:highlight w:val="white"/>
          <w:rPrChange w:id="431" w:author="Kuusisto Katja" w:date="2024-11-01T08:40:00Z">
            <w:rPr>
              <w:highlight w:val="white"/>
            </w:rPr>
          </w:rPrChange>
        </w:rPr>
        <w:t xml:space="preserve"> </w:t>
      </w:r>
      <w:r w:rsidRPr="008D4FDF">
        <w:rPr>
          <w:rFonts w:ascii="Arial" w:hAnsi="Arial" w:cs="Arial"/>
          <w:noProof w:val="0"/>
          <w:color w:val="808080"/>
          <w:szCs w:val="20"/>
          <w:highlight w:val="white"/>
          <w:rPrChange w:id="432" w:author="Kuusisto Katja" w:date="2024-11-01T08:40:00Z">
            <w:rPr>
              <w:rFonts w:ascii="Arial" w:hAnsi="Arial" w:cs="Arial"/>
              <w:noProof w:val="0"/>
              <w:color w:val="808080"/>
              <w:szCs w:val="20"/>
              <w:highlight w:val="white"/>
              <w:lang w:val="en-US"/>
            </w:rPr>
          </w:rPrChange>
        </w:rPr>
        <w:t>asiakirjan id</w:t>
      </w:r>
      <w:r w:rsidRPr="008D4FDF">
        <w:rPr>
          <w:color w:val="0000FF"/>
          <w:highlight w:val="white"/>
          <w:rPrChange w:id="433" w:author="Kuusisto Katja" w:date="2024-11-01T08:40:00Z">
            <w:rPr>
              <w:color w:val="0000FF"/>
              <w:highlight w:val="white"/>
              <w:lang w:val="en-US"/>
            </w:rPr>
          </w:rPrChange>
        </w:rPr>
        <w:t>--&gt;</w:t>
      </w:r>
    </w:p>
    <w:p w14:paraId="1D61AE07" w14:textId="77777777" w:rsidR="00AD2D75" w:rsidRDefault="00AD2D75" w:rsidP="004358B7">
      <w:pPr>
        <w:pStyle w:val="Leipteksti"/>
        <w:spacing w:after="0" w:line="240" w:lineRule="auto"/>
        <w:ind w:left="1706"/>
        <w:rPr>
          <w:color w:val="000000"/>
          <w:highlight w:val="white"/>
        </w:rPr>
      </w:pPr>
      <w:r>
        <w:rPr>
          <w:color w:val="0000FF"/>
          <w:highlight w:val="white"/>
        </w:rPr>
        <w:t>&lt;</w:t>
      </w:r>
      <w:r>
        <w:rPr>
          <w:color w:val="800000"/>
          <w:highlight w:val="white"/>
        </w:rPr>
        <w:t>id</w:t>
      </w:r>
      <w:r>
        <w:rPr>
          <w:color w:val="FF0000"/>
          <w:highlight w:val="white"/>
        </w:rPr>
        <w:t xml:space="preserve"> root</w:t>
      </w:r>
      <w:r>
        <w:rPr>
          <w:color w:val="0000FF"/>
          <w:highlight w:val="white"/>
        </w:rPr>
        <w:t>="</w:t>
      </w:r>
      <w:r>
        <w:rPr>
          <w:color w:val="000000"/>
          <w:highlight w:val="white"/>
        </w:rPr>
        <w:t>1.2.246.537.10.1246109.11.2014.152</w:t>
      </w:r>
      <w:r>
        <w:rPr>
          <w:color w:val="0000FF"/>
          <w:highlight w:val="white"/>
        </w:rPr>
        <w:t>"/&gt;</w:t>
      </w:r>
    </w:p>
    <w:p w14:paraId="475E11F8" w14:textId="77777777" w:rsidR="00AD2D75" w:rsidRDefault="00AD2D75" w:rsidP="004358B7">
      <w:pPr>
        <w:pStyle w:val="Leipteksti"/>
        <w:spacing w:after="0" w:line="240" w:lineRule="auto"/>
        <w:ind w:left="1706"/>
        <w:rPr>
          <w:color w:val="000000"/>
          <w:highlight w:val="white"/>
        </w:rPr>
      </w:pPr>
      <w:r>
        <w:rPr>
          <w:color w:val="0000FF"/>
          <w:highlight w:val="white"/>
        </w:rPr>
        <w:t>&lt;!--</w:t>
      </w:r>
      <w:r>
        <w:rPr>
          <w:highlight w:val="white"/>
        </w:rPr>
        <w:t xml:space="preserve"> </w:t>
      </w:r>
      <w:r w:rsidRPr="00137256">
        <w:rPr>
          <w:rFonts w:ascii="Arial" w:hAnsi="Arial" w:cs="Arial"/>
          <w:noProof w:val="0"/>
          <w:color w:val="808080"/>
          <w:szCs w:val="20"/>
          <w:highlight w:val="white"/>
        </w:rPr>
        <w:t xml:space="preserve">Alkuperäisen asiakirjan </w:t>
      </w:r>
      <w:proofErr w:type="spellStart"/>
      <w:r w:rsidRPr="00137256">
        <w:rPr>
          <w:rFonts w:ascii="Arial" w:hAnsi="Arial" w:cs="Arial"/>
          <w:noProof w:val="0"/>
          <w:color w:val="808080"/>
          <w:szCs w:val="20"/>
          <w:highlight w:val="white"/>
        </w:rPr>
        <w:t>setId</w:t>
      </w:r>
      <w:proofErr w:type="spellEnd"/>
      <w:r w:rsidRPr="00137256">
        <w:rPr>
          <w:rFonts w:ascii="Arial" w:hAnsi="Arial" w:cs="Arial"/>
          <w:noProof w:val="0"/>
          <w:color w:val="808080"/>
          <w:szCs w:val="20"/>
          <w:highlight w:val="white"/>
        </w:rPr>
        <w:t>, missä merkintä on tehty</w:t>
      </w:r>
      <w:r>
        <w:rPr>
          <w:highlight w:val="white"/>
        </w:rPr>
        <w:t xml:space="preserve"> </w:t>
      </w:r>
      <w:r>
        <w:rPr>
          <w:color w:val="0000FF"/>
          <w:highlight w:val="white"/>
        </w:rPr>
        <w:t>--&gt;</w:t>
      </w:r>
    </w:p>
    <w:p w14:paraId="7EE41F3F" w14:textId="77777777" w:rsidR="00AD2D75" w:rsidRDefault="00AD2D75" w:rsidP="004358B7">
      <w:pPr>
        <w:pStyle w:val="Leipteksti"/>
        <w:spacing w:after="0" w:line="240" w:lineRule="auto"/>
        <w:ind w:left="1706"/>
        <w:rPr>
          <w:color w:val="000000"/>
          <w:highlight w:val="white"/>
        </w:rPr>
      </w:pPr>
      <w:r>
        <w:rPr>
          <w:color w:val="0000FF"/>
          <w:highlight w:val="white"/>
        </w:rPr>
        <w:t>&lt;</w:t>
      </w:r>
      <w:r>
        <w:rPr>
          <w:color w:val="800000"/>
          <w:highlight w:val="white"/>
        </w:rPr>
        <w:t>setId</w:t>
      </w:r>
      <w:r>
        <w:rPr>
          <w:color w:val="FF0000"/>
          <w:highlight w:val="white"/>
        </w:rPr>
        <w:t xml:space="preserve"> root</w:t>
      </w:r>
      <w:r>
        <w:rPr>
          <w:color w:val="0000FF"/>
          <w:highlight w:val="white"/>
        </w:rPr>
        <w:t>="</w:t>
      </w:r>
      <w:r>
        <w:rPr>
          <w:color w:val="000000"/>
          <w:highlight w:val="white"/>
        </w:rPr>
        <w:t>1.2.246.537.10.1246109.11.2014.152</w:t>
      </w:r>
      <w:r>
        <w:rPr>
          <w:color w:val="0000FF"/>
          <w:highlight w:val="white"/>
        </w:rPr>
        <w:t>"/&gt;</w:t>
      </w:r>
    </w:p>
    <w:p w14:paraId="108FB105" w14:textId="77777777" w:rsidR="00AD2D75" w:rsidRDefault="00AD2D75" w:rsidP="004358B7">
      <w:pPr>
        <w:pStyle w:val="Leipteksti"/>
        <w:spacing w:after="0" w:line="240" w:lineRule="auto"/>
        <w:ind w:left="1422"/>
        <w:rPr>
          <w:color w:val="000000"/>
          <w:highlight w:val="white"/>
        </w:rPr>
      </w:pPr>
      <w:r>
        <w:rPr>
          <w:color w:val="0000FF"/>
          <w:highlight w:val="white"/>
        </w:rPr>
        <w:t>&lt;/</w:t>
      </w:r>
      <w:r>
        <w:rPr>
          <w:color w:val="800000"/>
          <w:highlight w:val="white"/>
        </w:rPr>
        <w:t>externalDocument</w:t>
      </w:r>
      <w:r>
        <w:rPr>
          <w:color w:val="0000FF"/>
          <w:highlight w:val="white"/>
        </w:rPr>
        <w:t>&gt;</w:t>
      </w:r>
    </w:p>
    <w:p w14:paraId="7386CD7A" w14:textId="77777777" w:rsidR="00AD2D75" w:rsidRDefault="00AD2D75" w:rsidP="004358B7">
      <w:pPr>
        <w:pStyle w:val="Leipteksti"/>
        <w:spacing w:after="0" w:line="240" w:lineRule="auto"/>
        <w:ind w:left="1138"/>
        <w:rPr>
          <w:color w:val="000000"/>
          <w:highlight w:val="white"/>
        </w:rPr>
      </w:pPr>
      <w:r>
        <w:rPr>
          <w:color w:val="0000FF"/>
          <w:highlight w:val="white"/>
        </w:rPr>
        <w:t>&lt;/</w:t>
      </w:r>
      <w:r>
        <w:rPr>
          <w:color w:val="800000"/>
          <w:highlight w:val="white"/>
        </w:rPr>
        <w:t>reference</w:t>
      </w:r>
      <w:r>
        <w:rPr>
          <w:color w:val="0000FF"/>
          <w:highlight w:val="white"/>
        </w:rPr>
        <w:t>&gt;</w:t>
      </w:r>
    </w:p>
    <w:p w14:paraId="1585B829" w14:textId="77777777" w:rsidR="00AD2D75" w:rsidRDefault="00AD2D75" w:rsidP="004358B7">
      <w:pPr>
        <w:pStyle w:val="Leipteksti"/>
        <w:spacing w:after="0" w:line="240" w:lineRule="auto"/>
        <w:ind w:left="1138"/>
        <w:rPr>
          <w:color w:val="000000"/>
          <w:highlight w:val="white"/>
        </w:rPr>
      </w:pPr>
      <w:r>
        <w:rPr>
          <w:color w:val="0000FF"/>
          <w:highlight w:val="white"/>
        </w:rPr>
        <w:t>&lt;!--</w:t>
      </w:r>
      <w:r>
        <w:rPr>
          <w:highlight w:val="white"/>
        </w:rPr>
        <w:t xml:space="preserve"> </w:t>
      </w:r>
      <w:r w:rsidRPr="00AD2D75">
        <w:rPr>
          <w:rFonts w:ascii="Arial" w:hAnsi="Arial" w:cs="Arial"/>
          <w:noProof w:val="0"/>
          <w:color w:val="808080"/>
          <w:szCs w:val="20"/>
          <w:highlight w:val="white"/>
        </w:rPr>
        <w:t>Linkki alkuperäiseen merkintään</w:t>
      </w:r>
      <w:r>
        <w:rPr>
          <w:highlight w:val="white"/>
        </w:rPr>
        <w:t xml:space="preserve"> </w:t>
      </w:r>
      <w:r>
        <w:rPr>
          <w:color w:val="0000FF"/>
          <w:highlight w:val="white"/>
        </w:rPr>
        <w:t>--&gt;</w:t>
      </w:r>
    </w:p>
    <w:p w14:paraId="45F6B3AB" w14:textId="77777777" w:rsidR="00AD2D75" w:rsidRPr="008D4FDF" w:rsidRDefault="00AD2D75" w:rsidP="004358B7">
      <w:pPr>
        <w:pStyle w:val="Leipteksti"/>
        <w:spacing w:after="0" w:line="240" w:lineRule="auto"/>
        <w:ind w:left="1138"/>
        <w:rPr>
          <w:color w:val="000000"/>
          <w:highlight w:val="white"/>
          <w:lang w:val="en-US"/>
          <w:rPrChange w:id="434" w:author="Kuusisto Katja" w:date="2024-11-01T08:40:00Z">
            <w:rPr>
              <w:color w:val="000000"/>
              <w:highlight w:val="white"/>
              <w:lang w:val="en-US"/>
            </w:rPr>
          </w:rPrChange>
        </w:rPr>
      </w:pPr>
      <w:r w:rsidRPr="008D4FDF">
        <w:rPr>
          <w:color w:val="0000FF"/>
          <w:highlight w:val="white"/>
          <w:lang w:val="en-US"/>
        </w:rPr>
        <w:t>&lt;</w:t>
      </w:r>
      <w:r w:rsidRPr="008D4FDF">
        <w:rPr>
          <w:color w:val="800000"/>
          <w:highlight w:val="white"/>
          <w:lang w:val="en-US"/>
          <w:rPrChange w:id="435" w:author="Kuusisto Katja" w:date="2024-11-01T08:40:00Z">
            <w:rPr>
              <w:color w:val="800000"/>
              <w:highlight w:val="white"/>
              <w:lang w:val="en-US"/>
            </w:rPr>
          </w:rPrChange>
        </w:rPr>
        <w:t>reference</w:t>
      </w:r>
      <w:r w:rsidRPr="008D4FDF">
        <w:rPr>
          <w:color w:val="FF0000"/>
          <w:highlight w:val="white"/>
          <w:lang w:val="en-US"/>
          <w:rPrChange w:id="436" w:author="Kuusisto Katja" w:date="2024-11-01T08:40:00Z">
            <w:rPr>
              <w:color w:val="FF0000"/>
              <w:highlight w:val="white"/>
              <w:lang w:val="en-US"/>
            </w:rPr>
          </w:rPrChange>
        </w:rPr>
        <w:t xml:space="preserve"> typeCode</w:t>
      </w:r>
      <w:r w:rsidRPr="008D4FDF">
        <w:rPr>
          <w:color w:val="0000FF"/>
          <w:highlight w:val="white"/>
          <w:lang w:val="en-US"/>
          <w:rPrChange w:id="437" w:author="Kuusisto Katja" w:date="2024-11-01T08:40:00Z">
            <w:rPr>
              <w:color w:val="0000FF"/>
              <w:highlight w:val="white"/>
              <w:lang w:val="en-US"/>
            </w:rPr>
          </w:rPrChange>
        </w:rPr>
        <w:t>="</w:t>
      </w:r>
      <w:r w:rsidRPr="008D4FDF">
        <w:rPr>
          <w:color w:val="000000"/>
          <w:highlight w:val="white"/>
          <w:lang w:val="en-US"/>
          <w:rPrChange w:id="438" w:author="Kuusisto Katja" w:date="2024-11-01T08:40:00Z">
            <w:rPr>
              <w:color w:val="000000"/>
              <w:highlight w:val="white"/>
              <w:lang w:val="en-US"/>
            </w:rPr>
          </w:rPrChange>
        </w:rPr>
        <w:t>REFR</w:t>
      </w:r>
      <w:r w:rsidRPr="008D4FDF">
        <w:rPr>
          <w:color w:val="0000FF"/>
          <w:highlight w:val="white"/>
          <w:lang w:val="en-US"/>
          <w:rPrChange w:id="439" w:author="Kuusisto Katja" w:date="2024-11-01T08:40:00Z">
            <w:rPr>
              <w:color w:val="0000FF"/>
              <w:highlight w:val="white"/>
              <w:lang w:val="en-US"/>
            </w:rPr>
          </w:rPrChange>
        </w:rPr>
        <w:t>"&gt;</w:t>
      </w:r>
    </w:p>
    <w:p w14:paraId="2457787F" w14:textId="77777777" w:rsidR="00AD2D75" w:rsidRPr="008D4FDF" w:rsidRDefault="00AD2D75" w:rsidP="004358B7">
      <w:pPr>
        <w:pStyle w:val="Leipteksti"/>
        <w:spacing w:after="0" w:line="240" w:lineRule="auto"/>
        <w:ind w:left="1422"/>
        <w:rPr>
          <w:color w:val="000000"/>
          <w:highlight w:val="white"/>
          <w:lang w:val="en-US"/>
          <w:rPrChange w:id="440" w:author="Kuusisto Katja" w:date="2024-11-01T08:40:00Z">
            <w:rPr>
              <w:color w:val="000000"/>
              <w:highlight w:val="white"/>
              <w:lang w:val="en-US"/>
            </w:rPr>
          </w:rPrChange>
        </w:rPr>
      </w:pPr>
      <w:r w:rsidRPr="008D4FDF">
        <w:rPr>
          <w:color w:val="0000FF"/>
          <w:highlight w:val="white"/>
          <w:lang w:val="en-US"/>
          <w:rPrChange w:id="441" w:author="Kuusisto Katja" w:date="2024-11-01T08:40:00Z">
            <w:rPr>
              <w:color w:val="0000FF"/>
              <w:highlight w:val="white"/>
              <w:lang w:val="en-US"/>
            </w:rPr>
          </w:rPrChange>
        </w:rPr>
        <w:t>&lt;</w:t>
      </w:r>
      <w:r w:rsidRPr="008D4FDF">
        <w:rPr>
          <w:color w:val="800000"/>
          <w:highlight w:val="white"/>
          <w:lang w:val="en-US"/>
          <w:rPrChange w:id="442" w:author="Kuusisto Katja" w:date="2024-11-01T08:40:00Z">
            <w:rPr>
              <w:color w:val="800000"/>
              <w:highlight w:val="white"/>
              <w:lang w:val="en-US"/>
            </w:rPr>
          </w:rPrChange>
        </w:rPr>
        <w:t>externalAct</w:t>
      </w:r>
      <w:r w:rsidRPr="008D4FDF">
        <w:rPr>
          <w:color w:val="0000FF"/>
          <w:highlight w:val="white"/>
          <w:lang w:val="en-US"/>
          <w:rPrChange w:id="443" w:author="Kuusisto Katja" w:date="2024-11-01T08:40:00Z">
            <w:rPr>
              <w:color w:val="0000FF"/>
              <w:highlight w:val="white"/>
              <w:lang w:val="en-US"/>
            </w:rPr>
          </w:rPrChange>
        </w:rPr>
        <w:t>&gt;</w:t>
      </w:r>
    </w:p>
    <w:p w14:paraId="4AB65DA7" w14:textId="77777777" w:rsidR="00AD2D75" w:rsidRPr="008D4FDF" w:rsidRDefault="00AD2D75" w:rsidP="004358B7">
      <w:pPr>
        <w:pStyle w:val="Leipteksti"/>
        <w:spacing w:after="0" w:line="240" w:lineRule="auto"/>
        <w:ind w:left="1706"/>
        <w:rPr>
          <w:color w:val="000000"/>
          <w:highlight w:val="white"/>
          <w:lang w:val="en-US"/>
          <w:rPrChange w:id="444" w:author="Kuusisto Katja" w:date="2024-11-01T08:40:00Z">
            <w:rPr>
              <w:color w:val="000000"/>
              <w:highlight w:val="white"/>
              <w:lang w:val="en-US"/>
            </w:rPr>
          </w:rPrChange>
        </w:rPr>
      </w:pPr>
      <w:r w:rsidRPr="008D4FDF">
        <w:rPr>
          <w:color w:val="0000FF"/>
          <w:highlight w:val="white"/>
          <w:lang w:val="en-US"/>
          <w:rPrChange w:id="445" w:author="Kuusisto Katja" w:date="2024-11-01T08:40:00Z">
            <w:rPr>
              <w:color w:val="0000FF"/>
              <w:highlight w:val="white"/>
              <w:lang w:val="en-US"/>
            </w:rPr>
          </w:rPrChange>
        </w:rPr>
        <w:t>&lt;!--</w:t>
      </w:r>
      <w:r w:rsidRPr="008D4FDF">
        <w:rPr>
          <w:highlight w:val="white"/>
          <w:lang w:val="en-US"/>
          <w:rPrChange w:id="446" w:author="Kuusisto Katja" w:date="2024-11-01T08:40:00Z">
            <w:rPr>
              <w:highlight w:val="white"/>
              <w:lang w:val="en-US"/>
            </w:rPr>
          </w:rPrChange>
        </w:rPr>
        <w:t xml:space="preserve"> </w:t>
      </w:r>
      <w:proofErr w:type="spellStart"/>
      <w:r w:rsidRPr="008D4FDF">
        <w:rPr>
          <w:rFonts w:ascii="Arial" w:hAnsi="Arial" w:cs="Arial"/>
          <w:noProof w:val="0"/>
          <w:color w:val="808080"/>
          <w:szCs w:val="20"/>
          <w:highlight w:val="white"/>
          <w:lang w:val="en-US"/>
          <w:rPrChange w:id="447" w:author="Kuusisto Katja" w:date="2024-11-01T08:40:00Z">
            <w:rPr>
              <w:rFonts w:ascii="Arial" w:hAnsi="Arial" w:cs="Arial"/>
              <w:noProof w:val="0"/>
              <w:color w:val="808080"/>
              <w:szCs w:val="20"/>
              <w:highlight w:val="white"/>
              <w:lang w:val="en-US"/>
            </w:rPr>
          </w:rPrChange>
        </w:rPr>
        <w:t>merkintäviittausrakenteen</w:t>
      </w:r>
      <w:proofErr w:type="spellEnd"/>
      <w:r w:rsidRPr="008D4FDF">
        <w:rPr>
          <w:rFonts w:ascii="Arial" w:hAnsi="Arial" w:cs="Arial"/>
          <w:noProof w:val="0"/>
          <w:color w:val="808080"/>
          <w:szCs w:val="20"/>
          <w:highlight w:val="white"/>
          <w:lang w:val="en-US"/>
          <w:rPrChange w:id="448" w:author="Kuusisto Katja" w:date="2024-11-01T08:40:00Z">
            <w:rPr>
              <w:rFonts w:ascii="Arial" w:hAnsi="Arial" w:cs="Arial"/>
              <w:noProof w:val="0"/>
              <w:color w:val="808080"/>
              <w:szCs w:val="20"/>
              <w:highlight w:val="white"/>
              <w:lang w:val="en-US"/>
            </w:rPr>
          </w:rPrChange>
        </w:rPr>
        <w:t xml:space="preserve"> </w:t>
      </w:r>
      <w:proofErr w:type="spellStart"/>
      <w:r w:rsidRPr="008D4FDF">
        <w:rPr>
          <w:rFonts w:ascii="Arial" w:hAnsi="Arial" w:cs="Arial"/>
          <w:noProof w:val="0"/>
          <w:color w:val="808080"/>
          <w:szCs w:val="20"/>
          <w:highlight w:val="white"/>
          <w:lang w:val="en-US"/>
          <w:rPrChange w:id="449" w:author="Kuusisto Katja" w:date="2024-11-01T08:40:00Z">
            <w:rPr>
              <w:rFonts w:ascii="Arial" w:hAnsi="Arial" w:cs="Arial"/>
              <w:noProof w:val="0"/>
              <w:color w:val="808080"/>
              <w:szCs w:val="20"/>
              <w:highlight w:val="white"/>
              <w:lang w:val="en-US"/>
            </w:rPr>
          </w:rPrChange>
        </w:rPr>
        <w:t>templateId</w:t>
      </w:r>
      <w:proofErr w:type="spellEnd"/>
      <w:r w:rsidRPr="008D4FDF">
        <w:rPr>
          <w:highlight w:val="white"/>
          <w:lang w:val="en-US"/>
          <w:rPrChange w:id="450" w:author="Kuusisto Katja" w:date="2024-11-01T08:40:00Z">
            <w:rPr>
              <w:highlight w:val="white"/>
              <w:lang w:val="en-US"/>
            </w:rPr>
          </w:rPrChange>
        </w:rPr>
        <w:t xml:space="preserve"> </w:t>
      </w:r>
      <w:r w:rsidRPr="008D4FDF">
        <w:rPr>
          <w:color w:val="0000FF"/>
          <w:highlight w:val="white"/>
          <w:lang w:val="en-US"/>
          <w:rPrChange w:id="451" w:author="Kuusisto Katja" w:date="2024-11-01T08:40:00Z">
            <w:rPr>
              <w:color w:val="0000FF"/>
              <w:highlight w:val="white"/>
              <w:lang w:val="en-US"/>
            </w:rPr>
          </w:rPrChange>
        </w:rPr>
        <w:t>--&gt;</w:t>
      </w:r>
    </w:p>
    <w:p w14:paraId="5133AE60" w14:textId="77777777" w:rsidR="00AD2D75" w:rsidRPr="008D4FDF" w:rsidRDefault="00AD2D75" w:rsidP="004358B7">
      <w:pPr>
        <w:pStyle w:val="Leipteksti"/>
        <w:spacing w:after="0" w:line="240" w:lineRule="auto"/>
        <w:ind w:left="1706"/>
        <w:rPr>
          <w:color w:val="000000"/>
          <w:highlight w:val="white"/>
          <w:lang w:val="en-US"/>
          <w:rPrChange w:id="452" w:author="Kuusisto Katja" w:date="2024-11-01T08:40:00Z">
            <w:rPr>
              <w:color w:val="000000"/>
              <w:highlight w:val="white"/>
              <w:lang w:val="en-US"/>
            </w:rPr>
          </w:rPrChange>
        </w:rPr>
      </w:pPr>
      <w:r w:rsidRPr="008D4FDF">
        <w:rPr>
          <w:color w:val="0000FF"/>
          <w:highlight w:val="white"/>
          <w:lang w:val="en-US"/>
          <w:rPrChange w:id="453" w:author="Kuusisto Katja" w:date="2024-11-01T08:40:00Z">
            <w:rPr>
              <w:color w:val="0000FF"/>
              <w:highlight w:val="white"/>
              <w:lang w:val="en-US"/>
            </w:rPr>
          </w:rPrChange>
        </w:rPr>
        <w:t>&lt;</w:t>
      </w:r>
      <w:r w:rsidRPr="008D4FDF">
        <w:rPr>
          <w:color w:val="800000"/>
          <w:highlight w:val="white"/>
          <w:lang w:val="en-US"/>
          <w:rPrChange w:id="454" w:author="Kuusisto Katja" w:date="2024-11-01T08:40:00Z">
            <w:rPr>
              <w:color w:val="800000"/>
              <w:highlight w:val="white"/>
              <w:lang w:val="en-US"/>
            </w:rPr>
          </w:rPrChange>
        </w:rPr>
        <w:t>templateId</w:t>
      </w:r>
      <w:r w:rsidRPr="008D4FDF">
        <w:rPr>
          <w:color w:val="FF0000"/>
          <w:highlight w:val="white"/>
          <w:lang w:val="en-US"/>
          <w:rPrChange w:id="455" w:author="Kuusisto Katja" w:date="2024-11-01T08:40:00Z">
            <w:rPr>
              <w:color w:val="FF0000"/>
              <w:highlight w:val="white"/>
              <w:lang w:val="en-US"/>
            </w:rPr>
          </w:rPrChange>
        </w:rPr>
        <w:t xml:space="preserve"> root</w:t>
      </w:r>
      <w:r w:rsidRPr="008D4FDF">
        <w:rPr>
          <w:color w:val="0000FF"/>
          <w:highlight w:val="white"/>
          <w:lang w:val="en-US"/>
          <w:rPrChange w:id="456" w:author="Kuusisto Katja" w:date="2024-11-01T08:40:00Z">
            <w:rPr>
              <w:color w:val="0000FF"/>
              <w:highlight w:val="white"/>
              <w:lang w:val="en-US"/>
            </w:rPr>
          </w:rPrChange>
        </w:rPr>
        <w:t>="</w:t>
      </w:r>
      <w:r w:rsidRPr="008D4FDF">
        <w:rPr>
          <w:color w:val="000000"/>
          <w:highlight w:val="white"/>
          <w:lang w:val="en-US"/>
          <w:rPrChange w:id="457" w:author="Kuusisto Katja" w:date="2024-11-01T08:40:00Z">
            <w:rPr>
              <w:color w:val="000000"/>
              <w:highlight w:val="white"/>
              <w:lang w:val="en-US"/>
            </w:rPr>
          </w:rPrChange>
        </w:rPr>
        <w:t>1.2.246.537.6.12.999.2003.5.7</w:t>
      </w:r>
      <w:r w:rsidRPr="008D4FDF">
        <w:rPr>
          <w:color w:val="0000FF"/>
          <w:highlight w:val="white"/>
          <w:lang w:val="en-US"/>
          <w:rPrChange w:id="458" w:author="Kuusisto Katja" w:date="2024-11-01T08:40:00Z">
            <w:rPr>
              <w:color w:val="0000FF"/>
              <w:highlight w:val="white"/>
              <w:lang w:val="en-US"/>
            </w:rPr>
          </w:rPrChange>
        </w:rPr>
        <w:t>"/&gt;</w:t>
      </w:r>
    </w:p>
    <w:p w14:paraId="46B5897E" w14:textId="77777777" w:rsidR="00AD2D75" w:rsidRPr="008D4FDF" w:rsidRDefault="00AD2D75" w:rsidP="004358B7">
      <w:pPr>
        <w:pStyle w:val="Leipteksti"/>
        <w:spacing w:after="0" w:line="240" w:lineRule="auto"/>
        <w:ind w:left="1706"/>
        <w:rPr>
          <w:color w:val="000000"/>
          <w:highlight w:val="white"/>
          <w:lang w:val="en-US"/>
          <w:rPrChange w:id="459" w:author="Kuusisto Katja" w:date="2024-11-01T08:40:00Z">
            <w:rPr>
              <w:color w:val="000000"/>
              <w:highlight w:val="white"/>
              <w:lang w:val="en-US"/>
            </w:rPr>
          </w:rPrChange>
        </w:rPr>
      </w:pPr>
      <w:r w:rsidRPr="008D4FDF">
        <w:rPr>
          <w:color w:val="0000FF"/>
          <w:highlight w:val="white"/>
          <w:lang w:val="en-US"/>
          <w:rPrChange w:id="460" w:author="Kuusisto Katja" w:date="2024-11-01T08:40:00Z">
            <w:rPr>
              <w:color w:val="0000FF"/>
              <w:highlight w:val="white"/>
              <w:lang w:val="en-US"/>
            </w:rPr>
          </w:rPrChange>
        </w:rPr>
        <w:t>&lt;!--</w:t>
      </w:r>
      <w:r w:rsidRPr="008D4FDF">
        <w:rPr>
          <w:highlight w:val="white"/>
          <w:lang w:val="en-US"/>
          <w:rPrChange w:id="461" w:author="Kuusisto Katja" w:date="2024-11-01T08:40:00Z">
            <w:rPr>
              <w:highlight w:val="white"/>
              <w:lang w:val="en-US"/>
            </w:rPr>
          </w:rPrChange>
        </w:rPr>
        <w:t xml:space="preserve"> </w:t>
      </w:r>
      <w:proofErr w:type="spellStart"/>
      <w:r w:rsidRPr="008D4FDF">
        <w:rPr>
          <w:rFonts w:ascii="Arial" w:hAnsi="Arial" w:cs="Arial"/>
          <w:noProof w:val="0"/>
          <w:color w:val="808080"/>
          <w:szCs w:val="20"/>
          <w:highlight w:val="white"/>
          <w:lang w:val="en-US"/>
          <w:rPrChange w:id="462" w:author="Kuusisto Katja" w:date="2024-11-01T08:40:00Z">
            <w:rPr>
              <w:rFonts w:ascii="Arial" w:hAnsi="Arial" w:cs="Arial"/>
              <w:noProof w:val="0"/>
              <w:color w:val="808080"/>
              <w:szCs w:val="20"/>
              <w:highlight w:val="white"/>
              <w:lang w:val="en-US"/>
            </w:rPr>
          </w:rPrChange>
        </w:rPr>
        <w:t>merkinnän</w:t>
      </w:r>
      <w:proofErr w:type="spellEnd"/>
      <w:r w:rsidRPr="008D4FDF">
        <w:rPr>
          <w:rFonts w:ascii="Arial" w:hAnsi="Arial" w:cs="Arial"/>
          <w:noProof w:val="0"/>
          <w:color w:val="808080"/>
          <w:szCs w:val="20"/>
          <w:highlight w:val="white"/>
          <w:lang w:val="en-US"/>
          <w:rPrChange w:id="463" w:author="Kuusisto Katja" w:date="2024-11-01T08:40:00Z">
            <w:rPr>
              <w:rFonts w:ascii="Arial" w:hAnsi="Arial" w:cs="Arial"/>
              <w:noProof w:val="0"/>
              <w:color w:val="808080"/>
              <w:szCs w:val="20"/>
              <w:highlight w:val="white"/>
              <w:lang w:val="en-US"/>
            </w:rPr>
          </w:rPrChange>
        </w:rPr>
        <w:t xml:space="preserve"> id</w:t>
      </w:r>
      <w:r w:rsidRPr="008D4FDF">
        <w:rPr>
          <w:color w:val="0000FF"/>
          <w:highlight w:val="white"/>
          <w:lang w:val="en-US"/>
          <w:rPrChange w:id="464" w:author="Kuusisto Katja" w:date="2024-11-01T08:40:00Z">
            <w:rPr>
              <w:color w:val="0000FF"/>
              <w:highlight w:val="white"/>
              <w:lang w:val="en-US"/>
            </w:rPr>
          </w:rPrChange>
        </w:rPr>
        <w:t>--&gt;</w:t>
      </w:r>
    </w:p>
    <w:p w14:paraId="3D6880D6" w14:textId="77777777" w:rsidR="00AD2D75" w:rsidRPr="008D4FDF" w:rsidRDefault="00AD2D75" w:rsidP="004358B7">
      <w:pPr>
        <w:pStyle w:val="Leipteksti"/>
        <w:spacing w:after="0" w:line="240" w:lineRule="auto"/>
        <w:ind w:left="1706"/>
        <w:rPr>
          <w:color w:val="000000"/>
          <w:highlight w:val="white"/>
          <w:lang w:val="en-US"/>
          <w:rPrChange w:id="465" w:author="Kuusisto Katja" w:date="2024-11-01T08:40:00Z">
            <w:rPr>
              <w:color w:val="000000"/>
              <w:highlight w:val="white"/>
              <w:lang w:val="en-US"/>
            </w:rPr>
          </w:rPrChange>
        </w:rPr>
      </w:pPr>
      <w:r w:rsidRPr="008D4FDF">
        <w:rPr>
          <w:color w:val="0000FF"/>
          <w:highlight w:val="white"/>
          <w:lang w:val="en-US"/>
          <w:rPrChange w:id="466" w:author="Kuusisto Katja" w:date="2024-11-01T08:40:00Z">
            <w:rPr>
              <w:color w:val="0000FF"/>
              <w:highlight w:val="white"/>
              <w:lang w:val="en-US"/>
            </w:rPr>
          </w:rPrChange>
        </w:rPr>
        <w:t>&lt;</w:t>
      </w:r>
      <w:r w:rsidRPr="008D4FDF">
        <w:rPr>
          <w:color w:val="800000"/>
          <w:highlight w:val="white"/>
          <w:lang w:val="en-US"/>
          <w:rPrChange w:id="467" w:author="Kuusisto Katja" w:date="2024-11-01T08:40:00Z">
            <w:rPr>
              <w:color w:val="800000"/>
              <w:highlight w:val="white"/>
              <w:lang w:val="en-US"/>
            </w:rPr>
          </w:rPrChange>
        </w:rPr>
        <w:t>id</w:t>
      </w:r>
      <w:r w:rsidRPr="008D4FDF">
        <w:rPr>
          <w:color w:val="FF0000"/>
          <w:highlight w:val="white"/>
          <w:lang w:val="en-US"/>
          <w:rPrChange w:id="468" w:author="Kuusisto Katja" w:date="2024-11-01T08:40:00Z">
            <w:rPr>
              <w:color w:val="FF0000"/>
              <w:highlight w:val="white"/>
              <w:lang w:val="en-US"/>
            </w:rPr>
          </w:rPrChange>
        </w:rPr>
        <w:t xml:space="preserve"> root</w:t>
      </w:r>
      <w:r w:rsidRPr="008D4FDF">
        <w:rPr>
          <w:color w:val="0000FF"/>
          <w:highlight w:val="white"/>
          <w:lang w:val="en-US"/>
          <w:rPrChange w:id="469" w:author="Kuusisto Katja" w:date="2024-11-01T08:40:00Z">
            <w:rPr>
              <w:color w:val="0000FF"/>
              <w:highlight w:val="white"/>
              <w:lang w:val="en-US"/>
            </w:rPr>
          </w:rPrChange>
        </w:rPr>
        <w:t>="</w:t>
      </w:r>
      <w:r w:rsidRPr="008D4FDF">
        <w:rPr>
          <w:color w:val="000000"/>
          <w:highlight w:val="white"/>
          <w:lang w:val="en-US"/>
          <w:rPrChange w:id="470" w:author="Kuusisto Katja" w:date="2024-11-01T08:40:00Z">
            <w:rPr>
              <w:color w:val="000000"/>
              <w:highlight w:val="white"/>
              <w:lang w:val="en-US"/>
            </w:rPr>
          </w:rPrChange>
        </w:rPr>
        <w:t>1.2.246.10.1246109.11.2014.152.1</w:t>
      </w:r>
      <w:r w:rsidRPr="008D4FDF">
        <w:rPr>
          <w:color w:val="0000FF"/>
          <w:highlight w:val="white"/>
          <w:lang w:val="en-US"/>
          <w:rPrChange w:id="471" w:author="Kuusisto Katja" w:date="2024-11-01T08:40:00Z">
            <w:rPr>
              <w:color w:val="0000FF"/>
              <w:highlight w:val="white"/>
              <w:lang w:val="en-US"/>
            </w:rPr>
          </w:rPrChange>
        </w:rPr>
        <w:t>"/&gt;</w:t>
      </w:r>
    </w:p>
    <w:p w14:paraId="6D237851" w14:textId="77777777" w:rsidR="00AD2D75" w:rsidRPr="008D4FDF" w:rsidRDefault="00AD2D75" w:rsidP="004358B7">
      <w:pPr>
        <w:pStyle w:val="Leipteksti"/>
        <w:spacing w:after="0" w:line="240" w:lineRule="auto"/>
        <w:ind w:left="1422"/>
        <w:rPr>
          <w:color w:val="000000"/>
          <w:highlight w:val="white"/>
          <w:lang w:val="en-US"/>
          <w:rPrChange w:id="472" w:author="Kuusisto Katja" w:date="2024-11-01T08:40:00Z">
            <w:rPr>
              <w:color w:val="000000"/>
              <w:highlight w:val="white"/>
              <w:lang w:val="en-US"/>
            </w:rPr>
          </w:rPrChange>
        </w:rPr>
      </w:pPr>
      <w:r w:rsidRPr="008D4FDF">
        <w:rPr>
          <w:color w:val="0000FF"/>
          <w:highlight w:val="white"/>
          <w:lang w:val="en-US"/>
          <w:rPrChange w:id="473" w:author="Kuusisto Katja" w:date="2024-11-01T08:40:00Z">
            <w:rPr>
              <w:color w:val="0000FF"/>
              <w:highlight w:val="white"/>
              <w:lang w:val="en-US"/>
            </w:rPr>
          </w:rPrChange>
        </w:rPr>
        <w:t>&lt;/</w:t>
      </w:r>
      <w:r w:rsidRPr="008D4FDF">
        <w:rPr>
          <w:color w:val="800000"/>
          <w:highlight w:val="white"/>
          <w:lang w:val="en-US"/>
          <w:rPrChange w:id="474" w:author="Kuusisto Katja" w:date="2024-11-01T08:40:00Z">
            <w:rPr>
              <w:color w:val="800000"/>
              <w:highlight w:val="white"/>
              <w:lang w:val="en-US"/>
            </w:rPr>
          </w:rPrChange>
        </w:rPr>
        <w:t>externalAct</w:t>
      </w:r>
      <w:r w:rsidRPr="008D4FDF">
        <w:rPr>
          <w:color w:val="0000FF"/>
          <w:highlight w:val="white"/>
          <w:lang w:val="en-US"/>
          <w:rPrChange w:id="475" w:author="Kuusisto Katja" w:date="2024-11-01T08:40:00Z">
            <w:rPr>
              <w:color w:val="0000FF"/>
              <w:highlight w:val="white"/>
              <w:lang w:val="en-US"/>
            </w:rPr>
          </w:rPrChange>
        </w:rPr>
        <w:t>&gt;</w:t>
      </w:r>
    </w:p>
    <w:p w14:paraId="04CBAED2" w14:textId="77777777" w:rsidR="00AD2D75" w:rsidRPr="008D4FDF" w:rsidRDefault="00AD2D75" w:rsidP="004358B7">
      <w:pPr>
        <w:pStyle w:val="Leipteksti"/>
        <w:spacing w:after="0" w:line="240" w:lineRule="auto"/>
        <w:ind w:left="1138"/>
        <w:rPr>
          <w:color w:val="000000"/>
          <w:highlight w:val="white"/>
          <w:lang w:val="en-US"/>
          <w:rPrChange w:id="476" w:author="Kuusisto Katja" w:date="2024-11-01T08:40:00Z">
            <w:rPr>
              <w:color w:val="000000"/>
              <w:highlight w:val="white"/>
            </w:rPr>
          </w:rPrChange>
        </w:rPr>
      </w:pPr>
      <w:r w:rsidRPr="008D4FDF">
        <w:rPr>
          <w:color w:val="0000FF"/>
          <w:highlight w:val="white"/>
          <w:lang w:val="en-US"/>
          <w:rPrChange w:id="477" w:author="Kuusisto Katja" w:date="2024-11-01T08:40:00Z">
            <w:rPr>
              <w:color w:val="0000FF"/>
              <w:highlight w:val="white"/>
            </w:rPr>
          </w:rPrChange>
        </w:rPr>
        <w:t>&lt;/</w:t>
      </w:r>
      <w:r w:rsidRPr="008D4FDF">
        <w:rPr>
          <w:color w:val="800000"/>
          <w:highlight w:val="white"/>
          <w:lang w:val="en-US"/>
          <w:rPrChange w:id="478" w:author="Kuusisto Katja" w:date="2024-11-01T08:40:00Z">
            <w:rPr>
              <w:color w:val="800000"/>
              <w:highlight w:val="white"/>
            </w:rPr>
          </w:rPrChange>
        </w:rPr>
        <w:t>reference</w:t>
      </w:r>
      <w:r w:rsidRPr="008D4FDF">
        <w:rPr>
          <w:color w:val="0000FF"/>
          <w:highlight w:val="white"/>
          <w:lang w:val="en-US"/>
          <w:rPrChange w:id="479" w:author="Kuusisto Katja" w:date="2024-11-01T08:40:00Z">
            <w:rPr>
              <w:color w:val="0000FF"/>
              <w:highlight w:val="white"/>
            </w:rPr>
          </w:rPrChange>
        </w:rPr>
        <w:t>&gt;</w:t>
      </w:r>
    </w:p>
    <w:p w14:paraId="14FE5747" w14:textId="77777777" w:rsidR="00AD2D75" w:rsidRPr="00093974" w:rsidRDefault="00AD2D75" w:rsidP="004358B7">
      <w:pPr>
        <w:pStyle w:val="Leipteksti"/>
        <w:spacing w:after="0" w:line="240" w:lineRule="auto"/>
        <w:ind w:left="1138"/>
        <w:rPr>
          <w:color w:val="000000"/>
          <w:highlight w:val="white"/>
        </w:rPr>
      </w:pPr>
      <w:r w:rsidRPr="00093974">
        <w:rPr>
          <w:color w:val="0000FF"/>
          <w:highlight w:val="white"/>
        </w:rPr>
        <w:t>&lt;!--</w:t>
      </w:r>
      <w:r w:rsidRPr="00093974">
        <w:rPr>
          <w:highlight w:val="white"/>
        </w:rPr>
        <w:t xml:space="preserve"> </w:t>
      </w:r>
      <w:r w:rsidRPr="00093974">
        <w:rPr>
          <w:rFonts w:ascii="Arial" w:hAnsi="Arial" w:cs="Arial"/>
          <w:noProof w:val="0"/>
          <w:color w:val="808080"/>
          <w:szCs w:val="20"/>
          <w:highlight w:val="white"/>
        </w:rPr>
        <w:t xml:space="preserve">Linkki alkuperäiseen </w:t>
      </w:r>
      <w:proofErr w:type="spellStart"/>
      <w:r w:rsidRPr="00093974">
        <w:rPr>
          <w:rFonts w:ascii="Arial" w:hAnsi="Arial" w:cs="Arial"/>
          <w:noProof w:val="0"/>
          <w:color w:val="808080"/>
          <w:szCs w:val="20"/>
          <w:highlight w:val="white"/>
        </w:rPr>
        <w:t>entryyn</w:t>
      </w:r>
      <w:proofErr w:type="spellEnd"/>
      <w:r w:rsidRPr="00093974">
        <w:rPr>
          <w:highlight w:val="white"/>
        </w:rPr>
        <w:t xml:space="preserve"> </w:t>
      </w:r>
      <w:r w:rsidRPr="00093974">
        <w:rPr>
          <w:color w:val="0000FF"/>
          <w:highlight w:val="white"/>
        </w:rPr>
        <w:t>--&gt;</w:t>
      </w:r>
    </w:p>
    <w:p w14:paraId="7C66FFFA" w14:textId="77777777" w:rsidR="00AD2D75" w:rsidRPr="00093974" w:rsidRDefault="00AD2D75" w:rsidP="004358B7">
      <w:pPr>
        <w:pStyle w:val="Leipteksti"/>
        <w:spacing w:after="0" w:line="240" w:lineRule="auto"/>
        <w:ind w:left="1138"/>
        <w:rPr>
          <w:color w:val="000000"/>
          <w:highlight w:val="white"/>
        </w:rPr>
      </w:pPr>
      <w:r w:rsidRPr="00093974">
        <w:rPr>
          <w:color w:val="0000FF"/>
          <w:highlight w:val="white"/>
        </w:rPr>
        <w:t>&lt;</w:t>
      </w:r>
      <w:r w:rsidRPr="00093974">
        <w:rPr>
          <w:color w:val="800000"/>
          <w:highlight w:val="white"/>
        </w:rPr>
        <w:t>reference</w:t>
      </w:r>
      <w:r w:rsidRPr="00093974">
        <w:rPr>
          <w:color w:val="FF0000"/>
          <w:highlight w:val="white"/>
        </w:rPr>
        <w:t xml:space="preserve"> typeCode</w:t>
      </w:r>
      <w:r w:rsidRPr="00093974">
        <w:rPr>
          <w:color w:val="0000FF"/>
          <w:highlight w:val="white"/>
        </w:rPr>
        <w:t>="</w:t>
      </w:r>
      <w:r w:rsidRPr="00093974">
        <w:rPr>
          <w:color w:val="000000"/>
          <w:highlight w:val="white"/>
        </w:rPr>
        <w:t>REFR</w:t>
      </w:r>
      <w:r w:rsidRPr="00093974">
        <w:rPr>
          <w:color w:val="0000FF"/>
          <w:highlight w:val="white"/>
        </w:rPr>
        <w:t>"&gt;</w:t>
      </w:r>
    </w:p>
    <w:p w14:paraId="16771B13" w14:textId="77777777" w:rsidR="00AD2D75" w:rsidRPr="00093974" w:rsidRDefault="00AD2D75" w:rsidP="004358B7">
      <w:pPr>
        <w:pStyle w:val="Leipteksti"/>
        <w:spacing w:after="0" w:line="240" w:lineRule="auto"/>
        <w:ind w:left="1422"/>
        <w:rPr>
          <w:color w:val="000000"/>
          <w:highlight w:val="white"/>
        </w:rPr>
      </w:pPr>
      <w:r w:rsidRPr="00093974">
        <w:rPr>
          <w:color w:val="0000FF"/>
          <w:highlight w:val="white"/>
        </w:rPr>
        <w:t>&lt;</w:t>
      </w:r>
      <w:r w:rsidRPr="00093974">
        <w:rPr>
          <w:color w:val="800000"/>
          <w:highlight w:val="white"/>
        </w:rPr>
        <w:t>externalAct</w:t>
      </w:r>
      <w:r w:rsidRPr="00093974">
        <w:rPr>
          <w:color w:val="0000FF"/>
          <w:highlight w:val="white"/>
        </w:rPr>
        <w:t>&gt;</w:t>
      </w:r>
    </w:p>
    <w:p w14:paraId="7256681D" w14:textId="77777777" w:rsidR="00AD2D75" w:rsidRDefault="00AD2D75" w:rsidP="004358B7">
      <w:pPr>
        <w:pStyle w:val="Leipteksti"/>
        <w:spacing w:after="0" w:line="240" w:lineRule="auto"/>
        <w:ind w:left="1706"/>
        <w:rPr>
          <w:color w:val="000000"/>
          <w:highlight w:val="white"/>
        </w:rPr>
      </w:pPr>
      <w:r>
        <w:rPr>
          <w:color w:val="0000FF"/>
          <w:highlight w:val="white"/>
        </w:rPr>
        <w:t>&lt;!--</w:t>
      </w:r>
      <w:r>
        <w:rPr>
          <w:highlight w:val="white"/>
        </w:rPr>
        <w:t xml:space="preserve"> </w:t>
      </w:r>
      <w:proofErr w:type="spellStart"/>
      <w:r w:rsidRPr="00AD2D75">
        <w:rPr>
          <w:rFonts w:ascii="Arial" w:hAnsi="Arial" w:cs="Arial"/>
          <w:noProof w:val="0"/>
          <w:color w:val="808080"/>
          <w:szCs w:val="20"/>
          <w:highlight w:val="white"/>
        </w:rPr>
        <w:t>entryviittausrakenteen</w:t>
      </w:r>
      <w:proofErr w:type="spellEnd"/>
      <w:r w:rsidRPr="00AD2D75">
        <w:rPr>
          <w:rFonts w:ascii="Arial" w:hAnsi="Arial" w:cs="Arial"/>
          <w:noProof w:val="0"/>
          <w:color w:val="808080"/>
          <w:szCs w:val="20"/>
          <w:highlight w:val="white"/>
        </w:rPr>
        <w:t xml:space="preserve"> </w:t>
      </w:r>
      <w:proofErr w:type="spellStart"/>
      <w:r w:rsidRPr="00AD2D75">
        <w:rPr>
          <w:rFonts w:ascii="Arial" w:hAnsi="Arial" w:cs="Arial"/>
          <w:noProof w:val="0"/>
          <w:color w:val="808080"/>
          <w:szCs w:val="20"/>
          <w:highlight w:val="white"/>
        </w:rPr>
        <w:t>templateId</w:t>
      </w:r>
      <w:proofErr w:type="spellEnd"/>
      <w:r>
        <w:rPr>
          <w:color w:val="0000FF"/>
          <w:highlight w:val="white"/>
        </w:rPr>
        <w:t>--&gt;</w:t>
      </w:r>
    </w:p>
    <w:p w14:paraId="77E513EC" w14:textId="77777777" w:rsidR="00AD2D75" w:rsidRDefault="00AD2D75" w:rsidP="004358B7">
      <w:pPr>
        <w:pStyle w:val="Leipteksti"/>
        <w:spacing w:after="0" w:line="240" w:lineRule="auto"/>
        <w:ind w:left="1706"/>
        <w:rPr>
          <w:color w:val="000000"/>
          <w:highlight w:val="white"/>
        </w:rPr>
      </w:pPr>
      <w:r>
        <w:rPr>
          <w:color w:val="0000FF"/>
          <w:highlight w:val="white"/>
        </w:rPr>
        <w:t>&lt;</w:t>
      </w:r>
      <w:r>
        <w:rPr>
          <w:color w:val="800000"/>
          <w:highlight w:val="white"/>
        </w:rPr>
        <w:t>templateId</w:t>
      </w:r>
      <w:r>
        <w:rPr>
          <w:color w:val="FF0000"/>
          <w:highlight w:val="white"/>
        </w:rPr>
        <w:t xml:space="preserve"> root</w:t>
      </w:r>
      <w:r>
        <w:rPr>
          <w:color w:val="0000FF"/>
          <w:highlight w:val="white"/>
        </w:rPr>
        <w:t>="</w:t>
      </w:r>
      <w:r>
        <w:rPr>
          <w:color w:val="000000"/>
          <w:highlight w:val="white"/>
        </w:rPr>
        <w:t>1.2.246.537.6.12.999.2003.5.8</w:t>
      </w:r>
      <w:r>
        <w:rPr>
          <w:color w:val="0000FF"/>
          <w:highlight w:val="white"/>
        </w:rPr>
        <w:t>"/&gt;</w:t>
      </w:r>
    </w:p>
    <w:p w14:paraId="2A3A3A73" w14:textId="77777777" w:rsidR="00AD2D75" w:rsidRDefault="00AD2D75" w:rsidP="004358B7">
      <w:pPr>
        <w:pStyle w:val="Leipteksti"/>
        <w:spacing w:after="0" w:line="240" w:lineRule="auto"/>
        <w:ind w:left="1706"/>
        <w:rPr>
          <w:color w:val="000000"/>
          <w:highlight w:val="white"/>
        </w:rPr>
      </w:pPr>
      <w:r>
        <w:rPr>
          <w:color w:val="0000FF"/>
          <w:highlight w:val="white"/>
        </w:rPr>
        <w:t>&lt;!--</w:t>
      </w:r>
      <w:r>
        <w:rPr>
          <w:highlight w:val="white"/>
        </w:rPr>
        <w:t xml:space="preserve"> </w:t>
      </w:r>
      <w:r w:rsidRPr="00AD2D75">
        <w:rPr>
          <w:rFonts w:ascii="Arial" w:hAnsi="Arial" w:cs="Arial"/>
          <w:noProof w:val="0"/>
          <w:color w:val="808080"/>
          <w:szCs w:val="20"/>
          <w:highlight w:val="white"/>
        </w:rPr>
        <w:t xml:space="preserve">alkuperäisen </w:t>
      </w:r>
      <w:proofErr w:type="spellStart"/>
      <w:r w:rsidRPr="00AD2D75">
        <w:rPr>
          <w:rFonts w:ascii="Arial" w:hAnsi="Arial" w:cs="Arial"/>
          <w:noProof w:val="0"/>
          <w:color w:val="808080"/>
          <w:szCs w:val="20"/>
          <w:highlight w:val="white"/>
        </w:rPr>
        <w:t>entryn</w:t>
      </w:r>
      <w:proofErr w:type="spellEnd"/>
      <w:r w:rsidRPr="00AD2D75">
        <w:rPr>
          <w:rFonts w:ascii="Arial" w:hAnsi="Arial" w:cs="Arial"/>
          <w:noProof w:val="0"/>
          <w:color w:val="808080"/>
          <w:szCs w:val="20"/>
          <w:highlight w:val="white"/>
        </w:rPr>
        <w:t xml:space="preserve"> id</w:t>
      </w:r>
      <w:r>
        <w:rPr>
          <w:color w:val="0000FF"/>
          <w:highlight w:val="white"/>
        </w:rPr>
        <w:t>--&gt;</w:t>
      </w:r>
    </w:p>
    <w:p w14:paraId="16E10F0B" w14:textId="77777777" w:rsidR="00AD2D75" w:rsidRDefault="00AD2D75" w:rsidP="004358B7">
      <w:pPr>
        <w:pStyle w:val="Leipteksti"/>
        <w:spacing w:after="0" w:line="240" w:lineRule="auto"/>
        <w:ind w:left="1706"/>
        <w:rPr>
          <w:color w:val="000000"/>
          <w:highlight w:val="white"/>
        </w:rPr>
      </w:pPr>
      <w:r>
        <w:rPr>
          <w:color w:val="0000FF"/>
          <w:highlight w:val="white"/>
        </w:rPr>
        <w:t>&lt;</w:t>
      </w:r>
      <w:r>
        <w:rPr>
          <w:color w:val="800000"/>
          <w:highlight w:val="white"/>
        </w:rPr>
        <w:t>id</w:t>
      </w:r>
      <w:r>
        <w:rPr>
          <w:color w:val="FF0000"/>
          <w:highlight w:val="white"/>
        </w:rPr>
        <w:t xml:space="preserve"> root</w:t>
      </w:r>
      <w:r>
        <w:rPr>
          <w:color w:val="0000FF"/>
          <w:highlight w:val="white"/>
        </w:rPr>
        <w:t>="</w:t>
      </w:r>
      <w:r>
        <w:rPr>
          <w:color w:val="000000"/>
          <w:highlight w:val="white"/>
        </w:rPr>
        <w:t>1.2.246.10.1246109.11.2014.152.1.1</w:t>
      </w:r>
      <w:r>
        <w:rPr>
          <w:color w:val="0000FF"/>
          <w:highlight w:val="white"/>
        </w:rPr>
        <w:t>"/&gt;</w:t>
      </w:r>
    </w:p>
    <w:p w14:paraId="530AD47D" w14:textId="77777777" w:rsidR="00AD2D75" w:rsidRDefault="00AD2D75" w:rsidP="004358B7">
      <w:pPr>
        <w:pStyle w:val="Leipteksti"/>
        <w:spacing w:after="0" w:line="240" w:lineRule="auto"/>
        <w:ind w:left="1422"/>
        <w:rPr>
          <w:color w:val="000000"/>
          <w:highlight w:val="white"/>
        </w:rPr>
      </w:pPr>
      <w:r>
        <w:rPr>
          <w:color w:val="0000FF"/>
          <w:highlight w:val="white"/>
        </w:rPr>
        <w:t>&lt;/</w:t>
      </w:r>
      <w:r>
        <w:rPr>
          <w:color w:val="800000"/>
          <w:highlight w:val="white"/>
        </w:rPr>
        <w:t>externalAct</w:t>
      </w:r>
      <w:r>
        <w:rPr>
          <w:color w:val="0000FF"/>
          <w:highlight w:val="white"/>
        </w:rPr>
        <w:t>&gt;</w:t>
      </w:r>
    </w:p>
    <w:p w14:paraId="6186A1CA" w14:textId="77777777" w:rsidR="00AD2D75" w:rsidRDefault="00AD2D75" w:rsidP="004358B7">
      <w:pPr>
        <w:pStyle w:val="Leipteksti"/>
        <w:spacing w:after="0" w:line="240" w:lineRule="auto"/>
        <w:ind w:left="1138"/>
        <w:rPr>
          <w:color w:val="000000"/>
          <w:highlight w:val="white"/>
        </w:rPr>
      </w:pPr>
      <w:r>
        <w:rPr>
          <w:color w:val="0000FF"/>
          <w:highlight w:val="white"/>
        </w:rPr>
        <w:t>&lt;/</w:t>
      </w:r>
      <w:r>
        <w:rPr>
          <w:color w:val="800000"/>
          <w:highlight w:val="white"/>
        </w:rPr>
        <w:t>reference</w:t>
      </w:r>
      <w:r>
        <w:rPr>
          <w:color w:val="0000FF"/>
          <w:highlight w:val="white"/>
        </w:rPr>
        <w:t>&gt;</w:t>
      </w:r>
    </w:p>
    <w:p w14:paraId="04F9AF2F" w14:textId="77777777" w:rsidR="00AD2D75" w:rsidRDefault="00AD2D75" w:rsidP="004358B7">
      <w:pPr>
        <w:pStyle w:val="Leipteksti"/>
        <w:spacing w:after="0" w:line="240" w:lineRule="auto"/>
        <w:ind w:left="1138"/>
        <w:rPr>
          <w:color w:val="000000"/>
          <w:highlight w:val="white"/>
        </w:rPr>
      </w:pPr>
      <w:r>
        <w:rPr>
          <w:color w:val="0000FF"/>
          <w:highlight w:val="white"/>
        </w:rPr>
        <w:lastRenderedPageBreak/>
        <w:t>&lt;!--</w:t>
      </w:r>
      <w:r>
        <w:rPr>
          <w:highlight w:val="white"/>
        </w:rPr>
        <w:t xml:space="preserve"> </w:t>
      </w:r>
      <w:r w:rsidRPr="00AD2D75">
        <w:rPr>
          <w:rFonts w:ascii="Arial" w:hAnsi="Arial" w:cs="Arial"/>
          <w:noProof w:val="0"/>
          <w:color w:val="808080"/>
          <w:szCs w:val="20"/>
          <w:highlight w:val="white"/>
        </w:rPr>
        <w:t>Huoltajille luovuttamisen kielto</w:t>
      </w:r>
      <w:r>
        <w:rPr>
          <w:highlight w:val="white"/>
        </w:rPr>
        <w:t xml:space="preserve"> </w:t>
      </w:r>
      <w:r>
        <w:rPr>
          <w:color w:val="0000FF"/>
          <w:highlight w:val="white"/>
        </w:rPr>
        <w:t>--&gt;</w:t>
      </w:r>
    </w:p>
    <w:p w14:paraId="79C247A8" w14:textId="77777777" w:rsidR="00AD2D75" w:rsidRDefault="00AD2D75" w:rsidP="004358B7">
      <w:pPr>
        <w:pStyle w:val="Leipteksti"/>
        <w:spacing w:after="0" w:line="240" w:lineRule="auto"/>
        <w:ind w:left="1138"/>
        <w:rPr>
          <w:color w:val="000000"/>
          <w:highlight w:val="white"/>
        </w:rPr>
      </w:pPr>
      <w:r>
        <w:rPr>
          <w:color w:val="0000FF"/>
          <w:highlight w:val="white"/>
        </w:rPr>
        <w:t>&lt;</w:t>
      </w:r>
      <w:r>
        <w:rPr>
          <w:color w:val="800000"/>
          <w:highlight w:val="white"/>
        </w:rPr>
        <w:t>reference</w:t>
      </w:r>
      <w:r>
        <w:rPr>
          <w:color w:val="FF0000"/>
          <w:highlight w:val="white"/>
        </w:rPr>
        <w:t xml:space="preserve"> typeCode</w:t>
      </w:r>
      <w:r>
        <w:rPr>
          <w:color w:val="0000FF"/>
          <w:highlight w:val="white"/>
        </w:rPr>
        <w:t>="</w:t>
      </w:r>
      <w:r>
        <w:rPr>
          <w:color w:val="000000"/>
          <w:highlight w:val="white"/>
        </w:rPr>
        <w:t>REFR</w:t>
      </w:r>
      <w:r>
        <w:rPr>
          <w:color w:val="0000FF"/>
          <w:highlight w:val="white"/>
        </w:rPr>
        <w:t>"&gt;</w:t>
      </w:r>
    </w:p>
    <w:p w14:paraId="2D43F0F8" w14:textId="77777777" w:rsidR="00AD2D75" w:rsidRDefault="00AD2D75" w:rsidP="004358B7">
      <w:pPr>
        <w:pStyle w:val="Leipteksti"/>
        <w:spacing w:after="0" w:line="240" w:lineRule="auto"/>
        <w:ind w:left="1422"/>
        <w:rPr>
          <w:color w:val="000000"/>
          <w:highlight w:val="white"/>
        </w:rPr>
      </w:pPr>
      <w:r>
        <w:rPr>
          <w:color w:val="0000FF"/>
          <w:highlight w:val="white"/>
        </w:rPr>
        <w:t>&lt;</w:t>
      </w:r>
      <w:r>
        <w:rPr>
          <w:color w:val="800000"/>
          <w:highlight w:val="white"/>
        </w:rPr>
        <w:t>externalAct</w:t>
      </w:r>
      <w:r>
        <w:rPr>
          <w:color w:val="0000FF"/>
          <w:highlight w:val="white"/>
        </w:rPr>
        <w:t>&gt;</w:t>
      </w:r>
    </w:p>
    <w:p w14:paraId="2280142A" w14:textId="7DA8D69F" w:rsidR="00AD2D75" w:rsidRDefault="00AD2D75" w:rsidP="004358B7">
      <w:pPr>
        <w:pStyle w:val="Leipteksti"/>
        <w:spacing w:after="0" w:line="240" w:lineRule="auto"/>
        <w:ind w:left="1706"/>
        <w:rPr>
          <w:color w:val="000000"/>
          <w:highlight w:val="white"/>
        </w:rPr>
      </w:pPr>
      <w:r>
        <w:rPr>
          <w:color w:val="000080"/>
          <w:highlight w:val="white"/>
        </w:rPr>
        <w:t>&lt;!</w:t>
      </w:r>
      <w:r w:rsidR="00F65FDA">
        <w:rPr>
          <w:color w:val="000080"/>
          <w:highlight w:val="white"/>
        </w:rPr>
        <w:t>--</w:t>
      </w:r>
      <w:r w:rsidRPr="00AD2D75">
        <w:rPr>
          <w:rFonts w:ascii="Arial" w:hAnsi="Arial" w:cs="Arial"/>
          <w:noProof w:val="0"/>
          <w:color w:val="808080"/>
          <w:szCs w:val="20"/>
          <w:highlight w:val="white"/>
        </w:rPr>
        <w:t xml:space="preserve">Huoltajille luovuttamisen kielto –tiedon </w:t>
      </w:r>
      <w:proofErr w:type="spellStart"/>
      <w:r w:rsidRPr="00AD2D75">
        <w:rPr>
          <w:rFonts w:ascii="Arial" w:hAnsi="Arial" w:cs="Arial"/>
          <w:noProof w:val="0"/>
          <w:color w:val="808080"/>
          <w:szCs w:val="20"/>
          <w:highlight w:val="white"/>
        </w:rPr>
        <w:t>templateId</w:t>
      </w:r>
      <w:proofErr w:type="spellEnd"/>
      <w:r>
        <w:rPr>
          <w:color w:val="000080"/>
          <w:highlight w:val="white"/>
        </w:rPr>
        <w:t xml:space="preserve"> --&gt;</w:t>
      </w:r>
    </w:p>
    <w:p w14:paraId="26926055" w14:textId="77777777" w:rsidR="00AD2D75" w:rsidRDefault="00AD2D75" w:rsidP="004358B7">
      <w:pPr>
        <w:pStyle w:val="Leipteksti"/>
        <w:spacing w:after="0" w:line="240" w:lineRule="auto"/>
        <w:ind w:left="1706"/>
        <w:rPr>
          <w:color w:val="000000"/>
          <w:highlight w:val="white"/>
        </w:rPr>
      </w:pPr>
      <w:r>
        <w:rPr>
          <w:color w:val="0000FF"/>
          <w:highlight w:val="white"/>
        </w:rPr>
        <w:t>&lt;</w:t>
      </w:r>
      <w:r>
        <w:rPr>
          <w:color w:val="800000"/>
          <w:highlight w:val="white"/>
        </w:rPr>
        <w:t>templateId</w:t>
      </w:r>
      <w:r>
        <w:rPr>
          <w:color w:val="FF0000"/>
          <w:highlight w:val="white"/>
        </w:rPr>
        <w:t xml:space="preserve"> root</w:t>
      </w:r>
      <w:r>
        <w:rPr>
          <w:color w:val="0000FF"/>
          <w:highlight w:val="white"/>
        </w:rPr>
        <w:t>="</w:t>
      </w:r>
      <w:r>
        <w:rPr>
          <w:color w:val="000000"/>
          <w:highlight w:val="white"/>
        </w:rPr>
        <w:t>1.2.246.537.6.12.999.2003.31</w:t>
      </w:r>
      <w:r>
        <w:rPr>
          <w:color w:val="0000FF"/>
          <w:highlight w:val="white"/>
        </w:rPr>
        <w:t>"/&gt;</w:t>
      </w:r>
    </w:p>
    <w:p w14:paraId="588664E2" w14:textId="79FC0B12" w:rsidR="00AD2D75" w:rsidRDefault="00AD2D75" w:rsidP="004358B7">
      <w:pPr>
        <w:pStyle w:val="Leipteksti"/>
        <w:spacing w:after="0" w:line="240" w:lineRule="auto"/>
        <w:ind w:left="1706"/>
        <w:rPr>
          <w:color w:val="000000"/>
          <w:highlight w:val="white"/>
        </w:rPr>
      </w:pPr>
      <w:r>
        <w:rPr>
          <w:color w:val="000080"/>
          <w:highlight w:val="white"/>
        </w:rPr>
        <w:t>&lt;!</w:t>
      </w:r>
      <w:r w:rsidR="00F65FDA">
        <w:rPr>
          <w:color w:val="000080"/>
          <w:highlight w:val="white"/>
        </w:rPr>
        <w:t>--</w:t>
      </w:r>
      <w:r w:rsidRPr="00AD2D75">
        <w:rPr>
          <w:rFonts w:ascii="Arial" w:hAnsi="Arial" w:cs="Arial"/>
          <w:noProof w:val="0"/>
          <w:color w:val="808080"/>
          <w:szCs w:val="20"/>
          <w:highlight w:val="white"/>
        </w:rPr>
        <w:t>Palvelutapahtuman mukainen kieltotilannetieto</w:t>
      </w:r>
      <w:r w:rsidR="00F65FDA">
        <w:rPr>
          <w:rFonts w:ascii="Arial" w:hAnsi="Arial" w:cs="Arial"/>
          <w:noProof w:val="0"/>
          <w:color w:val="808080"/>
          <w:szCs w:val="20"/>
          <w:highlight w:val="white"/>
        </w:rPr>
        <w:t>--</w:t>
      </w:r>
      <w:r>
        <w:rPr>
          <w:color w:val="000080"/>
          <w:highlight w:val="white"/>
        </w:rPr>
        <w:t>&gt;</w:t>
      </w:r>
    </w:p>
    <w:p w14:paraId="3233959F" w14:textId="77777777" w:rsidR="009A4F93" w:rsidRDefault="00AD2D75" w:rsidP="004358B7">
      <w:pPr>
        <w:pStyle w:val="Leipteksti"/>
        <w:spacing w:after="0" w:line="240" w:lineRule="auto"/>
        <w:ind w:left="1706"/>
        <w:rPr>
          <w:color w:val="FF0000"/>
          <w:highlight w:val="white"/>
        </w:rPr>
      </w:pPr>
      <w:r>
        <w:rPr>
          <w:color w:val="0000FF"/>
          <w:highlight w:val="white"/>
        </w:rPr>
        <w:t>&lt;</w:t>
      </w:r>
      <w:r>
        <w:rPr>
          <w:color w:val="800000"/>
          <w:highlight w:val="white"/>
        </w:rPr>
        <w:t>code</w:t>
      </w:r>
      <w:r>
        <w:rPr>
          <w:color w:val="FF0000"/>
          <w:highlight w:val="white"/>
        </w:rPr>
        <w:t xml:space="preserve"> code</w:t>
      </w:r>
      <w:r>
        <w:rPr>
          <w:color w:val="0000FF"/>
          <w:highlight w:val="white"/>
        </w:rPr>
        <w:t>="</w:t>
      </w:r>
      <w:r>
        <w:rPr>
          <w:color w:val="000000"/>
          <w:highlight w:val="white"/>
        </w:rPr>
        <w:t>3</w:t>
      </w:r>
      <w:r>
        <w:rPr>
          <w:color w:val="0000FF"/>
          <w:highlight w:val="white"/>
        </w:rPr>
        <w:t>"</w:t>
      </w:r>
      <w:r>
        <w:rPr>
          <w:color w:val="FF0000"/>
          <w:highlight w:val="white"/>
        </w:rPr>
        <w:t xml:space="preserve"> codeSystem</w:t>
      </w:r>
      <w:r>
        <w:rPr>
          <w:color w:val="0000FF"/>
          <w:highlight w:val="white"/>
        </w:rPr>
        <w:t>="</w:t>
      </w:r>
      <w:r>
        <w:rPr>
          <w:color w:val="000000"/>
          <w:highlight w:val="white"/>
        </w:rPr>
        <w:t>1.2.246.537.5.40202.201901</w:t>
      </w:r>
      <w:r>
        <w:rPr>
          <w:color w:val="0000FF"/>
          <w:highlight w:val="white"/>
        </w:rPr>
        <w:t>"</w:t>
      </w:r>
      <w:r>
        <w:rPr>
          <w:color w:val="FF0000"/>
          <w:highlight w:val="white"/>
        </w:rPr>
        <w:t xml:space="preserve"> </w:t>
      </w:r>
    </w:p>
    <w:p w14:paraId="36D9214C" w14:textId="76CD0487" w:rsidR="00AD2D75" w:rsidRDefault="00AD2D75" w:rsidP="009A4F93">
      <w:pPr>
        <w:pStyle w:val="Leipteksti"/>
        <w:spacing w:after="0" w:line="240" w:lineRule="auto"/>
        <w:ind w:left="1988"/>
        <w:rPr>
          <w:color w:val="000000"/>
          <w:highlight w:val="white"/>
        </w:rPr>
      </w:pPr>
      <w:r>
        <w:rPr>
          <w:color w:val="FF0000"/>
          <w:highlight w:val="white"/>
        </w:rPr>
        <w:t>codeSystemName</w:t>
      </w:r>
      <w:r>
        <w:rPr>
          <w:color w:val="0000FF"/>
          <w:highlight w:val="white"/>
        </w:rPr>
        <w:t>="</w:t>
      </w:r>
      <w:r>
        <w:rPr>
          <w:color w:val="000000"/>
          <w:highlight w:val="white"/>
        </w:rPr>
        <w:t>THL - Alaikäisen potilastietojen luovuttaminen huoltajille</w:t>
      </w:r>
      <w:r>
        <w:rPr>
          <w:color w:val="0000FF"/>
          <w:highlight w:val="white"/>
        </w:rPr>
        <w:t>"</w:t>
      </w:r>
      <w:r>
        <w:rPr>
          <w:color w:val="FF0000"/>
          <w:highlight w:val="white"/>
        </w:rPr>
        <w:t xml:space="preserve"> displayName</w:t>
      </w:r>
      <w:r>
        <w:rPr>
          <w:color w:val="0000FF"/>
          <w:highlight w:val="white"/>
        </w:rPr>
        <w:t>="</w:t>
      </w:r>
      <w:r>
        <w:rPr>
          <w:color w:val="000000"/>
          <w:highlight w:val="white"/>
        </w:rPr>
        <w:t>Alaikäisen potilastietoja ei luovuteta huoltajille, koska hän kieltää tietojensa luovuttamisen</w:t>
      </w:r>
      <w:r>
        <w:rPr>
          <w:color w:val="0000FF"/>
          <w:highlight w:val="white"/>
        </w:rPr>
        <w:t>"/&gt;</w:t>
      </w:r>
    </w:p>
    <w:p w14:paraId="42DF295D" w14:textId="77777777" w:rsidR="00AD2D75" w:rsidRDefault="00AD2D75" w:rsidP="004358B7">
      <w:pPr>
        <w:pStyle w:val="Leipteksti"/>
        <w:spacing w:after="0" w:line="240" w:lineRule="auto"/>
        <w:ind w:left="1422"/>
        <w:rPr>
          <w:color w:val="000000"/>
          <w:highlight w:val="white"/>
        </w:rPr>
      </w:pPr>
      <w:r>
        <w:rPr>
          <w:color w:val="0000FF"/>
          <w:highlight w:val="white"/>
        </w:rPr>
        <w:t>&lt;/</w:t>
      </w:r>
      <w:r>
        <w:rPr>
          <w:color w:val="800000"/>
          <w:highlight w:val="white"/>
        </w:rPr>
        <w:t>externalAct</w:t>
      </w:r>
      <w:r>
        <w:rPr>
          <w:color w:val="0000FF"/>
          <w:highlight w:val="white"/>
        </w:rPr>
        <w:t>&gt;</w:t>
      </w:r>
    </w:p>
    <w:p w14:paraId="6FD1D4E1" w14:textId="77777777" w:rsidR="00137256" w:rsidRDefault="00AD2D75" w:rsidP="004358B7">
      <w:pPr>
        <w:pStyle w:val="Leipteksti"/>
        <w:spacing w:after="0" w:line="240" w:lineRule="auto"/>
        <w:ind w:left="1138"/>
        <w:rPr>
          <w:color w:val="0000FF"/>
          <w:highlight w:val="white"/>
        </w:rPr>
      </w:pPr>
      <w:r>
        <w:rPr>
          <w:color w:val="0000FF"/>
          <w:highlight w:val="white"/>
        </w:rPr>
        <w:t>&lt;/</w:t>
      </w:r>
      <w:r>
        <w:rPr>
          <w:color w:val="800000"/>
          <w:highlight w:val="white"/>
        </w:rPr>
        <w:t>reference</w:t>
      </w:r>
      <w:r>
        <w:rPr>
          <w:color w:val="0000FF"/>
          <w:highlight w:val="white"/>
        </w:rPr>
        <w:t>&gt;</w:t>
      </w:r>
    </w:p>
    <w:p w14:paraId="49570918" w14:textId="4F4A48A6" w:rsidR="00AD2D75" w:rsidRDefault="00AD2D75" w:rsidP="004358B7">
      <w:pPr>
        <w:pStyle w:val="Leipteksti"/>
        <w:spacing w:after="0" w:line="240" w:lineRule="auto"/>
        <w:ind w:left="1138"/>
        <w:rPr>
          <w:color w:val="000000"/>
          <w:highlight w:val="white"/>
        </w:rPr>
      </w:pPr>
      <w:r>
        <w:rPr>
          <w:color w:val="0000FF"/>
          <w:highlight w:val="white"/>
        </w:rPr>
        <w:t>&lt;!--</w:t>
      </w:r>
      <w:r>
        <w:rPr>
          <w:highlight w:val="white"/>
        </w:rPr>
        <w:t xml:space="preserve"> </w:t>
      </w:r>
      <w:r w:rsidRPr="00AD2D75">
        <w:rPr>
          <w:rFonts w:ascii="Arial" w:hAnsi="Arial" w:cs="Arial"/>
          <w:noProof w:val="0"/>
          <w:color w:val="808080"/>
          <w:szCs w:val="20"/>
          <w:highlight w:val="white"/>
        </w:rPr>
        <w:t>Alkuperäisen asiakirjan määrittelykokoelma</w:t>
      </w:r>
      <w:r>
        <w:rPr>
          <w:highlight w:val="white"/>
        </w:rPr>
        <w:t xml:space="preserve"> </w:t>
      </w:r>
      <w:r>
        <w:rPr>
          <w:color w:val="0000FF"/>
          <w:highlight w:val="white"/>
        </w:rPr>
        <w:t>--&gt;</w:t>
      </w:r>
    </w:p>
    <w:p w14:paraId="2B04C99E" w14:textId="77777777" w:rsidR="00AD2D75" w:rsidRDefault="00AD2D75" w:rsidP="004358B7">
      <w:pPr>
        <w:pStyle w:val="Leipteksti"/>
        <w:spacing w:after="0" w:line="240" w:lineRule="auto"/>
        <w:ind w:left="1138"/>
        <w:rPr>
          <w:color w:val="000000"/>
          <w:highlight w:val="white"/>
        </w:rPr>
      </w:pPr>
      <w:r>
        <w:rPr>
          <w:color w:val="0000FF"/>
          <w:highlight w:val="white"/>
        </w:rPr>
        <w:t>&lt;</w:t>
      </w:r>
      <w:r>
        <w:rPr>
          <w:color w:val="800000"/>
          <w:highlight w:val="white"/>
        </w:rPr>
        <w:t>reference</w:t>
      </w:r>
      <w:r>
        <w:rPr>
          <w:color w:val="FF0000"/>
          <w:highlight w:val="white"/>
        </w:rPr>
        <w:t xml:space="preserve"> typeCode</w:t>
      </w:r>
      <w:r>
        <w:rPr>
          <w:color w:val="0000FF"/>
          <w:highlight w:val="white"/>
        </w:rPr>
        <w:t>="</w:t>
      </w:r>
      <w:r>
        <w:rPr>
          <w:color w:val="000000"/>
          <w:highlight w:val="white"/>
        </w:rPr>
        <w:t>REFR</w:t>
      </w:r>
      <w:r>
        <w:rPr>
          <w:color w:val="0000FF"/>
          <w:highlight w:val="white"/>
        </w:rPr>
        <w:t>"&gt;</w:t>
      </w:r>
    </w:p>
    <w:p w14:paraId="71B77B73" w14:textId="77777777" w:rsidR="00AD2D75" w:rsidRDefault="00AD2D75" w:rsidP="004358B7">
      <w:pPr>
        <w:pStyle w:val="Leipteksti"/>
        <w:spacing w:after="0" w:line="240" w:lineRule="auto"/>
        <w:ind w:left="1422"/>
        <w:rPr>
          <w:color w:val="000000"/>
          <w:highlight w:val="white"/>
        </w:rPr>
      </w:pPr>
      <w:r>
        <w:rPr>
          <w:color w:val="0000FF"/>
          <w:highlight w:val="white"/>
        </w:rPr>
        <w:t>&lt;</w:t>
      </w:r>
      <w:r>
        <w:rPr>
          <w:color w:val="800000"/>
          <w:highlight w:val="white"/>
        </w:rPr>
        <w:t>externalAct</w:t>
      </w:r>
      <w:r>
        <w:rPr>
          <w:color w:val="0000FF"/>
          <w:highlight w:val="white"/>
        </w:rPr>
        <w:t>&gt;</w:t>
      </w:r>
    </w:p>
    <w:p w14:paraId="2707EECE" w14:textId="77777777" w:rsidR="00AD2D75" w:rsidRDefault="00AD2D75" w:rsidP="004358B7">
      <w:pPr>
        <w:pStyle w:val="Leipteksti"/>
        <w:spacing w:after="0" w:line="240" w:lineRule="auto"/>
        <w:ind w:left="1706"/>
        <w:rPr>
          <w:color w:val="000000"/>
          <w:highlight w:val="white"/>
        </w:rPr>
      </w:pPr>
      <w:r>
        <w:rPr>
          <w:color w:val="0000FF"/>
          <w:highlight w:val="white"/>
        </w:rPr>
        <w:t>&lt;!--</w:t>
      </w:r>
      <w:r>
        <w:rPr>
          <w:highlight w:val="white"/>
        </w:rPr>
        <w:t xml:space="preserve"> </w:t>
      </w:r>
      <w:r w:rsidRPr="00AD2D75">
        <w:rPr>
          <w:rFonts w:ascii="Arial" w:hAnsi="Arial" w:cs="Arial"/>
          <w:noProof w:val="0"/>
          <w:color w:val="808080"/>
          <w:szCs w:val="20"/>
          <w:highlight w:val="white"/>
        </w:rPr>
        <w:t xml:space="preserve">Alkuperäisen määrittelykokoelmatiedon </w:t>
      </w:r>
      <w:proofErr w:type="spellStart"/>
      <w:r w:rsidRPr="00AD2D75">
        <w:rPr>
          <w:rFonts w:ascii="Arial" w:hAnsi="Arial" w:cs="Arial"/>
          <w:noProof w:val="0"/>
          <w:color w:val="808080"/>
          <w:szCs w:val="20"/>
          <w:highlight w:val="white"/>
        </w:rPr>
        <w:t>templateId</w:t>
      </w:r>
      <w:proofErr w:type="spellEnd"/>
      <w:r>
        <w:rPr>
          <w:highlight w:val="white"/>
        </w:rPr>
        <w:t xml:space="preserve"> </w:t>
      </w:r>
      <w:r>
        <w:rPr>
          <w:color w:val="0000FF"/>
          <w:highlight w:val="white"/>
        </w:rPr>
        <w:t>--&gt;</w:t>
      </w:r>
    </w:p>
    <w:p w14:paraId="76610A68" w14:textId="77777777" w:rsidR="00AD2D75" w:rsidRDefault="00AD2D75" w:rsidP="004358B7">
      <w:pPr>
        <w:pStyle w:val="Leipteksti"/>
        <w:spacing w:after="0" w:line="240" w:lineRule="auto"/>
        <w:ind w:left="1706"/>
        <w:rPr>
          <w:color w:val="000000"/>
          <w:highlight w:val="white"/>
        </w:rPr>
      </w:pPr>
      <w:r>
        <w:rPr>
          <w:color w:val="0000FF"/>
          <w:highlight w:val="white"/>
        </w:rPr>
        <w:t>&lt;</w:t>
      </w:r>
      <w:r>
        <w:rPr>
          <w:color w:val="800000"/>
          <w:highlight w:val="white"/>
        </w:rPr>
        <w:t>templateId</w:t>
      </w:r>
      <w:r>
        <w:rPr>
          <w:color w:val="FF0000"/>
          <w:highlight w:val="white"/>
        </w:rPr>
        <w:t xml:space="preserve"> root</w:t>
      </w:r>
      <w:r>
        <w:rPr>
          <w:color w:val="0000FF"/>
          <w:highlight w:val="white"/>
        </w:rPr>
        <w:t>="</w:t>
      </w:r>
      <w:r>
        <w:rPr>
          <w:color w:val="000000"/>
          <w:highlight w:val="white"/>
        </w:rPr>
        <w:t>1.2.246.537.6.12.999.2003.5.9</w:t>
      </w:r>
      <w:r>
        <w:rPr>
          <w:color w:val="0000FF"/>
          <w:highlight w:val="white"/>
        </w:rPr>
        <w:t>"/&gt;</w:t>
      </w:r>
    </w:p>
    <w:p w14:paraId="03D9331E" w14:textId="2C217CD2" w:rsidR="00AD2D75" w:rsidRDefault="00AD2D75" w:rsidP="004358B7">
      <w:pPr>
        <w:pStyle w:val="Leipteksti"/>
        <w:spacing w:after="0" w:line="240" w:lineRule="auto"/>
        <w:ind w:left="1706"/>
        <w:rPr>
          <w:color w:val="000000"/>
          <w:highlight w:val="white"/>
        </w:rPr>
      </w:pPr>
      <w:r>
        <w:rPr>
          <w:color w:val="0000FF"/>
          <w:highlight w:val="white"/>
        </w:rPr>
        <w:t>&lt;!--</w:t>
      </w:r>
      <w:r>
        <w:rPr>
          <w:highlight w:val="white"/>
        </w:rPr>
        <w:t xml:space="preserve"> </w:t>
      </w:r>
      <w:r w:rsidRPr="00AD2D75">
        <w:rPr>
          <w:rFonts w:ascii="Arial" w:hAnsi="Arial" w:cs="Arial"/>
          <w:noProof w:val="0"/>
          <w:color w:val="808080"/>
          <w:szCs w:val="20"/>
          <w:highlight w:val="white"/>
        </w:rPr>
        <w:t xml:space="preserve">Alkuperäisen asiakirjan määrittelykokoelma, </w:t>
      </w:r>
      <w:proofErr w:type="spellStart"/>
      <w:r w:rsidRPr="00AD2D75">
        <w:rPr>
          <w:rFonts w:ascii="Arial" w:hAnsi="Arial" w:cs="Arial"/>
          <w:noProof w:val="0"/>
          <w:color w:val="808080"/>
          <w:szCs w:val="20"/>
          <w:highlight w:val="white"/>
        </w:rPr>
        <w:t>null</w:t>
      </w:r>
      <w:r w:rsidR="00B900EF">
        <w:rPr>
          <w:rFonts w:ascii="Arial" w:hAnsi="Arial" w:cs="Arial"/>
          <w:noProof w:val="0"/>
          <w:color w:val="808080"/>
          <w:szCs w:val="20"/>
          <w:highlight w:val="white"/>
        </w:rPr>
        <w:t>Flavor</w:t>
      </w:r>
      <w:proofErr w:type="spellEnd"/>
      <w:r w:rsidR="00B900EF">
        <w:rPr>
          <w:rFonts w:ascii="Arial" w:hAnsi="Arial" w:cs="Arial"/>
          <w:noProof w:val="0"/>
          <w:color w:val="808080"/>
          <w:szCs w:val="20"/>
          <w:highlight w:val="white"/>
        </w:rPr>
        <w:t xml:space="preserve"> jos poimittu </w:t>
      </w:r>
      <w:proofErr w:type="spellStart"/>
      <w:r w:rsidR="00B900EF">
        <w:rPr>
          <w:rFonts w:ascii="Arial" w:hAnsi="Arial" w:cs="Arial"/>
          <w:noProof w:val="0"/>
          <w:color w:val="808080"/>
          <w:szCs w:val="20"/>
          <w:highlight w:val="white"/>
        </w:rPr>
        <w:t>aineistosta</w:t>
      </w:r>
      <w:r w:rsidRPr="00AD2D75">
        <w:rPr>
          <w:rFonts w:ascii="Arial" w:hAnsi="Arial" w:cs="Arial"/>
          <w:noProof w:val="0"/>
          <w:color w:val="808080"/>
          <w:szCs w:val="20"/>
          <w:highlight w:val="white"/>
        </w:rPr>
        <w:t>jossa</w:t>
      </w:r>
      <w:proofErr w:type="spellEnd"/>
      <w:r w:rsidRPr="00AD2D75">
        <w:rPr>
          <w:rFonts w:ascii="Arial" w:hAnsi="Arial" w:cs="Arial"/>
          <w:noProof w:val="0"/>
          <w:color w:val="808080"/>
          <w:szCs w:val="20"/>
          <w:highlight w:val="white"/>
        </w:rPr>
        <w:t xml:space="preserve"> määrittelykokoelmaa ei ole</w:t>
      </w:r>
      <w:r>
        <w:rPr>
          <w:color w:val="0000FF"/>
          <w:highlight w:val="white"/>
        </w:rPr>
        <w:t>--&gt;</w:t>
      </w:r>
    </w:p>
    <w:p w14:paraId="3E8AB8C6" w14:textId="77777777" w:rsidR="00AD2D75" w:rsidRPr="00AD2D75" w:rsidRDefault="00AD2D75" w:rsidP="004358B7">
      <w:pPr>
        <w:pStyle w:val="Leipteksti"/>
        <w:spacing w:after="0" w:line="240" w:lineRule="auto"/>
        <w:ind w:left="1706"/>
        <w:rPr>
          <w:color w:val="000000"/>
          <w:highlight w:val="white"/>
          <w:lang w:val="en-US"/>
        </w:rPr>
      </w:pPr>
      <w:r w:rsidRPr="00AD2D75">
        <w:rPr>
          <w:color w:val="0000FF"/>
          <w:highlight w:val="white"/>
          <w:lang w:val="en-US"/>
        </w:rPr>
        <w:t>&lt;</w:t>
      </w:r>
      <w:r w:rsidRPr="00AD2D75">
        <w:rPr>
          <w:color w:val="800000"/>
          <w:highlight w:val="white"/>
          <w:lang w:val="en-US"/>
        </w:rPr>
        <w:t>templateId</w:t>
      </w:r>
      <w:r w:rsidRPr="00AD2D75">
        <w:rPr>
          <w:color w:val="FF0000"/>
          <w:highlight w:val="white"/>
          <w:lang w:val="en-US"/>
        </w:rPr>
        <w:t xml:space="preserve"> root</w:t>
      </w:r>
      <w:r w:rsidRPr="00AD2D75">
        <w:rPr>
          <w:color w:val="0000FF"/>
          <w:highlight w:val="white"/>
          <w:lang w:val="en-US"/>
        </w:rPr>
        <w:t>="</w:t>
      </w:r>
      <w:r w:rsidRPr="00AD2D75">
        <w:rPr>
          <w:color w:val="000000"/>
          <w:highlight w:val="white"/>
          <w:lang w:val="en-US"/>
        </w:rPr>
        <w:t>1.2.246.777.5.1</w:t>
      </w:r>
      <w:r w:rsidRPr="00AD2D75">
        <w:rPr>
          <w:color w:val="0000FF"/>
          <w:highlight w:val="white"/>
          <w:lang w:val="en-US"/>
        </w:rPr>
        <w:t>"</w:t>
      </w:r>
      <w:r w:rsidRPr="00AD2D75">
        <w:rPr>
          <w:color w:val="FF0000"/>
          <w:highlight w:val="white"/>
          <w:lang w:val="en-US"/>
        </w:rPr>
        <w:t xml:space="preserve"> extension</w:t>
      </w:r>
      <w:r w:rsidRPr="00AD2D75">
        <w:rPr>
          <w:color w:val="0000FF"/>
          <w:highlight w:val="white"/>
          <w:lang w:val="en-US"/>
        </w:rPr>
        <w:t>="</w:t>
      </w:r>
      <w:r w:rsidRPr="00AD2D75">
        <w:rPr>
          <w:color w:val="000000"/>
          <w:highlight w:val="white"/>
          <w:lang w:val="en-US"/>
        </w:rPr>
        <w:t>2018.10.3</w:t>
      </w:r>
      <w:r w:rsidRPr="00AD2D75">
        <w:rPr>
          <w:color w:val="0000FF"/>
          <w:highlight w:val="white"/>
          <w:lang w:val="en-US"/>
        </w:rPr>
        <w:t>"/&gt;</w:t>
      </w:r>
    </w:p>
    <w:p w14:paraId="6ADF6A94" w14:textId="77777777" w:rsidR="00AD2D75" w:rsidRPr="00AD2D75" w:rsidRDefault="00AD2D75" w:rsidP="004358B7">
      <w:pPr>
        <w:pStyle w:val="Leipteksti"/>
        <w:spacing w:after="0" w:line="240" w:lineRule="auto"/>
        <w:ind w:left="1706"/>
        <w:rPr>
          <w:color w:val="000000"/>
          <w:highlight w:val="white"/>
          <w:lang w:val="en-US"/>
        </w:rPr>
      </w:pPr>
      <w:r w:rsidRPr="00AD2D75">
        <w:rPr>
          <w:color w:val="0000FF"/>
          <w:highlight w:val="white"/>
          <w:lang w:val="en-US"/>
        </w:rPr>
        <w:t>&lt;!--</w:t>
      </w:r>
      <w:r w:rsidRPr="00F65FDA">
        <w:rPr>
          <w:rFonts w:ascii="Arial" w:hAnsi="Arial" w:cs="Arial"/>
          <w:noProof w:val="0"/>
          <w:color w:val="808080"/>
          <w:szCs w:val="20"/>
          <w:highlight w:val="white"/>
          <w:lang w:val="en-US"/>
        </w:rPr>
        <w:t>&lt;</w:t>
      </w:r>
      <w:proofErr w:type="spellStart"/>
      <w:r w:rsidRPr="00F65FDA">
        <w:rPr>
          <w:rFonts w:ascii="Arial" w:hAnsi="Arial" w:cs="Arial"/>
          <w:noProof w:val="0"/>
          <w:color w:val="808080"/>
          <w:szCs w:val="20"/>
          <w:highlight w:val="white"/>
          <w:lang w:val="en-US"/>
        </w:rPr>
        <w:t>templateId</w:t>
      </w:r>
      <w:proofErr w:type="spellEnd"/>
      <w:r w:rsidRPr="00F65FDA">
        <w:rPr>
          <w:rFonts w:ascii="Arial" w:hAnsi="Arial" w:cs="Arial"/>
          <w:noProof w:val="0"/>
          <w:color w:val="808080"/>
          <w:szCs w:val="20"/>
          <w:highlight w:val="white"/>
          <w:lang w:val="en-US"/>
        </w:rPr>
        <w:t xml:space="preserve"> </w:t>
      </w:r>
      <w:proofErr w:type="spellStart"/>
      <w:r w:rsidRPr="00F65FDA">
        <w:rPr>
          <w:rFonts w:ascii="Arial" w:hAnsi="Arial" w:cs="Arial"/>
          <w:noProof w:val="0"/>
          <w:color w:val="808080"/>
          <w:szCs w:val="20"/>
          <w:highlight w:val="white"/>
          <w:lang w:val="en-US"/>
        </w:rPr>
        <w:t>nullFlavor</w:t>
      </w:r>
      <w:proofErr w:type="spellEnd"/>
      <w:r w:rsidRPr="00F65FDA">
        <w:rPr>
          <w:rFonts w:ascii="Arial" w:hAnsi="Arial" w:cs="Arial"/>
          <w:noProof w:val="0"/>
          <w:color w:val="808080"/>
          <w:szCs w:val="20"/>
          <w:highlight w:val="white"/>
          <w:lang w:val="en-US"/>
        </w:rPr>
        <w:t>="NA"/&gt;--&gt;</w:t>
      </w:r>
    </w:p>
    <w:p w14:paraId="1808AA20" w14:textId="77777777" w:rsidR="00AD2D75" w:rsidRPr="00655746" w:rsidRDefault="00AD2D75" w:rsidP="004358B7">
      <w:pPr>
        <w:pStyle w:val="Leipteksti"/>
        <w:spacing w:after="0" w:line="240" w:lineRule="auto"/>
        <w:ind w:left="1422"/>
        <w:rPr>
          <w:color w:val="000000"/>
          <w:highlight w:val="white"/>
        </w:rPr>
      </w:pPr>
      <w:r w:rsidRPr="00655746">
        <w:rPr>
          <w:color w:val="0000FF"/>
          <w:highlight w:val="white"/>
        </w:rPr>
        <w:t>&lt;/</w:t>
      </w:r>
      <w:r w:rsidRPr="00655746">
        <w:rPr>
          <w:color w:val="800000"/>
          <w:highlight w:val="white"/>
        </w:rPr>
        <w:t>externalAct</w:t>
      </w:r>
      <w:r w:rsidRPr="00655746">
        <w:rPr>
          <w:color w:val="0000FF"/>
          <w:highlight w:val="white"/>
        </w:rPr>
        <w:t>&gt;</w:t>
      </w:r>
    </w:p>
    <w:p w14:paraId="1F7358EE" w14:textId="77777777" w:rsidR="00AD2D75" w:rsidRPr="00655746" w:rsidRDefault="00AD2D75" w:rsidP="004358B7">
      <w:pPr>
        <w:pStyle w:val="Leipteksti"/>
        <w:spacing w:after="0" w:line="240" w:lineRule="auto"/>
        <w:ind w:left="1138"/>
        <w:rPr>
          <w:color w:val="000000"/>
          <w:highlight w:val="white"/>
        </w:rPr>
      </w:pPr>
      <w:r w:rsidRPr="00655746">
        <w:rPr>
          <w:color w:val="0000FF"/>
          <w:highlight w:val="white"/>
        </w:rPr>
        <w:t>&lt;/</w:t>
      </w:r>
      <w:r w:rsidRPr="00655746">
        <w:rPr>
          <w:color w:val="800000"/>
          <w:highlight w:val="white"/>
        </w:rPr>
        <w:t>reference</w:t>
      </w:r>
      <w:r w:rsidRPr="00655746">
        <w:rPr>
          <w:color w:val="0000FF"/>
          <w:highlight w:val="white"/>
        </w:rPr>
        <w:t>&gt;</w:t>
      </w:r>
    </w:p>
    <w:p w14:paraId="27276AFE" w14:textId="77777777" w:rsidR="00AD2D75" w:rsidRDefault="00AD2D75" w:rsidP="004358B7">
      <w:pPr>
        <w:pStyle w:val="Leipteksti"/>
        <w:spacing w:after="0" w:line="240" w:lineRule="auto"/>
        <w:ind w:left="1138"/>
        <w:rPr>
          <w:color w:val="000000"/>
          <w:highlight w:val="white"/>
        </w:rPr>
      </w:pPr>
      <w:r>
        <w:rPr>
          <w:color w:val="0000FF"/>
          <w:highlight w:val="white"/>
        </w:rPr>
        <w:t>&lt;!--</w:t>
      </w:r>
      <w:r w:rsidRPr="00F65FDA">
        <w:rPr>
          <w:rFonts w:ascii="Arial" w:hAnsi="Arial" w:cs="Arial"/>
          <w:noProof w:val="0"/>
          <w:color w:val="808080"/>
          <w:szCs w:val="20"/>
          <w:highlight w:val="white"/>
        </w:rPr>
        <w:t xml:space="preserve"> Koostemerkintä sisältää rakenteisen tietosisällön K/E</w:t>
      </w:r>
      <w:r>
        <w:rPr>
          <w:highlight w:val="white"/>
        </w:rPr>
        <w:t xml:space="preserve"> </w:t>
      </w:r>
      <w:r>
        <w:rPr>
          <w:color w:val="0000FF"/>
          <w:highlight w:val="white"/>
        </w:rPr>
        <w:t>--&gt;</w:t>
      </w:r>
    </w:p>
    <w:p w14:paraId="2E406585" w14:textId="77777777" w:rsidR="00AD2D75" w:rsidRDefault="00AD2D75" w:rsidP="004358B7">
      <w:pPr>
        <w:pStyle w:val="Leipteksti"/>
        <w:spacing w:after="0" w:line="240" w:lineRule="auto"/>
        <w:ind w:left="1138"/>
        <w:rPr>
          <w:color w:val="000000"/>
          <w:highlight w:val="white"/>
        </w:rPr>
      </w:pPr>
      <w:r>
        <w:rPr>
          <w:color w:val="0000FF"/>
          <w:highlight w:val="white"/>
        </w:rPr>
        <w:t>&lt;</w:t>
      </w:r>
      <w:r>
        <w:rPr>
          <w:color w:val="800000"/>
          <w:highlight w:val="white"/>
        </w:rPr>
        <w:t>reference</w:t>
      </w:r>
      <w:r>
        <w:rPr>
          <w:color w:val="FF0000"/>
          <w:highlight w:val="white"/>
        </w:rPr>
        <w:t xml:space="preserve"> typeCode</w:t>
      </w:r>
      <w:r>
        <w:rPr>
          <w:color w:val="0000FF"/>
          <w:highlight w:val="white"/>
        </w:rPr>
        <w:t>="</w:t>
      </w:r>
      <w:r>
        <w:rPr>
          <w:color w:val="000000"/>
          <w:highlight w:val="white"/>
        </w:rPr>
        <w:t>REFR</w:t>
      </w:r>
      <w:r>
        <w:rPr>
          <w:color w:val="0000FF"/>
          <w:highlight w:val="white"/>
        </w:rPr>
        <w:t>"&gt;</w:t>
      </w:r>
    </w:p>
    <w:p w14:paraId="77837196" w14:textId="77777777" w:rsidR="00AD2D75" w:rsidRDefault="00AD2D75" w:rsidP="004358B7">
      <w:pPr>
        <w:pStyle w:val="Leipteksti"/>
        <w:spacing w:after="0" w:line="240" w:lineRule="auto"/>
        <w:ind w:left="1422"/>
        <w:rPr>
          <w:color w:val="000000"/>
          <w:highlight w:val="white"/>
        </w:rPr>
      </w:pPr>
      <w:r>
        <w:rPr>
          <w:color w:val="0000FF"/>
          <w:highlight w:val="white"/>
        </w:rPr>
        <w:t>&lt;</w:t>
      </w:r>
      <w:r>
        <w:rPr>
          <w:color w:val="800000"/>
          <w:highlight w:val="white"/>
        </w:rPr>
        <w:t>externalAct</w:t>
      </w:r>
      <w:r>
        <w:rPr>
          <w:color w:val="0000FF"/>
          <w:highlight w:val="white"/>
        </w:rPr>
        <w:t>&gt;</w:t>
      </w:r>
    </w:p>
    <w:p w14:paraId="08A97245" w14:textId="77777777" w:rsidR="00AD2D75" w:rsidRDefault="00AD2D75" w:rsidP="004358B7">
      <w:pPr>
        <w:pStyle w:val="Leipteksti"/>
        <w:spacing w:after="0" w:line="240" w:lineRule="auto"/>
        <w:ind w:left="1706"/>
        <w:rPr>
          <w:color w:val="000000"/>
          <w:highlight w:val="white"/>
        </w:rPr>
      </w:pPr>
      <w:r>
        <w:rPr>
          <w:color w:val="0000FF"/>
          <w:highlight w:val="white"/>
        </w:rPr>
        <w:t>&lt;!--</w:t>
      </w:r>
      <w:r>
        <w:rPr>
          <w:highlight w:val="white"/>
        </w:rPr>
        <w:t xml:space="preserve"> </w:t>
      </w:r>
      <w:r w:rsidRPr="00F65FDA">
        <w:rPr>
          <w:rFonts w:ascii="Arial" w:hAnsi="Arial" w:cs="Arial"/>
          <w:noProof w:val="0"/>
          <w:color w:val="808080"/>
          <w:szCs w:val="20"/>
          <w:highlight w:val="white"/>
        </w:rPr>
        <w:t>Koostemerkintä sisältää rakenteisen tietosisällön K/E</w:t>
      </w:r>
      <w:r>
        <w:rPr>
          <w:highlight w:val="white"/>
        </w:rPr>
        <w:t xml:space="preserve"> </w:t>
      </w:r>
      <w:r>
        <w:rPr>
          <w:color w:val="0000FF"/>
          <w:highlight w:val="white"/>
        </w:rPr>
        <w:t>--&gt;</w:t>
      </w:r>
    </w:p>
    <w:p w14:paraId="67916E65" w14:textId="77777777" w:rsidR="00AD2D75" w:rsidRPr="00655746" w:rsidRDefault="00AD2D75" w:rsidP="004358B7">
      <w:pPr>
        <w:pStyle w:val="Leipteksti"/>
        <w:spacing w:after="0" w:line="240" w:lineRule="auto"/>
        <w:ind w:left="1706"/>
        <w:rPr>
          <w:color w:val="000000"/>
          <w:highlight w:val="white"/>
          <w:lang w:val="en-US"/>
        </w:rPr>
      </w:pPr>
      <w:r w:rsidRPr="00655746">
        <w:rPr>
          <w:color w:val="0000FF"/>
          <w:highlight w:val="white"/>
          <w:lang w:val="en-US"/>
        </w:rPr>
        <w:t>&lt;</w:t>
      </w:r>
      <w:r w:rsidRPr="00655746">
        <w:rPr>
          <w:color w:val="800000"/>
          <w:highlight w:val="white"/>
          <w:lang w:val="en-US"/>
        </w:rPr>
        <w:t>templateId</w:t>
      </w:r>
      <w:r w:rsidRPr="00655746">
        <w:rPr>
          <w:color w:val="FF0000"/>
          <w:highlight w:val="white"/>
          <w:lang w:val="en-US"/>
        </w:rPr>
        <w:t xml:space="preserve"> root</w:t>
      </w:r>
      <w:r w:rsidRPr="00655746">
        <w:rPr>
          <w:color w:val="0000FF"/>
          <w:highlight w:val="white"/>
          <w:lang w:val="en-US"/>
        </w:rPr>
        <w:t>="</w:t>
      </w:r>
      <w:r w:rsidRPr="00655746">
        <w:rPr>
          <w:color w:val="000000"/>
          <w:highlight w:val="white"/>
          <w:lang w:val="en-US"/>
        </w:rPr>
        <w:t>1.2.246.537.6.12.999.2003.5.10</w:t>
      </w:r>
      <w:r w:rsidRPr="00655746">
        <w:rPr>
          <w:color w:val="0000FF"/>
          <w:highlight w:val="white"/>
          <w:lang w:val="en-US"/>
        </w:rPr>
        <w:t>"/&gt;</w:t>
      </w:r>
    </w:p>
    <w:p w14:paraId="417C1460" w14:textId="77777777" w:rsidR="00F65FDA" w:rsidRPr="00655746" w:rsidRDefault="00AD2D75" w:rsidP="004358B7">
      <w:pPr>
        <w:pStyle w:val="Leipteksti"/>
        <w:spacing w:after="0" w:line="240" w:lineRule="auto"/>
        <w:ind w:left="1706"/>
        <w:rPr>
          <w:color w:val="0000FF"/>
          <w:highlight w:val="white"/>
          <w:lang w:val="en-US"/>
        </w:rPr>
      </w:pPr>
      <w:r w:rsidRPr="00655746">
        <w:rPr>
          <w:color w:val="0000FF"/>
          <w:highlight w:val="white"/>
          <w:lang w:val="en-US"/>
        </w:rPr>
        <w:t>&lt;</w:t>
      </w:r>
      <w:r w:rsidRPr="00655746">
        <w:rPr>
          <w:color w:val="800000"/>
          <w:highlight w:val="white"/>
          <w:lang w:val="en-US"/>
        </w:rPr>
        <w:t>code</w:t>
      </w:r>
      <w:r w:rsidRPr="00655746">
        <w:rPr>
          <w:color w:val="FF0000"/>
          <w:highlight w:val="white"/>
          <w:lang w:val="en-US"/>
        </w:rPr>
        <w:t xml:space="preserve"> code</w:t>
      </w:r>
      <w:r w:rsidRPr="00655746">
        <w:rPr>
          <w:color w:val="0000FF"/>
          <w:highlight w:val="white"/>
          <w:lang w:val="en-US"/>
        </w:rPr>
        <w:t>="</w:t>
      </w:r>
      <w:r w:rsidRPr="00655746">
        <w:rPr>
          <w:color w:val="000000"/>
          <w:highlight w:val="white"/>
          <w:lang w:val="en-US"/>
        </w:rPr>
        <w:t>K</w:t>
      </w:r>
      <w:r w:rsidRPr="00655746">
        <w:rPr>
          <w:color w:val="0000FF"/>
          <w:highlight w:val="white"/>
          <w:lang w:val="en-US"/>
        </w:rPr>
        <w:t>"</w:t>
      </w:r>
      <w:r w:rsidRPr="00655746">
        <w:rPr>
          <w:color w:val="FF0000"/>
          <w:highlight w:val="white"/>
          <w:lang w:val="en-US"/>
        </w:rPr>
        <w:t xml:space="preserve"> codeSystem</w:t>
      </w:r>
      <w:r w:rsidRPr="00655746">
        <w:rPr>
          <w:color w:val="0000FF"/>
          <w:highlight w:val="white"/>
          <w:lang w:val="en-US"/>
        </w:rPr>
        <w:t>="</w:t>
      </w:r>
      <w:r w:rsidRPr="00655746">
        <w:rPr>
          <w:color w:val="000000"/>
          <w:highlight w:val="white"/>
          <w:lang w:val="en-US"/>
        </w:rPr>
        <w:t>1.2.246.537.6.112.2007</w:t>
      </w:r>
      <w:r w:rsidRPr="00655746">
        <w:rPr>
          <w:color w:val="0000FF"/>
          <w:highlight w:val="white"/>
          <w:lang w:val="en-US"/>
        </w:rPr>
        <w:t>"</w:t>
      </w:r>
    </w:p>
    <w:p w14:paraId="514514C6" w14:textId="6CBBFDEB" w:rsidR="00AD2D75" w:rsidRPr="00D760FF" w:rsidRDefault="00AD2D75" w:rsidP="009A4F93">
      <w:pPr>
        <w:pStyle w:val="Leipteksti"/>
        <w:spacing w:after="0" w:line="240" w:lineRule="auto"/>
        <w:ind w:left="1706" w:firstLine="282"/>
        <w:rPr>
          <w:color w:val="000000"/>
          <w:highlight w:val="white"/>
        </w:rPr>
      </w:pPr>
      <w:r w:rsidRPr="00D760FF">
        <w:rPr>
          <w:color w:val="FF0000"/>
          <w:highlight w:val="white"/>
        </w:rPr>
        <w:t>codeSystemName</w:t>
      </w:r>
      <w:r w:rsidRPr="00D760FF">
        <w:rPr>
          <w:color w:val="0000FF"/>
          <w:highlight w:val="white"/>
        </w:rPr>
        <w:t>="</w:t>
      </w:r>
      <w:r w:rsidRPr="00D760FF">
        <w:rPr>
          <w:color w:val="000000"/>
          <w:highlight w:val="white"/>
        </w:rPr>
        <w:t>AR/YDIN - Kyllä/EI/Ei tietoa</w:t>
      </w:r>
      <w:r w:rsidRPr="00D760FF">
        <w:rPr>
          <w:color w:val="0000FF"/>
          <w:highlight w:val="white"/>
        </w:rPr>
        <w:t>"</w:t>
      </w:r>
      <w:r w:rsidRPr="00D760FF">
        <w:rPr>
          <w:color w:val="FF0000"/>
          <w:highlight w:val="white"/>
        </w:rPr>
        <w:t xml:space="preserve"> displayName</w:t>
      </w:r>
      <w:r w:rsidRPr="00D760FF">
        <w:rPr>
          <w:color w:val="0000FF"/>
          <w:highlight w:val="white"/>
        </w:rPr>
        <w:t>="</w:t>
      </w:r>
      <w:r w:rsidRPr="00D760FF">
        <w:rPr>
          <w:color w:val="000000"/>
          <w:highlight w:val="white"/>
        </w:rPr>
        <w:t>Kyllä</w:t>
      </w:r>
      <w:r w:rsidRPr="00D760FF">
        <w:rPr>
          <w:color w:val="0000FF"/>
          <w:highlight w:val="white"/>
        </w:rPr>
        <w:t>"/&gt;</w:t>
      </w:r>
    </w:p>
    <w:p w14:paraId="623AC1F9" w14:textId="77777777" w:rsidR="00AD2D75" w:rsidRPr="00D760FF" w:rsidRDefault="00AD2D75" w:rsidP="004358B7">
      <w:pPr>
        <w:pStyle w:val="Leipteksti"/>
        <w:spacing w:after="0" w:line="240" w:lineRule="auto"/>
        <w:ind w:left="1422"/>
        <w:rPr>
          <w:color w:val="000000"/>
          <w:highlight w:val="white"/>
        </w:rPr>
      </w:pPr>
      <w:r w:rsidRPr="00D760FF">
        <w:rPr>
          <w:color w:val="0000FF"/>
          <w:highlight w:val="white"/>
        </w:rPr>
        <w:t>&lt;/</w:t>
      </w:r>
      <w:r w:rsidRPr="00D760FF">
        <w:rPr>
          <w:color w:val="800000"/>
          <w:highlight w:val="white"/>
        </w:rPr>
        <w:t>externalAct</w:t>
      </w:r>
      <w:r w:rsidRPr="00D760FF">
        <w:rPr>
          <w:color w:val="0000FF"/>
          <w:highlight w:val="white"/>
        </w:rPr>
        <w:t>&gt;</w:t>
      </w:r>
    </w:p>
    <w:p w14:paraId="033069B1" w14:textId="77777777" w:rsidR="00AD2D75" w:rsidRPr="00D760FF" w:rsidRDefault="00AD2D75" w:rsidP="004358B7">
      <w:pPr>
        <w:pStyle w:val="Leipteksti"/>
        <w:spacing w:after="0" w:line="240" w:lineRule="auto"/>
        <w:ind w:left="1138"/>
        <w:rPr>
          <w:color w:val="000000"/>
          <w:highlight w:val="white"/>
        </w:rPr>
      </w:pPr>
      <w:r w:rsidRPr="00D760FF">
        <w:rPr>
          <w:color w:val="0000FF"/>
          <w:highlight w:val="white"/>
        </w:rPr>
        <w:t>&lt;/</w:t>
      </w:r>
      <w:r w:rsidRPr="00D760FF">
        <w:rPr>
          <w:color w:val="800000"/>
          <w:highlight w:val="white"/>
        </w:rPr>
        <w:t>reference</w:t>
      </w:r>
      <w:r w:rsidRPr="00D760FF">
        <w:rPr>
          <w:color w:val="0000FF"/>
          <w:highlight w:val="white"/>
        </w:rPr>
        <w:t>&gt;</w:t>
      </w:r>
      <w:r w:rsidRPr="00D760FF">
        <w:rPr>
          <w:color w:val="000000"/>
          <w:highlight w:val="white"/>
        </w:rPr>
        <w:tab/>
      </w:r>
    </w:p>
    <w:p w14:paraId="735364EB" w14:textId="77777777" w:rsidR="00AD2D75" w:rsidRPr="00D760FF" w:rsidRDefault="00AD2D75" w:rsidP="004358B7">
      <w:pPr>
        <w:pStyle w:val="Leipteksti"/>
        <w:spacing w:after="0" w:line="240" w:lineRule="auto"/>
        <w:ind w:left="854"/>
        <w:rPr>
          <w:color w:val="000000"/>
          <w:highlight w:val="white"/>
        </w:rPr>
      </w:pPr>
      <w:r w:rsidRPr="00D760FF">
        <w:rPr>
          <w:color w:val="0000FF"/>
          <w:highlight w:val="white"/>
        </w:rPr>
        <w:t>&lt;/</w:t>
      </w:r>
      <w:r w:rsidRPr="00D760FF">
        <w:rPr>
          <w:color w:val="800000"/>
          <w:highlight w:val="white"/>
        </w:rPr>
        <w:t>encounter</w:t>
      </w:r>
      <w:r w:rsidRPr="00D760FF">
        <w:rPr>
          <w:color w:val="0000FF"/>
          <w:highlight w:val="white"/>
        </w:rPr>
        <w:t>&gt;</w:t>
      </w:r>
    </w:p>
    <w:p w14:paraId="4D7E511F" w14:textId="002EABB2" w:rsidR="00C95B35" w:rsidRPr="00D760FF" w:rsidDel="003720BE" w:rsidRDefault="00AD2D75" w:rsidP="003720BE">
      <w:pPr>
        <w:pStyle w:val="Leipteksti"/>
        <w:ind w:left="568"/>
        <w:rPr>
          <w:del w:id="480" w:author="Eklund Marjut" w:date="2022-12-19T09:58:00Z"/>
          <w:color w:val="0000FF"/>
        </w:rPr>
      </w:pPr>
      <w:r w:rsidRPr="00D760FF">
        <w:rPr>
          <w:color w:val="0000FF"/>
          <w:highlight w:val="white"/>
        </w:rPr>
        <w:t>&lt;/</w:t>
      </w:r>
      <w:r w:rsidRPr="00D760FF">
        <w:rPr>
          <w:color w:val="800000"/>
          <w:highlight w:val="white"/>
        </w:rPr>
        <w:t>entry</w:t>
      </w:r>
      <w:r w:rsidRPr="00D760FF">
        <w:rPr>
          <w:color w:val="0000FF"/>
          <w:highlight w:val="white"/>
        </w:rPr>
        <w:t>&gt;</w:t>
      </w:r>
      <w:r w:rsidR="004358B7" w:rsidRPr="00D760FF">
        <w:rPr>
          <w:color w:val="0000FF"/>
        </w:rPr>
        <w:tab/>
      </w:r>
      <w:r w:rsidR="004358B7" w:rsidRPr="00D760FF">
        <w:rPr>
          <w:color w:val="0000FF"/>
        </w:rPr>
        <w:tab/>
      </w:r>
      <w:r w:rsidR="004358B7" w:rsidRPr="00D760FF">
        <w:rPr>
          <w:color w:val="0000FF"/>
        </w:rPr>
        <w:tab/>
      </w:r>
      <w:r w:rsidR="004358B7" w:rsidRPr="00D760FF">
        <w:rPr>
          <w:color w:val="0000FF"/>
        </w:rPr>
        <w:tab/>
      </w:r>
      <w:del w:id="481" w:author="Eklund Marjut" w:date="2022-12-19T09:58:00Z">
        <w:r w:rsidR="004358B7" w:rsidRPr="00D760FF" w:rsidDel="003720BE">
          <w:rPr>
            <w:color w:val="0000FF"/>
          </w:rPr>
          <w:tab/>
        </w:r>
        <w:r w:rsidR="004358B7" w:rsidRPr="00D760FF" w:rsidDel="003720BE">
          <w:rPr>
            <w:color w:val="0000FF"/>
          </w:rPr>
          <w:tab/>
        </w:r>
        <w:r w:rsidR="004358B7" w:rsidRPr="00D760FF" w:rsidDel="003720BE">
          <w:rPr>
            <w:color w:val="0000FF"/>
          </w:rPr>
          <w:tab/>
        </w:r>
      </w:del>
    </w:p>
    <w:p w14:paraId="1754A602" w14:textId="452EE8DE" w:rsidR="00AD2D75" w:rsidDel="003720BE" w:rsidRDefault="00C95B35" w:rsidP="00D760FF">
      <w:pPr>
        <w:pStyle w:val="Leipteksti"/>
        <w:ind w:left="568"/>
        <w:rPr>
          <w:del w:id="482" w:author="Eklund Marjut" w:date="2022-12-19T09:58:00Z"/>
        </w:rPr>
      </w:pPr>
      <w:del w:id="483" w:author="Eklund Marjut" w:date="2022-12-19T09:52:00Z">
        <w:r w:rsidRPr="00C95B35" w:rsidDel="003720BE">
          <w:delText xml:space="preserve">Koostemerkinnän </w:delText>
        </w:r>
      </w:del>
      <w:del w:id="484" w:author="Eklund Marjut" w:date="2022-12-19T09:58:00Z">
        <w:r w:rsidRPr="00C95B35" w:rsidDel="003720BE">
          <w:delText xml:space="preserve">body-osassa </w:delText>
        </w:r>
        <w:r w:rsidRPr="00C95B35" w:rsidDel="003720BE">
          <w:rPr>
            <w:b/>
          </w:rPr>
          <w:delText>ei anneta hoitoprosessin vaihetta ja otsikkoa</w:delText>
        </w:r>
        <w:r w:rsidRPr="00C95B35" w:rsidDel="003720BE">
          <w:delText xml:space="preserve"> (rakenteet annetaan tyhjinä component-section rakenteina):</w:delText>
        </w:r>
        <w:r w:rsidR="004358B7" w:rsidRPr="00C95B35" w:rsidDel="003720BE">
          <w:tab/>
        </w:r>
        <w:r w:rsidR="004358B7" w:rsidRPr="00C95B35" w:rsidDel="003720BE">
          <w:tab/>
        </w:r>
        <w:r w:rsidR="004358B7" w:rsidRPr="00C95B35" w:rsidDel="003720BE">
          <w:tab/>
        </w:r>
      </w:del>
    </w:p>
    <w:p w14:paraId="045E253E" w14:textId="72F51F31" w:rsidR="00C95B35" w:rsidRPr="00C95B35" w:rsidDel="003720BE" w:rsidRDefault="00C95B35" w:rsidP="00C95B35">
      <w:pPr>
        <w:autoSpaceDE w:val="0"/>
        <w:autoSpaceDN w:val="0"/>
        <w:adjustRightInd w:val="0"/>
        <w:ind w:left="284" w:firstLine="284"/>
        <w:rPr>
          <w:del w:id="485" w:author="Eklund Marjut" w:date="2022-12-19T09:58:00Z"/>
          <w:rFonts w:ascii="Arial" w:hAnsi="Arial" w:cs="Arial"/>
          <w:noProof w:val="0"/>
          <w:color w:val="000000"/>
          <w:szCs w:val="20"/>
          <w:highlight w:val="white"/>
          <w:lang w:val="en-US"/>
        </w:rPr>
      </w:pPr>
      <w:del w:id="486" w:author="Eklund Marjut" w:date="2022-12-19T09:58:00Z">
        <w:r w:rsidRPr="00C95B35" w:rsidDel="003720BE">
          <w:rPr>
            <w:rFonts w:ascii="Arial" w:hAnsi="Arial" w:cs="Arial"/>
            <w:noProof w:val="0"/>
            <w:color w:val="0000FF"/>
            <w:szCs w:val="20"/>
            <w:highlight w:val="white"/>
            <w:lang w:val="en-US"/>
          </w:rPr>
          <w:delText>&lt;</w:delText>
        </w:r>
        <w:r w:rsidRPr="00C95B35" w:rsidDel="003720BE">
          <w:rPr>
            <w:rFonts w:ascii="Arial" w:hAnsi="Arial" w:cs="Arial"/>
            <w:noProof w:val="0"/>
            <w:color w:val="800000"/>
            <w:szCs w:val="20"/>
            <w:highlight w:val="white"/>
            <w:lang w:val="en-US"/>
          </w:rPr>
          <w:delText>component</w:delText>
        </w:r>
        <w:r w:rsidRPr="00C95B35" w:rsidDel="003720BE">
          <w:rPr>
            <w:rFonts w:ascii="Arial" w:hAnsi="Arial" w:cs="Arial"/>
            <w:noProof w:val="0"/>
            <w:color w:val="0000FF"/>
            <w:szCs w:val="20"/>
            <w:highlight w:val="white"/>
            <w:lang w:val="en-US"/>
          </w:rPr>
          <w:delText>&gt;</w:delText>
        </w:r>
      </w:del>
    </w:p>
    <w:p w14:paraId="2AC769AE" w14:textId="3FCC3499" w:rsidR="00C95B35" w:rsidRPr="00C95B35" w:rsidDel="003720BE" w:rsidRDefault="00C95B35" w:rsidP="00C95B35">
      <w:pPr>
        <w:autoSpaceDE w:val="0"/>
        <w:autoSpaceDN w:val="0"/>
        <w:adjustRightInd w:val="0"/>
        <w:rPr>
          <w:del w:id="487" w:author="Eklund Marjut" w:date="2022-12-19T09:58:00Z"/>
          <w:rFonts w:ascii="Arial" w:hAnsi="Arial" w:cs="Arial"/>
          <w:noProof w:val="0"/>
          <w:color w:val="000000"/>
          <w:szCs w:val="20"/>
          <w:highlight w:val="white"/>
          <w:lang w:val="en-US"/>
        </w:rPr>
      </w:pPr>
      <w:del w:id="488" w:author="Eklund Marjut" w:date="2022-12-19T09:58:00Z">
        <w:r w:rsidRPr="00C95B35" w:rsidDel="003720BE">
          <w:rPr>
            <w:rFonts w:ascii="Arial" w:hAnsi="Arial" w:cs="Arial"/>
            <w:noProof w:val="0"/>
            <w:color w:val="000000"/>
            <w:szCs w:val="20"/>
            <w:highlight w:val="white"/>
            <w:lang w:val="en-US"/>
          </w:rPr>
          <w:tab/>
        </w:r>
        <w:r w:rsidDel="003720BE">
          <w:rPr>
            <w:rFonts w:ascii="Arial" w:hAnsi="Arial" w:cs="Arial"/>
            <w:noProof w:val="0"/>
            <w:color w:val="000000"/>
            <w:szCs w:val="20"/>
            <w:highlight w:val="white"/>
            <w:lang w:val="en-US"/>
          </w:rPr>
          <w:tab/>
        </w:r>
        <w:r w:rsidDel="003720BE">
          <w:rPr>
            <w:rFonts w:ascii="Arial" w:hAnsi="Arial" w:cs="Arial"/>
            <w:noProof w:val="0"/>
            <w:color w:val="000000"/>
            <w:szCs w:val="20"/>
            <w:highlight w:val="white"/>
            <w:lang w:val="en-US"/>
          </w:rPr>
          <w:tab/>
        </w:r>
        <w:r w:rsidRPr="00C95B35" w:rsidDel="003720BE">
          <w:rPr>
            <w:rFonts w:ascii="Arial" w:hAnsi="Arial" w:cs="Arial"/>
            <w:noProof w:val="0"/>
            <w:color w:val="0000FF"/>
            <w:szCs w:val="20"/>
            <w:highlight w:val="white"/>
            <w:lang w:val="en-US"/>
          </w:rPr>
          <w:delText>&lt;</w:delText>
        </w:r>
        <w:r w:rsidRPr="00C95B35" w:rsidDel="003720BE">
          <w:rPr>
            <w:rFonts w:ascii="Arial" w:hAnsi="Arial" w:cs="Arial"/>
            <w:noProof w:val="0"/>
            <w:color w:val="800000"/>
            <w:szCs w:val="20"/>
            <w:highlight w:val="white"/>
            <w:lang w:val="en-US"/>
          </w:rPr>
          <w:delText>section</w:delText>
        </w:r>
        <w:r w:rsidRPr="00C95B35" w:rsidDel="003720BE">
          <w:rPr>
            <w:rFonts w:ascii="Arial" w:hAnsi="Arial" w:cs="Arial"/>
            <w:noProof w:val="0"/>
            <w:color w:val="0000FF"/>
            <w:szCs w:val="20"/>
            <w:highlight w:val="white"/>
            <w:lang w:val="en-US"/>
          </w:rPr>
          <w:delText>&gt;</w:delText>
        </w:r>
      </w:del>
    </w:p>
    <w:p w14:paraId="3F2E0DDB" w14:textId="410306EE" w:rsidR="00C95B35" w:rsidRPr="00C95B35" w:rsidDel="003720BE" w:rsidRDefault="00C95B35" w:rsidP="00C95B35">
      <w:pPr>
        <w:autoSpaceDE w:val="0"/>
        <w:autoSpaceDN w:val="0"/>
        <w:adjustRightInd w:val="0"/>
        <w:rPr>
          <w:del w:id="489" w:author="Eklund Marjut" w:date="2022-12-19T09:58:00Z"/>
          <w:rFonts w:ascii="Arial" w:hAnsi="Arial" w:cs="Arial"/>
          <w:noProof w:val="0"/>
          <w:color w:val="000000"/>
          <w:szCs w:val="20"/>
          <w:highlight w:val="white"/>
          <w:lang w:val="en-US"/>
        </w:rPr>
      </w:pPr>
      <w:del w:id="490" w:author="Eklund Marjut" w:date="2022-12-19T09:58:00Z">
        <w:r w:rsidRPr="00C95B35" w:rsidDel="003720BE">
          <w:rPr>
            <w:rFonts w:ascii="Arial" w:hAnsi="Arial" w:cs="Arial"/>
            <w:noProof w:val="0"/>
            <w:color w:val="000000"/>
            <w:szCs w:val="20"/>
            <w:highlight w:val="white"/>
            <w:lang w:val="en-US"/>
          </w:rPr>
          <w:tab/>
        </w:r>
        <w:r w:rsidRPr="00C95B35" w:rsidDel="003720BE">
          <w:rPr>
            <w:rFonts w:ascii="Arial" w:hAnsi="Arial" w:cs="Arial"/>
            <w:noProof w:val="0"/>
            <w:color w:val="000000"/>
            <w:szCs w:val="20"/>
            <w:highlight w:val="white"/>
            <w:lang w:val="en-US"/>
          </w:rPr>
          <w:tab/>
        </w:r>
        <w:r w:rsidDel="003720BE">
          <w:rPr>
            <w:rFonts w:ascii="Arial" w:hAnsi="Arial" w:cs="Arial"/>
            <w:noProof w:val="0"/>
            <w:color w:val="000000"/>
            <w:szCs w:val="20"/>
            <w:highlight w:val="white"/>
            <w:lang w:val="en-US"/>
          </w:rPr>
          <w:tab/>
        </w:r>
        <w:r w:rsidDel="003720BE">
          <w:rPr>
            <w:rFonts w:ascii="Arial" w:hAnsi="Arial" w:cs="Arial"/>
            <w:noProof w:val="0"/>
            <w:color w:val="000000"/>
            <w:szCs w:val="20"/>
            <w:highlight w:val="white"/>
            <w:lang w:val="en-US"/>
          </w:rPr>
          <w:tab/>
        </w:r>
        <w:r w:rsidRPr="00C95B35" w:rsidDel="003720BE">
          <w:rPr>
            <w:rFonts w:ascii="Arial" w:hAnsi="Arial" w:cs="Arial"/>
            <w:noProof w:val="0"/>
            <w:color w:val="0000FF"/>
            <w:szCs w:val="20"/>
            <w:highlight w:val="white"/>
            <w:lang w:val="en-US"/>
          </w:rPr>
          <w:delText>&lt;</w:delText>
        </w:r>
        <w:r w:rsidRPr="00C95B35" w:rsidDel="003720BE">
          <w:rPr>
            <w:rFonts w:ascii="Arial" w:hAnsi="Arial" w:cs="Arial"/>
            <w:noProof w:val="0"/>
            <w:color w:val="800000"/>
            <w:szCs w:val="20"/>
            <w:highlight w:val="white"/>
            <w:lang w:val="en-US"/>
          </w:rPr>
          <w:delText>component</w:delText>
        </w:r>
        <w:r w:rsidRPr="00C95B35" w:rsidDel="003720BE">
          <w:rPr>
            <w:rFonts w:ascii="Arial" w:hAnsi="Arial" w:cs="Arial"/>
            <w:noProof w:val="0"/>
            <w:color w:val="0000FF"/>
            <w:szCs w:val="20"/>
            <w:highlight w:val="white"/>
            <w:lang w:val="en-US"/>
          </w:rPr>
          <w:delText>&gt;</w:delText>
        </w:r>
      </w:del>
    </w:p>
    <w:p w14:paraId="64D655A3" w14:textId="7BD9D65A" w:rsidR="00C95B35" w:rsidRPr="00C95B35" w:rsidDel="003720BE" w:rsidRDefault="00C95B35" w:rsidP="00C95B35">
      <w:pPr>
        <w:autoSpaceDE w:val="0"/>
        <w:autoSpaceDN w:val="0"/>
        <w:adjustRightInd w:val="0"/>
        <w:rPr>
          <w:del w:id="491" w:author="Eklund Marjut" w:date="2022-12-19T09:58:00Z"/>
          <w:rFonts w:ascii="Arial" w:hAnsi="Arial" w:cs="Arial"/>
          <w:noProof w:val="0"/>
          <w:color w:val="000000"/>
          <w:szCs w:val="20"/>
          <w:highlight w:val="white"/>
          <w:lang w:val="en-US"/>
        </w:rPr>
      </w:pPr>
      <w:del w:id="492" w:author="Eklund Marjut" w:date="2022-12-19T09:58:00Z">
        <w:r w:rsidRPr="00C95B35" w:rsidDel="003720BE">
          <w:rPr>
            <w:rFonts w:ascii="Arial" w:hAnsi="Arial" w:cs="Arial"/>
            <w:noProof w:val="0"/>
            <w:color w:val="000000"/>
            <w:szCs w:val="20"/>
            <w:highlight w:val="white"/>
            <w:lang w:val="en-US"/>
          </w:rPr>
          <w:tab/>
        </w:r>
        <w:r w:rsidRPr="00C95B35" w:rsidDel="003720BE">
          <w:rPr>
            <w:rFonts w:ascii="Arial" w:hAnsi="Arial" w:cs="Arial"/>
            <w:noProof w:val="0"/>
            <w:color w:val="000000"/>
            <w:szCs w:val="20"/>
            <w:highlight w:val="white"/>
            <w:lang w:val="en-US"/>
          </w:rPr>
          <w:tab/>
        </w:r>
        <w:r w:rsidRPr="00C95B35" w:rsidDel="003720BE">
          <w:rPr>
            <w:rFonts w:ascii="Arial" w:hAnsi="Arial" w:cs="Arial"/>
            <w:noProof w:val="0"/>
            <w:color w:val="000000"/>
            <w:szCs w:val="20"/>
            <w:highlight w:val="white"/>
            <w:lang w:val="en-US"/>
          </w:rPr>
          <w:tab/>
        </w:r>
        <w:r w:rsidDel="003720BE">
          <w:rPr>
            <w:rFonts w:ascii="Arial" w:hAnsi="Arial" w:cs="Arial"/>
            <w:noProof w:val="0"/>
            <w:color w:val="000000"/>
            <w:szCs w:val="20"/>
            <w:highlight w:val="white"/>
            <w:lang w:val="en-US"/>
          </w:rPr>
          <w:tab/>
        </w:r>
        <w:r w:rsidDel="003720BE">
          <w:rPr>
            <w:rFonts w:ascii="Arial" w:hAnsi="Arial" w:cs="Arial"/>
            <w:noProof w:val="0"/>
            <w:color w:val="000000"/>
            <w:szCs w:val="20"/>
            <w:highlight w:val="white"/>
            <w:lang w:val="en-US"/>
          </w:rPr>
          <w:tab/>
        </w:r>
        <w:r w:rsidRPr="00C95B35" w:rsidDel="003720BE">
          <w:rPr>
            <w:rFonts w:ascii="Arial" w:hAnsi="Arial" w:cs="Arial"/>
            <w:noProof w:val="0"/>
            <w:color w:val="0000FF"/>
            <w:szCs w:val="20"/>
            <w:highlight w:val="white"/>
            <w:lang w:val="en-US"/>
          </w:rPr>
          <w:delText>&lt;</w:delText>
        </w:r>
        <w:r w:rsidRPr="00C95B35" w:rsidDel="003720BE">
          <w:rPr>
            <w:rFonts w:ascii="Arial" w:hAnsi="Arial" w:cs="Arial"/>
            <w:noProof w:val="0"/>
            <w:color w:val="800000"/>
            <w:szCs w:val="20"/>
            <w:highlight w:val="white"/>
            <w:lang w:val="en-US"/>
          </w:rPr>
          <w:delText>section</w:delText>
        </w:r>
        <w:r w:rsidRPr="00C95B35" w:rsidDel="003720BE">
          <w:rPr>
            <w:rFonts w:ascii="Arial" w:hAnsi="Arial" w:cs="Arial"/>
            <w:noProof w:val="0"/>
            <w:color w:val="0000FF"/>
            <w:szCs w:val="20"/>
            <w:highlight w:val="white"/>
            <w:lang w:val="en-US"/>
          </w:rPr>
          <w:delText>&gt;</w:delText>
        </w:r>
      </w:del>
    </w:p>
    <w:p w14:paraId="0DA02835" w14:textId="50401D2D" w:rsidR="00C95B35" w:rsidRPr="00C95B35" w:rsidDel="003720BE" w:rsidRDefault="00C95B35" w:rsidP="00C95B35">
      <w:pPr>
        <w:autoSpaceDE w:val="0"/>
        <w:autoSpaceDN w:val="0"/>
        <w:adjustRightInd w:val="0"/>
        <w:rPr>
          <w:del w:id="493" w:author="Eklund Marjut" w:date="2022-12-19T09:58:00Z"/>
          <w:rFonts w:ascii="Arial" w:hAnsi="Arial" w:cs="Arial"/>
          <w:noProof w:val="0"/>
          <w:color w:val="000000"/>
          <w:szCs w:val="20"/>
          <w:highlight w:val="white"/>
          <w:lang w:val="en-US"/>
        </w:rPr>
      </w:pPr>
      <w:del w:id="494" w:author="Eklund Marjut" w:date="2022-12-19T09:58:00Z">
        <w:r w:rsidRPr="00C95B35" w:rsidDel="003720BE">
          <w:rPr>
            <w:rFonts w:ascii="Arial" w:hAnsi="Arial" w:cs="Arial"/>
            <w:noProof w:val="0"/>
            <w:color w:val="000000"/>
            <w:szCs w:val="20"/>
            <w:highlight w:val="white"/>
            <w:lang w:val="en-US"/>
          </w:rPr>
          <w:tab/>
        </w:r>
        <w:r w:rsidRPr="00C95B35" w:rsidDel="003720BE">
          <w:rPr>
            <w:rFonts w:ascii="Arial" w:hAnsi="Arial" w:cs="Arial"/>
            <w:noProof w:val="0"/>
            <w:color w:val="000000"/>
            <w:szCs w:val="20"/>
            <w:highlight w:val="white"/>
            <w:lang w:val="en-US"/>
          </w:rPr>
          <w:tab/>
        </w:r>
        <w:r w:rsidRPr="00C95B35" w:rsidDel="003720BE">
          <w:rPr>
            <w:rFonts w:ascii="Arial" w:hAnsi="Arial" w:cs="Arial"/>
            <w:noProof w:val="0"/>
            <w:color w:val="000000"/>
            <w:szCs w:val="20"/>
            <w:highlight w:val="white"/>
            <w:lang w:val="en-US"/>
          </w:rPr>
          <w:tab/>
        </w:r>
        <w:r w:rsidRPr="00C95B35" w:rsidDel="003720BE">
          <w:rPr>
            <w:rFonts w:ascii="Arial" w:hAnsi="Arial" w:cs="Arial"/>
            <w:noProof w:val="0"/>
            <w:color w:val="000000"/>
            <w:szCs w:val="20"/>
            <w:highlight w:val="white"/>
            <w:lang w:val="en-US"/>
          </w:rPr>
          <w:tab/>
        </w:r>
        <w:r w:rsidDel="003720BE">
          <w:rPr>
            <w:rFonts w:ascii="Arial" w:hAnsi="Arial" w:cs="Arial"/>
            <w:noProof w:val="0"/>
            <w:color w:val="000000"/>
            <w:szCs w:val="20"/>
            <w:highlight w:val="white"/>
            <w:lang w:val="en-US"/>
          </w:rPr>
          <w:tab/>
        </w:r>
        <w:r w:rsidDel="003720BE">
          <w:rPr>
            <w:rFonts w:ascii="Arial" w:hAnsi="Arial" w:cs="Arial"/>
            <w:noProof w:val="0"/>
            <w:color w:val="000000"/>
            <w:szCs w:val="20"/>
            <w:highlight w:val="white"/>
            <w:lang w:val="en-US"/>
          </w:rPr>
          <w:tab/>
        </w:r>
        <w:r w:rsidRPr="00C95B35" w:rsidDel="003720BE">
          <w:rPr>
            <w:rFonts w:ascii="Arial" w:hAnsi="Arial" w:cs="Arial"/>
            <w:noProof w:val="0"/>
            <w:color w:val="0000FF"/>
            <w:szCs w:val="20"/>
            <w:highlight w:val="white"/>
            <w:lang w:val="en-US"/>
          </w:rPr>
          <w:delText>&lt;!--</w:delText>
        </w:r>
        <w:r w:rsidRPr="00C95B35" w:rsidDel="003720BE">
          <w:rPr>
            <w:rFonts w:ascii="Arial" w:hAnsi="Arial" w:cs="Arial"/>
            <w:noProof w:val="0"/>
            <w:color w:val="808080"/>
            <w:szCs w:val="20"/>
            <w:highlight w:val="white"/>
            <w:lang w:val="en-US"/>
          </w:rPr>
          <w:delText>Poimittu entry alkaa tästä</w:delText>
        </w:r>
        <w:r w:rsidRPr="00C95B35" w:rsidDel="003720BE">
          <w:rPr>
            <w:rFonts w:ascii="Arial" w:hAnsi="Arial" w:cs="Arial"/>
            <w:noProof w:val="0"/>
            <w:color w:val="0000FF"/>
            <w:szCs w:val="20"/>
            <w:highlight w:val="white"/>
            <w:lang w:val="en-US"/>
          </w:rPr>
          <w:delText>--&gt;</w:delText>
        </w:r>
      </w:del>
    </w:p>
    <w:p w14:paraId="3890A4B4" w14:textId="432827F2" w:rsidR="00C95B35" w:rsidRPr="00C95B35" w:rsidRDefault="00C95B35" w:rsidP="00C95B35">
      <w:pPr>
        <w:pStyle w:val="Leipteksti"/>
        <w:ind w:left="0"/>
      </w:pPr>
      <w:del w:id="495" w:author="Eklund Marjut" w:date="2022-12-19T09:58:00Z">
        <w:r w:rsidRPr="00C95B35" w:rsidDel="003720BE">
          <w:rPr>
            <w:rFonts w:ascii="Arial" w:hAnsi="Arial" w:cs="Arial"/>
            <w:noProof w:val="0"/>
            <w:color w:val="000000"/>
            <w:szCs w:val="20"/>
            <w:highlight w:val="white"/>
            <w:lang w:val="en-US"/>
          </w:rPr>
          <w:tab/>
        </w:r>
        <w:r w:rsidRPr="00C95B35" w:rsidDel="003720BE">
          <w:rPr>
            <w:rFonts w:ascii="Arial" w:hAnsi="Arial" w:cs="Arial"/>
            <w:noProof w:val="0"/>
            <w:color w:val="000000"/>
            <w:szCs w:val="20"/>
            <w:highlight w:val="white"/>
            <w:lang w:val="en-US"/>
          </w:rPr>
          <w:tab/>
        </w:r>
        <w:r w:rsidRPr="00C95B35" w:rsidDel="003720BE">
          <w:rPr>
            <w:rFonts w:ascii="Arial" w:hAnsi="Arial" w:cs="Arial"/>
            <w:noProof w:val="0"/>
            <w:color w:val="000000"/>
            <w:szCs w:val="20"/>
            <w:highlight w:val="white"/>
            <w:lang w:val="en-US"/>
          </w:rPr>
          <w:tab/>
        </w:r>
        <w:r w:rsidRPr="00C95B35" w:rsidDel="003720BE">
          <w:rPr>
            <w:rFonts w:ascii="Arial" w:hAnsi="Arial" w:cs="Arial"/>
            <w:noProof w:val="0"/>
            <w:color w:val="000000"/>
            <w:szCs w:val="20"/>
            <w:highlight w:val="white"/>
            <w:lang w:val="en-US"/>
          </w:rPr>
          <w:tab/>
        </w:r>
        <w:r w:rsidDel="003720BE">
          <w:rPr>
            <w:rFonts w:ascii="Arial" w:hAnsi="Arial" w:cs="Arial"/>
            <w:noProof w:val="0"/>
            <w:color w:val="000000"/>
            <w:szCs w:val="20"/>
            <w:highlight w:val="white"/>
            <w:lang w:val="en-US"/>
          </w:rPr>
          <w:tab/>
        </w:r>
        <w:r w:rsidDel="003720BE">
          <w:rPr>
            <w:rFonts w:ascii="Arial" w:hAnsi="Arial" w:cs="Arial"/>
            <w:noProof w:val="0"/>
            <w:color w:val="000000"/>
            <w:szCs w:val="20"/>
            <w:highlight w:val="white"/>
            <w:lang w:val="en-US"/>
          </w:rPr>
          <w:tab/>
        </w:r>
        <w:r w:rsidDel="003720BE">
          <w:rPr>
            <w:rFonts w:ascii="Arial" w:hAnsi="Arial" w:cs="Arial"/>
            <w:noProof w:val="0"/>
            <w:color w:val="0000FF"/>
            <w:szCs w:val="20"/>
            <w:highlight w:val="white"/>
          </w:rPr>
          <w:delText>&lt;</w:delText>
        </w:r>
        <w:r w:rsidDel="003720BE">
          <w:rPr>
            <w:rFonts w:ascii="Arial" w:hAnsi="Arial" w:cs="Arial"/>
            <w:noProof w:val="0"/>
            <w:color w:val="800000"/>
            <w:szCs w:val="20"/>
            <w:highlight w:val="white"/>
          </w:rPr>
          <w:delText>entry</w:delText>
        </w:r>
        <w:r w:rsidDel="003720BE">
          <w:rPr>
            <w:rFonts w:ascii="Arial" w:hAnsi="Arial" w:cs="Arial"/>
            <w:noProof w:val="0"/>
            <w:color w:val="0000FF"/>
            <w:szCs w:val="20"/>
            <w:highlight w:val="white"/>
          </w:rPr>
          <w:delText>&gt;</w:delText>
        </w:r>
      </w:del>
    </w:p>
    <w:p w14:paraId="55E0497E" w14:textId="21F49114" w:rsidR="00655746" w:rsidRDefault="00655746" w:rsidP="00655746">
      <w:pPr>
        <w:pStyle w:val="Otsikko2"/>
        <w:rPr>
          <w:lang w:val="en-US"/>
        </w:rPr>
      </w:pPr>
      <w:bookmarkStart w:id="496" w:name="_Toc128560555"/>
      <w:r w:rsidRPr="00655746">
        <w:rPr>
          <w:lang w:val="en-US"/>
        </w:rPr>
        <w:t>Tahdonilmaisutie</w:t>
      </w:r>
      <w:del w:id="497" w:author="Eklund Marjut" w:date="2022-12-19T12:41:00Z">
        <w:r w:rsidRPr="00655746" w:rsidDel="00A44D91">
          <w:rPr>
            <w:lang w:val="en-US"/>
          </w:rPr>
          <w:delText>don ylläpito</w:delText>
        </w:r>
      </w:del>
      <w:ins w:id="498" w:author="Eklund Marjut" w:date="2022-12-19T12:41:00Z">
        <w:r w:rsidR="00A44D91">
          <w:rPr>
            <w:lang w:val="en-US"/>
          </w:rPr>
          <w:t>don palauttaminen</w:t>
        </w:r>
      </w:ins>
      <w:r w:rsidRPr="00655746">
        <w:rPr>
          <w:lang w:val="en-US"/>
        </w:rPr>
        <w:t xml:space="preserve"> </w:t>
      </w:r>
      <w:del w:id="499" w:author="Eklund Marjut" w:date="2022-12-19T12:41:00Z">
        <w:r w:rsidRPr="00655746" w:rsidDel="00A44D91">
          <w:rPr>
            <w:lang w:val="en-US"/>
          </w:rPr>
          <w:delText>riskitiedoissa</w:delText>
        </w:r>
      </w:del>
      <w:ins w:id="500" w:author="Eklund Marjut" w:date="2022-12-19T12:41:00Z">
        <w:r w:rsidR="00A44D91" w:rsidRPr="00655746">
          <w:rPr>
            <w:lang w:val="en-US"/>
          </w:rPr>
          <w:t>riskitie</w:t>
        </w:r>
        <w:r w:rsidR="00A44D91">
          <w:rPr>
            <w:lang w:val="en-US"/>
          </w:rPr>
          <w:t>tokoosteessa</w:t>
        </w:r>
      </w:ins>
      <w:bookmarkEnd w:id="496"/>
    </w:p>
    <w:p w14:paraId="6EB0276A" w14:textId="77777777" w:rsidR="00B900EF" w:rsidRPr="00B900EF" w:rsidRDefault="00B900EF" w:rsidP="00B900EF">
      <w:pPr>
        <w:pStyle w:val="Leipteksti"/>
      </w:pPr>
      <w:r w:rsidRPr="00B900EF">
        <w:t xml:space="preserve">Riskitietoja palauttaessa potilastietojärjestelmälle Tiedonhallintapalvelu tarkistaa, onko potilaalla Tahdonilmaisupalvelussa voimassa olevaa hoitotahtoa, elinluovutustahtoa tai muuta tahdonilmaisua. Jos Tahdonilmaisupalvelussa on voimassa oleva tahdonilmaisu, </w:t>
      </w:r>
      <w:r w:rsidRPr="00B900EF">
        <w:lastRenderedPageBreak/>
        <w:t xml:space="preserve">tuottaa Tiedonhallintapalvelu uuden riskitietomerkinnän, jonka se palauttaa muiden riskitietomerkintöjen mukana. </w:t>
      </w:r>
    </w:p>
    <w:p w14:paraId="76E51221" w14:textId="77777777" w:rsidR="00B900EF" w:rsidRPr="00B900EF" w:rsidRDefault="00B900EF" w:rsidP="00B900EF">
      <w:pPr>
        <w:pStyle w:val="Leipteksti"/>
      </w:pPr>
      <w:r w:rsidRPr="00B900EF">
        <w:t>THP toiminnallisessa määrittelyssä [1] on määritelty Tiedonhallintapalvelun tuottaman riskitietomerkinnän tietosisältö, joka noudattaa tietojen pakollisuuksien osalta muita riskitietojen pakollisuuksia. Ko. tiedot näytetään kuten muutkin riskitietokoosteen tiedot. Tahdonilmaisumerkinnässä on seuraavaa huomioitavaa:</w:t>
      </w:r>
    </w:p>
    <w:p w14:paraId="4CF5694F" w14:textId="5D674BED" w:rsidR="00B900EF" w:rsidRPr="00B900EF" w:rsidRDefault="00B900EF" w:rsidP="00B900EF">
      <w:pPr>
        <w:pStyle w:val="Leipteksti"/>
        <w:numPr>
          <w:ilvl w:val="0"/>
          <w:numId w:val="18"/>
        </w:numPr>
        <w:spacing w:after="0"/>
      </w:pPr>
      <w:r w:rsidRPr="00B900EF">
        <w:t>Alkuperäisen näkymän tunnukseksi annetaan Riskitiedot</w:t>
      </w:r>
      <w:del w:id="501" w:author="Eklund Marjut" w:date="2022-12-19T09:59:00Z">
        <w:r w:rsidRPr="00B900EF" w:rsidDel="003720BE">
          <w:delText xml:space="preserve"> </w:delText>
        </w:r>
      </w:del>
      <w:ins w:id="502" w:author="Eklund Marjut" w:date="2022-12-19T09:59:00Z">
        <w:r w:rsidR="003720BE">
          <w:t>-</w:t>
        </w:r>
      </w:ins>
      <w:r w:rsidRPr="00B900EF">
        <w:t>näkymän tiedot</w:t>
      </w:r>
    </w:p>
    <w:p w14:paraId="7DD5D622" w14:textId="4FB78198" w:rsidR="00B900EF" w:rsidRPr="00B900EF" w:rsidRDefault="00B900EF" w:rsidP="00B900EF">
      <w:pPr>
        <w:pStyle w:val="Leipteksti"/>
        <w:numPr>
          <w:ilvl w:val="0"/>
          <w:numId w:val="18"/>
        </w:numPr>
        <w:spacing w:after="0"/>
      </w:pPr>
      <w:r w:rsidRPr="00B900EF">
        <w:t xml:space="preserve">Tahdonilmaisujen riskitietomerkinnän tapahtuma-ajaksi tulee se ajankohta, kun Tiedonhallintapalvelu hakutilanteessa muodostaa koostemerkinnän </w:t>
      </w:r>
    </w:p>
    <w:p w14:paraId="0F84DFC6" w14:textId="069F762E" w:rsidR="00B900EF" w:rsidRPr="00B900EF" w:rsidRDefault="00B900EF" w:rsidP="00B900EF">
      <w:pPr>
        <w:pStyle w:val="Leipteksti"/>
        <w:numPr>
          <w:ilvl w:val="0"/>
          <w:numId w:val="18"/>
        </w:numPr>
        <w:spacing w:after="0"/>
      </w:pPr>
      <w:r w:rsidRPr="00B900EF">
        <w:t xml:space="preserve">Koostetietoon liittyviä muita kontekstitietoja (erillinen </w:t>
      </w:r>
      <w:ins w:id="503" w:author="Eklund Marjut" w:date="2022-12-19T09:59:00Z">
        <w:r w:rsidR="003720BE">
          <w:t xml:space="preserve">syntykontekstitietojen </w:t>
        </w:r>
      </w:ins>
      <w:r w:rsidRPr="00B900EF">
        <w:t>entry näkymätasolla) ei anneta ollenkaan tässä merkinnässä</w:t>
      </w:r>
    </w:p>
    <w:p w14:paraId="7789677F" w14:textId="4729A5B0" w:rsidR="00B900EF" w:rsidRPr="00B900EF" w:rsidRDefault="00B900EF" w:rsidP="00B900EF">
      <w:pPr>
        <w:pStyle w:val="Leipteksti"/>
        <w:numPr>
          <w:ilvl w:val="0"/>
          <w:numId w:val="18"/>
        </w:numPr>
        <w:spacing w:after="0"/>
      </w:pPr>
      <w:r w:rsidRPr="00B900EF">
        <w:t>riski-entry</w:t>
      </w:r>
    </w:p>
    <w:p w14:paraId="6D5478A8" w14:textId="23C627C8" w:rsidR="00B900EF" w:rsidRPr="00B900EF" w:rsidRDefault="00B900EF" w:rsidP="00B900EF">
      <w:pPr>
        <w:pStyle w:val="Leipteksti"/>
        <w:numPr>
          <w:ilvl w:val="1"/>
          <w:numId w:val="18"/>
        </w:numPr>
        <w:spacing w:after="0"/>
      </w:pPr>
      <w:r w:rsidRPr="00B900EF">
        <w:t>riskin nimi on vakioteksti: ”Potilaalla on Tahdonilmaisupalvelussa hoitotahto, elinluovutustahto tai muu tahdonilmaisu”</w:t>
      </w:r>
    </w:p>
    <w:p w14:paraId="5CA5B93E" w14:textId="03F0EB24" w:rsidR="00B900EF" w:rsidRPr="00B900EF" w:rsidRDefault="00B900EF" w:rsidP="00B900EF">
      <w:pPr>
        <w:pStyle w:val="Leipteksti"/>
        <w:numPr>
          <w:ilvl w:val="1"/>
          <w:numId w:val="18"/>
        </w:numPr>
        <w:spacing w:after="0"/>
      </w:pPr>
      <w:r w:rsidRPr="00B900EF">
        <w:t>Tiedonhallintapalvelu generoi riskin yksilöivän tunnisteen</w:t>
      </w:r>
    </w:p>
    <w:p w14:paraId="5CC0753C" w14:textId="4C79827E" w:rsidR="00B900EF" w:rsidRPr="00B900EF" w:rsidRDefault="00B900EF" w:rsidP="00B900EF">
      <w:pPr>
        <w:pStyle w:val="Leipteksti"/>
        <w:numPr>
          <w:ilvl w:val="1"/>
          <w:numId w:val="18"/>
        </w:numPr>
        <w:spacing w:after="0"/>
      </w:pPr>
      <w:r w:rsidRPr="00B900EF">
        <w:t>riskin alkupäivää ei anneta rakenteessa</w:t>
      </w:r>
    </w:p>
    <w:p w14:paraId="5E5E6659" w14:textId="6C900160" w:rsidR="00B900EF" w:rsidRPr="00B900EF" w:rsidRDefault="00B900EF" w:rsidP="00B900EF">
      <w:pPr>
        <w:pStyle w:val="Leipteksti"/>
        <w:numPr>
          <w:ilvl w:val="1"/>
          <w:numId w:val="18"/>
        </w:numPr>
        <w:spacing w:after="0"/>
      </w:pPr>
      <w:r w:rsidRPr="00B900EF">
        <w:t>riskin todenneen ammattilaisen tietoja ei annetan rakenteessa, koko author jätetään pois</w:t>
      </w:r>
    </w:p>
    <w:p w14:paraId="66893F38" w14:textId="6B91A567" w:rsidR="00B900EF" w:rsidRPr="00B900EF" w:rsidRDefault="00B900EF" w:rsidP="00B900EF">
      <w:pPr>
        <w:pStyle w:val="Leipteksti"/>
        <w:numPr>
          <w:ilvl w:val="1"/>
          <w:numId w:val="18"/>
        </w:numPr>
        <w:spacing w:after="0"/>
      </w:pPr>
      <w:r w:rsidRPr="00B900EF">
        <w:t>riskin aste on Riskin aste koodiston arvo 2 ”Hoidossa huomioitavat tiedot”</w:t>
      </w:r>
    </w:p>
    <w:p w14:paraId="3A4B2DD9" w14:textId="4D833F0D" w:rsidR="00B900EF" w:rsidRPr="00B900EF" w:rsidRDefault="00B900EF" w:rsidP="00B900EF">
      <w:pPr>
        <w:pStyle w:val="Leipteksti"/>
        <w:numPr>
          <w:ilvl w:val="1"/>
          <w:numId w:val="18"/>
        </w:numPr>
        <w:spacing w:after="0"/>
      </w:pPr>
      <w:r w:rsidRPr="00B900EF">
        <w:t>riskin tyyppi on Riskin tyyppi koodiston arvo R1 ”Potilaan tahdonilmaisu”</w:t>
      </w:r>
    </w:p>
    <w:p w14:paraId="729D0978" w14:textId="0DB5331B" w:rsidR="00B900EF" w:rsidRDefault="00B900EF" w:rsidP="004358B7">
      <w:pPr>
        <w:pStyle w:val="Leipteksti"/>
        <w:numPr>
          <w:ilvl w:val="1"/>
          <w:numId w:val="18"/>
        </w:numPr>
      </w:pPr>
      <w:r w:rsidRPr="00B900EF">
        <w:t>viittauksia alkuperäisen asiakirjan tunnisteisiin (setId ja id) ei anneta</w:t>
      </w:r>
    </w:p>
    <w:p w14:paraId="29AA7595" w14:textId="77777777" w:rsidR="004358B7" w:rsidRDefault="004358B7" w:rsidP="004358B7">
      <w:pPr>
        <w:autoSpaceDE w:val="0"/>
        <w:autoSpaceDN w:val="0"/>
        <w:adjustRightInd w:val="0"/>
        <w:ind w:left="568"/>
        <w:rPr>
          <w:rFonts w:ascii="Arial" w:hAnsi="Arial" w:cs="Arial"/>
          <w:noProof w:val="0"/>
          <w:color w:val="000000"/>
          <w:szCs w:val="20"/>
          <w:highlight w:val="white"/>
        </w:rPr>
      </w:pPr>
      <w:proofErr w:type="gramStart"/>
      <w:r>
        <w:rPr>
          <w:rFonts w:ascii="Arial" w:hAnsi="Arial" w:cs="Arial"/>
          <w:noProof w:val="0"/>
          <w:color w:val="0000FF"/>
          <w:szCs w:val="20"/>
          <w:highlight w:val="white"/>
        </w:rPr>
        <w:t>&lt;!--</w:t>
      </w:r>
      <w:proofErr w:type="gramEnd"/>
      <w:r>
        <w:rPr>
          <w:rFonts w:ascii="Arial" w:hAnsi="Arial" w:cs="Arial"/>
          <w:noProof w:val="0"/>
          <w:color w:val="808080"/>
          <w:szCs w:val="20"/>
          <w:highlight w:val="white"/>
        </w:rPr>
        <w:t xml:space="preserve"> Riskitietomerkintä tahdonilmaisusta </w:t>
      </w:r>
      <w:r>
        <w:rPr>
          <w:rFonts w:ascii="Arial" w:hAnsi="Arial" w:cs="Arial"/>
          <w:noProof w:val="0"/>
          <w:color w:val="0000FF"/>
          <w:szCs w:val="20"/>
          <w:highlight w:val="white"/>
        </w:rPr>
        <w:t>--&gt;</w:t>
      </w:r>
    </w:p>
    <w:p w14:paraId="0B6DA8C1" w14:textId="77777777" w:rsidR="004358B7" w:rsidRDefault="004358B7" w:rsidP="004358B7">
      <w:pPr>
        <w:autoSpaceDE w:val="0"/>
        <w:autoSpaceDN w:val="0"/>
        <w:adjustRightInd w:val="0"/>
        <w:ind w:left="568"/>
        <w:rPr>
          <w:rFonts w:ascii="Arial" w:hAnsi="Arial" w:cs="Arial"/>
          <w:noProof w:val="0"/>
          <w:color w:val="000000"/>
          <w:szCs w:val="20"/>
          <w:highlight w:val="white"/>
        </w:rPr>
      </w:pPr>
      <w:r>
        <w:rPr>
          <w:rFonts w:ascii="Arial" w:hAnsi="Arial" w:cs="Arial"/>
          <w:noProof w:val="0"/>
          <w:color w:val="0000FF"/>
          <w:szCs w:val="20"/>
          <w:highlight w:val="white"/>
        </w:rPr>
        <w:t>&lt;</w:t>
      </w:r>
      <w:proofErr w:type="spellStart"/>
      <w:r>
        <w:rPr>
          <w:rFonts w:ascii="Arial" w:hAnsi="Arial" w:cs="Arial"/>
          <w:noProof w:val="0"/>
          <w:color w:val="800000"/>
          <w:szCs w:val="20"/>
          <w:highlight w:val="white"/>
        </w:rPr>
        <w:t>component</w:t>
      </w:r>
      <w:proofErr w:type="spellEnd"/>
      <w:r>
        <w:rPr>
          <w:rFonts w:ascii="Arial" w:hAnsi="Arial" w:cs="Arial"/>
          <w:noProof w:val="0"/>
          <w:color w:val="0000FF"/>
          <w:szCs w:val="20"/>
          <w:highlight w:val="white"/>
        </w:rPr>
        <w:t>&gt;</w:t>
      </w:r>
    </w:p>
    <w:p w14:paraId="08EF9C81" w14:textId="77777777" w:rsidR="004358B7" w:rsidRDefault="004358B7" w:rsidP="004358B7">
      <w:pPr>
        <w:autoSpaceDE w:val="0"/>
        <w:autoSpaceDN w:val="0"/>
        <w:adjustRightInd w:val="0"/>
        <w:ind w:left="854"/>
        <w:rPr>
          <w:rFonts w:ascii="Arial" w:hAnsi="Arial" w:cs="Arial"/>
          <w:noProof w:val="0"/>
          <w:color w:val="000000"/>
          <w:szCs w:val="20"/>
          <w:highlight w:val="white"/>
        </w:rPr>
      </w:pPr>
      <w:r>
        <w:rPr>
          <w:rFonts w:ascii="Arial" w:hAnsi="Arial" w:cs="Arial"/>
          <w:noProof w:val="0"/>
          <w:color w:val="0000FF"/>
          <w:szCs w:val="20"/>
          <w:highlight w:val="white"/>
        </w:rPr>
        <w:t>&lt;</w:t>
      </w:r>
      <w:proofErr w:type="spellStart"/>
      <w:r>
        <w:rPr>
          <w:rFonts w:ascii="Arial" w:hAnsi="Arial" w:cs="Arial"/>
          <w:noProof w:val="0"/>
          <w:color w:val="800000"/>
          <w:szCs w:val="20"/>
          <w:highlight w:val="white"/>
        </w:rPr>
        <w:t>section</w:t>
      </w:r>
      <w:proofErr w:type="spellEnd"/>
      <w:r>
        <w:rPr>
          <w:rFonts w:ascii="Arial" w:hAnsi="Arial" w:cs="Arial"/>
          <w:noProof w:val="0"/>
          <w:color w:val="0000FF"/>
          <w:szCs w:val="20"/>
          <w:highlight w:val="white"/>
        </w:rPr>
        <w:t>&gt;</w:t>
      </w:r>
    </w:p>
    <w:p w14:paraId="6B53B0AA" w14:textId="77777777" w:rsidR="004358B7" w:rsidRDefault="004358B7" w:rsidP="004358B7">
      <w:pPr>
        <w:autoSpaceDE w:val="0"/>
        <w:autoSpaceDN w:val="0"/>
        <w:adjustRightInd w:val="0"/>
        <w:ind w:left="1138"/>
        <w:rPr>
          <w:rFonts w:ascii="Arial" w:hAnsi="Arial" w:cs="Arial"/>
          <w:noProof w:val="0"/>
          <w:color w:val="000000"/>
          <w:szCs w:val="20"/>
          <w:highlight w:val="white"/>
        </w:rPr>
      </w:pPr>
      <w:proofErr w:type="gramStart"/>
      <w:r>
        <w:rPr>
          <w:rFonts w:ascii="Arial" w:hAnsi="Arial" w:cs="Arial"/>
          <w:noProof w:val="0"/>
          <w:color w:val="0000FF"/>
          <w:szCs w:val="20"/>
          <w:highlight w:val="white"/>
        </w:rPr>
        <w:t>&lt;!--</w:t>
      </w:r>
      <w:proofErr w:type="gramEnd"/>
      <w:r>
        <w:rPr>
          <w:rFonts w:ascii="Arial" w:hAnsi="Arial" w:cs="Arial"/>
          <w:noProof w:val="0"/>
          <w:color w:val="808080"/>
          <w:szCs w:val="20"/>
          <w:highlight w:val="white"/>
        </w:rPr>
        <w:t xml:space="preserve"> Koostemerkinnän tunnus </w:t>
      </w:r>
      <w:r>
        <w:rPr>
          <w:rFonts w:ascii="Arial" w:hAnsi="Arial" w:cs="Arial"/>
          <w:noProof w:val="0"/>
          <w:color w:val="0000FF"/>
          <w:szCs w:val="20"/>
          <w:highlight w:val="white"/>
        </w:rPr>
        <w:t>--&gt;</w:t>
      </w:r>
    </w:p>
    <w:p w14:paraId="04AD659E" w14:textId="77777777" w:rsidR="004358B7" w:rsidRDefault="004358B7" w:rsidP="004358B7">
      <w:pPr>
        <w:autoSpaceDE w:val="0"/>
        <w:autoSpaceDN w:val="0"/>
        <w:adjustRightInd w:val="0"/>
        <w:ind w:left="1138"/>
        <w:rPr>
          <w:rFonts w:ascii="Arial" w:hAnsi="Arial" w:cs="Arial"/>
          <w:noProof w:val="0"/>
          <w:color w:val="000000"/>
          <w:szCs w:val="20"/>
          <w:highlight w:val="white"/>
        </w:rPr>
      </w:pPr>
      <w:r>
        <w:rPr>
          <w:rFonts w:ascii="Arial" w:hAnsi="Arial" w:cs="Arial"/>
          <w:noProof w:val="0"/>
          <w:color w:val="0000FF"/>
          <w:szCs w:val="20"/>
          <w:highlight w:val="white"/>
        </w:rPr>
        <w:t>&lt;</w:t>
      </w:r>
      <w:r>
        <w:rPr>
          <w:rFonts w:ascii="Arial" w:hAnsi="Arial" w:cs="Arial"/>
          <w:noProof w:val="0"/>
          <w:color w:val="800000"/>
          <w:szCs w:val="20"/>
          <w:highlight w:val="white"/>
        </w:rPr>
        <w:t>id</w:t>
      </w:r>
      <w:r>
        <w:rPr>
          <w:rFonts w:ascii="Arial" w:hAnsi="Arial" w:cs="Arial"/>
          <w:noProof w:val="0"/>
          <w:color w:val="FF0000"/>
          <w:szCs w:val="20"/>
          <w:highlight w:val="white"/>
        </w:rPr>
        <w:t xml:space="preserve"> </w:t>
      </w:r>
      <w:proofErr w:type="spellStart"/>
      <w:r>
        <w:rPr>
          <w:rFonts w:ascii="Arial" w:hAnsi="Arial" w:cs="Arial"/>
          <w:noProof w:val="0"/>
          <w:color w:val="FF0000"/>
          <w:szCs w:val="20"/>
          <w:highlight w:val="white"/>
        </w:rPr>
        <w:t>root</w:t>
      </w:r>
      <w:proofErr w:type="spellEnd"/>
      <w:r>
        <w:rPr>
          <w:rFonts w:ascii="Arial" w:hAnsi="Arial" w:cs="Arial"/>
          <w:noProof w:val="0"/>
          <w:color w:val="0000FF"/>
          <w:szCs w:val="20"/>
          <w:highlight w:val="white"/>
        </w:rPr>
        <w:t>="</w:t>
      </w:r>
      <w:r>
        <w:rPr>
          <w:rFonts w:ascii="Arial" w:hAnsi="Arial" w:cs="Arial"/>
          <w:noProof w:val="0"/>
          <w:color w:val="000000"/>
          <w:szCs w:val="20"/>
          <w:highlight w:val="white"/>
        </w:rPr>
        <w:t>1.2.246.537.10.1246109.11.2013.170.2</w:t>
      </w:r>
      <w:r>
        <w:rPr>
          <w:rFonts w:ascii="Arial" w:hAnsi="Arial" w:cs="Arial"/>
          <w:noProof w:val="0"/>
          <w:color w:val="0000FF"/>
          <w:szCs w:val="20"/>
          <w:highlight w:val="white"/>
        </w:rPr>
        <w:t>"/&gt;</w:t>
      </w:r>
    </w:p>
    <w:p w14:paraId="0B201B9E" w14:textId="77777777" w:rsidR="004358B7" w:rsidRDefault="004358B7" w:rsidP="004358B7">
      <w:pPr>
        <w:autoSpaceDE w:val="0"/>
        <w:autoSpaceDN w:val="0"/>
        <w:adjustRightInd w:val="0"/>
        <w:ind w:left="1138"/>
        <w:rPr>
          <w:rFonts w:ascii="Arial" w:hAnsi="Arial" w:cs="Arial"/>
          <w:noProof w:val="0"/>
          <w:color w:val="000000"/>
          <w:szCs w:val="20"/>
          <w:highlight w:val="white"/>
        </w:rPr>
      </w:pPr>
      <w:proofErr w:type="gramStart"/>
      <w:r>
        <w:rPr>
          <w:rFonts w:ascii="Arial" w:hAnsi="Arial" w:cs="Arial"/>
          <w:noProof w:val="0"/>
          <w:color w:val="0000FF"/>
          <w:szCs w:val="20"/>
          <w:highlight w:val="white"/>
        </w:rPr>
        <w:t>&lt;!--</w:t>
      </w:r>
      <w:proofErr w:type="gramEnd"/>
      <w:r>
        <w:rPr>
          <w:rFonts w:ascii="Arial" w:hAnsi="Arial" w:cs="Arial"/>
          <w:noProof w:val="0"/>
          <w:color w:val="808080"/>
          <w:szCs w:val="20"/>
          <w:highlight w:val="white"/>
        </w:rPr>
        <w:t xml:space="preserve"> Näkymä riskitietojen mukainen </w:t>
      </w:r>
      <w:r>
        <w:rPr>
          <w:rFonts w:ascii="Arial" w:hAnsi="Arial" w:cs="Arial"/>
          <w:noProof w:val="0"/>
          <w:color w:val="0000FF"/>
          <w:szCs w:val="20"/>
          <w:highlight w:val="white"/>
        </w:rPr>
        <w:t>--&gt;</w:t>
      </w:r>
    </w:p>
    <w:p w14:paraId="54C0B309" w14:textId="77777777" w:rsidR="004358B7" w:rsidRPr="00E949E0" w:rsidRDefault="004358B7" w:rsidP="004358B7">
      <w:pPr>
        <w:autoSpaceDE w:val="0"/>
        <w:autoSpaceDN w:val="0"/>
        <w:adjustRightInd w:val="0"/>
        <w:ind w:left="1138"/>
        <w:rPr>
          <w:rFonts w:ascii="Arial" w:hAnsi="Arial" w:cs="Arial"/>
          <w:noProof w:val="0"/>
          <w:color w:val="FF0000"/>
          <w:szCs w:val="20"/>
          <w:highlight w:val="white"/>
          <w:lang w:val="en-US"/>
        </w:rPr>
      </w:pPr>
      <w:r w:rsidRPr="00E949E0">
        <w:rPr>
          <w:rFonts w:ascii="Arial" w:hAnsi="Arial" w:cs="Arial"/>
          <w:noProof w:val="0"/>
          <w:color w:val="0000FF"/>
          <w:szCs w:val="20"/>
          <w:highlight w:val="white"/>
          <w:lang w:val="en-US"/>
        </w:rPr>
        <w:t>&lt;</w:t>
      </w:r>
      <w:r w:rsidRPr="00E949E0">
        <w:rPr>
          <w:rFonts w:ascii="Arial" w:hAnsi="Arial" w:cs="Arial"/>
          <w:noProof w:val="0"/>
          <w:color w:val="800000"/>
          <w:szCs w:val="20"/>
          <w:highlight w:val="white"/>
          <w:lang w:val="en-US"/>
        </w:rPr>
        <w:t>code</w:t>
      </w:r>
      <w:r w:rsidRPr="00E949E0">
        <w:rPr>
          <w:rFonts w:ascii="Arial" w:hAnsi="Arial" w:cs="Arial"/>
          <w:noProof w:val="0"/>
          <w:color w:val="FF0000"/>
          <w:szCs w:val="20"/>
          <w:highlight w:val="white"/>
          <w:lang w:val="en-US"/>
        </w:rPr>
        <w:t xml:space="preserve"> code</w:t>
      </w:r>
      <w:r w:rsidRPr="00E949E0">
        <w:rPr>
          <w:rFonts w:ascii="Arial" w:hAnsi="Arial" w:cs="Arial"/>
          <w:noProof w:val="0"/>
          <w:color w:val="0000FF"/>
          <w:szCs w:val="20"/>
          <w:highlight w:val="white"/>
          <w:lang w:val="en-US"/>
        </w:rPr>
        <w:t>="</w:t>
      </w:r>
      <w:r w:rsidRPr="00E949E0">
        <w:rPr>
          <w:rFonts w:ascii="Arial" w:hAnsi="Arial" w:cs="Arial"/>
          <w:noProof w:val="0"/>
          <w:color w:val="000000"/>
          <w:szCs w:val="20"/>
          <w:highlight w:val="white"/>
          <w:lang w:val="en-US"/>
        </w:rPr>
        <w:t>175</w:t>
      </w:r>
      <w:r w:rsidRPr="00E949E0">
        <w:rPr>
          <w:rFonts w:ascii="Arial" w:hAnsi="Arial" w:cs="Arial"/>
          <w:noProof w:val="0"/>
          <w:color w:val="0000FF"/>
          <w:szCs w:val="20"/>
          <w:highlight w:val="white"/>
          <w:lang w:val="en-US"/>
        </w:rPr>
        <w:t>"</w:t>
      </w:r>
      <w:r w:rsidRPr="00E949E0">
        <w:rPr>
          <w:rFonts w:ascii="Arial" w:hAnsi="Arial" w:cs="Arial"/>
          <w:noProof w:val="0"/>
          <w:color w:val="FF0000"/>
          <w:szCs w:val="20"/>
          <w:highlight w:val="white"/>
          <w:lang w:val="en-US"/>
        </w:rPr>
        <w:t xml:space="preserve"> </w:t>
      </w:r>
      <w:proofErr w:type="spellStart"/>
      <w:r w:rsidRPr="00E949E0">
        <w:rPr>
          <w:rFonts w:ascii="Arial" w:hAnsi="Arial" w:cs="Arial"/>
          <w:noProof w:val="0"/>
          <w:color w:val="FF0000"/>
          <w:szCs w:val="20"/>
          <w:highlight w:val="white"/>
          <w:lang w:val="en-US"/>
        </w:rPr>
        <w:t>codeSystem</w:t>
      </w:r>
      <w:proofErr w:type="spellEnd"/>
      <w:r w:rsidRPr="00E949E0">
        <w:rPr>
          <w:rFonts w:ascii="Arial" w:hAnsi="Arial" w:cs="Arial"/>
          <w:noProof w:val="0"/>
          <w:color w:val="0000FF"/>
          <w:szCs w:val="20"/>
          <w:highlight w:val="white"/>
          <w:lang w:val="en-US"/>
        </w:rPr>
        <w:t>="</w:t>
      </w:r>
      <w:r w:rsidRPr="00E949E0">
        <w:rPr>
          <w:rFonts w:ascii="Arial" w:hAnsi="Arial" w:cs="Arial"/>
          <w:noProof w:val="0"/>
          <w:color w:val="000000"/>
          <w:szCs w:val="20"/>
          <w:highlight w:val="white"/>
          <w:lang w:val="en-US"/>
        </w:rPr>
        <w:t>1.2.246.537.6.12.2002</w:t>
      </w:r>
      <w:r w:rsidRPr="00E949E0">
        <w:rPr>
          <w:rFonts w:ascii="Arial" w:hAnsi="Arial" w:cs="Arial"/>
          <w:noProof w:val="0"/>
          <w:color w:val="0000FF"/>
          <w:szCs w:val="20"/>
          <w:highlight w:val="white"/>
          <w:lang w:val="en-US"/>
        </w:rPr>
        <w:t>"</w:t>
      </w:r>
      <w:r w:rsidRPr="00E949E0">
        <w:rPr>
          <w:rFonts w:ascii="Arial" w:hAnsi="Arial" w:cs="Arial"/>
          <w:noProof w:val="0"/>
          <w:color w:val="FF0000"/>
          <w:szCs w:val="20"/>
          <w:highlight w:val="white"/>
          <w:lang w:val="en-US"/>
        </w:rPr>
        <w:t xml:space="preserve"> </w:t>
      </w:r>
    </w:p>
    <w:p w14:paraId="69D03F3B" w14:textId="70826099" w:rsidR="004358B7" w:rsidRPr="00E949E0" w:rsidRDefault="004358B7" w:rsidP="004358B7">
      <w:pPr>
        <w:autoSpaceDE w:val="0"/>
        <w:autoSpaceDN w:val="0"/>
        <w:adjustRightInd w:val="0"/>
        <w:ind w:left="1138" w:firstLine="284"/>
        <w:rPr>
          <w:rFonts w:ascii="Arial" w:hAnsi="Arial" w:cs="Arial"/>
          <w:noProof w:val="0"/>
          <w:color w:val="000000"/>
          <w:szCs w:val="20"/>
          <w:highlight w:val="white"/>
          <w:lang w:val="en-US"/>
        </w:rPr>
      </w:pPr>
      <w:proofErr w:type="spellStart"/>
      <w:r w:rsidRPr="00E949E0">
        <w:rPr>
          <w:rFonts w:ascii="Arial" w:hAnsi="Arial" w:cs="Arial"/>
          <w:noProof w:val="0"/>
          <w:color w:val="FF0000"/>
          <w:szCs w:val="20"/>
          <w:highlight w:val="white"/>
          <w:lang w:val="en-US"/>
        </w:rPr>
        <w:t>codeSystemName</w:t>
      </w:r>
      <w:proofErr w:type="spellEnd"/>
      <w:r w:rsidRPr="00E949E0">
        <w:rPr>
          <w:rFonts w:ascii="Arial" w:hAnsi="Arial" w:cs="Arial"/>
          <w:noProof w:val="0"/>
          <w:color w:val="0000FF"/>
          <w:szCs w:val="20"/>
          <w:highlight w:val="white"/>
          <w:lang w:val="en-US"/>
        </w:rPr>
        <w:t>="</w:t>
      </w:r>
      <w:r w:rsidRPr="00E949E0">
        <w:rPr>
          <w:rFonts w:ascii="Arial" w:hAnsi="Arial" w:cs="Arial"/>
          <w:noProof w:val="0"/>
          <w:color w:val="000000"/>
          <w:szCs w:val="20"/>
          <w:highlight w:val="white"/>
          <w:lang w:val="en-US"/>
        </w:rPr>
        <w:t xml:space="preserve">AR/YDIN - </w:t>
      </w:r>
      <w:proofErr w:type="spellStart"/>
      <w:r w:rsidRPr="00E949E0">
        <w:rPr>
          <w:rFonts w:ascii="Arial" w:hAnsi="Arial" w:cs="Arial"/>
          <w:noProof w:val="0"/>
          <w:color w:val="000000"/>
          <w:szCs w:val="20"/>
          <w:highlight w:val="white"/>
          <w:lang w:val="en-US"/>
        </w:rPr>
        <w:t>Näkymät</w:t>
      </w:r>
      <w:proofErr w:type="spellEnd"/>
      <w:r w:rsidRPr="00E949E0">
        <w:rPr>
          <w:rFonts w:ascii="Arial" w:hAnsi="Arial" w:cs="Arial"/>
          <w:noProof w:val="0"/>
          <w:color w:val="0000FF"/>
          <w:szCs w:val="20"/>
          <w:highlight w:val="white"/>
          <w:lang w:val="en-US"/>
        </w:rPr>
        <w:t>"</w:t>
      </w:r>
      <w:r w:rsidRPr="00E949E0">
        <w:rPr>
          <w:rFonts w:ascii="Arial" w:hAnsi="Arial" w:cs="Arial"/>
          <w:noProof w:val="0"/>
          <w:color w:val="FF0000"/>
          <w:szCs w:val="20"/>
          <w:highlight w:val="white"/>
          <w:lang w:val="en-US"/>
        </w:rPr>
        <w:t xml:space="preserve"> </w:t>
      </w:r>
      <w:proofErr w:type="spellStart"/>
      <w:r w:rsidRPr="00E949E0">
        <w:rPr>
          <w:rFonts w:ascii="Arial" w:hAnsi="Arial" w:cs="Arial"/>
          <w:noProof w:val="0"/>
          <w:color w:val="FF0000"/>
          <w:szCs w:val="20"/>
          <w:highlight w:val="white"/>
          <w:lang w:val="en-US"/>
        </w:rPr>
        <w:t>displayName</w:t>
      </w:r>
      <w:proofErr w:type="spellEnd"/>
      <w:r w:rsidRPr="00E949E0">
        <w:rPr>
          <w:rFonts w:ascii="Arial" w:hAnsi="Arial" w:cs="Arial"/>
          <w:noProof w:val="0"/>
          <w:color w:val="0000FF"/>
          <w:szCs w:val="20"/>
          <w:highlight w:val="white"/>
          <w:lang w:val="en-US"/>
        </w:rPr>
        <w:t>="</w:t>
      </w:r>
      <w:proofErr w:type="spellStart"/>
      <w:r w:rsidRPr="00E949E0">
        <w:rPr>
          <w:rFonts w:ascii="Arial" w:hAnsi="Arial" w:cs="Arial"/>
          <w:noProof w:val="0"/>
          <w:color w:val="000000"/>
          <w:szCs w:val="20"/>
          <w:highlight w:val="white"/>
          <w:lang w:val="en-US"/>
        </w:rPr>
        <w:t>Riskitiedot</w:t>
      </w:r>
      <w:proofErr w:type="spellEnd"/>
      <w:r w:rsidRPr="00E949E0">
        <w:rPr>
          <w:rFonts w:ascii="Arial" w:hAnsi="Arial" w:cs="Arial"/>
          <w:noProof w:val="0"/>
          <w:color w:val="0000FF"/>
          <w:szCs w:val="20"/>
          <w:highlight w:val="white"/>
          <w:lang w:val="en-US"/>
        </w:rPr>
        <w:t>"/&gt;</w:t>
      </w:r>
    </w:p>
    <w:p w14:paraId="7516BB88" w14:textId="77777777" w:rsidR="004358B7" w:rsidRDefault="004358B7" w:rsidP="004358B7">
      <w:pPr>
        <w:autoSpaceDE w:val="0"/>
        <w:autoSpaceDN w:val="0"/>
        <w:adjustRightInd w:val="0"/>
        <w:ind w:left="1138"/>
        <w:rPr>
          <w:rFonts w:ascii="Arial" w:hAnsi="Arial" w:cs="Arial"/>
          <w:noProof w:val="0"/>
          <w:color w:val="000000"/>
          <w:szCs w:val="20"/>
          <w:highlight w:val="white"/>
        </w:rPr>
      </w:pPr>
      <w:proofErr w:type="gramStart"/>
      <w:r>
        <w:rPr>
          <w:rFonts w:ascii="Arial" w:hAnsi="Arial" w:cs="Arial"/>
          <w:noProof w:val="0"/>
          <w:color w:val="0000FF"/>
          <w:szCs w:val="20"/>
          <w:highlight w:val="white"/>
        </w:rPr>
        <w:t>&lt;!--</w:t>
      </w:r>
      <w:proofErr w:type="gramEnd"/>
      <w:r>
        <w:rPr>
          <w:rFonts w:ascii="Arial" w:hAnsi="Arial" w:cs="Arial"/>
          <w:noProof w:val="0"/>
          <w:color w:val="808080"/>
          <w:szCs w:val="20"/>
          <w:highlight w:val="white"/>
        </w:rPr>
        <w:t xml:space="preserve"> Tahdonilmaisujen riskitietomerkinnän tapahtuma-aika (merkinnän muodostamisaika tiedonhallintapalvelussa) </w:t>
      </w:r>
      <w:r>
        <w:rPr>
          <w:rFonts w:ascii="Arial" w:hAnsi="Arial" w:cs="Arial"/>
          <w:noProof w:val="0"/>
          <w:color w:val="0000FF"/>
          <w:szCs w:val="20"/>
          <w:highlight w:val="white"/>
        </w:rPr>
        <w:t>--&gt;</w:t>
      </w:r>
    </w:p>
    <w:p w14:paraId="04254F57" w14:textId="77777777" w:rsidR="004358B7" w:rsidRPr="004358B7" w:rsidRDefault="004358B7" w:rsidP="004358B7">
      <w:pPr>
        <w:autoSpaceDE w:val="0"/>
        <w:autoSpaceDN w:val="0"/>
        <w:adjustRightInd w:val="0"/>
        <w:ind w:left="1138"/>
        <w:rPr>
          <w:rFonts w:ascii="Arial" w:hAnsi="Arial" w:cs="Arial"/>
          <w:noProof w:val="0"/>
          <w:color w:val="000000"/>
          <w:szCs w:val="20"/>
          <w:highlight w:val="white"/>
          <w:lang w:val="en-US"/>
        </w:rPr>
      </w:pPr>
      <w:r w:rsidRPr="004358B7">
        <w:rPr>
          <w:rFonts w:ascii="Arial" w:hAnsi="Arial" w:cs="Arial"/>
          <w:noProof w:val="0"/>
          <w:color w:val="0000FF"/>
          <w:szCs w:val="20"/>
          <w:highlight w:val="white"/>
          <w:lang w:val="en-US"/>
        </w:rPr>
        <w:t>&lt;</w:t>
      </w:r>
      <w:r w:rsidRPr="004358B7">
        <w:rPr>
          <w:rFonts w:ascii="Arial" w:hAnsi="Arial" w:cs="Arial"/>
          <w:noProof w:val="0"/>
          <w:color w:val="800000"/>
          <w:szCs w:val="20"/>
          <w:highlight w:val="white"/>
          <w:lang w:val="en-US"/>
        </w:rPr>
        <w:t>author</w:t>
      </w:r>
      <w:r w:rsidRPr="004358B7">
        <w:rPr>
          <w:rFonts w:ascii="Arial" w:hAnsi="Arial" w:cs="Arial"/>
          <w:noProof w:val="0"/>
          <w:color w:val="0000FF"/>
          <w:szCs w:val="20"/>
          <w:highlight w:val="white"/>
          <w:lang w:val="en-US"/>
        </w:rPr>
        <w:t>&gt;</w:t>
      </w:r>
    </w:p>
    <w:p w14:paraId="266164B2" w14:textId="77777777" w:rsidR="004358B7" w:rsidRPr="004358B7" w:rsidRDefault="004358B7" w:rsidP="004358B7">
      <w:pPr>
        <w:autoSpaceDE w:val="0"/>
        <w:autoSpaceDN w:val="0"/>
        <w:adjustRightInd w:val="0"/>
        <w:ind w:left="1422"/>
        <w:rPr>
          <w:rFonts w:ascii="Arial" w:hAnsi="Arial" w:cs="Arial"/>
          <w:noProof w:val="0"/>
          <w:color w:val="000000"/>
          <w:szCs w:val="20"/>
          <w:highlight w:val="white"/>
          <w:lang w:val="en-US"/>
        </w:rPr>
      </w:pPr>
      <w:r w:rsidRPr="004358B7">
        <w:rPr>
          <w:rFonts w:ascii="Arial" w:hAnsi="Arial" w:cs="Arial"/>
          <w:noProof w:val="0"/>
          <w:color w:val="0000FF"/>
          <w:szCs w:val="20"/>
          <w:highlight w:val="white"/>
          <w:lang w:val="en-US"/>
        </w:rPr>
        <w:t>&lt;</w:t>
      </w:r>
      <w:r w:rsidRPr="004358B7">
        <w:rPr>
          <w:rFonts w:ascii="Arial" w:hAnsi="Arial" w:cs="Arial"/>
          <w:noProof w:val="0"/>
          <w:color w:val="800000"/>
          <w:szCs w:val="20"/>
          <w:highlight w:val="white"/>
          <w:lang w:val="en-US"/>
        </w:rPr>
        <w:t>time</w:t>
      </w:r>
      <w:r w:rsidRPr="004358B7">
        <w:rPr>
          <w:rFonts w:ascii="Arial" w:hAnsi="Arial" w:cs="Arial"/>
          <w:noProof w:val="0"/>
          <w:color w:val="FF0000"/>
          <w:szCs w:val="20"/>
          <w:highlight w:val="white"/>
          <w:lang w:val="en-US"/>
        </w:rPr>
        <w:t xml:space="preserve"> value</w:t>
      </w:r>
      <w:r w:rsidRPr="004358B7">
        <w:rPr>
          <w:rFonts w:ascii="Arial" w:hAnsi="Arial" w:cs="Arial"/>
          <w:noProof w:val="0"/>
          <w:color w:val="0000FF"/>
          <w:szCs w:val="20"/>
          <w:highlight w:val="white"/>
          <w:lang w:val="en-US"/>
        </w:rPr>
        <w:t>="</w:t>
      </w:r>
      <w:r w:rsidRPr="004358B7">
        <w:rPr>
          <w:rFonts w:ascii="Arial" w:hAnsi="Arial" w:cs="Arial"/>
          <w:noProof w:val="0"/>
          <w:color w:val="000000"/>
          <w:szCs w:val="20"/>
          <w:highlight w:val="white"/>
          <w:lang w:val="en-US"/>
        </w:rPr>
        <w:t>20140424155500</w:t>
      </w:r>
      <w:r w:rsidRPr="004358B7">
        <w:rPr>
          <w:rFonts w:ascii="Arial" w:hAnsi="Arial" w:cs="Arial"/>
          <w:noProof w:val="0"/>
          <w:color w:val="0000FF"/>
          <w:szCs w:val="20"/>
          <w:highlight w:val="white"/>
          <w:lang w:val="en-US"/>
        </w:rPr>
        <w:t>"/&gt;</w:t>
      </w:r>
    </w:p>
    <w:p w14:paraId="0160BAF6" w14:textId="77777777" w:rsidR="004358B7" w:rsidRPr="004358B7" w:rsidRDefault="004358B7" w:rsidP="004358B7">
      <w:pPr>
        <w:autoSpaceDE w:val="0"/>
        <w:autoSpaceDN w:val="0"/>
        <w:adjustRightInd w:val="0"/>
        <w:ind w:left="1422"/>
        <w:rPr>
          <w:rFonts w:ascii="Arial" w:hAnsi="Arial" w:cs="Arial"/>
          <w:noProof w:val="0"/>
          <w:color w:val="000000"/>
          <w:szCs w:val="20"/>
          <w:highlight w:val="white"/>
          <w:lang w:val="en-US"/>
        </w:rPr>
      </w:pPr>
      <w:r w:rsidRPr="004358B7">
        <w:rPr>
          <w:rFonts w:ascii="Arial" w:hAnsi="Arial" w:cs="Arial"/>
          <w:noProof w:val="0"/>
          <w:color w:val="0000FF"/>
          <w:szCs w:val="20"/>
          <w:highlight w:val="white"/>
          <w:lang w:val="en-US"/>
        </w:rPr>
        <w:t>&lt;</w:t>
      </w:r>
      <w:proofErr w:type="spellStart"/>
      <w:r w:rsidRPr="004358B7">
        <w:rPr>
          <w:rFonts w:ascii="Arial" w:hAnsi="Arial" w:cs="Arial"/>
          <w:noProof w:val="0"/>
          <w:color w:val="800000"/>
          <w:szCs w:val="20"/>
          <w:highlight w:val="white"/>
          <w:lang w:val="en-US"/>
        </w:rPr>
        <w:t>assignedAuthor</w:t>
      </w:r>
      <w:proofErr w:type="spellEnd"/>
      <w:r w:rsidRPr="004358B7">
        <w:rPr>
          <w:rFonts w:ascii="Arial" w:hAnsi="Arial" w:cs="Arial"/>
          <w:noProof w:val="0"/>
          <w:color w:val="0000FF"/>
          <w:szCs w:val="20"/>
          <w:highlight w:val="white"/>
          <w:lang w:val="en-US"/>
        </w:rPr>
        <w:t>&gt;</w:t>
      </w:r>
    </w:p>
    <w:p w14:paraId="76F12EFA" w14:textId="77777777" w:rsidR="004358B7" w:rsidRPr="004358B7" w:rsidRDefault="004358B7" w:rsidP="004358B7">
      <w:pPr>
        <w:autoSpaceDE w:val="0"/>
        <w:autoSpaceDN w:val="0"/>
        <w:adjustRightInd w:val="0"/>
        <w:ind w:left="1422" w:firstLine="284"/>
        <w:rPr>
          <w:rFonts w:ascii="Arial" w:hAnsi="Arial" w:cs="Arial"/>
          <w:noProof w:val="0"/>
          <w:color w:val="000000"/>
          <w:szCs w:val="20"/>
          <w:highlight w:val="white"/>
          <w:lang w:val="en-US"/>
        </w:rPr>
      </w:pPr>
      <w:r w:rsidRPr="004358B7">
        <w:rPr>
          <w:rFonts w:ascii="Arial" w:hAnsi="Arial" w:cs="Arial"/>
          <w:noProof w:val="0"/>
          <w:color w:val="0000FF"/>
          <w:szCs w:val="20"/>
          <w:highlight w:val="white"/>
          <w:lang w:val="en-US"/>
        </w:rPr>
        <w:t>&lt;</w:t>
      </w:r>
      <w:r w:rsidRPr="004358B7">
        <w:rPr>
          <w:rFonts w:ascii="Arial" w:hAnsi="Arial" w:cs="Arial"/>
          <w:noProof w:val="0"/>
          <w:color w:val="800000"/>
          <w:szCs w:val="20"/>
          <w:highlight w:val="white"/>
          <w:lang w:val="en-US"/>
        </w:rPr>
        <w:t>id</w:t>
      </w:r>
      <w:r w:rsidRPr="004358B7">
        <w:rPr>
          <w:rFonts w:ascii="Arial" w:hAnsi="Arial" w:cs="Arial"/>
          <w:noProof w:val="0"/>
          <w:color w:val="FF0000"/>
          <w:szCs w:val="20"/>
          <w:highlight w:val="white"/>
          <w:lang w:val="en-US"/>
        </w:rPr>
        <w:t xml:space="preserve"> </w:t>
      </w:r>
      <w:proofErr w:type="spellStart"/>
      <w:r w:rsidRPr="004358B7">
        <w:rPr>
          <w:rFonts w:ascii="Arial" w:hAnsi="Arial" w:cs="Arial"/>
          <w:noProof w:val="0"/>
          <w:color w:val="FF0000"/>
          <w:szCs w:val="20"/>
          <w:highlight w:val="white"/>
          <w:lang w:val="en-US"/>
        </w:rPr>
        <w:t>nullFlavor</w:t>
      </w:r>
      <w:proofErr w:type="spellEnd"/>
      <w:r w:rsidRPr="004358B7">
        <w:rPr>
          <w:rFonts w:ascii="Arial" w:hAnsi="Arial" w:cs="Arial"/>
          <w:noProof w:val="0"/>
          <w:color w:val="0000FF"/>
          <w:szCs w:val="20"/>
          <w:highlight w:val="white"/>
          <w:lang w:val="en-US"/>
        </w:rPr>
        <w:t>="</w:t>
      </w:r>
      <w:r w:rsidRPr="004358B7">
        <w:rPr>
          <w:rFonts w:ascii="Arial" w:hAnsi="Arial" w:cs="Arial"/>
          <w:noProof w:val="0"/>
          <w:color w:val="000000"/>
          <w:szCs w:val="20"/>
          <w:highlight w:val="white"/>
          <w:lang w:val="en-US"/>
        </w:rPr>
        <w:t>NA</w:t>
      </w:r>
      <w:r w:rsidRPr="004358B7">
        <w:rPr>
          <w:rFonts w:ascii="Arial" w:hAnsi="Arial" w:cs="Arial"/>
          <w:noProof w:val="0"/>
          <w:color w:val="0000FF"/>
          <w:szCs w:val="20"/>
          <w:highlight w:val="white"/>
          <w:lang w:val="en-US"/>
        </w:rPr>
        <w:t>"/&gt;</w:t>
      </w:r>
    </w:p>
    <w:p w14:paraId="1DA43532" w14:textId="77777777" w:rsidR="004358B7" w:rsidRPr="004358B7" w:rsidRDefault="004358B7" w:rsidP="004358B7">
      <w:pPr>
        <w:autoSpaceDE w:val="0"/>
        <w:autoSpaceDN w:val="0"/>
        <w:adjustRightInd w:val="0"/>
        <w:ind w:left="1422"/>
        <w:rPr>
          <w:rFonts w:ascii="Arial" w:hAnsi="Arial" w:cs="Arial"/>
          <w:noProof w:val="0"/>
          <w:color w:val="000000"/>
          <w:szCs w:val="20"/>
          <w:highlight w:val="white"/>
          <w:lang w:val="en-US"/>
        </w:rPr>
      </w:pPr>
      <w:r w:rsidRPr="004358B7">
        <w:rPr>
          <w:rFonts w:ascii="Arial" w:hAnsi="Arial" w:cs="Arial"/>
          <w:noProof w:val="0"/>
          <w:color w:val="0000FF"/>
          <w:szCs w:val="20"/>
          <w:highlight w:val="white"/>
          <w:lang w:val="en-US"/>
        </w:rPr>
        <w:t>&lt;/</w:t>
      </w:r>
      <w:proofErr w:type="spellStart"/>
      <w:r w:rsidRPr="004358B7">
        <w:rPr>
          <w:rFonts w:ascii="Arial" w:hAnsi="Arial" w:cs="Arial"/>
          <w:noProof w:val="0"/>
          <w:color w:val="800000"/>
          <w:szCs w:val="20"/>
          <w:highlight w:val="white"/>
          <w:lang w:val="en-US"/>
        </w:rPr>
        <w:t>assignedAuthor</w:t>
      </w:r>
      <w:proofErr w:type="spellEnd"/>
      <w:r w:rsidRPr="004358B7">
        <w:rPr>
          <w:rFonts w:ascii="Arial" w:hAnsi="Arial" w:cs="Arial"/>
          <w:noProof w:val="0"/>
          <w:color w:val="0000FF"/>
          <w:szCs w:val="20"/>
          <w:highlight w:val="white"/>
          <w:lang w:val="en-US"/>
        </w:rPr>
        <w:t>&gt;</w:t>
      </w:r>
    </w:p>
    <w:p w14:paraId="3F996E4B" w14:textId="77777777" w:rsidR="004358B7" w:rsidRPr="004358B7" w:rsidRDefault="004358B7" w:rsidP="004358B7">
      <w:pPr>
        <w:autoSpaceDE w:val="0"/>
        <w:autoSpaceDN w:val="0"/>
        <w:adjustRightInd w:val="0"/>
        <w:ind w:left="1138"/>
        <w:rPr>
          <w:rFonts w:ascii="Arial" w:hAnsi="Arial" w:cs="Arial"/>
          <w:noProof w:val="0"/>
          <w:color w:val="000000"/>
          <w:szCs w:val="20"/>
          <w:highlight w:val="white"/>
          <w:lang w:val="en-US"/>
        </w:rPr>
      </w:pPr>
      <w:r w:rsidRPr="004358B7">
        <w:rPr>
          <w:rFonts w:ascii="Arial" w:hAnsi="Arial" w:cs="Arial"/>
          <w:noProof w:val="0"/>
          <w:color w:val="0000FF"/>
          <w:szCs w:val="20"/>
          <w:highlight w:val="white"/>
          <w:lang w:val="en-US"/>
        </w:rPr>
        <w:t>&lt;/</w:t>
      </w:r>
      <w:r w:rsidRPr="004358B7">
        <w:rPr>
          <w:rFonts w:ascii="Arial" w:hAnsi="Arial" w:cs="Arial"/>
          <w:noProof w:val="0"/>
          <w:color w:val="800000"/>
          <w:szCs w:val="20"/>
          <w:highlight w:val="white"/>
          <w:lang w:val="en-US"/>
        </w:rPr>
        <w:t>author</w:t>
      </w:r>
      <w:r w:rsidRPr="004358B7">
        <w:rPr>
          <w:rFonts w:ascii="Arial" w:hAnsi="Arial" w:cs="Arial"/>
          <w:noProof w:val="0"/>
          <w:color w:val="0000FF"/>
          <w:szCs w:val="20"/>
          <w:highlight w:val="white"/>
          <w:lang w:val="en-US"/>
        </w:rPr>
        <w:t>&gt;</w:t>
      </w:r>
    </w:p>
    <w:p w14:paraId="7C2916BF" w14:textId="77777777" w:rsidR="004358B7" w:rsidRPr="004358B7" w:rsidRDefault="004358B7" w:rsidP="004358B7">
      <w:pPr>
        <w:autoSpaceDE w:val="0"/>
        <w:autoSpaceDN w:val="0"/>
        <w:adjustRightInd w:val="0"/>
        <w:ind w:left="1138"/>
        <w:rPr>
          <w:rFonts w:ascii="Arial" w:hAnsi="Arial" w:cs="Arial"/>
          <w:noProof w:val="0"/>
          <w:color w:val="000000"/>
          <w:szCs w:val="20"/>
          <w:highlight w:val="white"/>
          <w:lang w:val="en-US"/>
        </w:rPr>
      </w:pPr>
      <w:r w:rsidRPr="004358B7">
        <w:rPr>
          <w:rFonts w:ascii="Arial" w:hAnsi="Arial" w:cs="Arial"/>
          <w:noProof w:val="0"/>
          <w:color w:val="0000FF"/>
          <w:szCs w:val="20"/>
          <w:highlight w:val="white"/>
          <w:lang w:val="en-US"/>
        </w:rPr>
        <w:t>&lt;</w:t>
      </w:r>
      <w:r w:rsidRPr="004358B7">
        <w:rPr>
          <w:rFonts w:ascii="Arial" w:hAnsi="Arial" w:cs="Arial"/>
          <w:noProof w:val="0"/>
          <w:color w:val="800000"/>
          <w:szCs w:val="20"/>
          <w:highlight w:val="white"/>
          <w:lang w:val="en-US"/>
        </w:rPr>
        <w:t>component</w:t>
      </w:r>
      <w:r w:rsidRPr="004358B7">
        <w:rPr>
          <w:rFonts w:ascii="Arial" w:hAnsi="Arial" w:cs="Arial"/>
          <w:noProof w:val="0"/>
          <w:color w:val="0000FF"/>
          <w:szCs w:val="20"/>
          <w:highlight w:val="white"/>
          <w:lang w:val="en-US"/>
        </w:rPr>
        <w:t>&gt;</w:t>
      </w:r>
    </w:p>
    <w:p w14:paraId="4F5AA5FB" w14:textId="77777777" w:rsidR="004358B7" w:rsidRPr="004358B7" w:rsidRDefault="004358B7" w:rsidP="004358B7">
      <w:pPr>
        <w:autoSpaceDE w:val="0"/>
        <w:autoSpaceDN w:val="0"/>
        <w:adjustRightInd w:val="0"/>
        <w:ind w:left="1422"/>
        <w:rPr>
          <w:rFonts w:ascii="Arial" w:hAnsi="Arial" w:cs="Arial"/>
          <w:noProof w:val="0"/>
          <w:color w:val="000000"/>
          <w:szCs w:val="20"/>
          <w:highlight w:val="white"/>
          <w:lang w:val="en-US"/>
        </w:rPr>
      </w:pPr>
      <w:r w:rsidRPr="004358B7">
        <w:rPr>
          <w:rFonts w:ascii="Arial" w:hAnsi="Arial" w:cs="Arial"/>
          <w:noProof w:val="0"/>
          <w:color w:val="0000FF"/>
          <w:szCs w:val="20"/>
          <w:highlight w:val="white"/>
          <w:lang w:val="en-US"/>
        </w:rPr>
        <w:t>&lt;</w:t>
      </w:r>
      <w:r w:rsidRPr="004358B7">
        <w:rPr>
          <w:rFonts w:ascii="Arial" w:hAnsi="Arial" w:cs="Arial"/>
          <w:noProof w:val="0"/>
          <w:color w:val="800000"/>
          <w:szCs w:val="20"/>
          <w:highlight w:val="white"/>
          <w:lang w:val="en-US"/>
        </w:rPr>
        <w:t>section</w:t>
      </w:r>
      <w:r w:rsidRPr="004358B7">
        <w:rPr>
          <w:rFonts w:ascii="Arial" w:hAnsi="Arial" w:cs="Arial"/>
          <w:noProof w:val="0"/>
          <w:color w:val="0000FF"/>
          <w:szCs w:val="20"/>
          <w:highlight w:val="white"/>
          <w:lang w:val="en-US"/>
        </w:rPr>
        <w:t>&gt;</w:t>
      </w:r>
    </w:p>
    <w:p w14:paraId="639E6D1E" w14:textId="77777777" w:rsidR="004358B7" w:rsidRPr="004358B7" w:rsidRDefault="004358B7" w:rsidP="004358B7">
      <w:pPr>
        <w:autoSpaceDE w:val="0"/>
        <w:autoSpaceDN w:val="0"/>
        <w:adjustRightInd w:val="0"/>
        <w:ind w:left="1706"/>
        <w:rPr>
          <w:rFonts w:ascii="Arial" w:hAnsi="Arial" w:cs="Arial"/>
          <w:noProof w:val="0"/>
          <w:color w:val="000000"/>
          <w:szCs w:val="20"/>
          <w:highlight w:val="white"/>
          <w:lang w:val="en-US"/>
        </w:rPr>
      </w:pPr>
      <w:r w:rsidRPr="004358B7">
        <w:rPr>
          <w:rFonts w:ascii="Arial" w:hAnsi="Arial" w:cs="Arial"/>
          <w:noProof w:val="0"/>
          <w:color w:val="0000FF"/>
          <w:szCs w:val="20"/>
          <w:highlight w:val="white"/>
          <w:lang w:val="en-US"/>
        </w:rPr>
        <w:t>&lt;</w:t>
      </w:r>
      <w:r w:rsidRPr="004358B7">
        <w:rPr>
          <w:rFonts w:ascii="Arial" w:hAnsi="Arial" w:cs="Arial"/>
          <w:noProof w:val="0"/>
          <w:color w:val="800000"/>
          <w:szCs w:val="20"/>
          <w:highlight w:val="white"/>
          <w:lang w:val="en-US"/>
        </w:rPr>
        <w:t>component</w:t>
      </w:r>
      <w:r w:rsidRPr="004358B7">
        <w:rPr>
          <w:rFonts w:ascii="Arial" w:hAnsi="Arial" w:cs="Arial"/>
          <w:noProof w:val="0"/>
          <w:color w:val="0000FF"/>
          <w:szCs w:val="20"/>
          <w:highlight w:val="white"/>
          <w:lang w:val="en-US"/>
        </w:rPr>
        <w:t>&gt;</w:t>
      </w:r>
    </w:p>
    <w:p w14:paraId="4FCCF70F" w14:textId="77777777" w:rsidR="004358B7" w:rsidRPr="00E949E0" w:rsidRDefault="004358B7" w:rsidP="004358B7">
      <w:pPr>
        <w:autoSpaceDE w:val="0"/>
        <w:autoSpaceDN w:val="0"/>
        <w:adjustRightInd w:val="0"/>
        <w:ind w:left="1990"/>
        <w:rPr>
          <w:rFonts w:ascii="Arial" w:hAnsi="Arial" w:cs="Arial"/>
          <w:noProof w:val="0"/>
          <w:color w:val="000000"/>
          <w:szCs w:val="20"/>
          <w:highlight w:val="white"/>
          <w:rPrChange w:id="504" w:author="Eklund Marjut" w:date="2023-05-10T10:03:00Z">
            <w:rPr>
              <w:rFonts w:ascii="Arial" w:hAnsi="Arial" w:cs="Arial"/>
              <w:noProof w:val="0"/>
              <w:color w:val="000000"/>
              <w:szCs w:val="20"/>
              <w:highlight w:val="white"/>
              <w:lang w:val="en-US"/>
            </w:rPr>
          </w:rPrChange>
        </w:rPr>
      </w:pPr>
      <w:r w:rsidRPr="00E949E0">
        <w:rPr>
          <w:rFonts w:ascii="Arial" w:hAnsi="Arial" w:cs="Arial"/>
          <w:noProof w:val="0"/>
          <w:color w:val="0000FF"/>
          <w:szCs w:val="20"/>
          <w:highlight w:val="white"/>
          <w:rPrChange w:id="505" w:author="Eklund Marjut" w:date="2023-05-10T10:03:00Z">
            <w:rPr>
              <w:rFonts w:ascii="Arial" w:hAnsi="Arial" w:cs="Arial"/>
              <w:noProof w:val="0"/>
              <w:color w:val="0000FF"/>
              <w:szCs w:val="20"/>
              <w:highlight w:val="white"/>
              <w:lang w:val="en-US"/>
            </w:rPr>
          </w:rPrChange>
        </w:rPr>
        <w:t>&lt;</w:t>
      </w:r>
      <w:proofErr w:type="spellStart"/>
      <w:r w:rsidRPr="00E949E0">
        <w:rPr>
          <w:rFonts w:ascii="Arial" w:hAnsi="Arial" w:cs="Arial"/>
          <w:noProof w:val="0"/>
          <w:color w:val="800000"/>
          <w:szCs w:val="20"/>
          <w:highlight w:val="white"/>
          <w:rPrChange w:id="506" w:author="Eklund Marjut" w:date="2023-05-10T10:03:00Z">
            <w:rPr>
              <w:rFonts w:ascii="Arial" w:hAnsi="Arial" w:cs="Arial"/>
              <w:noProof w:val="0"/>
              <w:color w:val="800000"/>
              <w:szCs w:val="20"/>
              <w:highlight w:val="white"/>
              <w:lang w:val="en-US"/>
            </w:rPr>
          </w:rPrChange>
        </w:rPr>
        <w:t>section</w:t>
      </w:r>
      <w:proofErr w:type="spellEnd"/>
      <w:r w:rsidRPr="00E949E0">
        <w:rPr>
          <w:rFonts w:ascii="Arial" w:hAnsi="Arial" w:cs="Arial"/>
          <w:noProof w:val="0"/>
          <w:color w:val="0000FF"/>
          <w:szCs w:val="20"/>
          <w:highlight w:val="white"/>
          <w:rPrChange w:id="507" w:author="Eklund Marjut" w:date="2023-05-10T10:03:00Z">
            <w:rPr>
              <w:rFonts w:ascii="Arial" w:hAnsi="Arial" w:cs="Arial"/>
              <w:noProof w:val="0"/>
              <w:color w:val="0000FF"/>
              <w:szCs w:val="20"/>
              <w:highlight w:val="white"/>
              <w:lang w:val="en-US"/>
            </w:rPr>
          </w:rPrChange>
        </w:rPr>
        <w:t>&gt;</w:t>
      </w:r>
    </w:p>
    <w:p w14:paraId="052EC827" w14:textId="77777777" w:rsidR="004358B7" w:rsidRPr="00E949E0" w:rsidRDefault="004358B7" w:rsidP="004358B7">
      <w:pPr>
        <w:autoSpaceDE w:val="0"/>
        <w:autoSpaceDN w:val="0"/>
        <w:adjustRightInd w:val="0"/>
        <w:ind w:left="2274"/>
        <w:rPr>
          <w:rFonts w:ascii="Arial" w:hAnsi="Arial" w:cs="Arial"/>
          <w:noProof w:val="0"/>
          <w:color w:val="000000"/>
          <w:szCs w:val="20"/>
          <w:highlight w:val="white"/>
          <w:rPrChange w:id="508" w:author="Eklund Marjut" w:date="2023-05-10T10:03:00Z">
            <w:rPr>
              <w:rFonts w:ascii="Arial" w:hAnsi="Arial" w:cs="Arial"/>
              <w:noProof w:val="0"/>
              <w:color w:val="000000"/>
              <w:szCs w:val="20"/>
              <w:highlight w:val="white"/>
              <w:lang w:val="en-US"/>
            </w:rPr>
          </w:rPrChange>
        </w:rPr>
      </w:pPr>
      <w:r w:rsidRPr="00E949E0">
        <w:rPr>
          <w:rFonts w:ascii="Arial" w:hAnsi="Arial" w:cs="Arial"/>
          <w:noProof w:val="0"/>
          <w:color w:val="0000FF"/>
          <w:szCs w:val="20"/>
          <w:highlight w:val="white"/>
          <w:rPrChange w:id="509" w:author="Eklund Marjut" w:date="2023-05-10T10:03:00Z">
            <w:rPr>
              <w:rFonts w:ascii="Arial" w:hAnsi="Arial" w:cs="Arial"/>
              <w:noProof w:val="0"/>
              <w:color w:val="0000FF"/>
              <w:szCs w:val="20"/>
              <w:highlight w:val="white"/>
              <w:lang w:val="en-US"/>
            </w:rPr>
          </w:rPrChange>
        </w:rPr>
        <w:lastRenderedPageBreak/>
        <w:t>&lt;</w:t>
      </w:r>
      <w:proofErr w:type="spellStart"/>
      <w:r w:rsidRPr="00E949E0">
        <w:rPr>
          <w:rFonts w:ascii="Arial" w:hAnsi="Arial" w:cs="Arial"/>
          <w:noProof w:val="0"/>
          <w:color w:val="800000"/>
          <w:szCs w:val="20"/>
          <w:highlight w:val="white"/>
          <w:rPrChange w:id="510" w:author="Eklund Marjut" w:date="2023-05-10T10:03:00Z">
            <w:rPr>
              <w:rFonts w:ascii="Arial" w:hAnsi="Arial" w:cs="Arial"/>
              <w:noProof w:val="0"/>
              <w:color w:val="800000"/>
              <w:szCs w:val="20"/>
              <w:highlight w:val="white"/>
              <w:lang w:val="en-US"/>
            </w:rPr>
          </w:rPrChange>
        </w:rPr>
        <w:t>entry</w:t>
      </w:r>
      <w:proofErr w:type="spellEnd"/>
      <w:r w:rsidRPr="00E949E0">
        <w:rPr>
          <w:rFonts w:ascii="Arial" w:hAnsi="Arial" w:cs="Arial"/>
          <w:noProof w:val="0"/>
          <w:color w:val="0000FF"/>
          <w:szCs w:val="20"/>
          <w:highlight w:val="white"/>
          <w:rPrChange w:id="511" w:author="Eklund Marjut" w:date="2023-05-10T10:03:00Z">
            <w:rPr>
              <w:rFonts w:ascii="Arial" w:hAnsi="Arial" w:cs="Arial"/>
              <w:noProof w:val="0"/>
              <w:color w:val="0000FF"/>
              <w:szCs w:val="20"/>
              <w:highlight w:val="white"/>
              <w:lang w:val="en-US"/>
            </w:rPr>
          </w:rPrChange>
        </w:rPr>
        <w:t>&gt;</w:t>
      </w:r>
    </w:p>
    <w:p w14:paraId="6EC14181" w14:textId="77777777" w:rsidR="004358B7" w:rsidRDefault="004358B7" w:rsidP="004358B7">
      <w:pPr>
        <w:autoSpaceDE w:val="0"/>
        <w:autoSpaceDN w:val="0"/>
        <w:adjustRightInd w:val="0"/>
        <w:ind w:left="2556"/>
        <w:rPr>
          <w:rFonts w:ascii="Arial" w:hAnsi="Arial" w:cs="Arial"/>
          <w:noProof w:val="0"/>
          <w:color w:val="000000"/>
          <w:szCs w:val="20"/>
          <w:highlight w:val="white"/>
        </w:rPr>
      </w:pPr>
      <w:proofErr w:type="gramStart"/>
      <w:r>
        <w:rPr>
          <w:rFonts w:ascii="Arial" w:hAnsi="Arial" w:cs="Arial"/>
          <w:noProof w:val="0"/>
          <w:color w:val="0000FF"/>
          <w:szCs w:val="20"/>
          <w:highlight w:val="white"/>
        </w:rPr>
        <w:t>&lt;!--</w:t>
      </w:r>
      <w:proofErr w:type="gramEnd"/>
      <w:r>
        <w:rPr>
          <w:rFonts w:ascii="Arial" w:hAnsi="Arial" w:cs="Arial"/>
          <w:noProof w:val="0"/>
          <w:color w:val="808080"/>
          <w:szCs w:val="20"/>
          <w:highlight w:val="white"/>
        </w:rPr>
        <w:t xml:space="preserve"> Minkä määrityksen mukaan tieto on tuotettu. Tiedonhallintapalvelun koosteet ja ylläpidettävät asiakirjat, versio </w:t>
      </w:r>
      <w:proofErr w:type="gramStart"/>
      <w:r>
        <w:rPr>
          <w:rFonts w:ascii="Arial" w:hAnsi="Arial" w:cs="Arial"/>
          <w:noProof w:val="0"/>
          <w:color w:val="808080"/>
          <w:szCs w:val="20"/>
          <w:highlight w:val="white"/>
        </w:rPr>
        <w:t xml:space="preserve">1.00  </w:t>
      </w:r>
      <w:r>
        <w:rPr>
          <w:rFonts w:ascii="Arial" w:hAnsi="Arial" w:cs="Arial"/>
          <w:noProof w:val="0"/>
          <w:color w:val="0000FF"/>
          <w:szCs w:val="20"/>
          <w:highlight w:val="white"/>
        </w:rPr>
        <w:t>--</w:t>
      </w:r>
      <w:proofErr w:type="gramEnd"/>
      <w:r>
        <w:rPr>
          <w:rFonts w:ascii="Arial" w:hAnsi="Arial" w:cs="Arial"/>
          <w:noProof w:val="0"/>
          <w:color w:val="0000FF"/>
          <w:szCs w:val="20"/>
          <w:highlight w:val="white"/>
        </w:rPr>
        <w:t>&gt;</w:t>
      </w:r>
    </w:p>
    <w:p w14:paraId="06FADAB1" w14:textId="77777777" w:rsidR="004358B7" w:rsidRPr="004358B7" w:rsidRDefault="004358B7" w:rsidP="004358B7">
      <w:pPr>
        <w:autoSpaceDE w:val="0"/>
        <w:autoSpaceDN w:val="0"/>
        <w:adjustRightInd w:val="0"/>
        <w:ind w:left="2556"/>
        <w:rPr>
          <w:rFonts w:ascii="Arial" w:hAnsi="Arial" w:cs="Arial"/>
          <w:noProof w:val="0"/>
          <w:color w:val="000000"/>
          <w:szCs w:val="20"/>
          <w:highlight w:val="white"/>
          <w:lang w:val="en-US"/>
        </w:rPr>
      </w:pPr>
      <w:r w:rsidRPr="004358B7">
        <w:rPr>
          <w:rFonts w:ascii="Arial" w:hAnsi="Arial" w:cs="Arial"/>
          <w:noProof w:val="0"/>
          <w:color w:val="0000FF"/>
          <w:szCs w:val="20"/>
          <w:highlight w:val="white"/>
          <w:lang w:val="en-US"/>
        </w:rPr>
        <w:t>&lt;</w:t>
      </w:r>
      <w:proofErr w:type="spellStart"/>
      <w:r w:rsidRPr="004358B7">
        <w:rPr>
          <w:rFonts w:ascii="Arial" w:hAnsi="Arial" w:cs="Arial"/>
          <w:noProof w:val="0"/>
          <w:color w:val="800000"/>
          <w:szCs w:val="20"/>
          <w:highlight w:val="white"/>
          <w:lang w:val="en-US"/>
        </w:rPr>
        <w:t>templateId</w:t>
      </w:r>
      <w:proofErr w:type="spellEnd"/>
      <w:r w:rsidRPr="004358B7">
        <w:rPr>
          <w:rFonts w:ascii="Arial" w:hAnsi="Arial" w:cs="Arial"/>
          <w:noProof w:val="0"/>
          <w:color w:val="FF0000"/>
          <w:szCs w:val="20"/>
          <w:highlight w:val="white"/>
          <w:lang w:val="en-US"/>
        </w:rPr>
        <w:t xml:space="preserve"> root</w:t>
      </w:r>
      <w:r w:rsidRPr="004358B7">
        <w:rPr>
          <w:rFonts w:ascii="Arial" w:hAnsi="Arial" w:cs="Arial"/>
          <w:noProof w:val="0"/>
          <w:color w:val="0000FF"/>
          <w:szCs w:val="20"/>
          <w:highlight w:val="white"/>
          <w:lang w:val="en-US"/>
        </w:rPr>
        <w:t>="</w:t>
      </w:r>
      <w:r w:rsidRPr="004358B7">
        <w:rPr>
          <w:rFonts w:ascii="Arial" w:hAnsi="Arial" w:cs="Arial"/>
          <w:noProof w:val="0"/>
          <w:color w:val="000000"/>
          <w:szCs w:val="20"/>
          <w:highlight w:val="white"/>
          <w:lang w:val="en-US"/>
        </w:rPr>
        <w:t>1.2.246.777.11.2015.28</w:t>
      </w:r>
      <w:r w:rsidRPr="004358B7">
        <w:rPr>
          <w:rFonts w:ascii="Arial" w:hAnsi="Arial" w:cs="Arial"/>
          <w:noProof w:val="0"/>
          <w:color w:val="0000FF"/>
          <w:szCs w:val="20"/>
          <w:highlight w:val="white"/>
          <w:lang w:val="en-US"/>
        </w:rPr>
        <w:t>"/&gt;</w:t>
      </w:r>
    </w:p>
    <w:p w14:paraId="60A47045" w14:textId="77777777" w:rsidR="004358B7" w:rsidRPr="004358B7" w:rsidRDefault="004358B7" w:rsidP="004358B7">
      <w:pPr>
        <w:autoSpaceDE w:val="0"/>
        <w:autoSpaceDN w:val="0"/>
        <w:adjustRightInd w:val="0"/>
        <w:ind w:left="2556"/>
        <w:rPr>
          <w:rFonts w:ascii="Arial" w:hAnsi="Arial" w:cs="Arial"/>
          <w:noProof w:val="0"/>
          <w:color w:val="000000"/>
          <w:szCs w:val="20"/>
          <w:highlight w:val="white"/>
          <w:lang w:val="en-US"/>
        </w:rPr>
      </w:pPr>
      <w:r w:rsidRPr="004358B7">
        <w:rPr>
          <w:rFonts w:ascii="Arial" w:hAnsi="Arial" w:cs="Arial"/>
          <w:noProof w:val="0"/>
          <w:color w:val="0000FF"/>
          <w:szCs w:val="20"/>
          <w:highlight w:val="white"/>
          <w:lang w:val="en-US"/>
        </w:rPr>
        <w:t>&lt;</w:t>
      </w:r>
      <w:r w:rsidRPr="004358B7">
        <w:rPr>
          <w:rFonts w:ascii="Arial" w:hAnsi="Arial" w:cs="Arial"/>
          <w:noProof w:val="0"/>
          <w:color w:val="800000"/>
          <w:szCs w:val="20"/>
          <w:highlight w:val="white"/>
          <w:lang w:val="en-US"/>
        </w:rPr>
        <w:t>observation</w:t>
      </w:r>
      <w:r w:rsidRPr="004358B7">
        <w:rPr>
          <w:rFonts w:ascii="Arial" w:hAnsi="Arial" w:cs="Arial"/>
          <w:noProof w:val="0"/>
          <w:color w:val="FF0000"/>
          <w:szCs w:val="20"/>
          <w:highlight w:val="white"/>
          <w:lang w:val="en-US"/>
        </w:rPr>
        <w:t xml:space="preserve"> </w:t>
      </w:r>
      <w:proofErr w:type="spellStart"/>
      <w:r w:rsidRPr="004358B7">
        <w:rPr>
          <w:rFonts w:ascii="Arial" w:hAnsi="Arial" w:cs="Arial"/>
          <w:noProof w:val="0"/>
          <w:color w:val="FF0000"/>
          <w:szCs w:val="20"/>
          <w:highlight w:val="white"/>
          <w:lang w:val="en-US"/>
        </w:rPr>
        <w:t>classCode</w:t>
      </w:r>
      <w:proofErr w:type="spellEnd"/>
      <w:r w:rsidRPr="004358B7">
        <w:rPr>
          <w:rFonts w:ascii="Arial" w:hAnsi="Arial" w:cs="Arial"/>
          <w:noProof w:val="0"/>
          <w:color w:val="0000FF"/>
          <w:szCs w:val="20"/>
          <w:highlight w:val="white"/>
          <w:lang w:val="en-US"/>
        </w:rPr>
        <w:t>="</w:t>
      </w:r>
      <w:r w:rsidRPr="004358B7">
        <w:rPr>
          <w:rFonts w:ascii="Arial" w:hAnsi="Arial" w:cs="Arial"/>
          <w:noProof w:val="0"/>
          <w:color w:val="000000"/>
          <w:szCs w:val="20"/>
          <w:highlight w:val="white"/>
          <w:lang w:val="en-US"/>
        </w:rPr>
        <w:t>OBS</w:t>
      </w:r>
      <w:r w:rsidRPr="004358B7">
        <w:rPr>
          <w:rFonts w:ascii="Arial" w:hAnsi="Arial" w:cs="Arial"/>
          <w:noProof w:val="0"/>
          <w:color w:val="0000FF"/>
          <w:szCs w:val="20"/>
          <w:highlight w:val="white"/>
          <w:lang w:val="en-US"/>
        </w:rPr>
        <w:t>"</w:t>
      </w:r>
      <w:r w:rsidRPr="004358B7">
        <w:rPr>
          <w:rFonts w:ascii="Arial" w:hAnsi="Arial" w:cs="Arial"/>
          <w:noProof w:val="0"/>
          <w:color w:val="FF0000"/>
          <w:szCs w:val="20"/>
          <w:highlight w:val="white"/>
          <w:lang w:val="en-US"/>
        </w:rPr>
        <w:t xml:space="preserve"> </w:t>
      </w:r>
      <w:proofErr w:type="spellStart"/>
      <w:r w:rsidRPr="004358B7">
        <w:rPr>
          <w:rFonts w:ascii="Arial" w:hAnsi="Arial" w:cs="Arial"/>
          <w:noProof w:val="0"/>
          <w:color w:val="FF0000"/>
          <w:szCs w:val="20"/>
          <w:highlight w:val="white"/>
          <w:lang w:val="en-US"/>
        </w:rPr>
        <w:t>moodCode</w:t>
      </w:r>
      <w:proofErr w:type="spellEnd"/>
      <w:r w:rsidRPr="004358B7">
        <w:rPr>
          <w:rFonts w:ascii="Arial" w:hAnsi="Arial" w:cs="Arial"/>
          <w:noProof w:val="0"/>
          <w:color w:val="0000FF"/>
          <w:szCs w:val="20"/>
          <w:highlight w:val="white"/>
          <w:lang w:val="en-US"/>
        </w:rPr>
        <w:t>="</w:t>
      </w:r>
      <w:r w:rsidRPr="004358B7">
        <w:rPr>
          <w:rFonts w:ascii="Arial" w:hAnsi="Arial" w:cs="Arial"/>
          <w:noProof w:val="0"/>
          <w:color w:val="000000"/>
          <w:szCs w:val="20"/>
          <w:highlight w:val="white"/>
          <w:lang w:val="en-US"/>
        </w:rPr>
        <w:t>EVN</w:t>
      </w:r>
      <w:r w:rsidRPr="004358B7">
        <w:rPr>
          <w:rFonts w:ascii="Arial" w:hAnsi="Arial" w:cs="Arial"/>
          <w:noProof w:val="0"/>
          <w:color w:val="0000FF"/>
          <w:szCs w:val="20"/>
          <w:highlight w:val="white"/>
          <w:lang w:val="en-US"/>
        </w:rPr>
        <w:t>"&gt;</w:t>
      </w:r>
    </w:p>
    <w:p w14:paraId="1F73FB35" w14:textId="77777777" w:rsidR="004358B7" w:rsidRDefault="004358B7" w:rsidP="004358B7">
      <w:pPr>
        <w:autoSpaceDE w:val="0"/>
        <w:autoSpaceDN w:val="0"/>
        <w:adjustRightInd w:val="0"/>
        <w:ind w:left="2840"/>
        <w:rPr>
          <w:rFonts w:ascii="Arial" w:hAnsi="Arial" w:cs="Arial"/>
          <w:noProof w:val="0"/>
          <w:color w:val="000000"/>
          <w:szCs w:val="20"/>
          <w:highlight w:val="white"/>
        </w:rPr>
      </w:pPr>
      <w:r>
        <w:rPr>
          <w:rFonts w:ascii="Arial" w:hAnsi="Arial" w:cs="Arial"/>
          <w:noProof w:val="0"/>
          <w:color w:val="0000FF"/>
          <w:szCs w:val="20"/>
          <w:highlight w:val="white"/>
        </w:rPr>
        <w:t>&lt;</w:t>
      </w:r>
      <w:proofErr w:type="spellStart"/>
      <w:r>
        <w:rPr>
          <w:rFonts w:ascii="Arial" w:hAnsi="Arial" w:cs="Arial"/>
          <w:noProof w:val="0"/>
          <w:color w:val="800000"/>
          <w:szCs w:val="20"/>
          <w:highlight w:val="white"/>
        </w:rPr>
        <w:t>templateId</w:t>
      </w:r>
      <w:proofErr w:type="spellEnd"/>
      <w:r>
        <w:rPr>
          <w:rFonts w:ascii="Arial" w:hAnsi="Arial" w:cs="Arial"/>
          <w:noProof w:val="0"/>
          <w:color w:val="FF0000"/>
          <w:szCs w:val="20"/>
          <w:highlight w:val="white"/>
        </w:rPr>
        <w:t xml:space="preserve"> </w:t>
      </w:r>
      <w:proofErr w:type="spellStart"/>
      <w:r>
        <w:rPr>
          <w:rFonts w:ascii="Arial" w:hAnsi="Arial" w:cs="Arial"/>
          <w:noProof w:val="0"/>
          <w:color w:val="FF0000"/>
          <w:szCs w:val="20"/>
          <w:highlight w:val="white"/>
        </w:rPr>
        <w:t>root</w:t>
      </w:r>
      <w:proofErr w:type="spellEnd"/>
      <w:r>
        <w:rPr>
          <w:rFonts w:ascii="Arial" w:hAnsi="Arial" w:cs="Arial"/>
          <w:noProof w:val="0"/>
          <w:color w:val="0000FF"/>
          <w:szCs w:val="20"/>
          <w:highlight w:val="white"/>
        </w:rPr>
        <w:t>="</w:t>
      </w:r>
      <w:r>
        <w:rPr>
          <w:rFonts w:ascii="Arial" w:hAnsi="Arial" w:cs="Arial"/>
          <w:noProof w:val="0"/>
          <w:color w:val="000000"/>
          <w:szCs w:val="20"/>
          <w:highlight w:val="white"/>
        </w:rPr>
        <w:t>1.2.246.537.6.12.999.2003.13</w:t>
      </w:r>
      <w:r>
        <w:rPr>
          <w:rFonts w:ascii="Arial" w:hAnsi="Arial" w:cs="Arial"/>
          <w:noProof w:val="0"/>
          <w:color w:val="0000FF"/>
          <w:szCs w:val="20"/>
          <w:highlight w:val="white"/>
        </w:rPr>
        <w:t>"/&gt;</w:t>
      </w:r>
    </w:p>
    <w:p w14:paraId="3F78E88F" w14:textId="77777777" w:rsidR="004358B7" w:rsidRDefault="004358B7" w:rsidP="004358B7">
      <w:pPr>
        <w:autoSpaceDE w:val="0"/>
        <w:autoSpaceDN w:val="0"/>
        <w:adjustRightInd w:val="0"/>
        <w:ind w:left="2840"/>
        <w:rPr>
          <w:rFonts w:ascii="Arial" w:hAnsi="Arial" w:cs="Arial"/>
          <w:noProof w:val="0"/>
          <w:color w:val="000000"/>
          <w:szCs w:val="20"/>
          <w:highlight w:val="white"/>
        </w:rPr>
      </w:pPr>
      <w:proofErr w:type="gramStart"/>
      <w:r>
        <w:rPr>
          <w:rFonts w:ascii="Arial" w:hAnsi="Arial" w:cs="Arial"/>
          <w:noProof w:val="0"/>
          <w:color w:val="0000FF"/>
          <w:szCs w:val="20"/>
          <w:highlight w:val="white"/>
        </w:rPr>
        <w:t>&lt;!--</w:t>
      </w:r>
      <w:proofErr w:type="gramEnd"/>
      <w:r>
        <w:rPr>
          <w:rFonts w:ascii="Arial" w:hAnsi="Arial" w:cs="Arial"/>
          <w:noProof w:val="0"/>
          <w:color w:val="808080"/>
          <w:szCs w:val="20"/>
          <w:highlight w:val="white"/>
        </w:rPr>
        <w:t xml:space="preserve"> Riskitieto-</w:t>
      </w:r>
      <w:proofErr w:type="spellStart"/>
      <w:r>
        <w:rPr>
          <w:rFonts w:ascii="Arial" w:hAnsi="Arial" w:cs="Arial"/>
          <w:noProof w:val="0"/>
          <w:color w:val="808080"/>
          <w:szCs w:val="20"/>
          <w:highlight w:val="white"/>
        </w:rPr>
        <w:t>entryn</w:t>
      </w:r>
      <w:proofErr w:type="spellEnd"/>
      <w:r>
        <w:rPr>
          <w:rFonts w:ascii="Arial" w:hAnsi="Arial" w:cs="Arial"/>
          <w:noProof w:val="0"/>
          <w:color w:val="808080"/>
          <w:szCs w:val="20"/>
          <w:highlight w:val="white"/>
        </w:rPr>
        <w:t xml:space="preserve"> tunniste </w:t>
      </w:r>
      <w:r>
        <w:rPr>
          <w:rFonts w:ascii="Arial" w:hAnsi="Arial" w:cs="Arial"/>
          <w:noProof w:val="0"/>
          <w:color w:val="0000FF"/>
          <w:szCs w:val="20"/>
          <w:highlight w:val="white"/>
        </w:rPr>
        <w:t>--&gt;</w:t>
      </w:r>
    </w:p>
    <w:p w14:paraId="1C7E9AA8" w14:textId="77777777" w:rsidR="004358B7" w:rsidRPr="00D760FF" w:rsidRDefault="004358B7" w:rsidP="004358B7">
      <w:pPr>
        <w:autoSpaceDE w:val="0"/>
        <w:autoSpaceDN w:val="0"/>
        <w:adjustRightInd w:val="0"/>
        <w:ind w:left="2840"/>
        <w:rPr>
          <w:rFonts w:ascii="Arial" w:hAnsi="Arial" w:cs="Arial"/>
          <w:noProof w:val="0"/>
          <w:color w:val="000000"/>
          <w:szCs w:val="20"/>
          <w:highlight w:val="white"/>
          <w:lang w:val="en-US"/>
        </w:rPr>
      </w:pPr>
      <w:r w:rsidRPr="00D760FF">
        <w:rPr>
          <w:rFonts w:ascii="Arial" w:hAnsi="Arial" w:cs="Arial"/>
          <w:noProof w:val="0"/>
          <w:color w:val="0000FF"/>
          <w:szCs w:val="20"/>
          <w:highlight w:val="white"/>
          <w:lang w:val="en-US"/>
        </w:rPr>
        <w:t>&lt;</w:t>
      </w:r>
      <w:r w:rsidRPr="00D760FF">
        <w:rPr>
          <w:rFonts w:ascii="Arial" w:hAnsi="Arial" w:cs="Arial"/>
          <w:noProof w:val="0"/>
          <w:color w:val="800000"/>
          <w:szCs w:val="20"/>
          <w:highlight w:val="white"/>
          <w:lang w:val="en-US"/>
        </w:rPr>
        <w:t>id</w:t>
      </w:r>
      <w:r w:rsidRPr="00D760FF">
        <w:rPr>
          <w:rFonts w:ascii="Arial" w:hAnsi="Arial" w:cs="Arial"/>
          <w:noProof w:val="0"/>
          <w:color w:val="FF0000"/>
          <w:szCs w:val="20"/>
          <w:highlight w:val="white"/>
          <w:lang w:val="en-US"/>
        </w:rPr>
        <w:t xml:space="preserve"> root</w:t>
      </w:r>
      <w:r w:rsidRPr="00D760FF">
        <w:rPr>
          <w:rFonts w:ascii="Arial" w:hAnsi="Arial" w:cs="Arial"/>
          <w:noProof w:val="0"/>
          <w:color w:val="0000FF"/>
          <w:szCs w:val="20"/>
          <w:highlight w:val="white"/>
          <w:lang w:val="en-US"/>
        </w:rPr>
        <w:t>="</w:t>
      </w:r>
      <w:r w:rsidRPr="00D760FF">
        <w:rPr>
          <w:rFonts w:ascii="Arial" w:hAnsi="Arial" w:cs="Arial"/>
          <w:noProof w:val="0"/>
          <w:color w:val="000000"/>
          <w:szCs w:val="20"/>
          <w:highlight w:val="white"/>
          <w:lang w:val="en-US"/>
        </w:rPr>
        <w:t>1.2.246.10.1246109.11.2014.152.1.2</w:t>
      </w:r>
      <w:r w:rsidRPr="00D760FF">
        <w:rPr>
          <w:rFonts w:ascii="Arial" w:hAnsi="Arial" w:cs="Arial"/>
          <w:noProof w:val="0"/>
          <w:color w:val="0000FF"/>
          <w:szCs w:val="20"/>
          <w:highlight w:val="white"/>
          <w:lang w:val="en-US"/>
        </w:rPr>
        <w:t>"/&gt;</w:t>
      </w:r>
    </w:p>
    <w:p w14:paraId="11BA99C8" w14:textId="77777777" w:rsidR="004358B7" w:rsidRPr="00D760FF" w:rsidRDefault="004358B7" w:rsidP="004358B7">
      <w:pPr>
        <w:autoSpaceDE w:val="0"/>
        <w:autoSpaceDN w:val="0"/>
        <w:adjustRightInd w:val="0"/>
        <w:ind w:left="2840"/>
        <w:rPr>
          <w:rFonts w:ascii="Arial" w:hAnsi="Arial" w:cs="Arial"/>
          <w:noProof w:val="0"/>
          <w:color w:val="FF0000"/>
          <w:szCs w:val="20"/>
          <w:highlight w:val="white"/>
          <w:lang w:val="en-US"/>
        </w:rPr>
      </w:pPr>
      <w:r w:rsidRPr="00D760FF">
        <w:rPr>
          <w:rFonts w:ascii="Arial" w:hAnsi="Arial" w:cs="Arial"/>
          <w:noProof w:val="0"/>
          <w:color w:val="0000FF"/>
          <w:szCs w:val="20"/>
          <w:highlight w:val="white"/>
          <w:lang w:val="en-US"/>
        </w:rPr>
        <w:t>&lt;</w:t>
      </w:r>
      <w:r w:rsidRPr="00D760FF">
        <w:rPr>
          <w:rFonts w:ascii="Arial" w:hAnsi="Arial" w:cs="Arial"/>
          <w:noProof w:val="0"/>
          <w:color w:val="800000"/>
          <w:szCs w:val="20"/>
          <w:highlight w:val="white"/>
          <w:lang w:val="en-US"/>
        </w:rPr>
        <w:t>code</w:t>
      </w:r>
      <w:r w:rsidRPr="00D760FF">
        <w:rPr>
          <w:rFonts w:ascii="Arial" w:hAnsi="Arial" w:cs="Arial"/>
          <w:noProof w:val="0"/>
          <w:color w:val="FF0000"/>
          <w:szCs w:val="20"/>
          <w:highlight w:val="white"/>
          <w:lang w:val="en-US"/>
        </w:rPr>
        <w:t xml:space="preserve"> code</w:t>
      </w:r>
      <w:r w:rsidRPr="00D760FF">
        <w:rPr>
          <w:rFonts w:ascii="Arial" w:hAnsi="Arial" w:cs="Arial"/>
          <w:noProof w:val="0"/>
          <w:color w:val="0000FF"/>
          <w:szCs w:val="20"/>
          <w:highlight w:val="white"/>
          <w:lang w:val="en-US"/>
        </w:rPr>
        <w:t>="</w:t>
      </w:r>
      <w:r w:rsidRPr="00D760FF">
        <w:rPr>
          <w:rFonts w:ascii="Arial" w:hAnsi="Arial" w:cs="Arial"/>
          <w:noProof w:val="0"/>
          <w:color w:val="000000"/>
          <w:szCs w:val="20"/>
          <w:highlight w:val="white"/>
          <w:lang w:val="en-US"/>
        </w:rPr>
        <w:t>13</w:t>
      </w:r>
      <w:r w:rsidRPr="00D760FF">
        <w:rPr>
          <w:rFonts w:ascii="Arial" w:hAnsi="Arial" w:cs="Arial"/>
          <w:noProof w:val="0"/>
          <w:color w:val="0000FF"/>
          <w:szCs w:val="20"/>
          <w:highlight w:val="white"/>
          <w:lang w:val="en-US"/>
        </w:rPr>
        <w:t>"</w:t>
      </w:r>
      <w:r w:rsidRPr="00D760FF">
        <w:rPr>
          <w:rFonts w:ascii="Arial" w:hAnsi="Arial" w:cs="Arial"/>
          <w:noProof w:val="0"/>
          <w:color w:val="FF0000"/>
          <w:szCs w:val="20"/>
          <w:highlight w:val="white"/>
          <w:lang w:val="en-US"/>
        </w:rPr>
        <w:t xml:space="preserve"> </w:t>
      </w:r>
      <w:proofErr w:type="spellStart"/>
      <w:r w:rsidRPr="00D760FF">
        <w:rPr>
          <w:rFonts w:ascii="Arial" w:hAnsi="Arial" w:cs="Arial"/>
          <w:noProof w:val="0"/>
          <w:color w:val="FF0000"/>
          <w:szCs w:val="20"/>
          <w:highlight w:val="white"/>
          <w:lang w:val="en-US"/>
        </w:rPr>
        <w:t>codeSystem</w:t>
      </w:r>
      <w:proofErr w:type="spellEnd"/>
      <w:r w:rsidRPr="00D760FF">
        <w:rPr>
          <w:rFonts w:ascii="Arial" w:hAnsi="Arial" w:cs="Arial"/>
          <w:noProof w:val="0"/>
          <w:color w:val="0000FF"/>
          <w:szCs w:val="20"/>
          <w:highlight w:val="white"/>
          <w:lang w:val="en-US"/>
        </w:rPr>
        <w:t>="</w:t>
      </w:r>
      <w:r w:rsidRPr="00D760FF">
        <w:rPr>
          <w:rFonts w:ascii="Arial" w:hAnsi="Arial" w:cs="Arial"/>
          <w:noProof w:val="0"/>
          <w:color w:val="000000"/>
          <w:szCs w:val="20"/>
          <w:highlight w:val="white"/>
          <w:lang w:val="en-US"/>
        </w:rPr>
        <w:t>1.2.246.537.6.12.999.2003</w:t>
      </w:r>
      <w:r w:rsidRPr="00D760FF">
        <w:rPr>
          <w:rFonts w:ascii="Arial" w:hAnsi="Arial" w:cs="Arial"/>
          <w:noProof w:val="0"/>
          <w:color w:val="0000FF"/>
          <w:szCs w:val="20"/>
          <w:highlight w:val="white"/>
          <w:lang w:val="en-US"/>
        </w:rPr>
        <w:t>"</w:t>
      </w:r>
      <w:r w:rsidRPr="00D760FF">
        <w:rPr>
          <w:rFonts w:ascii="Arial" w:hAnsi="Arial" w:cs="Arial"/>
          <w:noProof w:val="0"/>
          <w:color w:val="FF0000"/>
          <w:szCs w:val="20"/>
          <w:highlight w:val="white"/>
          <w:lang w:val="en-US"/>
        </w:rPr>
        <w:t xml:space="preserve"> </w:t>
      </w:r>
    </w:p>
    <w:p w14:paraId="3939B628" w14:textId="77777777" w:rsidR="009A4F93" w:rsidRDefault="004358B7" w:rsidP="009A4F93">
      <w:pPr>
        <w:autoSpaceDE w:val="0"/>
        <w:autoSpaceDN w:val="0"/>
        <w:adjustRightInd w:val="0"/>
        <w:ind w:left="2840" w:firstLine="284"/>
        <w:rPr>
          <w:rFonts w:ascii="Arial" w:hAnsi="Arial" w:cs="Arial"/>
          <w:noProof w:val="0"/>
          <w:color w:val="FF0000"/>
          <w:szCs w:val="20"/>
          <w:highlight w:val="white"/>
        </w:rPr>
      </w:pPr>
      <w:proofErr w:type="spellStart"/>
      <w:r>
        <w:rPr>
          <w:rFonts w:ascii="Arial" w:hAnsi="Arial" w:cs="Arial"/>
          <w:noProof w:val="0"/>
          <w:color w:val="FF0000"/>
          <w:szCs w:val="20"/>
          <w:highlight w:val="white"/>
        </w:rPr>
        <w:t>codeSystemName</w:t>
      </w:r>
      <w:proofErr w:type="spellEnd"/>
      <w:r>
        <w:rPr>
          <w:rFonts w:ascii="Arial" w:hAnsi="Arial" w:cs="Arial"/>
          <w:noProof w:val="0"/>
          <w:color w:val="0000FF"/>
          <w:szCs w:val="20"/>
          <w:highlight w:val="white"/>
        </w:rPr>
        <w:t>="</w:t>
      </w:r>
      <w:proofErr w:type="spellStart"/>
      <w:r>
        <w:rPr>
          <w:rFonts w:ascii="Arial" w:hAnsi="Arial" w:cs="Arial"/>
          <w:noProof w:val="0"/>
          <w:color w:val="000000"/>
          <w:szCs w:val="20"/>
          <w:highlight w:val="white"/>
        </w:rPr>
        <w:t>KanTa</w:t>
      </w:r>
      <w:proofErr w:type="spellEnd"/>
      <w:r>
        <w:rPr>
          <w:rFonts w:ascii="Arial" w:hAnsi="Arial" w:cs="Arial"/>
          <w:noProof w:val="0"/>
          <w:color w:val="000000"/>
          <w:szCs w:val="20"/>
          <w:highlight w:val="white"/>
        </w:rPr>
        <w:t>-palvelut - Tekninen CDA R2 rakennekoodisto 2003</w:t>
      </w:r>
      <w:r>
        <w:rPr>
          <w:rFonts w:ascii="Arial" w:hAnsi="Arial" w:cs="Arial"/>
          <w:noProof w:val="0"/>
          <w:color w:val="0000FF"/>
          <w:szCs w:val="20"/>
          <w:highlight w:val="white"/>
        </w:rPr>
        <w:t>"</w:t>
      </w:r>
      <w:r>
        <w:rPr>
          <w:rFonts w:ascii="Arial" w:hAnsi="Arial" w:cs="Arial"/>
          <w:noProof w:val="0"/>
          <w:color w:val="FF0000"/>
          <w:szCs w:val="20"/>
          <w:highlight w:val="white"/>
        </w:rPr>
        <w:t xml:space="preserve"> </w:t>
      </w:r>
    </w:p>
    <w:p w14:paraId="3FFFD74D" w14:textId="200D4C6D" w:rsidR="004358B7" w:rsidRPr="00D760FF" w:rsidRDefault="004358B7" w:rsidP="009A4F93">
      <w:pPr>
        <w:autoSpaceDE w:val="0"/>
        <w:autoSpaceDN w:val="0"/>
        <w:adjustRightInd w:val="0"/>
        <w:ind w:left="2840" w:firstLine="284"/>
        <w:rPr>
          <w:rFonts w:ascii="Arial" w:hAnsi="Arial" w:cs="Arial"/>
          <w:noProof w:val="0"/>
          <w:color w:val="000000"/>
          <w:szCs w:val="20"/>
          <w:highlight w:val="white"/>
          <w:lang w:val="en-US"/>
        </w:rPr>
      </w:pPr>
      <w:proofErr w:type="spellStart"/>
      <w:r w:rsidRPr="00D760FF">
        <w:rPr>
          <w:rFonts w:ascii="Arial" w:hAnsi="Arial" w:cs="Arial"/>
          <w:noProof w:val="0"/>
          <w:color w:val="FF0000"/>
          <w:szCs w:val="20"/>
          <w:highlight w:val="white"/>
          <w:lang w:val="en-US"/>
        </w:rPr>
        <w:t>displayName</w:t>
      </w:r>
      <w:proofErr w:type="spellEnd"/>
      <w:r w:rsidRPr="00D760FF">
        <w:rPr>
          <w:rFonts w:ascii="Arial" w:hAnsi="Arial" w:cs="Arial"/>
          <w:noProof w:val="0"/>
          <w:color w:val="0000FF"/>
          <w:szCs w:val="20"/>
          <w:highlight w:val="white"/>
          <w:lang w:val="en-US"/>
        </w:rPr>
        <w:t>="</w:t>
      </w:r>
      <w:proofErr w:type="spellStart"/>
      <w:r w:rsidRPr="00D760FF">
        <w:rPr>
          <w:rFonts w:ascii="Arial" w:hAnsi="Arial" w:cs="Arial"/>
          <w:noProof w:val="0"/>
          <w:color w:val="000000"/>
          <w:szCs w:val="20"/>
          <w:highlight w:val="white"/>
          <w:lang w:val="en-US"/>
        </w:rPr>
        <w:t>Riskitieto</w:t>
      </w:r>
      <w:proofErr w:type="spellEnd"/>
      <w:r w:rsidRPr="00D760FF">
        <w:rPr>
          <w:rFonts w:ascii="Arial" w:hAnsi="Arial" w:cs="Arial"/>
          <w:noProof w:val="0"/>
          <w:color w:val="0000FF"/>
          <w:szCs w:val="20"/>
          <w:highlight w:val="white"/>
          <w:lang w:val="en-US"/>
        </w:rPr>
        <w:t>"/&gt;</w:t>
      </w:r>
    </w:p>
    <w:p w14:paraId="54F38E9F" w14:textId="77777777" w:rsidR="004358B7" w:rsidRPr="004358B7" w:rsidRDefault="004358B7" w:rsidP="004358B7">
      <w:pPr>
        <w:autoSpaceDE w:val="0"/>
        <w:autoSpaceDN w:val="0"/>
        <w:adjustRightInd w:val="0"/>
        <w:ind w:left="2840"/>
        <w:rPr>
          <w:rFonts w:ascii="Arial" w:hAnsi="Arial" w:cs="Arial"/>
          <w:noProof w:val="0"/>
          <w:color w:val="000000"/>
          <w:szCs w:val="20"/>
          <w:highlight w:val="white"/>
          <w:lang w:val="en-US"/>
        </w:rPr>
      </w:pPr>
      <w:r w:rsidRPr="004358B7">
        <w:rPr>
          <w:rFonts w:ascii="Arial" w:hAnsi="Arial" w:cs="Arial"/>
          <w:noProof w:val="0"/>
          <w:color w:val="0000FF"/>
          <w:szCs w:val="20"/>
          <w:highlight w:val="white"/>
          <w:lang w:val="en-US"/>
        </w:rPr>
        <w:t>&lt;</w:t>
      </w:r>
      <w:r w:rsidRPr="004358B7">
        <w:rPr>
          <w:rFonts w:ascii="Arial" w:hAnsi="Arial" w:cs="Arial"/>
          <w:noProof w:val="0"/>
          <w:color w:val="800000"/>
          <w:szCs w:val="20"/>
          <w:highlight w:val="white"/>
          <w:lang w:val="en-US"/>
        </w:rPr>
        <w:t>value</w:t>
      </w:r>
      <w:r w:rsidRPr="004358B7">
        <w:rPr>
          <w:rFonts w:ascii="Arial" w:hAnsi="Arial" w:cs="Arial"/>
          <w:noProof w:val="0"/>
          <w:color w:val="FF0000"/>
          <w:szCs w:val="20"/>
          <w:highlight w:val="white"/>
          <w:lang w:val="en-US"/>
        </w:rPr>
        <w:t xml:space="preserve"> </w:t>
      </w:r>
      <w:proofErr w:type="spellStart"/>
      <w:proofErr w:type="gramStart"/>
      <w:r w:rsidRPr="004358B7">
        <w:rPr>
          <w:rFonts w:ascii="Arial" w:hAnsi="Arial" w:cs="Arial"/>
          <w:noProof w:val="0"/>
          <w:color w:val="FF0000"/>
          <w:szCs w:val="20"/>
          <w:highlight w:val="white"/>
          <w:lang w:val="en-US"/>
        </w:rPr>
        <w:t>xsi:type</w:t>
      </w:r>
      <w:proofErr w:type="spellEnd"/>
      <w:proofErr w:type="gramEnd"/>
      <w:r w:rsidRPr="004358B7">
        <w:rPr>
          <w:rFonts w:ascii="Arial" w:hAnsi="Arial" w:cs="Arial"/>
          <w:noProof w:val="0"/>
          <w:color w:val="0000FF"/>
          <w:szCs w:val="20"/>
          <w:highlight w:val="white"/>
          <w:lang w:val="en-US"/>
        </w:rPr>
        <w:t>="</w:t>
      </w:r>
      <w:r w:rsidRPr="004358B7">
        <w:rPr>
          <w:rFonts w:ascii="Arial" w:hAnsi="Arial" w:cs="Arial"/>
          <w:noProof w:val="0"/>
          <w:color w:val="000000"/>
          <w:szCs w:val="20"/>
          <w:highlight w:val="white"/>
          <w:lang w:val="en-US"/>
        </w:rPr>
        <w:t>CV</w:t>
      </w:r>
      <w:r w:rsidRPr="004358B7">
        <w:rPr>
          <w:rFonts w:ascii="Arial" w:hAnsi="Arial" w:cs="Arial"/>
          <w:noProof w:val="0"/>
          <w:color w:val="0000FF"/>
          <w:szCs w:val="20"/>
          <w:highlight w:val="white"/>
          <w:lang w:val="en-US"/>
        </w:rPr>
        <w:t>"</w:t>
      </w:r>
      <w:r w:rsidRPr="004358B7">
        <w:rPr>
          <w:rFonts w:ascii="Arial" w:hAnsi="Arial" w:cs="Arial"/>
          <w:noProof w:val="0"/>
          <w:color w:val="FF0000"/>
          <w:szCs w:val="20"/>
          <w:highlight w:val="white"/>
          <w:lang w:val="en-US"/>
        </w:rPr>
        <w:t xml:space="preserve"> </w:t>
      </w:r>
      <w:proofErr w:type="spellStart"/>
      <w:r w:rsidRPr="004358B7">
        <w:rPr>
          <w:rFonts w:ascii="Arial" w:hAnsi="Arial" w:cs="Arial"/>
          <w:noProof w:val="0"/>
          <w:color w:val="FF0000"/>
          <w:szCs w:val="20"/>
          <w:highlight w:val="white"/>
          <w:lang w:val="en-US"/>
        </w:rPr>
        <w:t>nullFlavor</w:t>
      </w:r>
      <w:proofErr w:type="spellEnd"/>
      <w:r w:rsidRPr="004358B7">
        <w:rPr>
          <w:rFonts w:ascii="Arial" w:hAnsi="Arial" w:cs="Arial"/>
          <w:noProof w:val="0"/>
          <w:color w:val="0000FF"/>
          <w:szCs w:val="20"/>
          <w:highlight w:val="white"/>
          <w:lang w:val="en-US"/>
        </w:rPr>
        <w:t>="</w:t>
      </w:r>
      <w:r w:rsidRPr="004358B7">
        <w:rPr>
          <w:rFonts w:ascii="Arial" w:hAnsi="Arial" w:cs="Arial"/>
          <w:noProof w:val="0"/>
          <w:color w:val="000000"/>
          <w:szCs w:val="20"/>
          <w:highlight w:val="white"/>
          <w:lang w:val="en-US"/>
        </w:rPr>
        <w:t>UNK</w:t>
      </w:r>
      <w:r w:rsidRPr="004358B7">
        <w:rPr>
          <w:rFonts w:ascii="Arial" w:hAnsi="Arial" w:cs="Arial"/>
          <w:noProof w:val="0"/>
          <w:color w:val="0000FF"/>
          <w:szCs w:val="20"/>
          <w:highlight w:val="white"/>
          <w:lang w:val="en-US"/>
        </w:rPr>
        <w:t>"&gt;</w:t>
      </w:r>
    </w:p>
    <w:p w14:paraId="1EB347F3" w14:textId="77777777" w:rsidR="004358B7" w:rsidRDefault="004358B7" w:rsidP="004358B7">
      <w:pPr>
        <w:autoSpaceDE w:val="0"/>
        <w:autoSpaceDN w:val="0"/>
        <w:adjustRightInd w:val="0"/>
        <w:ind w:left="3124"/>
        <w:rPr>
          <w:rFonts w:ascii="Arial" w:hAnsi="Arial" w:cs="Arial"/>
          <w:noProof w:val="0"/>
          <w:color w:val="000000"/>
          <w:szCs w:val="20"/>
          <w:highlight w:val="white"/>
        </w:rPr>
      </w:pPr>
      <w:proofErr w:type="gramStart"/>
      <w:r>
        <w:rPr>
          <w:rFonts w:ascii="Arial" w:hAnsi="Arial" w:cs="Arial"/>
          <w:noProof w:val="0"/>
          <w:color w:val="0000FF"/>
          <w:szCs w:val="20"/>
          <w:highlight w:val="white"/>
        </w:rPr>
        <w:t>&lt;!--</w:t>
      </w:r>
      <w:proofErr w:type="gramEnd"/>
      <w:r>
        <w:rPr>
          <w:rFonts w:ascii="Arial" w:hAnsi="Arial" w:cs="Arial"/>
          <w:noProof w:val="0"/>
          <w:color w:val="808080"/>
          <w:szCs w:val="20"/>
          <w:highlight w:val="white"/>
        </w:rPr>
        <w:t xml:space="preserve"> 2 Riskin nimi tai lyhyt kuvaus </w:t>
      </w:r>
      <w:r>
        <w:rPr>
          <w:rFonts w:ascii="Arial" w:hAnsi="Arial" w:cs="Arial"/>
          <w:noProof w:val="0"/>
          <w:color w:val="0000FF"/>
          <w:szCs w:val="20"/>
          <w:highlight w:val="white"/>
        </w:rPr>
        <w:t>--&gt;</w:t>
      </w:r>
    </w:p>
    <w:p w14:paraId="5EDBF51D" w14:textId="77777777" w:rsidR="004358B7" w:rsidRDefault="004358B7" w:rsidP="004358B7">
      <w:pPr>
        <w:autoSpaceDE w:val="0"/>
        <w:autoSpaceDN w:val="0"/>
        <w:adjustRightInd w:val="0"/>
        <w:ind w:left="3124"/>
        <w:rPr>
          <w:rFonts w:ascii="Arial" w:hAnsi="Arial" w:cs="Arial"/>
          <w:noProof w:val="0"/>
          <w:color w:val="000000"/>
          <w:szCs w:val="20"/>
          <w:highlight w:val="white"/>
        </w:rPr>
      </w:pPr>
      <w:r>
        <w:rPr>
          <w:rFonts w:ascii="Arial" w:hAnsi="Arial" w:cs="Arial"/>
          <w:noProof w:val="0"/>
          <w:color w:val="0000FF"/>
          <w:szCs w:val="20"/>
          <w:highlight w:val="white"/>
        </w:rPr>
        <w:t>&lt;</w:t>
      </w:r>
      <w:proofErr w:type="spellStart"/>
      <w:r>
        <w:rPr>
          <w:rFonts w:ascii="Arial" w:hAnsi="Arial" w:cs="Arial"/>
          <w:noProof w:val="0"/>
          <w:color w:val="800000"/>
          <w:szCs w:val="20"/>
          <w:highlight w:val="white"/>
        </w:rPr>
        <w:t>originalText</w:t>
      </w:r>
      <w:proofErr w:type="spellEnd"/>
      <w:r>
        <w:rPr>
          <w:rFonts w:ascii="Arial" w:hAnsi="Arial" w:cs="Arial"/>
          <w:noProof w:val="0"/>
          <w:color w:val="0000FF"/>
          <w:szCs w:val="20"/>
          <w:highlight w:val="white"/>
        </w:rPr>
        <w:t>&gt;</w:t>
      </w:r>
      <w:r>
        <w:rPr>
          <w:rFonts w:ascii="Arial" w:hAnsi="Arial" w:cs="Arial"/>
          <w:noProof w:val="0"/>
          <w:color w:val="000000"/>
          <w:szCs w:val="20"/>
          <w:highlight w:val="white"/>
        </w:rPr>
        <w:t>Potilaalla on Tahdonilmaisupalvelussa hoitotahto, elinluovutustahto tai muu tahdonilmaisu</w:t>
      </w:r>
      <w:r>
        <w:rPr>
          <w:rFonts w:ascii="Arial" w:hAnsi="Arial" w:cs="Arial"/>
          <w:noProof w:val="0"/>
          <w:color w:val="0000FF"/>
          <w:szCs w:val="20"/>
          <w:highlight w:val="white"/>
        </w:rPr>
        <w:t>&lt;/</w:t>
      </w:r>
      <w:proofErr w:type="spellStart"/>
      <w:r>
        <w:rPr>
          <w:rFonts w:ascii="Arial" w:hAnsi="Arial" w:cs="Arial"/>
          <w:noProof w:val="0"/>
          <w:color w:val="800000"/>
          <w:szCs w:val="20"/>
          <w:highlight w:val="white"/>
        </w:rPr>
        <w:t>originalText</w:t>
      </w:r>
      <w:proofErr w:type="spellEnd"/>
      <w:r>
        <w:rPr>
          <w:rFonts w:ascii="Arial" w:hAnsi="Arial" w:cs="Arial"/>
          <w:noProof w:val="0"/>
          <w:color w:val="0000FF"/>
          <w:szCs w:val="20"/>
          <w:highlight w:val="white"/>
        </w:rPr>
        <w:t>&gt;</w:t>
      </w:r>
    </w:p>
    <w:p w14:paraId="37575072" w14:textId="77777777" w:rsidR="004358B7" w:rsidRDefault="004358B7" w:rsidP="004358B7">
      <w:pPr>
        <w:autoSpaceDE w:val="0"/>
        <w:autoSpaceDN w:val="0"/>
        <w:adjustRightInd w:val="0"/>
        <w:ind w:left="2840"/>
        <w:rPr>
          <w:rFonts w:ascii="Arial" w:hAnsi="Arial" w:cs="Arial"/>
          <w:noProof w:val="0"/>
          <w:color w:val="000000"/>
          <w:szCs w:val="20"/>
          <w:highlight w:val="white"/>
        </w:rPr>
      </w:pPr>
      <w:r>
        <w:rPr>
          <w:rFonts w:ascii="Arial" w:hAnsi="Arial" w:cs="Arial"/>
          <w:noProof w:val="0"/>
          <w:color w:val="0000FF"/>
          <w:szCs w:val="20"/>
          <w:highlight w:val="white"/>
        </w:rPr>
        <w:t>&lt;/</w:t>
      </w:r>
      <w:proofErr w:type="spellStart"/>
      <w:r>
        <w:rPr>
          <w:rFonts w:ascii="Arial" w:hAnsi="Arial" w:cs="Arial"/>
          <w:noProof w:val="0"/>
          <w:color w:val="800000"/>
          <w:szCs w:val="20"/>
          <w:highlight w:val="white"/>
        </w:rPr>
        <w:t>value</w:t>
      </w:r>
      <w:proofErr w:type="spellEnd"/>
      <w:r>
        <w:rPr>
          <w:rFonts w:ascii="Arial" w:hAnsi="Arial" w:cs="Arial"/>
          <w:noProof w:val="0"/>
          <w:color w:val="0000FF"/>
          <w:szCs w:val="20"/>
          <w:highlight w:val="white"/>
        </w:rPr>
        <w:t>&gt;</w:t>
      </w:r>
    </w:p>
    <w:p w14:paraId="2BB6095F" w14:textId="77777777" w:rsidR="004358B7" w:rsidRDefault="004358B7" w:rsidP="004358B7">
      <w:pPr>
        <w:autoSpaceDE w:val="0"/>
        <w:autoSpaceDN w:val="0"/>
        <w:adjustRightInd w:val="0"/>
        <w:ind w:left="2840"/>
        <w:rPr>
          <w:rFonts w:ascii="Arial" w:hAnsi="Arial" w:cs="Arial"/>
          <w:noProof w:val="0"/>
          <w:color w:val="000000"/>
          <w:szCs w:val="20"/>
          <w:highlight w:val="white"/>
        </w:rPr>
      </w:pPr>
      <w:proofErr w:type="gramStart"/>
      <w:r>
        <w:rPr>
          <w:rFonts w:ascii="Arial" w:hAnsi="Arial" w:cs="Arial"/>
          <w:noProof w:val="0"/>
          <w:color w:val="0000FF"/>
          <w:szCs w:val="20"/>
          <w:highlight w:val="white"/>
        </w:rPr>
        <w:t>&lt;!--</w:t>
      </w:r>
      <w:proofErr w:type="gramEnd"/>
      <w:r>
        <w:rPr>
          <w:rFonts w:ascii="Arial" w:hAnsi="Arial" w:cs="Arial"/>
          <w:noProof w:val="0"/>
          <w:color w:val="808080"/>
          <w:szCs w:val="20"/>
          <w:highlight w:val="white"/>
        </w:rPr>
        <w:t xml:space="preserve"> 1 Riskin yksilöivä </w:t>
      </w:r>
      <w:proofErr w:type="spellStart"/>
      <w:r>
        <w:rPr>
          <w:rFonts w:ascii="Arial" w:hAnsi="Arial" w:cs="Arial"/>
          <w:noProof w:val="0"/>
          <w:color w:val="808080"/>
          <w:szCs w:val="20"/>
          <w:highlight w:val="white"/>
        </w:rPr>
        <w:t>tunniste,OID-tunniste,THP</w:t>
      </w:r>
      <w:proofErr w:type="spellEnd"/>
      <w:r>
        <w:rPr>
          <w:rFonts w:ascii="Arial" w:hAnsi="Arial" w:cs="Arial"/>
          <w:noProof w:val="0"/>
          <w:color w:val="808080"/>
          <w:szCs w:val="20"/>
          <w:highlight w:val="white"/>
        </w:rPr>
        <w:t xml:space="preserve"> muodostaa</w:t>
      </w:r>
      <w:r>
        <w:rPr>
          <w:rFonts w:ascii="Arial" w:hAnsi="Arial" w:cs="Arial"/>
          <w:noProof w:val="0"/>
          <w:color w:val="0000FF"/>
          <w:szCs w:val="20"/>
          <w:highlight w:val="white"/>
        </w:rPr>
        <w:t>--&gt;</w:t>
      </w:r>
    </w:p>
    <w:p w14:paraId="019240D5" w14:textId="77777777" w:rsidR="004358B7" w:rsidRPr="004358B7" w:rsidRDefault="004358B7" w:rsidP="004358B7">
      <w:pPr>
        <w:autoSpaceDE w:val="0"/>
        <w:autoSpaceDN w:val="0"/>
        <w:adjustRightInd w:val="0"/>
        <w:ind w:left="2840"/>
        <w:rPr>
          <w:rFonts w:ascii="Arial" w:hAnsi="Arial" w:cs="Arial"/>
          <w:noProof w:val="0"/>
          <w:color w:val="000000"/>
          <w:szCs w:val="20"/>
          <w:highlight w:val="white"/>
          <w:lang w:val="en-US"/>
        </w:rPr>
      </w:pPr>
      <w:r w:rsidRPr="004358B7">
        <w:rPr>
          <w:rFonts w:ascii="Arial" w:hAnsi="Arial" w:cs="Arial"/>
          <w:noProof w:val="0"/>
          <w:color w:val="0000FF"/>
          <w:szCs w:val="20"/>
          <w:highlight w:val="white"/>
          <w:lang w:val="en-US"/>
        </w:rPr>
        <w:t>&lt;</w:t>
      </w:r>
      <w:proofErr w:type="spellStart"/>
      <w:r w:rsidRPr="004358B7">
        <w:rPr>
          <w:rFonts w:ascii="Arial" w:hAnsi="Arial" w:cs="Arial"/>
          <w:noProof w:val="0"/>
          <w:color w:val="800000"/>
          <w:szCs w:val="20"/>
          <w:highlight w:val="white"/>
          <w:lang w:val="en-US"/>
        </w:rPr>
        <w:t>entryRelationship</w:t>
      </w:r>
      <w:proofErr w:type="spellEnd"/>
      <w:r w:rsidRPr="004358B7">
        <w:rPr>
          <w:rFonts w:ascii="Arial" w:hAnsi="Arial" w:cs="Arial"/>
          <w:noProof w:val="0"/>
          <w:color w:val="FF0000"/>
          <w:szCs w:val="20"/>
          <w:highlight w:val="white"/>
          <w:lang w:val="en-US"/>
        </w:rPr>
        <w:t xml:space="preserve"> </w:t>
      </w:r>
      <w:proofErr w:type="spellStart"/>
      <w:r w:rsidRPr="004358B7">
        <w:rPr>
          <w:rFonts w:ascii="Arial" w:hAnsi="Arial" w:cs="Arial"/>
          <w:noProof w:val="0"/>
          <w:color w:val="FF0000"/>
          <w:szCs w:val="20"/>
          <w:highlight w:val="white"/>
          <w:lang w:val="en-US"/>
        </w:rPr>
        <w:t>typeCode</w:t>
      </w:r>
      <w:proofErr w:type="spellEnd"/>
      <w:r w:rsidRPr="004358B7">
        <w:rPr>
          <w:rFonts w:ascii="Arial" w:hAnsi="Arial" w:cs="Arial"/>
          <w:noProof w:val="0"/>
          <w:color w:val="0000FF"/>
          <w:szCs w:val="20"/>
          <w:highlight w:val="white"/>
          <w:lang w:val="en-US"/>
        </w:rPr>
        <w:t>="</w:t>
      </w:r>
      <w:r w:rsidRPr="004358B7">
        <w:rPr>
          <w:rFonts w:ascii="Arial" w:hAnsi="Arial" w:cs="Arial"/>
          <w:noProof w:val="0"/>
          <w:color w:val="000000"/>
          <w:szCs w:val="20"/>
          <w:highlight w:val="white"/>
          <w:lang w:val="en-US"/>
        </w:rPr>
        <w:t>COMP</w:t>
      </w:r>
      <w:r w:rsidRPr="004358B7">
        <w:rPr>
          <w:rFonts w:ascii="Arial" w:hAnsi="Arial" w:cs="Arial"/>
          <w:noProof w:val="0"/>
          <w:color w:val="0000FF"/>
          <w:szCs w:val="20"/>
          <w:highlight w:val="white"/>
          <w:lang w:val="en-US"/>
        </w:rPr>
        <w:t>"&gt;</w:t>
      </w:r>
    </w:p>
    <w:p w14:paraId="62CDCB26" w14:textId="77777777" w:rsidR="004358B7" w:rsidRPr="004358B7" w:rsidRDefault="004358B7" w:rsidP="004358B7">
      <w:pPr>
        <w:autoSpaceDE w:val="0"/>
        <w:autoSpaceDN w:val="0"/>
        <w:adjustRightInd w:val="0"/>
        <w:ind w:left="3124"/>
        <w:rPr>
          <w:rFonts w:ascii="Arial" w:hAnsi="Arial" w:cs="Arial"/>
          <w:noProof w:val="0"/>
          <w:color w:val="000000"/>
          <w:szCs w:val="20"/>
          <w:highlight w:val="white"/>
          <w:lang w:val="en-US"/>
        </w:rPr>
      </w:pPr>
      <w:r w:rsidRPr="004358B7">
        <w:rPr>
          <w:rFonts w:ascii="Arial" w:hAnsi="Arial" w:cs="Arial"/>
          <w:noProof w:val="0"/>
          <w:color w:val="0000FF"/>
          <w:szCs w:val="20"/>
          <w:highlight w:val="white"/>
          <w:lang w:val="en-US"/>
        </w:rPr>
        <w:t>&lt;</w:t>
      </w:r>
      <w:r w:rsidRPr="004358B7">
        <w:rPr>
          <w:rFonts w:ascii="Arial" w:hAnsi="Arial" w:cs="Arial"/>
          <w:noProof w:val="0"/>
          <w:color w:val="800000"/>
          <w:szCs w:val="20"/>
          <w:highlight w:val="white"/>
          <w:lang w:val="en-US"/>
        </w:rPr>
        <w:t>observation</w:t>
      </w:r>
      <w:r w:rsidRPr="004358B7">
        <w:rPr>
          <w:rFonts w:ascii="Arial" w:hAnsi="Arial" w:cs="Arial"/>
          <w:noProof w:val="0"/>
          <w:color w:val="FF0000"/>
          <w:szCs w:val="20"/>
          <w:highlight w:val="white"/>
          <w:lang w:val="en-US"/>
        </w:rPr>
        <w:t xml:space="preserve"> </w:t>
      </w:r>
      <w:proofErr w:type="spellStart"/>
      <w:r w:rsidRPr="004358B7">
        <w:rPr>
          <w:rFonts w:ascii="Arial" w:hAnsi="Arial" w:cs="Arial"/>
          <w:noProof w:val="0"/>
          <w:color w:val="FF0000"/>
          <w:szCs w:val="20"/>
          <w:highlight w:val="white"/>
          <w:lang w:val="en-US"/>
        </w:rPr>
        <w:t>classCode</w:t>
      </w:r>
      <w:proofErr w:type="spellEnd"/>
      <w:r w:rsidRPr="004358B7">
        <w:rPr>
          <w:rFonts w:ascii="Arial" w:hAnsi="Arial" w:cs="Arial"/>
          <w:noProof w:val="0"/>
          <w:color w:val="0000FF"/>
          <w:szCs w:val="20"/>
          <w:highlight w:val="white"/>
          <w:lang w:val="en-US"/>
        </w:rPr>
        <w:t>="</w:t>
      </w:r>
      <w:r w:rsidRPr="004358B7">
        <w:rPr>
          <w:rFonts w:ascii="Arial" w:hAnsi="Arial" w:cs="Arial"/>
          <w:noProof w:val="0"/>
          <w:color w:val="000000"/>
          <w:szCs w:val="20"/>
          <w:highlight w:val="white"/>
          <w:lang w:val="en-US"/>
        </w:rPr>
        <w:t>OBS</w:t>
      </w:r>
      <w:r w:rsidRPr="004358B7">
        <w:rPr>
          <w:rFonts w:ascii="Arial" w:hAnsi="Arial" w:cs="Arial"/>
          <w:noProof w:val="0"/>
          <w:color w:val="0000FF"/>
          <w:szCs w:val="20"/>
          <w:highlight w:val="white"/>
          <w:lang w:val="en-US"/>
        </w:rPr>
        <w:t>"</w:t>
      </w:r>
      <w:r w:rsidRPr="004358B7">
        <w:rPr>
          <w:rFonts w:ascii="Arial" w:hAnsi="Arial" w:cs="Arial"/>
          <w:noProof w:val="0"/>
          <w:color w:val="FF0000"/>
          <w:szCs w:val="20"/>
          <w:highlight w:val="white"/>
          <w:lang w:val="en-US"/>
        </w:rPr>
        <w:t xml:space="preserve"> </w:t>
      </w:r>
      <w:proofErr w:type="spellStart"/>
      <w:r w:rsidRPr="004358B7">
        <w:rPr>
          <w:rFonts w:ascii="Arial" w:hAnsi="Arial" w:cs="Arial"/>
          <w:noProof w:val="0"/>
          <w:color w:val="FF0000"/>
          <w:szCs w:val="20"/>
          <w:highlight w:val="white"/>
          <w:lang w:val="en-US"/>
        </w:rPr>
        <w:t>moodCode</w:t>
      </w:r>
      <w:proofErr w:type="spellEnd"/>
      <w:r w:rsidRPr="004358B7">
        <w:rPr>
          <w:rFonts w:ascii="Arial" w:hAnsi="Arial" w:cs="Arial"/>
          <w:noProof w:val="0"/>
          <w:color w:val="0000FF"/>
          <w:szCs w:val="20"/>
          <w:highlight w:val="white"/>
          <w:lang w:val="en-US"/>
        </w:rPr>
        <w:t>="</w:t>
      </w:r>
      <w:r w:rsidRPr="004358B7">
        <w:rPr>
          <w:rFonts w:ascii="Arial" w:hAnsi="Arial" w:cs="Arial"/>
          <w:noProof w:val="0"/>
          <w:color w:val="000000"/>
          <w:szCs w:val="20"/>
          <w:highlight w:val="white"/>
          <w:lang w:val="en-US"/>
        </w:rPr>
        <w:t>EVN</w:t>
      </w:r>
      <w:r w:rsidRPr="004358B7">
        <w:rPr>
          <w:rFonts w:ascii="Arial" w:hAnsi="Arial" w:cs="Arial"/>
          <w:noProof w:val="0"/>
          <w:color w:val="0000FF"/>
          <w:szCs w:val="20"/>
          <w:highlight w:val="white"/>
          <w:lang w:val="en-US"/>
        </w:rPr>
        <w:t>"&gt;</w:t>
      </w:r>
    </w:p>
    <w:p w14:paraId="28FCB5C0" w14:textId="77777777" w:rsidR="009A4F93" w:rsidRDefault="004358B7" w:rsidP="004358B7">
      <w:pPr>
        <w:autoSpaceDE w:val="0"/>
        <w:autoSpaceDN w:val="0"/>
        <w:adjustRightInd w:val="0"/>
        <w:ind w:left="3408"/>
        <w:rPr>
          <w:rFonts w:ascii="Arial" w:hAnsi="Arial" w:cs="Arial"/>
          <w:noProof w:val="0"/>
          <w:color w:val="FF0000"/>
          <w:szCs w:val="20"/>
          <w:highlight w:val="white"/>
        </w:rPr>
      </w:pPr>
      <w:r>
        <w:rPr>
          <w:rFonts w:ascii="Arial" w:hAnsi="Arial" w:cs="Arial"/>
          <w:noProof w:val="0"/>
          <w:color w:val="0000FF"/>
          <w:szCs w:val="20"/>
          <w:highlight w:val="white"/>
        </w:rPr>
        <w:t>&lt;</w:t>
      </w:r>
      <w:proofErr w:type="spellStart"/>
      <w:r>
        <w:rPr>
          <w:rFonts w:ascii="Arial" w:hAnsi="Arial" w:cs="Arial"/>
          <w:noProof w:val="0"/>
          <w:color w:val="800000"/>
          <w:szCs w:val="20"/>
          <w:highlight w:val="white"/>
        </w:rPr>
        <w:t>code</w:t>
      </w:r>
      <w:proofErr w:type="spellEnd"/>
      <w:r>
        <w:rPr>
          <w:rFonts w:ascii="Arial" w:hAnsi="Arial" w:cs="Arial"/>
          <w:noProof w:val="0"/>
          <w:color w:val="FF0000"/>
          <w:szCs w:val="20"/>
          <w:highlight w:val="white"/>
        </w:rPr>
        <w:t xml:space="preserve"> </w:t>
      </w:r>
      <w:proofErr w:type="spellStart"/>
      <w:r>
        <w:rPr>
          <w:rFonts w:ascii="Arial" w:hAnsi="Arial" w:cs="Arial"/>
          <w:noProof w:val="0"/>
          <w:color w:val="FF0000"/>
          <w:szCs w:val="20"/>
          <w:highlight w:val="white"/>
        </w:rPr>
        <w:t>code</w:t>
      </w:r>
      <w:proofErr w:type="spellEnd"/>
      <w:r>
        <w:rPr>
          <w:rFonts w:ascii="Arial" w:hAnsi="Arial" w:cs="Arial"/>
          <w:noProof w:val="0"/>
          <w:color w:val="0000FF"/>
          <w:szCs w:val="20"/>
          <w:highlight w:val="white"/>
        </w:rPr>
        <w:t>="</w:t>
      </w:r>
      <w:r>
        <w:rPr>
          <w:rFonts w:ascii="Arial" w:hAnsi="Arial" w:cs="Arial"/>
          <w:noProof w:val="0"/>
          <w:color w:val="000000"/>
          <w:szCs w:val="20"/>
          <w:highlight w:val="white"/>
        </w:rPr>
        <w:t>13.9</w:t>
      </w:r>
      <w:r>
        <w:rPr>
          <w:rFonts w:ascii="Arial" w:hAnsi="Arial" w:cs="Arial"/>
          <w:noProof w:val="0"/>
          <w:color w:val="0000FF"/>
          <w:szCs w:val="20"/>
          <w:highlight w:val="white"/>
        </w:rPr>
        <w:t>"</w:t>
      </w:r>
      <w:r>
        <w:rPr>
          <w:rFonts w:ascii="Arial" w:hAnsi="Arial" w:cs="Arial"/>
          <w:noProof w:val="0"/>
          <w:color w:val="FF0000"/>
          <w:szCs w:val="20"/>
          <w:highlight w:val="white"/>
        </w:rPr>
        <w:t xml:space="preserve"> </w:t>
      </w:r>
      <w:proofErr w:type="spellStart"/>
      <w:r>
        <w:rPr>
          <w:rFonts w:ascii="Arial" w:hAnsi="Arial" w:cs="Arial"/>
          <w:noProof w:val="0"/>
          <w:color w:val="FF0000"/>
          <w:szCs w:val="20"/>
          <w:highlight w:val="white"/>
        </w:rPr>
        <w:t>codeSystem</w:t>
      </w:r>
      <w:proofErr w:type="spellEnd"/>
      <w:r>
        <w:rPr>
          <w:rFonts w:ascii="Arial" w:hAnsi="Arial" w:cs="Arial"/>
          <w:noProof w:val="0"/>
          <w:color w:val="0000FF"/>
          <w:szCs w:val="20"/>
          <w:highlight w:val="white"/>
        </w:rPr>
        <w:t>="</w:t>
      </w:r>
      <w:r>
        <w:rPr>
          <w:rFonts w:ascii="Arial" w:hAnsi="Arial" w:cs="Arial"/>
          <w:noProof w:val="0"/>
          <w:color w:val="000000"/>
          <w:szCs w:val="20"/>
          <w:highlight w:val="white"/>
        </w:rPr>
        <w:t>1.2.246.537.6.12.999.2003</w:t>
      </w:r>
      <w:r>
        <w:rPr>
          <w:rFonts w:ascii="Arial" w:hAnsi="Arial" w:cs="Arial"/>
          <w:noProof w:val="0"/>
          <w:color w:val="0000FF"/>
          <w:szCs w:val="20"/>
          <w:highlight w:val="white"/>
        </w:rPr>
        <w:t>"</w:t>
      </w:r>
      <w:r>
        <w:rPr>
          <w:rFonts w:ascii="Arial" w:hAnsi="Arial" w:cs="Arial"/>
          <w:noProof w:val="0"/>
          <w:color w:val="FF0000"/>
          <w:szCs w:val="20"/>
          <w:highlight w:val="white"/>
        </w:rPr>
        <w:t xml:space="preserve"> </w:t>
      </w:r>
    </w:p>
    <w:p w14:paraId="7F59B579" w14:textId="77777777" w:rsidR="009A4F93" w:rsidRDefault="004358B7" w:rsidP="009A4F93">
      <w:pPr>
        <w:autoSpaceDE w:val="0"/>
        <w:autoSpaceDN w:val="0"/>
        <w:adjustRightInd w:val="0"/>
        <w:ind w:left="3408" w:firstLine="284"/>
        <w:rPr>
          <w:rFonts w:ascii="Arial" w:hAnsi="Arial" w:cs="Arial"/>
          <w:noProof w:val="0"/>
          <w:color w:val="FF0000"/>
          <w:szCs w:val="20"/>
          <w:highlight w:val="white"/>
        </w:rPr>
      </w:pPr>
      <w:proofErr w:type="spellStart"/>
      <w:r>
        <w:rPr>
          <w:rFonts w:ascii="Arial" w:hAnsi="Arial" w:cs="Arial"/>
          <w:noProof w:val="0"/>
          <w:color w:val="FF0000"/>
          <w:szCs w:val="20"/>
          <w:highlight w:val="white"/>
        </w:rPr>
        <w:t>codeSystemName</w:t>
      </w:r>
      <w:proofErr w:type="spellEnd"/>
      <w:r>
        <w:rPr>
          <w:rFonts w:ascii="Arial" w:hAnsi="Arial" w:cs="Arial"/>
          <w:noProof w:val="0"/>
          <w:color w:val="0000FF"/>
          <w:szCs w:val="20"/>
          <w:highlight w:val="white"/>
        </w:rPr>
        <w:t>="</w:t>
      </w:r>
      <w:proofErr w:type="spellStart"/>
      <w:r>
        <w:rPr>
          <w:rFonts w:ascii="Arial" w:hAnsi="Arial" w:cs="Arial"/>
          <w:noProof w:val="0"/>
          <w:color w:val="000000"/>
          <w:szCs w:val="20"/>
          <w:highlight w:val="white"/>
        </w:rPr>
        <w:t>KanTa</w:t>
      </w:r>
      <w:proofErr w:type="spellEnd"/>
      <w:r>
        <w:rPr>
          <w:rFonts w:ascii="Arial" w:hAnsi="Arial" w:cs="Arial"/>
          <w:noProof w:val="0"/>
          <w:color w:val="000000"/>
          <w:szCs w:val="20"/>
          <w:highlight w:val="white"/>
        </w:rPr>
        <w:t>-palvelut - Tekninen CDA R2 rakennekoodisto 2003</w:t>
      </w:r>
      <w:r>
        <w:rPr>
          <w:rFonts w:ascii="Arial" w:hAnsi="Arial" w:cs="Arial"/>
          <w:noProof w:val="0"/>
          <w:color w:val="0000FF"/>
          <w:szCs w:val="20"/>
          <w:highlight w:val="white"/>
        </w:rPr>
        <w:t>"</w:t>
      </w:r>
      <w:r>
        <w:rPr>
          <w:rFonts w:ascii="Arial" w:hAnsi="Arial" w:cs="Arial"/>
          <w:noProof w:val="0"/>
          <w:color w:val="FF0000"/>
          <w:szCs w:val="20"/>
          <w:highlight w:val="white"/>
        </w:rPr>
        <w:t xml:space="preserve"> </w:t>
      </w:r>
    </w:p>
    <w:p w14:paraId="0BF74B3F" w14:textId="1E676350" w:rsidR="004358B7" w:rsidRDefault="004358B7" w:rsidP="009A4F93">
      <w:pPr>
        <w:autoSpaceDE w:val="0"/>
        <w:autoSpaceDN w:val="0"/>
        <w:adjustRightInd w:val="0"/>
        <w:ind w:left="3408" w:firstLine="284"/>
        <w:rPr>
          <w:rFonts w:ascii="Arial" w:hAnsi="Arial" w:cs="Arial"/>
          <w:noProof w:val="0"/>
          <w:color w:val="000000"/>
          <w:szCs w:val="20"/>
          <w:highlight w:val="white"/>
        </w:rPr>
      </w:pPr>
      <w:proofErr w:type="spellStart"/>
      <w:r>
        <w:rPr>
          <w:rFonts w:ascii="Arial" w:hAnsi="Arial" w:cs="Arial"/>
          <w:noProof w:val="0"/>
          <w:color w:val="FF0000"/>
          <w:szCs w:val="20"/>
          <w:highlight w:val="white"/>
        </w:rPr>
        <w:t>displayName</w:t>
      </w:r>
      <w:proofErr w:type="spellEnd"/>
      <w:r>
        <w:rPr>
          <w:rFonts w:ascii="Arial" w:hAnsi="Arial" w:cs="Arial"/>
          <w:noProof w:val="0"/>
          <w:color w:val="0000FF"/>
          <w:szCs w:val="20"/>
          <w:highlight w:val="white"/>
        </w:rPr>
        <w:t>="</w:t>
      </w:r>
      <w:r>
        <w:rPr>
          <w:rFonts w:ascii="Arial" w:hAnsi="Arial" w:cs="Arial"/>
          <w:noProof w:val="0"/>
          <w:color w:val="000000"/>
          <w:szCs w:val="20"/>
          <w:highlight w:val="white"/>
        </w:rPr>
        <w:t>Riskin yksilöivä tunniste</w:t>
      </w:r>
      <w:r>
        <w:rPr>
          <w:rFonts w:ascii="Arial" w:hAnsi="Arial" w:cs="Arial"/>
          <w:noProof w:val="0"/>
          <w:color w:val="0000FF"/>
          <w:szCs w:val="20"/>
          <w:highlight w:val="white"/>
        </w:rPr>
        <w:t>"/&gt;</w:t>
      </w:r>
    </w:p>
    <w:p w14:paraId="290E780B" w14:textId="77777777" w:rsidR="004358B7" w:rsidRPr="008D4FDF" w:rsidRDefault="004358B7" w:rsidP="004358B7">
      <w:pPr>
        <w:autoSpaceDE w:val="0"/>
        <w:autoSpaceDN w:val="0"/>
        <w:adjustRightInd w:val="0"/>
        <w:ind w:left="3408"/>
        <w:rPr>
          <w:rFonts w:ascii="Arial" w:hAnsi="Arial" w:cs="Arial"/>
          <w:noProof w:val="0"/>
          <w:color w:val="000000"/>
          <w:szCs w:val="20"/>
          <w:highlight w:val="white"/>
          <w:lang w:val="en-US"/>
          <w:rPrChange w:id="512" w:author="Kuusisto Katja" w:date="2024-11-01T08:39:00Z">
            <w:rPr>
              <w:rFonts w:ascii="Arial" w:hAnsi="Arial" w:cs="Arial"/>
              <w:noProof w:val="0"/>
              <w:color w:val="000000"/>
              <w:szCs w:val="20"/>
              <w:highlight w:val="white"/>
              <w:lang w:val="en-US"/>
            </w:rPr>
          </w:rPrChange>
        </w:rPr>
      </w:pPr>
      <w:r w:rsidRPr="008D4FDF">
        <w:rPr>
          <w:rFonts w:ascii="Arial" w:hAnsi="Arial" w:cs="Arial"/>
          <w:noProof w:val="0"/>
          <w:color w:val="0000FF"/>
          <w:szCs w:val="20"/>
          <w:highlight w:val="white"/>
          <w:lang w:val="en-US"/>
        </w:rPr>
        <w:t>&lt;</w:t>
      </w:r>
      <w:r w:rsidRPr="008D4FDF">
        <w:rPr>
          <w:rFonts w:ascii="Arial" w:hAnsi="Arial" w:cs="Arial"/>
          <w:noProof w:val="0"/>
          <w:color w:val="800000"/>
          <w:szCs w:val="20"/>
          <w:highlight w:val="white"/>
          <w:lang w:val="en-US"/>
        </w:rPr>
        <w:t>value</w:t>
      </w:r>
      <w:r w:rsidRPr="008D4FDF">
        <w:rPr>
          <w:rFonts w:ascii="Arial" w:hAnsi="Arial" w:cs="Arial"/>
          <w:noProof w:val="0"/>
          <w:color w:val="FF0000"/>
          <w:szCs w:val="20"/>
          <w:highlight w:val="white"/>
          <w:lang w:val="en-US"/>
        </w:rPr>
        <w:t xml:space="preserve"> </w:t>
      </w:r>
      <w:proofErr w:type="spellStart"/>
      <w:proofErr w:type="gramStart"/>
      <w:r w:rsidRPr="008D4FDF">
        <w:rPr>
          <w:rFonts w:ascii="Arial" w:hAnsi="Arial" w:cs="Arial"/>
          <w:noProof w:val="0"/>
          <w:color w:val="FF0000"/>
          <w:szCs w:val="20"/>
          <w:highlight w:val="white"/>
          <w:lang w:val="en-US"/>
        </w:rPr>
        <w:t>xsi:type</w:t>
      </w:r>
      <w:proofErr w:type="spellEnd"/>
      <w:proofErr w:type="gramEnd"/>
      <w:r w:rsidRPr="008D4FDF">
        <w:rPr>
          <w:rFonts w:ascii="Arial" w:hAnsi="Arial" w:cs="Arial"/>
          <w:noProof w:val="0"/>
          <w:color w:val="0000FF"/>
          <w:szCs w:val="20"/>
          <w:highlight w:val="white"/>
          <w:lang w:val="en-US"/>
        </w:rPr>
        <w:t>="</w:t>
      </w:r>
      <w:r w:rsidRPr="008D4FDF">
        <w:rPr>
          <w:rFonts w:ascii="Arial" w:hAnsi="Arial" w:cs="Arial"/>
          <w:noProof w:val="0"/>
          <w:color w:val="000000"/>
          <w:szCs w:val="20"/>
          <w:highlight w:val="white"/>
          <w:lang w:val="en-US"/>
          <w:rPrChange w:id="513" w:author="Kuusisto Katja" w:date="2024-11-01T08:39:00Z">
            <w:rPr>
              <w:rFonts w:ascii="Arial" w:hAnsi="Arial" w:cs="Arial"/>
              <w:noProof w:val="0"/>
              <w:color w:val="000000"/>
              <w:szCs w:val="20"/>
              <w:highlight w:val="white"/>
              <w:lang w:val="en-US"/>
            </w:rPr>
          </w:rPrChange>
        </w:rPr>
        <w:t>II</w:t>
      </w:r>
      <w:r w:rsidRPr="008D4FDF">
        <w:rPr>
          <w:rFonts w:ascii="Arial" w:hAnsi="Arial" w:cs="Arial"/>
          <w:noProof w:val="0"/>
          <w:color w:val="0000FF"/>
          <w:szCs w:val="20"/>
          <w:highlight w:val="white"/>
          <w:lang w:val="en-US"/>
          <w:rPrChange w:id="514" w:author="Kuusisto Katja" w:date="2024-11-01T08:39:00Z">
            <w:rPr>
              <w:rFonts w:ascii="Arial" w:hAnsi="Arial" w:cs="Arial"/>
              <w:noProof w:val="0"/>
              <w:color w:val="0000FF"/>
              <w:szCs w:val="20"/>
              <w:highlight w:val="white"/>
              <w:lang w:val="en-US"/>
            </w:rPr>
          </w:rPrChange>
        </w:rPr>
        <w:t>"</w:t>
      </w:r>
      <w:r w:rsidRPr="008D4FDF">
        <w:rPr>
          <w:rFonts w:ascii="Arial" w:hAnsi="Arial" w:cs="Arial"/>
          <w:noProof w:val="0"/>
          <w:color w:val="FF0000"/>
          <w:szCs w:val="20"/>
          <w:highlight w:val="white"/>
          <w:lang w:val="en-US"/>
          <w:rPrChange w:id="515" w:author="Kuusisto Katja" w:date="2024-11-01T08:39:00Z">
            <w:rPr>
              <w:rFonts w:ascii="Arial" w:hAnsi="Arial" w:cs="Arial"/>
              <w:noProof w:val="0"/>
              <w:color w:val="FF0000"/>
              <w:szCs w:val="20"/>
              <w:highlight w:val="white"/>
              <w:lang w:val="en-US"/>
            </w:rPr>
          </w:rPrChange>
        </w:rPr>
        <w:t xml:space="preserve"> root</w:t>
      </w:r>
      <w:r w:rsidRPr="008D4FDF">
        <w:rPr>
          <w:rFonts w:ascii="Arial" w:hAnsi="Arial" w:cs="Arial"/>
          <w:noProof w:val="0"/>
          <w:color w:val="0000FF"/>
          <w:szCs w:val="20"/>
          <w:highlight w:val="white"/>
          <w:lang w:val="en-US"/>
          <w:rPrChange w:id="516" w:author="Kuusisto Katja" w:date="2024-11-01T08:39:00Z">
            <w:rPr>
              <w:rFonts w:ascii="Arial" w:hAnsi="Arial" w:cs="Arial"/>
              <w:noProof w:val="0"/>
              <w:color w:val="0000FF"/>
              <w:szCs w:val="20"/>
              <w:highlight w:val="white"/>
              <w:lang w:val="en-US"/>
            </w:rPr>
          </w:rPrChange>
        </w:rPr>
        <w:t>="</w:t>
      </w:r>
      <w:r w:rsidRPr="008D4FDF">
        <w:rPr>
          <w:rFonts w:ascii="Arial" w:hAnsi="Arial" w:cs="Arial"/>
          <w:noProof w:val="0"/>
          <w:color w:val="000000"/>
          <w:szCs w:val="20"/>
          <w:highlight w:val="white"/>
          <w:lang w:val="en-US"/>
          <w:rPrChange w:id="517" w:author="Kuusisto Katja" w:date="2024-11-01T08:39:00Z">
            <w:rPr>
              <w:rFonts w:ascii="Arial" w:hAnsi="Arial" w:cs="Arial"/>
              <w:noProof w:val="0"/>
              <w:color w:val="000000"/>
              <w:szCs w:val="20"/>
              <w:highlight w:val="white"/>
              <w:lang w:val="en-US"/>
            </w:rPr>
          </w:rPrChange>
        </w:rPr>
        <w:t>1.2.246.10.1246109.11.2014.152.4.1</w:t>
      </w:r>
      <w:r w:rsidRPr="008D4FDF">
        <w:rPr>
          <w:rFonts w:ascii="Arial" w:hAnsi="Arial" w:cs="Arial"/>
          <w:noProof w:val="0"/>
          <w:color w:val="0000FF"/>
          <w:szCs w:val="20"/>
          <w:highlight w:val="white"/>
          <w:lang w:val="en-US"/>
          <w:rPrChange w:id="518" w:author="Kuusisto Katja" w:date="2024-11-01T08:39:00Z">
            <w:rPr>
              <w:rFonts w:ascii="Arial" w:hAnsi="Arial" w:cs="Arial"/>
              <w:noProof w:val="0"/>
              <w:color w:val="0000FF"/>
              <w:szCs w:val="20"/>
              <w:highlight w:val="white"/>
              <w:lang w:val="en-US"/>
            </w:rPr>
          </w:rPrChange>
        </w:rPr>
        <w:t>"/&gt;</w:t>
      </w:r>
    </w:p>
    <w:p w14:paraId="2B2014C4" w14:textId="77777777" w:rsidR="004358B7" w:rsidRPr="004358B7" w:rsidRDefault="004358B7" w:rsidP="004358B7">
      <w:pPr>
        <w:autoSpaceDE w:val="0"/>
        <w:autoSpaceDN w:val="0"/>
        <w:adjustRightInd w:val="0"/>
        <w:ind w:left="3124"/>
        <w:rPr>
          <w:rFonts w:ascii="Arial" w:hAnsi="Arial" w:cs="Arial"/>
          <w:noProof w:val="0"/>
          <w:color w:val="000000"/>
          <w:szCs w:val="20"/>
          <w:highlight w:val="white"/>
          <w:lang w:val="en-US"/>
        </w:rPr>
      </w:pPr>
      <w:r w:rsidRPr="004358B7">
        <w:rPr>
          <w:rFonts w:ascii="Arial" w:hAnsi="Arial" w:cs="Arial"/>
          <w:noProof w:val="0"/>
          <w:color w:val="0000FF"/>
          <w:szCs w:val="20"/>
          <w:highlight w:val="white"/>
          <w:lang w:val="en-US"/>
        </w:rPr>
        <w:t>&lt;/</w:t>
      </w:r>
      <w:r w:rsidRPr="004358B7">
        <w:rPr>
          <w:rFonts w:ascii="Arial" w:hAnsi="Arial" w:cs="Arial"/>
          <w:noProof w:val="0"/>
          <w:color w:val="800000"/>
          <w:szCs w:val="20"/>
          <w:highlight w:val="white"/>
          <w:lang w:val="en-US"/>
        </w:rPr>
        <w:t>observation</w:t>
      </w:r>
      <w:r w:rsidRPr="004358B7">
        <w:rPr>
          <w:rFonts w:ascii="Arial" w:hAnsi="Arial" w:cs="Arial"/>
          <w:noProof w:val="0"/>
          <w:color w:val="0000FF"/>
          <w:szCs w:val="20"/>
          <w:highlight w:val="white"/>
          <w:lang w:val="en-US"/>
        </w:rPr>
        <w:t>&gt;</w:t>
      </w:r>
    </w:p>
    <w:p w14:paraId="08C963B8" w14:textId="77777777" w:rsidR="004358B7" w:rsidRPr="004358B7" w:rsidRDefault="004358B7" w:rsidP="004358B7">
      <w:pPr>
        <w:autoSpaceDE w:val="0"/>
        <w:autoSpaceDN w:val="0"/>
        <w:adjustRightInd w:val="0"/>
        <w:ind w:left="2840"/>
        <w:rPr>
          <w:rFonts w:ascii="Arial" w:hAnsi="Arial" w:cs="Arial"/>
          <w:noProof w:val="0"/>
          <w:color w:val="000000"/>
          <w:szCs w:val="20"/>
          <w:highlight w:val="white"/>
          <w:lang w:val="en-US"/>
        </w:rPr>
      </w:pPr>
      <w:r w:rsidRPr="004358B7">
        <w:rPr>
          <w:rFonts w:ascii="Arial" w:hAnsi="Arial" w:cs="Arial"/>
          <w:noProof w:val="0"/>
          <w:color w:val="0000FF"/>
          <w:szCs w:val="20"/>
          <w:highlight w:val="white"/>
          <w:lang w:val="en-US"/>
        </w:rPr>
        <w:t>&lt;/</w:t>
      </w:r>
      <w:proofErr w:type="spellStart"/>
      <w:r w:rsidRPr="004358B7">
        <w:rPr>
          <w:rFonts w:ascii="Arial" w:hAnsi="Arial" w:cs="Arial"/>
          <w:noProof w:val="0"/>
          <w:color w:val="800000"/>
          <w:szCs w:val="20"/>
          <w:highlight w:val="white"/>
          <w:lang w:val="en-US"/>
        </w:rPr>
        <w:t>entryRelationship</w:t>
      </w:r>
      <w:proofErr w:type="spellEnd"/>
      <w:r w:rsidRPr="004358B7">
        <w:rPr>
          <w:rFonts w:ascii="Arial" w:hAnsi="Arial" w:cs="Arial"/>
          <w:noProof w:val="0"/>
          <w:color w:val="0000FF"/>
          <w:szCs w:val="20"/>
          <w:highlight w:val="white"/>
          <w:lang w:val="en-US"/>
        </w:rPr>
        <w:t>&gt;</w:t>
      </w:r>
    </w:p>
    <w:p w14:paraId="31034C62" w14:textId="77777777" w:rsidR="004358B7" w:rsidRPr="004358B7" w:rsidRDefault="004358B7" w:rsidP="004358B7">
      <w:pPr>
        <w:autoSpaceDE w:val="0"/>
        <w:autoSpaceDN w:val="0"/>
        <w:adjustRightInd w:val="0"/>
        <w:ind w:left="2840"/>
        <w:rPr>
          <w:rFonts w:ascii="Arial" w:hAnsi="Arial" w:cs="Arial"/>
          <w:noProof w:val="0"/>
          <w:color w:val="000000"/>
          <w:szCs w:val="20"/>
          <w:highlight w:val="white"/>
          <w:lang w:val="en-US"/>
        </w:rPr>
      </w:pPr>
      <w:proofErr w:type="gramStart"/>
      <w:r w:rsidRPr="004358B7">
        <w:rPr>
          <w:rFonts w:ascii="Arial" w:hAnsi="Arial" w:cs="Arial"/>
          <w:noProof w:val="0"/>
          <w:color w:val="0000FF"/>
          <w:szCs w:val="20"/>
          <w:highlight w:val="white"/>
          <w:lang w:val="en-US"/>
        </w:rPr>
        <w:t>&lt;!--</w:t>
      </w:r>
      <w:proofErr w:type="gramEnd"/>
      <w:r w:rsidRPr="004358B7">
        <w:rPr>
          <w:rFonts w:ascii="Arial" w:hAnsi="Arial" w:cs="Arial"/>
          <w:noProof w:val="0"/>
          <w:color w:val="808080"/>
          <w:szCs w:val="20"/>
          <w:highlight w:val="white"/>
          <w:lang w:val="en-US"/>
        </w:rPr>
        <w:t xml:space="preserve"> 4 Riskin </w:t>
      </w:r>
      <w:proofErr w:type="spellStart"/>
      <w:r w:rsidRPr="004358B7">
        <w:rPr>
          <w:rFonts w:ascii="Arial" w:hAnsi="Arial" w:cs="Arial"/>
          <w:noProof w:val="0"/>
          <w:color w:val="808080"/>
          <w:szCs w:val="20"/>
          <w:highlight w:val="white"/>
          <w:lang w:val="en-US"/>
        </w:rPr>
        <w:t>aste</w:t>
      </w:r>
      <w:proofErr w:type="spellEnd"/>
      <w:r w:rsidRPr="004358B7">
        <w:rPr>
          <w:rFonts w:ascii="Arial" w:hAnsi="Arial" w:cs="Arial"/>
          <w:noProof w:val="0"/>
          <w:color w:val="0000FF"/>
          <w:szCs w:val="20"/>
          <w:highlight w:val="white"/>
          <w:lang w:val="en-US"/>
        </w:rPr>
        <w:t>--&gt;</w:t>
      </w:r>
    </w:p>
    <w:p w14:paraId="66960A77" w14:textId="77777777" w:rsidR="004358B7" w:rsidRPr="004358B7" w:rsidRDefault="004358B7" w:rsidP="004358B7">
      <w:pPr>
        <w:autoSpaceDE w:val="0"/>
        <w:autoSpaceDN w:val="0"/>
        <w:adjustRightInd w:val="0"/>
        <w:ind w:left="2840"/>
        <w:rPr>
          <w:rFonts w:ascii="Arial" w:hAnsi="Arial" w:cs="Arial"/>
          <w:noProof w:val="0"/>
          <w:color w:val="000000"/>
          <w:szCs w:val="20"/>
          <w:highlight w:val="white"/>
          <w:lang w:val="en-US"/>
        </w:rPr>
      </w:pPr>
      <w:r w:rsidRPr="004358B7">
        <w:rPr>
          <w:rFonts w:ascii="Arial" w:hAnsi="Arial" w:cs="Arial"/>
          <w:noProof w:val="0"/>
          <w:color w:val="0000FF"/>
          <w:szCs w:val="20"/>
          <w:highlight w:val="white"/>
          <w:lang w:val="en-US"/>
        </w:rPr>
        <w:t>&lt;</w:t>
      </w:r>
      <w:proofErr w:type="spellStart"/>
      <w:r w:rsidRPr="004358B7">
        <w:rPr>
          <w:rFonts w:ascii="Arial" w:hAnsi="Arial" w:cs="Arial"/>
          <w:noProof w:val="0"/>
          <w:color w:val="800000"/>
          <w:szCs w:val="20"/>
          <w:highlight w:val="white"/>
          <w:lang w:val="en-US"/>
        </w:rPr>
        <w:t>entryRelationship</w:t>
      </w:r>
      <w:proofErr w:type="spellEnd"/>
      <w:r w:rsidRPr="004358B7">
        <w:rPr>
          <w:rFonts w:ascii="Arial" w:hAnsi="Arial" w:cs="Arial"/>
          <w:noProof w:val="0"/>
          <w:color w:val="FF0000"/>
          <w:szCs w:val="20"/>
          <w:highlight w:val="white"/>
          <w:lang w:val="en-US"/>
        </w:rPr>
        <w:t xml:space="preserve"> </w:t>
      </w:r>
      <w:proofErr w:type="spellStart"/>
      <w:r w:rsidRPr="004358B7">
        <w:rPr>
          <w:rFonts w:ascii="Arial" w:hAnsi="Arial" w:cs="Arial"/>
          <w:noProof w:val="0"/>
          <w:color w:val="FF0000"/>
          <w:szCs w:val="20"/>
          <w:highlight w:val="white"/>
          <w:lang w:val="en-US"/>
        </w:rPr>
        <w:t>typeCode</w:t>
      </w:r>
      <w:proofErr w:type="spellEnd"/>
      <w:r w:rsidRPr="004358B7">
        <w:rPr>
          <w:rFonts w:ascii="Arial" w:hAnsi="Arial" w:cs="Arial"/>
          <w:noProof w:val="0"/>
          <w:color w:val="0000FF"/>
          <w:szCs w:val="20"/>
          <w:highlight w:val="white"/>
          <w:lang w:val="en-US"/>
        </w:rPr>
        <w:t>="</w:t>
      </w:r>
      <w:r w:rsidRPr="004358B7">
        <w:rPr>
          <w:rFonts w:ascii="Arial" w:hAnsi="Arial" w:cs="Arial"/>
          <w:noProof w:val="0"/>
          <w:color w:val="000000"/>
          <w:szCs w:val="20"/>
          <w:highlight w:val="white"/>
          <w:lang w:val="en-US"/>
        </w:rPr>
        <w:t>COMP</w:t>
      </w:r>
      <w:r w:rsidRPr="004358B7">
        <w:rPr>
          <w:rFonts w:ascii="Arial" w:hAnsi="Arial" w:cs="Arial"/>
          <w:noProof w:val="0"/>
          <w:color w:val="0000FF"/>
          <w:szCs w:val="20"/>
          <w:highlight w:val="white"/>
          <w:lang w:val="en-US"/>
        </w:rPr>
        <w:t>"&gt;</w:t>
      </w:r>
    </w:p>
    <w:p w14:paraId="251C6048" w14:textId="77777777" w:rsidR="004358B7" w:rsidRPr="004358B7" w:rsidRDefault="004358B7" w:rsidP="004358B7">
      <w:pPr>
        <w:autoSpaceDE w:val="0"/>
        <w:autoSpaceDN w:val="0"/>
        <w:adjustRightInd w:val="0"/>
        <w:ind w:left="3124"/>
        <w:rPr>
          <w:rFonts w:ascii="Arial" w:hAnsi="Arial" w:cs="Arial"/>
          <w:noProof w:val="0"/>
          <w:color w:val="000000"/>
          <w:szCs w:val="20"/>
          <w:highlight w:val="white"/>
          <w:lang w:val="en-US"/>
        </w:rPr>
      </w:pPr>
      <w:r w:rsidRPr="004358B7">
        <w:rPr>
          <w:rFonts w:ascii="Arial" w:hAnsi="Arial" w:cs="Arial"/>
          <w:noProof w:val="0"/>
          <w:color w:val="0000FF"/>
          <w:szCs w:val="20"/>
          <w:highlight w:val="white"/>
          <w:lang w:val="en-US"/>
        </w:rPr>
        <w:t>&lt;</w:t>
      </w:r>
      <w:r w:rsidRPr="004358B7">
        <w:rPr>
          <w:rFonts w:ascii="Arial" w:hAnsi="Arial" w:cs="Arial"/>
          <w:noProof w:val="0"/>
          <w:color w:val="800000"/>
          <w:szCs w:val="20"/>
          <w:highlight w:val="white"/>
          <w:lang w:val="en-US"/>
        </w:rPr>
        <w:t>observation</w:t>
      </w:r>
      <w:r w:rsidRPr="004358B7">
        <w:rPr>
          <w:rFonts w:ascii="Arial" w:hAnsi="Arial" w:cs="Arial"/>
          <w:noProof w:val="0"/>
          <w:color w:val="FF0000"/>
          <w:szCs w:val="20"/>
          <w:highlight w:val="white"/>
          <w:lang w:val="en-US"/>
        </w:rPr>
        <w:t xml:space="preserve"> </w:t>
      </w:r>
      <w:proofErr w:type="spellStart"/>
      <w:r w:rsidRPr="004358B7">
        <w:rPr>
          <w:rFonts w:ascii="Arial" w:hAnsi="Arial" w:cs="Arial"/>
          <w:noProof w:val="0"/>
          <w:color w:val="FF0000"/>
          <w:szCs w:val="20"/>
          <w:highlight w:val="white"/>
          <w:lang w:val="en-US"/>
        </w:rPr>
        <w:t>classCode</w:t>
      </w:r>
      <w:proofErr w:type="spellEnd"/>
      <w:r w:rsidRPr="004358B7">
        <w:rPr>
          <w:rFonts w:ascii="Arial" w:hAnsi="Arial" w:cs="Arial"/>
          <w:noProof w:val="0"/>
          <w:color w:val="0000FF"/>
          <w:szCs w:val="20"/>
          <w:highlight w:val="white"/>
          <w:lang w:val="en-US"/>
        </w:rPr>
        <w:t>="</w:t>
      </w:r>
      <w:r w:rsidRPr="004358B7">
        <w:rPr>
          <w:rFonts w:ascii="Arial" w:hAnsi="Arial" w:cs="Arial"/>
          <w:noProof w:val="0"/>
          <w:color w:val="000000"/>
          <w:szCs w:val="20"/>
          <w:highlight w:val="white"/>
          <w:lang w:val="en-US"/>
        </w:rPr>
        <w:t>OBS</w:t>
      </w:r>
      <w:r w:rsidRPr="004358B7">
        <w:rPr>
          <w:rFonts w:ascii="Arial" w:hAnsi="Arial" w:cs="Arial"/>
          <w:noProof w:val="0"/>
          <w:color w:val="0000FF"/>
          <w:szCs w:val="20"/>
          <w:highlight w:val="white"/>
          <w:lang w:val="en-US"/>
        </w:rPr>
        <w:t>"</w:t>
      </w:r>
      <w:r w:rsidRPr="004358B7">
        <w:rPr>
          <w:rFonts w:ascii="Arial" w:hAnsi="Arial" w:cs="Arial"/>
          <w:noProof w:val="0"/>
          <w:color w:val="FF0000"/>
          <w:szCs w:val="20"/>
          <w:highlight w:val="white"/>
          <w:lang w:val="en-US"/>
        </w:rPr>
        <w:t xml:space="preserve"> </w:t>
      </w:r>
      <w:proofErr w:type="spellStart"/>
      <w:r w:rsidRPr="004358B7">
        <w:rPr>
          <w:rFonts w:ascii="Arial" w:hAnsi="Arial" w:cs="Arial"/>
          <w:noProof w:val="0"/>
          <w:color w:val="FF0000"/>
          <w:szCs w:val="20"/>
          <w:highlight w:val="white"/>
          <w:lang w:val="en-US"/>
        </w:rPr>
        <w:t>moodCode</w:t>
      </w:r>
      <w:proofErr w:type="spellEnd"/>
      <w:r w:rsidRPr="004358B7">
        <w:rPr>
          <w:rFonts w:ascii="Arial" w:hAnsi="Arial" w:cs="Arial"/>
          <w:noProof w:val="0"/>
          <w:color w:val="0000FF"/>
          <w:szCs w:val="20"/>
          <w:highlight w:val="white"/>
          <w:lang w:val="en-US"/>
        </w:rPr>
        <w:t>="</w:t>
      </w:r>
      <w:r w:rsidRPr="004358B7">
        <w:rPr>
          <w:rFonts w:ascii="Arial" w:hAnsi="Arial" w:cs="Arial"/>
          <w:noProof w:val="0"/>
          <w:color w:val="000000"/>
          <w:szCs w:val="20"/>
          <w:highlight w:val="white"/>
          <w:lang w:val="en-US"/>
        </w:rPr>
        <w:t>EVN</w:t>
      </w:r>
      <w:r w:rsidRPr="004358B7">
        <w:rPr>
          <w:rFonts w:ascii="Arial" w:hAnsi="Arial" w:cs="Arial"/>
          <w:noProof w:val="0"/>
          <w:color w:val="0000FF"/>
          <w:szCs w:val="20"/>
          <w:highlight w:val="white"/>
          <w:lang w:val="en-US"/>
        </w:rPr>
        <w:t>"&gt;</w:t>
      </w:r>
    </w:p>
    <w:p w14:paraId="38DDB613" w14:textId="77777777" w:rsidR="009A4F93" w:rsidRDefault="004358B7" w:rsidP="004358B7">
      <w:pPr>
        <w:autoSpaceDE w:val="0"/>
        <w:autoSpaceDN w:val="0"/>
        <w:adjustRightInd w:val="0"/>
        <w:ind w:left="3408"/>
        <w:rPr>
          <w:rFonts w:ascii="Arial" w:hAnsi="Arial" w:cs="Arial"/>
          <w:noProof w:val="0"/>
          <w:color w:val="FF0000"/>
          <w:szCs w:val="20"/>
          <w:highlight w:val="white"/>
        </w:rPr>
      </w:pPr>
      <w:r>
        <w:rPr>
          <w:rFonts w:ascii="Arial" w:hAnsi="Arial" w:cs="Arial"/>
          <w:noProof w:val="0"/>
          <w:color w:val="0000FF"/>
          <w:szCs w:val="20"/>
          <w:highlight w:val="white"/>
        </w:rPr>
        <w:t>&lt;</w:t>
      </w:r>
      <w:proofErr w:type="spellStart"/>
      <w:r>
        <w:rPr>
          <w:rFonts w:ascii="Arial" w:hAnsi="Arial" w:cs="Arial"/>
          <w:noProof w:val="0"/>
          <w:color w:val="800000"/>
          <w:szCs w:val="20"/>
          <w:highlight w:val="white"/>
        </w:rPr>
        <w:t>code</w:t>
      </w:r>
      <w:proofErr w:type="spellEnd"/>
      <w:r>
        <w:rPr>
          <w:rFonts w:ascii="Arial" w:hAnsi="Arial" w:cs="Arial"/>
          <w:noProof w:val="0"/>
          <w:color w:val="FF0000"/>
          <w:szCs w:val="20"/>
          <w:highlight w:val="white"/>
        </w:rPr>
        <w:t xml:space="preserve"> </w:t>
      </w:r>
      <w:proofErr w:type="spellStart"/>
      <w:r>
        <w:rPr>
          <w:rFonts w:ascii="Arial" w:hAnsi="Arial" w:cs="Arial"/>
          <w:noProof w:val="0"/>
          <w:color w:val="FF0000"/>
          <w:szCs w:val="20"/>
          <w:highlight w:val="white"/>
        </w:rPr>
        <w:t>code</w:t>
      </w:r>
      <w:proofErr w:type="spellEnd"/>
      <w:r>
        <w:rPr>
          <w:rFonts w:ascii="Arial" w:hAnsi="Arial" w:cs="Arial"/>
          <w:noProof w:val="0"/>
          <w:color w:val="0000FF"/>
          <w:szCs w:val="20"/>
          <w:highlight w:val="white"/>
        </w:rPr>
        <w:t>="</w:t>
      </w:r>
      <w:r>
        <w:rPr>
          <w:rFonts w:ascii="Arial" w:hAnsi="Arial" w:cs="Arial"/>
          <w:noProof w:val="0"/>
          <w:color w:val="000000"/>
          <w:szCs w:val="20"/>
          <w:highlight w:val="white"/>
        </w:rPr>
        <w:t>13.6</w:t>
      </w:r>
      <w:r>
        <w:rPr>
          <w:rFonts w:ascii="Arial" w:hAnsi="Arial" w:cs="Arial"/>
          <w:noProof w:val="0"/>
          <w:color w:val="0000FF"/>
          <w:szCs w:val="20"/>
          <w:highlight w:val="white"/>
        </w:rPr>
        <w:t>"</w:t>
      </w:r>
      <w:r>
        <w:rPr>
          <w:rFonts w:ascii="Arial" w:hAnsi="Arial" w:cs="Arial"/>
          <w:noProof w:val="0"/>
          <w:color w:val="FF0000"/>
          <w:szCs w:val="20"/>
          <w:highlight w:val="white"/>
        </w:rPr>
        <w:t xml:space="preserve"> </w:t>
      </w:r>
      <w:proofErr w:type="spellStart"/>
      <w:r>
        <w:rPr>
          <w:rFonts w:ascii="Arial" w:hAnsi="Arial" w:cs="Arial"/>
          <w:noProof w:val="0"/>
          <w:color w:val="FF0000"/>
          <w:szCs w:val="20"/>
          <w:highlight w:val="white"/>
        </w:rPr>
        <w:t>codeSystem</w:t>
      </w:r>
      <w:proofErr w:type="spellEnd"/>
      <w:r>
        <w:rPr>
          <w:rFonts w:ascii="Arial" w:hAnsi="Arial" w:cs="Arial"/>
          <w:noProof w:val="0"/>
          <w:color w:val="0000FF"/>
          <w:szCs w:val="20"/>
          <w:highlight w:val="white"/>
        </w:rPr>
        <w:t>="</w:t>
      </w:r>
      <w:r>
        <w:rPr>
          <w:rFonts w:ascii="Arial" w:hAnsi="Arial" w:cs="Arial"/>
          <w:noProof w:val="0"/>
          <w:color w:val="000000"/>
          <w:szCs w:val="20"/>
          <w:highlight w:val="white"/>
        </w:rPr>
        <w:t>1.2.246.537.6.12.999.2003</w:t>
      </w:r>
      <w:r>
        <w:rPr>
          <w:rFonts w:ascii="Arial" w:hAnsi="Arial" w:cs="Arial"/>
          <w:noProof w:val="0"/>
          <w:color w:val="0000FF"/>
          <w:szCs w:val="20"/>
          <w:highlight w:val="white"/>
        </w:rPr>
        <w:t>"</w:t>
      </w:r>
      <w:r>
        <w:rPr>
          <w:rFonts w:ascii="Arial" w:hAnsi="Arial" w:cs="Arial"/>
          <w:noProof w:val="0"/>
          <w:color w:val="FF0000"/>
          <w:szCs w:val="20"/>
          <w:highlight w:val="white"/>
        </w:rPr>
        <w:t xml:space="preserve"> </w:t>
      </w:r>
    </w:p>
    <w:p w14:paraId="685A233E" w14:textId="77777777" w:rsidR="009A4F93" w:rsidRDefault="004358B7" w:rsidP="009A4F93">
      <w:pPr>
        <w:autoSpaceDE w:val="0"/>
        <w:autoSpaceDN w:val="0"/>
        <w:adjustRightInd w:val="0"/>
        <w:ind w:left="3692"/>
        <w:rPr>
          <w:rFonts w:ascii="Arial" w:hAnsi="Arial" w:cs="Arial"/>
          <w:noProof w:val="0"/>
          <w:color w:val="FF0000"/>
          <w:szCs w:val="20"/>
          <w:highlight w:val="white"/>
        </w:rPr>
      </w:pPr>
      <w:proofErr w:type="spellStart"/>
      <w:r>
        <w:rPr>
          <w:rFonts w:ascii="Arial" w:hAnsi="Arial" w:cs="Arial"/>
          <w:noProof w:val="0"/>
          <w:color w:val="FF0000"/>
          <w:szCs w:val="20"/>
          <w:highlight w:val="white"/>
        </w:rPr>
        <w:t>codeSystemName</w:t>
      </w:r>
      <w:proofErr w:type="spellEnd"/>
      <w:r>
        <w:rPr>
          <w:rFonts w:ascii="Arial" w:hAnsi="Arial" w:cs="Arial"/>
          <w:noProof w:val="0"/>
          <w:color w:val="0000FF"/>
          <w:szCs w:val="20"/>
          <w:highlight w:val="white"/>
        </w:rPr>
        <w:t>="</w:t>
      </w:r>
      <w:proofErr w:type="spellStart"/>
      <w:r>
        <w:rPr>
          <w:rFonts w:ascii="Arial" w:hAnsi="Arial" w:cs="Arial"/>
          <w:noProof w:val="0"/>
          <w:color w:val="000000"/>
          <w:szCs w:val="20"/>
          <w:highlight w:val="white"/>
        </w:rPr>
        <w:t>KanTa</w:t>
      </w:r>
      <w:proofErr w:type="spellEnd"/>
      <w:r>
        <w:rPr>
          <w:rFonts w:ascii="Arial" w:hAnsi="Arial" w:cs="Arial"/>
          <w:noProof w:val="0"/>
          <w:color w:val="000000"/>
          <w:szCs w:val="20"/>
          <w:highlight w:val="white"/>
        </w:rPr>
        <w:t>-palvelut - Tekninen CDA R2 rakennekoodisto 2003</w:t>
      </w:r>
      <w:r>
        <w:rPr>
          <w:rFonts w:ascii="Arial" w:hAnsi="Arial" w:cs="Arial"/>
          <w:noProof w:val="0"/>
          <w:color w:val="0000FF"/>
          <w:szCs w:val="20"/>
          <w:highlight w:val="white"/>
        </w:rPr>
        <w:t>"</w:t>
      </w:r>
      <w:r>
        <w:rPr>
          <w:rFonts w:ascii="Arial" w:hAnsi="Arial" w:cs="Arial"/>
          <w:noProof w:val="0"/>
          <w:color w:val="FF0000"/>
          <w:szCs w:val="20"/>
          <w:highlight w:val="white"/>
        </w:rPr>
        <w:t xml:space="preserve"> </w:t>
      </w:r>
    </w:p>
    <w:p w14:paraId="4CA676F5" w14:textId="74151882" w:rsidR="004358B7" w:rsidRPr="00D760FF" w:rsidRDefault="004358B7" w:rsidP="009A4F93">
      <w:pPr>
        <w:autoSpaceDE w:val="0"/>
        <w:autoSpaceDN w:val="0"/>
        <w:adjustRightInd w:val="0"/>
        <w:ind w:left="3408" w:firstLine="284"/>
        <w:rPr>
          <w:rFonts w:ascii="Arial" w:hAnsi="Arial" w:cs="Arial"/>
          <w:noProof w:val="0"/>
          <w:color w:val="000000"/>
          <w:szCs w:val="20"/>
          <w:highlight w:val="white"/>
          <w:lang w:val="en-US"/>
        </w:rPr>
      </w:pPr>
      <w:proofErr w:type="spellStart"/>
      <w:r w:rsidRPr="00D760FF">
        <w:rPr>
          <w:rFonts w:ascii="Arial" w:hAnsi="Arial" w:cs="Arial"/>
          <w:noProof w:val="0"/>
          <w:color w:val="FF0000"/>
          <w:szCs w:val="20"/>
          <w:highlight w:val="white"/>
          <w:lang w:val="en-US"/>
        </w:rPr>
        <w:t>displayName</w:t>
      </w:r>
      <w:proofErr w:type="spellEnd"/>
      <w:r w:rsidRPr="00D760FF">
        <w:rPr>
          <w:rFonts w:ascii="Arial" w:hAnsi="Arial" w:cs="Arial"/>
          <w:noProof w:val="0"/>
          <w:color w:val="0000FF"/>
          <w:szCs w:val="20"/>
          <w:highlight w:val="white"/>
          <w:lang w:val="en-US"/>
        </w:rPr>
        <w:t>="</w:t>
      </w:r>
      <w:r w:rsidRPr="00D760FF">
        <w:rPr>
          <w:rFonts w:ascii="Arial" w:hAnsi="Arial" w:cs="Arial"/>
          <w:noProof w:val="0"/>
          <w:color w:val="000000"/>
          <w:szCs w:val="20"/>
          <w:highlight w:val="white"/>
          <w:lang w:val="en-US"/>
        </w:rPr>
        <w:t xml:space="preserve">Riskin </w:t>
      </w:r>
      <w:proofErr w:type="spellStart"/>
      <w:r w:rsidRPr="00D760FF">
        <w:rPr>
          <w:rFonts w:ascii="Arial" w:hAnsi="Arial" w:cs="Arial"/>
          <w:noProof w:val="0"/>
          <w:color w:val="000000"/>
          <w:szCs w:val="20"/>
          <w:highlight w:val="white"/>
          <w:lang w:val="en-US"/>
        </w:rPr>
        <w:t>aste</w:t>
      </w:r>
      <w:proofErr w:type="spellEnd"/>
      <w:r w:rsidRPr="00D760FF">
        <w:rPr>
          <w:rFonts w:ascii="Arial" w:hAnsi="Arial" w:cs="Arial"/>
          <w:noProof w:val="0"/>
          <w:color w:val="0000FF"/>
          <w:szCs w:val="20"/>
          <w:highlight w:val="white"/>
          <w:lang w:val="en-US"/>
        </w:rPr>
        <w:t>"/&gt;</w:t>
      </w:r>
    </w:p>
    <w:p w14:paraId="4076E4CF" w14:textId="77777777" w:rsidR="009A4F93" w:rsidRPr="00D760FF" w:rsidRDefault="004358B7" w:rsidP="004358B7">
      <w:pPr>
        <w:autoSpaceDE w:val="0"/>
        <w:autoSpaceDN w:val="0"/>
        <w:adjustRightInd w:val="0"/>
        <w:ind w:left="3408"/>
        <w:rPr>
          <w:rFonts w:ascii="Arial" w:hAnsi="Arial" w:cs="Arial"/>
          <w:noProof w:val="0"/>
          <w:color w:val="FF0000"/>
          <w:szCs w:val="20"/>
          <w:highlight w:val="white"/>
          <w:lang w:val="en-US"/>
        </w:rPr>
      </w:pPr>
      <w:r w:rsidRPr="00D760FF">
        <w:rPr>
          <w:rFonts w:ascii="Arial" w:hAnsi="Arial" w:cs="Arial"/>
          <w:noProof w:val="0"/>
          <w:color w:val="0000FF"/>
          <w:szCs w:val="20"/>
          <w:highlight w:val="white"/>
          <w:lang w:val="en-US"/>
        </w:rPr>
        <w:t>&lt;</w:t>
      </w:r>
      <w:r w:rsidRPr="00D760FF">
        <w:rPr>
          <w:rFonts w:ascii="Arial" w:hAnsi="Arial" w:cs="Arial"/>
          <w:noProof w:val="0"/>
          <w:color w:val="800000"/>
          <w:szCs w:val="20"/>
          <w:highlight w:val="white"/>
          <w:lang w:val="en-US"/>
        </w:rPr>
        <w:t>value</w:t>
      </w:r>
      <w:r w:rsidRPr="00D760FF">
        <w:rPr>
          <w:rFonts w:ascii="Arial" w:hAnsi="Arial" w:cs="Arial"/>
          <w:noProof w:val="0"/>
          <w:color w:val="FF0000"/>
          <w:szCs w:val="20"/>
          <w:highlight w:val="white"/>
          <w:lang w:val="en-US"/>
        </w:rPr>
        <w:t xml:space="preserve"> </w:t>
      </w:r>
      <w:proofErr w:type="spellStart"/>
      <w:proofErr w:type="gramStart"/>
      <w:r w:rsidRPr="00D760FF">
        <w:rPr>
          <w:rFonts w:ascii="Arial" w:hAnsi="Arial" w:cs="Arial"/>
          <w:noProof w:val="0"/>
          <w:color w:val="FF0000"/>
          <w:szCs w:val="20"/>
          <w:highlight w:val="white"/>
          <w:lang w:val="en-US"/>
        </w:rPr>
        <w:t>xsi:type</w:t>
      </w:r>
      <w:proofErr w:type="spellEnd"/>
      <w:proofErr w:type="gramEnd"/>
      <w:r w:rsidRPr="00D760FF">
        <w:rPr>
          <w:rFonts w:ascii="Arial" w:hAnsi="Arial" w:cs="Arial"/>
          <w:noProof w:val="0"/>
          <w:color w:val="0000FF"/>
          <w:szCs w:val="20"/>
          <w:highlight w:val="white"/>
          <w:lang w:val="en-US"/>
        </w:rPr>
        <w:t>="</w:t>
      </w:r>
      <w:r w:rsidRPr="00D760FF">
        <w:rPr>
          <w:rFonts w:ascii="Arial" w:hAnsi="Arial" w:cs="Arial"/>
          <w:noProof w:val="0"/>
          <w:color w:val="000000"/>
          <w:szCs w:val="20"/>
          <w:highlight w:val="white"/>
          <w:lang w:val="en-US"/>
        </w:rPr>
        <w:t>CV</w:t>
      </w:r>
      <w:r w:rsidRPr="00D760FF">
        <w:rPr>
          <w:rFonts w:ascii="Arial" w:hAnsi="Arial" w:cs="Arial"/>
          <w:noProof w:val="0"/>
          <w:color w:val="0000FF"/>
          <w:szCs w:val="20"/>
          <w:highlight w:val="white"/>
          <w:lang w:val="en-US"/>
        </w:rPr>
        <w:t>"</w:t>
      </w:r>
      <w:r w:rsidRPr="00D760FF">
        <w:rPr>
          <w:rFonts w:ascii="Arial" w:hAnsi="Arial" w:cs="Arial"/>
          <w:noProof w:val="0"/>
          <w:color w:val="FF0000"/>
          <w:szCs w:val="20"/>
          <w:highlight w:val="white"/>
          <w:lang w:val="en-US"/>
        </w:rPr>
        <w:t xml:space="preserve"> code</w:t>
      </w:r>
      <w:r w:rsidRPr="00D760FF">
        <w:rPr>
          <w:rFonts w:ascii="Arial" w:hAnsi="Arial" w:cs="Arial"/>
          <w:noProof w:val="0"/>
          <w:color w:val="0000FF"/>
          <w:szCs w:val="20"/>
          <w:highlight w:val="white"/>
          <w:lang w:val="en-US"/>
        </w:rPr>
        <w:t>="</w:t>
      </w:r>
      <w:r w:rsidRPr="00D760FF">
        <w:rPr>
          <w:rFonts w:ascii="Arial" w:hAnsi="Arial" w:cs="Arial"/>
          <w:noProof w:val="0"/>
          <w:color w:val="000000"/>
          <w:szCs w:val="20"/>
          <w:highlight w:val="white"/>
          <w:lang w:val="en-US"/>
        </w:rPr>
        <w:t>2</w:t>
      </w:r>
      <w:r w:rsidRPr="00D760FF">
        <w:rPr>
          <w:rFonts w:ascii="Arial" w:hAnsi="Arial" w:cs="Arial"/>
          <w:noProof w:val="0"/>
          <w:color w:val="0000FF"/>
          <w:szCs w:val="20"/>
          <w:highlight w:val="white"/>
          <w:lang w:val="en-US"/>
        </w:rPr>
        <w:t>"</w:t>
      </w:r>
      <w:r w:rsidRPr="00D760FF">
        <w:rPr>
          <w:rFonts w:ascii="Arial" w:hAnsi="Arial" w:cs="Arial"/>
          <w:noProof w:val="0"/>
          <w:color w:val="FF0000"/>
          <w:szCs w:val="20"/>
          <w:highlight w:val="white"/>
          <w:lang w:val="en-US"/>
        </w:rPr>
        <w:t xml:space="preserve"> </w:t>
      </w:r>
    </w:p>
    <w:p w14:paraId="21CB85D8" w14:textId="77777777" w:rsidR="009A4F93" w:rsidRDefault="004358B7" w:rsidP="009A4F93">
      <w:pPr>
        <w:autoSpaceDE w:val="0"/>
        <w:autoSpaceDN w:val="0"/>
        <w:adjustRightInd w:val="0"/>
        <w:ind w:left="3408" w:firstLine="284"/>
        <w:rPr>
          <w:rFonts w:ascii="Arial" w:hAnsi="Arial" w:cs="Arial"/>
          <w:noProof w:val="0"/>
          <w:color w:val="FF0000"/>
          <w:szCs w:val="20"/>
          <w:highlight w:val="white"/>
        </w:rPr>
      </w:pPr>
      <w:proofErr w:type="spellStart"/>
      <w:r>
        <w:rPr>
          <w:rFonts w:ascii="Arial" w:hAnsi="Arial" w:cs="Arial"/>
          <w:noProof w:val="0"/>
          <w:color w:val="FF0000"/>
          <w:szCs w:val="20"/>
          <w:highlight w:val="white"/>
        </w:rPr>
        <w:t>codeSystem</w:t>
      </w:r>
      <w:proofErr w:type="spellEnd"/>
      <w:r>
        <w:rPr>
          <w:rFonts w:ascii="Arial" w:hAnsi="Arial" w:cs="Arial"/>
          <w:noProof w:val="0"/>
          <w:color w:val="0000FF"/>
          <w:szCs w:val="20"/>
          <w:highlight w:val="white"/>
        </w:rPr>
        <w:t>="</w:t>
      </w:r>
      <w:r>
        <w:rPr>
          <w:rFonts w:ascii="Arial" w:hAnsi="Arial" w:cs="Arial"/>
          <w:noProof w:val="0"/>
          <w:color w:val="000000"/>
          <w:szCs w:val="20"/>
          <w:highlight w:val="white"/>
        </w:rPr>
        <w:t>1.2.246.537.5.40033.2006</w:t>
      </w:r>
      <w:r>
        <w:rPr>
          <w:rFonts w:ascii="Arial" w:hAnsi="Arial" w:cs="Arial"/>
          <w:noProof w:val="0"/>
          <w:color w:val="0000FF"/>
          <w:szCs w:val="20"/>
          <w:highlight w:val="white"/>
        </w:rPr>
        <w:t>"</w:t>
      </w:r>
      <w:r>
        <w:rPr>
          <w:rFonts w:ascii="Arial" w:hAnsi="Arial" w:cs="Arial"/>
          <w:noProof w:val="0"/>
          <w:color w:val="FF0000"/>
          <w:szCs w:val="20"/>
          <w:highlight w:val="white"/>
        </w:rPr>
        <w:t xml:space="preserve"> </w:t>
      </w:r>
    </w:p>
    <w:p w14:paraId="340EAE16" w14:textId="77777777" w:rsidR="009A4F93" w:rsidRDefault="004358B7" w:rsidP="009A4F93">
      <w:pPr>
        <w:autoSpaceDE w:val="0"/>
        <w:autoSpaceDN w:val="0"/>
        <w:adjustRightInd w:val="0"/>
        <w:ind w:left="3408" w:firstLine="284"/>
        <w:rPr>
          <w:rFonts w:ascii="Arial" w:hAnsi="Arial" w:cs="Arial"/>
          <w:noProof w:val="0"/>
          <w:color w:val="FF0000"/>
          <w:szCs w:val="20"/>
          <w:highlight w:val="white"/>
        </w:rPr>
      </w:pPr>
      <w:proofErr w:type="spellStart"/>
      <w:r>
        <w:rPr>
          <w:rFonts w:ascii="Arial" w:hAnsi="Arial" w:cs="Arial"/>
          <w:noProof w:val="0"/>
          <w:color w:val="FF0000"/>
          <w:szCs w:val="20"/>
          <w:highlight w:val="white"/>
        </w:rPr>
        <w:t>codeSystemName</w:t>
      </w:r>
      <w:proofErr w:type="spellEnd"/>
      <w:r>
        <w:rPr>
          <w:rFonts w:ascii="Arial" w:hAnsi="Arial" w:cs="Arial"/>
          <w:noProof w:val="0"/>
          <w:color w:val="0000FF"/>
          <w:szCs w:val="20"/>
          <w:highlight w:val="white"/>
        </w:rPr>
        <w:t>="</w:t>
      </w:r>
      <w:r>
        <w:rPr>
          <w:rFonts w:ascii="Arial" w:hAnsi="Arial" w:cs="Arial"/>
          <w:noProof w:val="0"/>
          <w:color w:val="000000"/>
          <w:szCs w:val="20"/>
          <w:highlight w:val="white"/>
        </w:rPr>
        <w:t>AR/YDIN - Riskitiedon aste 2006</w:t>
      </w:r>
      <w:r>
        <w:rPr>
          <w:rFonts w:ascii="Arial" w:hAnsi="Arial" w:cs="Arial"/>
          <w:noProof w:val="0"/>
          <w:color w:val="0000FF"/>
          <w:szCs w:val="20"/>
          <w:highlight w:val="white"/>
        </w:rPr>
        <w:t>"</w:t>
      </w:r>
      <w:r>
        <w:rPr>
          <w:rFonts w:ascii="Arial" w:hAnsi="Arial" w:cs="Arial"/>
          <w:noProof w:val="0"/>
          <w:color w:val="FF0000"/>
          <w:szCs w:val="20"/>
          <w:highlight w:val="white"/>
        </w:rPr>
        <w:t xml:space="preserve"> </w:t>
      </w:r>
    </w:p>
    <w:p w14:paraId="292E75D0" w14:textId="4730BEA6" w:rsidR="004358B7" w:rsidRDefault="004358B7" w:rsidP="009A4F93">
      <w:pPr>
        <w:autoSpaceDE w:val="0"/>
        <w:autoSpaceDN w:val="0"/>
        <w:adjustRightInd w:val="0"/>
        <w:ind w:left="3408" w:firstLine="284"/>
        <w:rPr>
          <w:rFonts w:ascii="Arial" w:hAnsi="Arial" w:cs="Arial"/>
          <w:noProof w:val="0"/>
          <w:color w:val="000000"/>
          <w:szCs w:val="20"/>
          <w:highlight w:val="white"/>
        </w:rPr>
      </w:pPr>
      <w:proofErr w:type="spellStart"/>
      <w:r>
        <w:rPr>
          <w:rFonts w:ascii="Arial" w:hAnsi="Arial" w:cs="Arial"/>
          <w:noProof w:val="0"/>
          <w:color w:val="FF0000"/>
          <w:szCs w:val="20"/>
          <w:highlight w:val="white"/>
        </w:rPr>
        <w:t>displayName</w:t>
      </w:r>
      <w:proofErr w:type="spellEnd"/>
      <w:r>
        <w:rPr>
          <w:rFonts w:ascii="Arial" w:hAnsi="Arial" w:cs="Arial"/>
          <w:noProof w:val="0"/>
          <w:color w:val="0000FF"/>
          <w:szCs w:val="20"/>
          <w:highlight w:val="white"/>
        </w:rPr>
        <w:t>="</w:t>
      </w:r>
      <w:r>
        <w:rPr>
          <w:rFonts w:ascii="Arial" w:hAnsi="Arial" w:cs="Arial"/>
          <w:noProof w:val="0"/>
          <w:color w:val="000000"/>
          <w:szCs w:val="20"/>
          <w:highlight w:val="white"/>
        </w:rPr>
        <w:t>Hoidossa huomioitavat tiedot</w:t>
      </w:r>
      <w:r>
        <w:rPr>
          <w:rFonts w:ascii="Arial" w:hAnsi="Arial" w:cs="Arial"/>
          <w:noProof w:val="0"/>
          <w:color w:val="0000FF"/>
          <w:szCs w:val="20"/>
          <w:highlight w:val="white"/>
        </w:rPr>
        <w:t>"/&gt;</w:t>
      </w:r>
    </w:p>
    <w:p w14:paraId="766A7A1C" w14:textId="77777777" w:rsidR="004358B7" w:rsidRPr="00D760FF" w:rsidRDefault="004358B7" w:rsidP="004358B7">
      <w:pPr>
        <w:autoSpaceDE w:val="0"/>
        <w:autoSpaceDN w:val="0"/>
        <w:adjustRightInd w:val="0"/>
        <w:ind w:left="3124"/>
        <w:rPr>
          <w:rFonts w:ascii="Arial" w:hAnsi="Arial" w:cs="Arial"/>
          <w:noProof w:val="0"/>
          <w:color w:val="000000"/>
          <w:szCs w:val="20"/>
          <w:highlight w:val="white"/>
        </w:rPr>
      </w:pPr>
      <w:r w:rsidRPr="00D760FF">
        <w:rPr>
          <w:rFonts w:ascii="Arial" w:hAnsi="Arial" w:cs="Arial"/>
          <w:noProof w:val="0"/>
          <w:color w:val="0000FF"/>
          <w:szCs w:val="20"/>
          <w:highlight w:val="white"/>
        </w:rPr>
        <w:t>&lt;/</w:t>
      </w:r>
      <w:proofErr w:type="spellStart"/>
      <w:r w:rsidRPr="00D760FF">
        <w:rPr>
          <w:rFonts w:ascii="Arial" w:hAnsi="Arial" w:cs="Arial"/>
          <w:noProof w:val="0"/>
          <w:color w:val="800000"/>
          <w:szCs w:val="20"/>
          <w:highlight w:val="white"/>
        </w:rPr>
        <w:t>observation</w:t>
      </w:r>
      <w:proofErr w:type="spellEnd"/>
      <w:r w:rsidRPr="00D760FF">
        <w:rPr>
          <w:rFonts w:ascii="Arial" w:hAnsi="Arial" w:cs="Arial"/>
          <w:noProof w:val="0"/>
          <w:color w:val="0000FF"/>
          <w:szCs w:val="20"/>
          <w:highlight w:val="white"/>
        </w:rPr>
        <w:t>&gt;</w:t>
      </w:r>
    </w:p>
    <w:p w14:paraId="6DDB844C" w14:textId="77777777" w:rsidR="004358B7" w:rsidRPr="004358B7" w:rsidRDefault="004358B7" w:rsidP="004358B7">
      <w:pPr>
        <w:autoSpaceDE w:val="0"/>
        <w:autoSpaceDN w:val="0"/>
        <w:adjustRightInd w:val="0"/>
        <w:ind w:left="2840"/>
        <w:rPr>
          <w:rFonts w:ascii="Arial" w:hAnsi="Arial" w:cs="Arial"/>
          <w:noProof w:val="0"/>
          <w:color w:val="000000"/>
          <w:szCs w:val="20"/>
          <w:highlight w:val="white"/>
          <w:lang w:val="en-US"/>
        </w:rPr>
      </w:pPr>
      <w:r w:rsidRPr="004358B7">
        <w:rPr>
          <w:rFonts w:ascii="Arial" w:hAnsi="Arial" w:cs="Arial"/>
          <w:noProof w:val="0"/>
          <w:color w:val="0000FF"/>
          <w:szCs w:val="20"/>
          <w:highlight w:val="white"/>
          <w:lang w:val="en-US"/>
        </w:rPr>
        <w:t>&lt;/</w:t>
      </w:r>
      <w:proofErr w:type="spellStart"/>
      <w:r w:rsidRPr="004358B7">
        <w:rPr>
          <w:rFonts w:ascii="Arial" w:hAnsi="Arial" w:cs="Arial"/>
          <w:noProof w:val="0"/>
          <w:color w:val="800000"/>
          <w:szCs w:val="20"/>
          <w:highlight w:val="white"/>
          <w:lang w:val="en-US"/>
        </w:rPr>
        <w:t>entryRelationship</w:t>
      </w:r>
      <w:proofErr w:type="spellEnd"/>
      <w:r w:rsidRPr="004358B7">
        <w:rPr>
          <w:rFonts w:ascii="Arial" w:hAnsi="Arial" w:cs="Arial"/>
          <w:noProof w:val="0"/>
          <w:color w:val="0000FF"/>
          <w:szCs w:val="20"/>
          <w:highlight w:val="white"/>
          <w:lang w:val="en-US"/>
        </w:rPr>
        <w:t>&gt;</w:t>
      </w:r>
    </w:p>
    <w:p w14:paraId="196F48D4" w14:textId="77777777" w:rsidR="004358B7" w:rsidRPr="004358B7" w:rsidRDefault="004358B7" w:rsidP="004358B7">
      <w:pPr>
        <w:autoSpaceDE w:val="0"/>
        <w:autoSpaceDN w:val="0"/>
        <w:adjustRightInd w:val="0"/>
        <w:ind w:left="2840"/>
        <w:rPr>
          <w:rFonts w:ascii="Arial" w:hAnsi="Arial" w:cs="Arial"/>
          <w:noProof w:val="0"/>
          <w:color w:val="000000"/>
          <w:szCs w:val="20"/>
          <w:highlight w:val="white"/>
          <w:lang w:val="en-US"/>
        </w:rPr>
      </w:pPr>
      <w:proofErr w:type="gramStart"/>
      <w:r w:rsidRPr="004358B7">
        <w:rPr>
          <w:rFonts w:ascii="Arial" w:hAnsi="Arial" w:cs="Arial"/>
          <w:noProof w:val="0"/>
          <w:color w:val="0000FF"/>
          <w:szCs w:val="20"/>
          <w:highlight w:val="white"/>
          <w:lang w:val="en-US"/>
        </w:rPr>
        <w:t>&lt;!--</w:t>
      </w:r>
      <w:proofErr w:type="gramEnd"/>
      <w:r w:rsidRPr="004358B7">
        <w:rPr>
          <w:rFonts w:ascii="Arial" w:hAnsi="Arial" w:cs="Arial"/>
          <w:noProof w:val="0"/>
          <w:color w:val="808080"/>
          <w:szCs w:val="20"/>
          <w:highlight w:val="white"/>
          <w:lang w:val="en-US"/>
        </w:rPr>
        <w:t xml:space="preserve"> 5 Riskin </w:t>
      </w:r>
      <w:proofErr w:type="spellStart"/>
      <w:r w:rsidRPr="004358B7">
        <w:rPr>
          <w:rFonts w:ascii="Arial" w:hAnsi="Arial" w:cs="Arial"/>
          <w:noProof w:val="0"/>
          <w:color w:val="808080"/>
          <w:szCs w:val="20"/>
          <w:highlight w:val="white"/>
          <w:lang w:val="en-US"/>
        </w:rPr>
        <w:t>tyyppi</w:t>
      </w:r>
      <w:proofErr w:type="spellEnd"/>
      <w:r w:rsidRPr="004358B7">
        <w:rPr>
          <w:rFonts w:ascii="Arial" w:hAnsi="Arial" w:cs="Arial"/>
          <w:noProof w:val="0"/>
          <w:color w:val="808080"/>
          <w:szCs w:val="20"/>
          <w:highlight w:val="white"/>
          <w:lang w:val="en-US"/>
        </w:rPr>
        <w:t xml:space="preserve"> </w:t>
      </w:r>
      <w:r w:rsidRPr="004358B7">
        <w:rPr>
          <w:rFonts w:ascii="Arial" w:hAnsi="Arial" w:cs="Arial"/>
          <w:noProof w:val="0"/>
          <w:color w:val="0000FF"/>
          <w:szCs w:val="20"/>
          <w:highlight w:val="white"/>
          <w:lang w:val="en-US"/>
        </w:rPr>
        <w:t>--&gt;</w:t>
      </w:r>
    </w:p>
    <w:p w14:paraId="5D49B22C" w14:textId="77777777" w:rsidR="004358B7" w:rsidRPr="004358B7" w:rsidRDefault="004358B7" w:rsidP="004358B7">
      <w:pPr>
        <w:autoSpaceDE w:val="0"/>
        <w:autoSpaceDN w:val="0"/>
        <w:adjustRightInd w:val="0"/>
        <w:ind w:left="2840"/>
        <w:rPr>
          <w:rFonts w:ascii="Arial" w:hAnsi="Arial" w:cs="Arial"/>
          <w:noProof w:val="0"/>
          <w:color w:val="000000"/>
          <w:szCs w:val="20"/>
          <w:highlight w:val="white"/>
          <w:lang w:val="en-US"/>
        </w:rPr>
      </w:pPr>
      <w:r w:rsidRPr="004358B7">
        <w:rPr>
          <w:rFonts w:ascii="Arial" w:hAnsi="Arial" w:cs="Arial"/>
          <w:noProof w:val="0"/>
          <w:color w:val="0000FF"/>
          <w:szCs w:val="20"/>
          <w:highlight w:val="white"/>
          <w:lang w:val="en-US"/>
        </w:rPr>
        <w:t>&lt;</w:t>
      </w:r>
      <w:proofErr w:type="spellStart"/>
      <w:r w:rsidRPr="004358B7">
        <w:rPr>
          <w:rFonts w:ascii="Arial" w:hAnsi="Arial" w:cs="Arial"/>
          <w:noProof w:val="0"/>
          <w:color w:val="800000"/>
          <w:szCs w:val="20"/>
          <w:highlight w:val="white"/>
          <w:lang w:val="en-US"/>
        </w:rPr>
        <w:t>entryRelationship</w:t>
      </w:r>
      <w:proofErr w:type="spellEnd"/>
      <w:r w:rsidRPr="004358B7">
        <w:rPr>
          <w:rFonts w:ascii="Arial" w:hAnsi="Arial" w:cs="Arial"/>
          <w:noProof w:val="0"/>
          <w:color w:val="FF0000"/>
          <w:szCs w:val="20"/>
          <w:highlight w:val="white"/>
          <w:lang w:val="en-US"/>
        </w:rPr>
        <w:t xml:space="preserve"> </w:t>
      </w:r>
      <w:proofErr w:type="spellStart"/>
      <w:r w:rsidRPr="004358B7">
        <w:rPr>
          <w:rFonts w:ascii="Arial" w:hAnsi="Arial" w:cs="Arial"/>
          <w:noProof w:val="0"/>
          <w:color w:val="FF0000"/>
          <w:szCs w:val="20"/>
          <w:highlight w:val="white"/>
          <w:lang w:val="en-US"/>
        </w:rPr>
        <w:t>typeCode</w:t>
      </w:r>
      <w:proofErr w:type="spellEnd"/>
      <w:r w:rsidRPr="004358B7">
        <w:rPr>
          <w:rFonts w:ascii="Arial" w:hAnsi="Arial" w:cs="Arial"/>
          <w:noProof w:val="0"/>
          <w:color w:val="0000FF"/>
          <w:szCs w:val="20"/>
          <w:highlight w:val="white"/>
          <w:lang w:val="en-US"/>
        </w:rPr>
        <w:t>="</w:t>
      </w:r>
      <w:r w:rsidRPr="004358B7">
        <w:rPr>
          <w:rFonts w:ascii="Arial" w:hAnsi="Arial" w:cs="Arial"/>
          <w:noProof w:val="0"/>
          <w:color w:val="000000"/>
          <w:szCs w:val="20"/>
          <w:highlight w:val="white"/>
          <w:lang w:val="en-US"/>
        </w:rPr>
        <w:t>COMP</w:t>
      </w:r>
      <w:r w:rsidRPr="004358B7">
        <w:rPr>
          <w:rFonts w:ascii="Arial" w:hAnsi="Arial" w:cs="Arial"/>
          <w:noProof w:val="0"/>
          <w:color w:val="0000FF"/>
          <w:szCs w:val="20"/>
          <w:highlight w:val="white"/>
          <w:lang w:val="en-US"/>
        </w:rPr>
        <w:t>"&gt;</w:t>
      </w:r>
    </w:p>
    <w:p w14:paraId="6F4534EC" w14:textId="77777777" w:rsidR="004358B7" w:rsidRPr="004358B7" w:rsidRDefault="004358B7" w:rsidP="004358B7">
      <w:pPr>
        <w:autoSpaceDE w:val="0"/>
        <w:autoSpaceDN w:val="0"/>
        <w:adjustRightInd w:val="0"/>
        <w:ind w:left="3124"/>
        <w:rPr>
          <w:rFonts w:ascii="Arial" w:hAnsi="Arial" w:cs="Arial"/>
          <w:noProof w:val="0"/>
          <w:color w:val="000000"/>
          <w:szCs w:val="20"/>
          <w:highlight w:val="white"/>
          <w:lang w:val="en-US"/>
        </w:rPr>
      </w:pPr>
      <w:r w:rsidRPr="004358B7">
        <w:rPr>
          <w:rFonts w:ascii="Arial" w:hAnsi="Arial" w:cs="Arial"/>
          <w:noProof w:val="0"/>
          <w:color w:val="0000FF"/>
          <w:szCs w:val="20"/>
          <w:highlight w:val="white"/>
          <w:lang w:val="en-US"/>
        </w:rPr>
        <w:t>&lt;</w:t>
      </w:r>
      <w:r w:rsidRPr="004358B7">
        <w:rPr>
          <w:rFonts w:ascii="Arial" w:hAnsi="Arial" w:cs="Arial"/>
          <w:noProof w:val="0"/>
          <w:color w:val="800000"/>
          <w:szCs w:val="20"/>
          <w:highlight w:val="white"/>
          <w:lang w:val="en-US"/>
        </w:rPr>
        <w:t>observation</w:t>
      </w:r>
      <w:r w:rsidRPr="004358B7">
        <w:rPr>
          <w:rFonts w:ascii="Arial" w:hAnsi="Arial" w:cs="Arial"/>
          <w:noProof w:val="0"/>
          <w:color w:val="FF0000"/>
          <w:szCs w:val="20"/>
          <w:highlight w:val="white"/>
          <w:lang w:val="en-US"/>
        </w:rPr>
        <w:t xml:space="preserve"> </w:t>
      </w:r>
      <w:proofErr w:type="spellStart"/>
      <w:r w:rsidRPr="004358B7">
        <w:rPr>
          <w:rFonts w:ascii="Arial" w:hAnsi="Arial" w:cs="Arial"/>
          <w:noProof w:val="0"/>
          <w:color w:val="FF0000"/>
          <w:szCs w:val="20"/>
          <w:highlight w:val="white"/>
          <w:lang w:val="en-US"/>
        </w:rPr>
        <w:t>classCode</w:t>
      </w:r>
      <w:proofErr w:type="spellEnd"/>
      <w:r w:rsidRPr="004358B7">
        <w:rPr>
          <w:rFonts w:ascii="Arial" w:hAnsi="Arial" w:cs="Arial"/>
          <w:noProof w:val="0"/>
          <w:color w:val="0000FF"/>
          <w:szCs w:val="20"/>
          <w:highlight w:val="white"/>
          <w:lang w:val="en-US"/>
        </w:rPr>
        <w:t>="</w:t>
      </w:r>
      <w:r w:rsidRPr="004358B7">
        <w:rPr>
          <w:rFonts w:ascii="Arial" w:hAnsi="Arial" w:cs="Arial"/>
          <w:noProof w:val="0"/>
          <w:color w:val="000000"/>
          <w:szCs w:val="20"/>
          <w:highlight w:val="white"/>
          <w:lang w:val="en-US"/>
        </w:rPr>
        <w:t>OBS</w:t>
      </w:r>
      <w:r w:rsidRPr="004358B7">
        <w:rPr>
          <w:rFonts w:ascii="Arial" w:hAnsi="Arial" w:cs="Arial"/>
          <w:noProof w:val="0"/>
          <w:color w:val="0000FF"/>
          <w:szCs w:val="20"/>
          <w:highlight w:val="white"/>
          <w:lang w:val="en-US"/>
        </w:rPr>
        <w:t>"</w:t>
      </w:r>
      <w:r w:rsidRPr="004358B7">
        <w:rPr>
          <w:rFonts w:ascii="Arial" w:hAnsi="Arial" w:cs="Arial"/>
          <w:noProof w:val="0"/>
          <w:color w:val="FF0000"/>
          <w:szCs w:val="20"/>
          <w:highlight w:val="white"/>
          <w:lang w:val="en-US"/>
        </w:rPr>
        <w:t xml:space="preserve"> </w:t>
      </w:r>
      <w:proofErr w:type="spellStart"/>
      <w:r w:rsidRPr="004358B7">
        <w:rPr>
          <w:rFonts w:ascii="Arial" w:hAnsi="Arial" w:cs="Arial"/>
          <w:noProof w:val="0"/>
          <w:color w:val="FF0000"/>
          <w:szCs w:val="20"/>
          <w:highlight w:val="white"/>
          <w:lang w:val="en-US"/>
        </w:rPr>
        <w:t>moodCode</w:t>
      </w:r>
      <w:proofErr w:type="spellEnd"/>
      <w:r w:rsidRPr="004358B7">
        <w:rPr>
          <w:rFonts w:ascii="Arial" w:hAnsi="Arial" w:cs="Arial"/>
          <w:noProof w:val="0"/>
          <w:color w:val="0000FF"/>
          <w:szCs w:val="20"/>
          <w:highlight w:val="white"/>
          <w:lang w:val="en-US"/>
        </w:rPr>
        <w:t>="</w:t>
      </w:r>
      <w:r w:rsidRPr="004358B7">
        <w:rPr>
          <w:rFonts w:ascii="Arial" w:hAnsi="Arial" w:cs="Arial"/>
          <w:noProof w:val="0"/>
          <w:color w:val="000000"/>
          <w:szCs w:val="20"/>
          <w:highlight w:val="white"/>
          <w:lang w:val="en-US"/>
        </w:rPr>
        <w:t>EVN</w:t>
      </w:r>
      <w:r w:rsidRPr="004358B7">
        <w:rPr>
          <w:rFonts w:ascii="Arial" w:hAnsi="Arial" w:cs="Arial"/>
          <w:noProof w:val="0"/>
          <w:color w:val="0000FF"/>
          <w:szCs w:val="20"/>
          <w:highlight w:val="white"/>
          <w:lang w:val="en-US"/>
        </w:rPr>
        <w:t>"&gt;</w:t>
      </w:r>
    </w:p>
    <w:p w14:paraId="2E1870A6" w14:textId="77777777" w:rsidR="009A4F93" w:rsidRDefault="004358B7" w:rsidP="004358B7">
      <w:pPr>
        <w:autoSpaceDE w:val="0"/>
        <w:autoSpaceDN w:val="0"/>
        <w:adjustRightInd w:val="0"/>
        <w:ind w:left="3408"/>
        <w:rPr>
          <w:rFonts w:ascii="Arial" w:hAnsi="Arial" w:cs="Arial"/>
          <w:noProof w:val="0"/>
          <w:color w:val="FF0000"/>
          <w:szCs w:val="20"/>
          <w:highlight w:val="white"/>
        </w:rPr>
      </w:pPr>
      <w:r>
        <w:rPr>
          <w:rFonts w:ascii="Arial" w:hAnsi="Arial" w:cs="Arial"/>
          <w:noProof w:val="0"/>
          <w:color w:val="0000FF"/>
          <w:szCs w:val="20"/>
          <w:highlight w:val="white"/>
        </w:rPr>
        <w:t>&lt;</w:t>
      </w:r>
      <w:proofErr w:type="spellStart"/>
      <w:r>
        <w:rPr>
          <w:rFonts w:ascii="Arial" w:hAnsi="Arial" w:cs="Arial"/>
          <w:noProof w:val="0"/>
          <w:color w:val="800000"/>
          <w:szCs w:val="20"/>
          <w:highlight w:val="white"/>
        </w:rPr>
        <w:t>code</w:t>
      </w:r>
      <w:proofErr w:type="spellEnd"/>
      <w:r>
        <w:rPr>
          <w:rFonts w:ascii="Arial" w:hAnsi="Arial" w:cs="Arial"/>
          <w:noProof w:val="0"/>
          <w:color w:val="FF0000"/>
          <w:szCs w:val="20"/>
          <w:highlight w:val="white"/>
        </w:rPr>
        <w:t xml:space="preserve"> </w:t>
      </w:r>
      <w:proofErr w:type="spellStart"/>
      <w:r>
        <w:rPr>
          <w:rFonts w:ascii="Arial" w:hAnsi="Arial" w:cs="Arial"/>
          <w:noProof w:val="0"/>
          <w:color w:val="FF0000"/>
          <w:szCs w:val="20"/>
          <w:highlight w:val="white"/>
        </w:rPr>
        <w:t>code</w:t>
      </w:r>
      <w:proofErr w:type="spellEnd"/>
      <w:r>
        <w:rPr>
          <w:rFonts w:ascii="Arial" w:hAnsi="Arial" w:cs="Arial"/>
          <w:noProof w:val="0"/>
          <w:color w:val="0000FF"/>
          <w:szCs w:val="20"/>
          <w:highlight w:val="white"/>
        </w:rPr>
        <w:t>="</w:t>
      </w:r>
      <w:r>
        <w:rPr>
          <w:rFonts w:ascii="Arial" w:hAnsi="Arial" w:cs="Arial"/>
          <w:noProof w:val="0"/>
          <w:color w:val="000000"/>
          <w:szCs w:val="20"/>
          <w:highlight w:val="white"/>
        </w:rPr>
        <w:t>13.7</w:t>
      </w:r>
      <w:r>
        <w:rPr>
          <w:rFonts w:ascii="Arial" w:hAnsi="Arial" w:cs="Arial"/>
          <w:noProof w:val="0"/>
          <w:color w:val="0000FF"/>
          <w:szCs w:val="20"/>
          <w:highlight w:val="white"/>
        </w:rPr>
        <w:t>"</w:t>
      </w:r>
      <w:r>
        <w:rPr>
          <w:rFonts w:ascii="Arial" w:hAnsi="Arial" w:cs="Arial"/>
          <w:noProof w:val="0"/>
          <w:color w:val="FF0000"/>
          <w:szCs w:val="20"/>
          <w:highlight w:val="white"/>
        </w:rPr>
        <w:t xml:space="preserve"> </w:t>
      </w:r>
      <w:proofErr w:type="spellStart"/>
      <w:r>
        <w:rPr>
          <w:rFonts w:ascii="Arial" w:hAnsi="Arial" w:cs="Arial"/>
          <w:noProof w:val="0"/>
          <w:color w:val="FF0000"/>
          <w:szCs w:val="20"/>
          <w:highlight w:val="white"/>
        </w:rPr>
        <w:t>codeSystem</w:t>
      </w:r>
      <w:proofErr w:type="spellEnd"/>
      <w:r>
        <w:rPr>
          <w:rFonts w:ascii="Arial" w:hAnsi="Arial" w:cs="Arial"/>
          <w:noProof w:val="0"/>
          <w:color w:val="0000FF"/>
          <w:szCs w:val="20"/>
          <w:highlight w:val="white"/>
        </w:rPr>
        <w:t>="</w:t>
      </w:r>
      <w:r>
        <w:rPr>
          <w:rFonts w:ascii="Arial" w:hAnsi="Arial" w:cs="Arial"/>
          <w:noProof w:val="0"/>
          <w:color w:val="000000"/>
          <w:szCs w:val="20"/>
          <w:highlight w:val="white"/>
        </w:rPr>
        <w:t>1.2.246.537.6.12.999.2003</w:t>
      </w:r>
      <w:r>
        <w:rPr>
          <w:rFonts w:ascii="Arial" w:hAnsi="Arial" w:cs="Arial"/>
          <w:noProof w:val="0"/>
          <w:color w:val="0000FF"/>
          <w:szCs w:val="20"/>
          <w:highlight w:val="white"/>
        </w:rPr>
        <w:t>"</w:t>
      </w:r>
      <w:r>
        <w:rPr>
          <w:rFonts w:ascii="Arial" w:hAnsi="Arial" w:cs="Arial"/>
          <w:noProof w:val="0"/>
          <w:color w:val="FF0000"/>
          <w:szCs w:val="20"/>
          <w:highlight w:val="white"/>
        </w:rPr>
        <w:t xml:space="preserve"> </w:t>
      </w:r>
    </w:p>
    <w:p w14:paraId="434AE6F5" w14:textId="77777777" w:rsidR="009A4F93" w:rsidRDefault="004358B7" w:rsidP="009A4F93">
      <w:pPr>
        <w:autoSpaceDE w:val="0"/>
        <w:autoSpaceDN w:val="0"/>
        <w:adjustRightInd w:val="0"/>
        <w:ind w:left="3408" w:firstLine="284"/>
        <w:rPr>
          <w:rFonts w:ascii="Arial" w:hAnsi="Arial" w:cs="Arial"/>
          <w:noProof w:val="0"/>
          <w:color w:val="FF0000"/>
          <w:szCs w:val="20"/>
          <w:highlight w:val="white"/>
        </w:rPr>
      </w:pPr>
      <w:proofErr w:type="spellStart"/>
      <w:r>
        <w:rPr>
          <w:rFonts w:ascii="Arial" w:hAnsi="Arial" w:cs="Arial"/>
          <w:noProof w:val="0"/>
          <w:color w:val="FF0000"/>
          <w:szCs w:val="20"/>
          <w:highlight w:val="white"/>
        </w:rPr>
        <w:t>codeSystemName</w:t>
      </w:r>
      <w:proofErr w:type="spellEnd"/>
      <w:r>
        <w:rPr>
          <w:rFonts w:ascii="Arial" w:hAnsi="Arial" w:cs="Arial"/>
          <w:noProof w:val="0"/>
          <w:color w:val="0000FF"/>
          <w:szCs w:val="20"/>
          <w:highlight w:val="white"/>
        </w:rPr>
        <w:t>="</w:t>
      </w:r>
      <w:proofErr w:type="spellStart"/>
      <w:r>
        <w:rPr>
          <w:rFonts w:ascii="Arial" w:hAnsi="Arial" w:cs="Arial"/>
          <w:noProof w:val="0"/>
          <w:color w:val="000000"/>
          <w:szCs w:val="20"/>
          <w:highlight w:val="white"/>
        </w:rPr>
        <w:t>KanTa</w:t>
      </w:r>
      <w:proofErr w:type="spellEnd"/>
      <w:r>
        <w:rPr>
          <w:rFonts w:ascii="Arial" w:hAnsi="Arial" w:cs="Arial"/>
          <w:noProof w:val="0"/>
          <w:color w:val="000000"/>
          <w:szCs w:val="20"/>
          <w:highlight w:val="white"/>
        </w:rPr>
        <w:t>-palvelut - Tekninen CDA R2 rakennekoodisto 2003</w:t>
      </w:r>
      <w:r>
        <w:rPr>
          <w:rFonts w:ascii="Arial" w:hAnsi="Arial" w:cs="Arial"/>
          <w:noProof w:val="0"/>
          <w:color w:val="0000FF"/>
          <w:szCs w:val="20"/>
          <w:highlight w:val="white"/>
        </w:rPr>
        <w:t>"</w:t>
      </w:r>
      <w:r>
        <w:rPr>
          <w:rFonts w:ascii="Arial" w:hAnsi="Arial" w:cs="Arial"/>
          <w:noProof w:val="0"/>
          <w:color w:val="FF0000"/>
          <w:szCs w:val="20"/>
          <w:highlight w:val="white"/>
        </w:rPr>
        <w:t xml:space="preserve"> </w:t>
      </w:r>
    </w:p>
    <w:p w14:paraId="4D0C3400" w14:textId="2ED883F4" w:rsidR="004358B7" w:rsidRPr="00D760FF" w:rsidRDefault="004358B7" w:rsidP="009A4F93">
      <w:pPr>
        <w:autoSpaceDE w:val="0"/>
        <w:autoSpaceDN w:val="0"/>
        <w:adjustRightInd w:val="0"/>
        <w:ind w:left="3408" w:firstLine="284"/>
        <w:rPr>
          <w:rFonts w:ascii="Arial" w:hAnsi="Arial" w:cs="Arial"/>
          <w:noProof w:val="0"/>
          <w:color w:val="000000"/>
          <w:szCs w:val="20"/>
          <w:highlight w:val="white"/>
          <w:lang w:val="en-US"/>
        </w:rPr>
      </w:pPr>
      <w:proofErr w:type="spellStart"/>
      <w:r w:rsidRPr="00D760FF">
        <w:rPr>
          <w:rFonts w:ascii="Arial" w:hAnsi="Arial" w:cs="Arial"/>
          <w:noProof w:val="0"/>
          <w:color w:val="FF0000"/>
          <w:szCs w:val="20"/>
          <w:highlight w:val="white"/>
          <w:lang w:val="en-US"/>
        </w:rPr>
        <w:t>displayName</w:t>
      </w:r>
      <w:proofErr w:type="spellEnd"/>
      <w:r w:rsidRPr="00D760FF">
        <w:rPr>
          <w:rFonts w:ascii="Arial" w:hAnsi="Arial" w:cs="Arial"/>
          <w:noProof w:val="0"/>
          <w:color w:val="0000FF"/>
          <w:szCs w:val="20"/>
          <w:highlight w:val="white"/>
          <w:lang w:val="en-US"/>
        </w:rPr>
        <w:t>="</w:t>
      </w:r>
      <w:r w:rsidRPr="00D760FF">
        <w:rPr>
          <w:rFonts w:ascii="Arial" w:hAnsi="Arial" w:cs="Arial"/>
          <w:noProof w:val="0"/>
          <w:color w:val="000000"/>
          <w:szCs w:val="20"/>
          <w:highlight w:val="white"/>
          <w:lang w:val="en-US"/>
        </w:rPr>
        <w:t xml:space="preserve">Riskin </w:t>
      </w:r>
      <w:proofErr w:type="spellStart"/>
      <w:r w:rsidRPr="00D760FF">
        <w:rPr>
          <w:rFonts w:ascii="Arial" w:hAnsi="Arial" w:cs="Arial"/>
          <w:noProof w:val="0"/>
          <w:color w:val="000000"/>
          <w:szCs w:val="20"/>
          <w:highlight w:val="white"/>
          <w:lang w:val="en-US"/>
        </w:rPr>
        <w:t>tyyppi</w:t>
      </w:r>
      <w:proofErr w:type="spellEnd"/>
      <w:r w:rsidRPr="00D760FF">
        <w:rPr>
          <w:rFonts w:ascii="Arial" w:hAnsi="Arial" w:cs="Arial"/>
          <w:noProof w:val="0"/>
          <w:color w:val="0000FF"/>
          <w:szCs w:val="20"/>
          <w:highlight w:val="white"/>
          <w:lang w:val="en-US"/>
        </w:rPr>
        <w:t>"/&gt;</w:t>
      </w:r>
    </w:p>
    <w:p w14:paraId="7EF93DEB" w14:textId="77777777" w:rsidR="009A4F93" w:rsidRPr="00D760FF" w:rsidRDefault="004358B7" w:rsidP="004358B7">
      <w:pPr>
        <w:autoSpaceDE w:val="0"/>
        <w:autoSpaceDN w:val="0"/>
        <w:adjustRightInd w:val="0"/>
        <w:ind w:left="3408"/>
        <w:rPr>
          <w:rFonts w:ascii="Arial" w:hAnsi="Arial" w:cs="Arial"/>
          <w:noProof w:val="0"/>
          <w:color w:val="FF0000"/>
          <w:szCs w:val="20"/>
          <w:highlight w:val="white"/>
          <w:lang w:val="en-US"/>
        </w:rPr>
      </w:pPr>
      <w:r w:rsidRPr="00D760FF">
        <w:rPr>
          <w:rFonts w:ascii="Arial" w:hAnsi="Arial" w:cs="Arial"/>
          <w:noProof w:val="0"/>
          <w:color w:val="0000FF"/>
          <w:szCs w:val="20"/>
          <w:highlight w:val="white"/>
          <w:lang w:val="en-US"/>
        </w:rPr>
        <w:t>&lt;</w:t>
      </w:r>
      <w:r w:rsidRPr="00D760FF">
        <w:rPr>
          <w:rFonts w:ascii="Arial" w:hAnsi="Arial" w:cs="Arial"/>
          <w:noProof w:val="0"/>
          <w:color w:val="800000"/>
          <w:szCs w:val="20"/>
          <w:highlight w:val="white"/>
          <w:lang w:val="en-US"/>
        </w:rPr>
        <w:t>value</w:t>
      </w:r>
      <w:r w:rsidRPr="00D760FF">
        <w:rPr>
          <w:rFonts w:ascii="Arial" w:hAnsi="Arial" w:cs="Arial"/>
          <w:noProof w:val="0"/>
          <w:color w:val="FF0000"/>
          <w:szCs w:val="20"/>
          <w:highlight w:val="white"/>
          <w:lang w:val="en-US"/>
        </w:rPr>
        <w:t xml:space="preserve"> </w:t>
      </w:r>
      <w:proofErr w:type="spellStart"/>
      <w:proofErr w:type="gramStart"/>
      <w:r w:rsidRPr="00D760FF">
        <w:rPr>
          <w:rFonts w:ascii="Arial" w:hAnsi="Arial" w:cs="Arial"/>
          <w:noProof w:val="0"/>
          <w:color w:val="FF0000"/>
          <w:szCs w:val="20"/>
          <w:highlight w:val="white"/>
          <w:lang w:val="en-US"/>
        </w:rPr>
        <w:t>xsi:type</w:t>
      </w:r>
      <w:proofErr w:type="spellEnd"/>
      <w:proofErr w:type="gramEnd"/>
      <w:r w:rsidRPr="00D760FF">
        <w:rPr>
          <w:rFonts w:ascii="Arial" w:hAnsi="Arial" w:cs="Arial"/>
          <w:noProof w:val="0"/>
          <w:color w:val="0000FF"/>
          <w:szCs w:val="20"/>
          <w:highlight w:val="white"/>
          <w:lang w:val="en-US"/>
        </w:rPr>
        <w:t>="</w:t>
      </w:r>
      <w:r w:rsidRPr="00D760FF">
        <w:rPr>
          <w:rFonts w:ascii="Arial" w:hAnsi="Arial" w:cs="Arial"/>
          <w:noProof w:val="0"/>
          <w:color w:val="000000"/>
          <w:szCs w:val="20"/>
          <w:highlight w:val="white"/>
          <w:lang w:val="en-US"/>
        </w:rPr>
        <w:t>CV</w:t>
      </w:r>
      <w:r w:rsidRPr="00D760FF">
        <w:rPr>
          <w:rFonts w:ascii="Arial" w:hAnsi="Arial" w:cs="Arial"/>
          <w:noProof w:val="0"/>
          <w:color w:val="0000FF"/>
          <w:szCs w:val="20"/>
          <w:highlight w:val="white"/>
          <w:lang w:val="en-US"/>
        </w:rPr>
        <w:t>"</w:t>
      </w:r>
      <w:r w:rsidRPr="00D760FF">
        <w:rPr>
          <w:rFonts w:ascii="Arial" w:hAnsi="Arial" w:cs="Arial"/>
          <w:noProof w:val="0"/>
          <w:color w:val="FF0000"/>
          <w:szCs w:val="20"/>
          <w:highlight w:val="white"/>
          <w:lang w:val="en-US"/>
        </w:rPr>
        <w:t xml:space="preserve"> code</w:t>
      </w:r>
      <w:r w:rsidRPr="00D760FF">
        <w:rPr>
          <w:rFonts w:ascii="Arial" w:hAnsi="Arial" w:cs="Arial"/>
          <w:noProof w:val="0"/>
          <w:color w:val="0000FF"/>
          <w:szCs w:val="20"/>
          <w:highlight w:val="white"/>
          <w:lang w:val="en-US"/>
        </w:rPr>
        <w:t>="</w:t>
      </w:r>
      <w:r w:rsidRPr="00D760FF">
        <w:rPr>
          <w:rFonts w:ascii="Arial" w:hAnsi="Arial" w:cs="Arial"/>
          <w:noProof w:val="0"/>
          <w:color w:val="000000"/>
          <w:szCs w:val="20"/>
          <w:highlight w:val="white"/>
          <w:lang w:val="en-US"/>
        </w:rPr>
        <w:t>R1</w:t>
      </w:r>
      <w:r w:rsidRPr="00D760FF">
        <w:rPr>
          <w:rFonts w:ascii="Arial" w:hAnsi="Arial" w:cs="Arial"/>
          <w:noProof w:val="0"/>
          <w:color w:val="0000FF"/>
          <w:szCs w:val="20"/>
          <w:highlight w:val="white"/>
          <w:lang w:val="en-US"/>
        </w:rPr>
        <w:t>"</w:t>
      </w:r>
      <w:r w:rsidRPr="00D760FF">
        <w:rPr>
          <w:rFonts w:ascii="Arial" w:hAnsi="Arial" w:cs="Arial"/>
          <w:noProof w:val="0"/>
          <w:color w:val="FF0000"/>
          <w:szCs w:val="20"/>
          <w:highlight w:val="white"/>
          <w:lang w:val="en-US"/>
        </w:rPr>
        <w:t xml:space="preserve"> </w:t>
      </w:r>
    </w:p>
    <w:p w14:paraId="18620863" w14:textId="77777777" w:rsidR="009A4F93" w:rsidRPr="008D4FDF" w:rsidRDefault="004358B7" w:rsidP="009A4F93">
      <w:pPr>
        <w:autoSpaceDE w:val="0"/>
        <w:autoSpaceDN w:val="0"/>
        <w:adjustRightInd w:val="0"/>
        <w:ind w:left="3408" w:firstLine="284"/>
        <w:rPr>
          <w:rFonts w:ascii="Arial" w:hAnsi="Arial" w:cs="Arial"/>
          <w:noProof w:val="0"/>
          <w:color w:val="FF0000"/>
          <w:szCs w:val="20"/>
          <w:highlight w:val="white"/>
          <w:rPrChange w:id="519" w:author="Kuusisto Katja" w:date="2024-11-01T08:40:00Z">
            <w:rPr>
              <w:rFonts w:ascii="Arial" w:hAnsi="Arial" w:cs="Arial"/>
              <w:noProof w:val="0"/>
              <w:color w:val="FF0000"/>
              <w:szCs w:val="20"/>
              <w:highlight w:val="white"/>
              <w:lang w:val="en-US"/>
            </w:rPr>
          </w:rPrChange>
        </w:rPr>
      </w:pPr>
      <w:proofErr w:type="spellStart"/>
      <w:r w:rsidRPr="008D4FDF">
        <w:rPr>
          <w:rFonts w:ascii="Arial" w:hAnsi="Arial" w:cs="Arial"/>
          <w:noProof w:val="0"/>
          <w:color w:val="FF0000"/>
          <w:szCs w:val="20"/>
          <w:highlight w:val="white"/>
          <w:rPrChange w:id="520" w:author="Kuusisto Katja" w:date="2024-11-01T08:40:00Z">
            <w:rPr>
              <w:rFonts w:ascii="Arial" w:hAnsi="Arial" w:cs="Arial"/>
              <w:noProof w:val="0"/>
              <w:color w:val="FF0000"/>
              <w:szCs w:val="20"/>
              <w:highlight w:val="white"/>
              <w:lang w:val="en-US"/>
            </w:rPr>
          </w:rPrChange>
        </w:rPr>
        <w:t>codeSystem</w:t>
      </w:r>
      <w:proofErr w:type="spellEnd"/>
      <w:r w:rsidRPr="008D4FDF">
        <w:rPr>
          <w:rFonts w:ascii="Arial" w:hAnsi="Arial" w:cs="Arial"/>
          <w:noProof w:val="0"/>
          <w:color w:val="0000FF"/>
          <w:szCs w:val="20"/>
          <w:highlight w:val="white"/>
          <w:rPrChange w:id="521" w:author="Kuusisto Katja" w:date="2024-11-01T08:40:00Z">
            <w:rPr>
              <w:rFonts w:ascii="Arial" w:hAnsi="Arial" w:cs="Arial"/>
              <w:noProof w:val="0"/>
              <w:color w:val="0000FF"/>
              <w:szCs w:val="20"/>
              <w:highlight w:val="white"/>
              <w:lang w:val="en-US"/>
            </w:rPr>
          </w:rPrChange>
        </w:rPr>
        <w:t>="</w:t>
      </w:r>
      <w:r w:rsidRPr="008D4FDF">
        <w:rPr>
          <w:rFonts w:ascii="Arial" w:hAnsi="Arial" w:cs="Arial"/>
          <w:noProof w:val="0"/>
          <w:color w:val="000000"/>
          <w:szCs w:val="20"/>
          <w:highlight w:val="white"/>
          <w:rPrChange w:id="522" w:author="Kuusisto Katja" w:date="2024-11-01T08:40:00Z">
            <w:rPr>
              <w:rFonts w:ascii="Arial" w:hAnsi="Arial" w:cs="Arial"/>
              <w:noProof w:val="0"/>
              <w:color w:val="000000"/>
              <w:szCs w:val="20"/>
              <w:highlight w:val="white"/>
              <w:lang w:val="en-US"/>
            </w:rPr>
          </w:rPrChange>
        </w:rPr>
        <w:t>1.2.246.537.5.40034.2006</w:t>
      </w:r>
      <w:r w:rsidRPr="008D4FDF">
        <w:rPr>
          <w:rFonts w:ascii="Arial" w:hAnsi="Arial" w:cs="Arial"/>
          <w:noProof w:val="0"/>
          <w:color w:val="0000FF"/>
          <w:szCs w:val="20"/>
          <w:highlight w:val="white"/>
          <w:rPrChange w:id="523" w:author="Kuusisto Katja" w:date="2024-11-01T08:40:00Z">
            <w:rPr>
              <w:rFonts w:ascii="Arial" w:hAnsi="Arial" w:cs="Arial"/>
              <w:noProof w:val="0"/>
              <w:color w:val="0000FF"/>
              <w:szCs w:val="20"/>
              <w:highlight w:val="white"/>
              <w:lang w:val="en-US"/>
            </w:rPr>
          </w:rPrChange>
        </w:rPr>
        <w:t>"</w:t>
      </w:r>
      <w:r w:rsidRPr="008D4FDF">
        <w:rPr>
          <w:rFonts w:ascii="Arial" w:hAnsi="Arial" w:cs="Arial"/>
          <w:noProof w:val="0"/>
          <w:color w:val="FF0000"/>
          <w:szCs w:val="20"/>
          <w:highlight w:val="white"/>
          <w:rPrChange w:id="524" w:author="Kuusisto Katja" w:date="2024-11-01T08:40:00Z">
            <w:rPr>
              <w:rFonts w:ascii="Arial" w:hAnsi="Arial" w:cs="Arial"/>
              <w:noProof w:val="0"/>
              <w:color w:val="FF0000"/>
              <w:szCs w:val="20"/>
              <w:highlight w:val="white"/>
              <w:lang w:val="en-US"/>
            </w:rPr>
          </w:rPrChange>
        </w:rPr>
        <w:t xml:space="preserve"> </w:t>
      </w:r>
    </w:p>
    <w:p w14:paraId="72A60736" w14:textId="77777777" w:rsidR="009A4F93" w:rsidRDefault="004358B7" w:rsidP="009A4F93">
      <w:pPr>
        <w:autoSpaceDE w:val="0"/>
        <w:autoSpaceDN w:val="0"/>
        <w:adjustRightInd w:val="0"/>
        <w:ind w:left="3408" w:firstLine="284"/>
        <w:rPr>
          <w:rFonts w:ascii="Arial" w:hAnsi="Arial" w:cs="Arial"/>
          <w:noProof w:val="0"/>
          <w:color w:val="FF0000"/>
          <w:szCs w:val="20"/>
          <w:highlight w:val="white"/>
        </w:rPr>
      </w:pPr>
      <w:proofErr w:type="spellStart"/>
      <w:r>
        <w:rPr>
          <w:rFonts w:ascii="Arial" w:hAnsi="Arial" w:cs="Arial"/>
          <w:noProof w:val="0"/>
          <w:color w:val="FF0000"/>
          <w:szCs w:val="20"/>
          <w:highlight w:val="white"/>
        </w:rPr>
        <w:t>codeSystemName</w:t>
      </w:r>
      <w:proofErr w:type="spellEnd"/>
      <w:r>
        <w:rPr>
          <w:rFonts w:ascii="Arial" w:hAnsi="Arial" w:cs="Arial"/>
          <w:noProof w:val="0"/>
          <w:color w:val="0000FF"/>
          <w:szCs w:val="20"/>
          <w:highlight w:val="white"/>
        </w:rPr>
        <w:t>="</w:t>
      </w:r>
      <w:r>
        <w:rPr>
          <w:rFonts w:ascii="Arial" w:hAnsi="Arial" w:cs="Arial"/>
          <w:noProof w:val="0"/>
          <w:color w:val="000000"/>
          <w:szCs w:val="20"/>
          <w:highlight w:val="white"/>
        </w:rPr>
        <w:t>AR/YDIN - Riskitiedon tyyppi 2006</w:t>
      </w:r>
      <w:r>
        <w:rPr>
          <w:rFonts w:ascii="Arial" w:hAnsi="Arial" w:cs="Arial"/>
          <w:noProof w:val="0"/>
          <w:color w:val="0000FF"/>
          <w:szCs w:val="20"/>
          <w:highlight w:val="white"/>
        </w:rPr>
        <w:t>"</w:t>
      </w:r>
      <w:r>
        <w:rPr>
          <w:rFonts w:ascii="Arial" w:hAnsi="Arial" w:cs="Arial"/>
          <w:noProof w:val="0"/>
          <w:color w:val="FF0000"/>
          <w:szCs w:val="20"/>
          <w:highlight w:val="white"/>
        </w:rPr>
        <w:t xml:space="preserve"> </w:t>
      </w:r>
    </w:p>
    <w:p w14:paraId="6833BDFD" w14:textId="37EF4E92" w:rsidR="004358B7" w:rsidRPr="00D760FF" w:rsidRDefault="004358B7" w:rsidP="009A4F93">
      <w:pPr>
        <w:autoSpaceDE w:val="0"/>
        <w:autoSpaceDN w:val="0"/>
        <w:adjustRightInd w:val="0"/>
        <w:ind w:left="3408" w:firstLine="284"/>
        <w:rPr>
          <w:rFonts w:ascii="Arial" w:hAnsi="Arial" w:cs="Arial"/>
          <w:noProof w:val="0"/>
          <w:color w:val="000000"/>
          <w:szCs w:val="20"/>
          <w:highlight w:val="white"/>
          <w:lang w:val="en-US"/>
        </w:rPr>
      </w:pPr>
      <w:proofErr w:type="spellStart"/>
      <w:r w:rsidRPr="00D760FF">
        <w:rPr>
          <w:rFonts w:ascii="Arial" w:hAnsi="Arial" w:cs="Arial"/>
          <w:noProof w:val="0"/>
          <w:color w:val="FF0000"/>
          <w:szCs w:val="20"/>
          <w:highlight w:val="white"/>
          <w:lang w:val="en-US"/>
        </w:rPr>
        <w:t>displayName</w:t>
      </w:r>
      <w:proofErr w:type="spellEnd"/>
      <w:r w:rsidRPr="00D760FF">
        <w:rPr>
          <w:rFonts w:ascii="Arial" w:hAnsi="Arial" w:cs="Arial"/>
          <w:noProof w:val="0"/>
          <w:color w:val="0000FF"/>
          <w:szCs w:val="20"/>
          <w:highlight w:val="white"/>
          <w:lang w:val="en-US"/>
        </w:rPr>
        <w:t>="</w:t>
      </w:r>
      <w:proofErr w:type="spellStart"/>
      <w:r w:rsidRPr="00D760FF">
        <w:rPr>
          <w:rFonts w:ascii="Arial" w:hAnsi="Arial" w:cs="Arial"/>
          <w:noProof w:val="0"/>
          <w:color w:val="000000"/>
          <w:szCs w:val="20"/>
          <w:highlight w:val="white"/>
          <w:lang w:val="en-US"/>
        </w:rPr>
        <w:t>Potilaan</w:t>
      </w:r>
      <w:proofErr w:type="spellEnd"/>
      <w:r w:rsidRPr="00D760FF">
        <w:rPr>
          <w:rFonts w:ascii="Arial" w:hAnsi="Arial" w:cs="Arial"/>
          <w:noProof w:val="0"/>
          <w:color w:val="000000"/>
          <w:szCs w:val="20"/>
          <w:highlight w:val="white"/>
          <w:lang w:val="en-US"/>
        </w:rPr>
        <w:t xml:space="preserve"> </w:t>
      </w:r>
      <w:proofErr w:type="spellStart"/>
      <w:r w:rsidRPr="00D760FF">
        <w:rPr>
          <w:rFonts w:ascii="Arial" w:hAnsi="Arial" w:cs="Arial"/>
          <w:noProof w:val="0"/>
          <w:color w:val="000000"/>
          <w:szCs w:val="20"/>
          <w:highlight w:val="white"/>
          <w:lang w:val="en-US"/>
        </w:rPr>
        <w:t>tahdonilmaisu</w:t>
      </w:r>
      <w:proofErr w:type="spellEnd"/>
      <w:r w:rsidRPr="00D760FF">
        <w:rPr>
          <w:rFonts w:ascii="Arial" w:hAnsi="Arial" w:cs="Arial"/>
          <w:noProof w:val="0"/>
          <w:color w:val="0000FF"/>
          <w:szCs w:val="20"/>
          <w:highlight w:val="white"/>
          <w:lang w:val="en-US"/>
        </w:rPr>
        <w:t>"/&gt;</w:t>
      </w:r>
    </w:p>
    <w:p w14:paraId="240C7285" w14:textId="77777777" w:rsidR="004358B7" w:rsidRPr="004358B7" w:rsidRDefault="004358B7" w:rsidP="004358B7">
      <w:pPr>
        <w:autoSpaceDE w:val="0"/>
        <w:autoSpaceDN w:val="0"/>
        <w:adjustRightInd w:val="0"/>
        <w:ind w:left="3124"/>
        <w:rPr>
          <w:rFonts w:ascii="Arial" w:hAnsi="Arial" w:cs="Arial"/>
          <w:noProof w:val="0"/>
          <w:color w:val="000000"/>
          <w:szCs w:val="20"/>
          <w:highlight w:val="white"/>
          <w:lang w:val="en-US"/>
        </w:rPr>
      </w:pPr>
      <w:r w:rsidRPr="004358B7">
        <w:rPr>
          <w:rFonts w:ascii="Arial" w:hAnsi="Arial" w:cs="Arial"/>
          <w:noProof w:val="0"/>
          <w:color w:val="0000FF"/>
          <w:szCs w:val="20"/>
          <w:highlight w:val="white"/>
          <w:lang w:val="en-US"/>
        </w:rPr>
        <w:t>&lt;/</w:t>
      </w:r>
      <w:r w:rsidRPr="004358B7">
        <w:rPr>
          <w:rFonts w:ascii="Arial" w:hAnsi="Arial" w:cs="Arial"/>
          <w:noProof w:val="0"/>
          <w:color w:val="800000"/>
          <w:szCs w:val="20"/>
          <w:highlight w:val="white"/>
          <w:lang w:val="en-US"/>
        </w:rPr>
        <w:t>observation</w:t>
      </w:r>
      <w:r w:rsidRPr="004358B7">
        <w:rPr>
          <w:rFonts w:ascii="Arial" w:hAnsi="Arial" w:cs="Arial"/>
          <w:noProof w:val="0"/>
          <w:color w:val="0000FF"/>
          <w:szCs w:val="20"/>
          <w:highlight w:val="white"/>
          <w:lang w:val="en-US"/>
        </w:rPr>
        <w:t>&gt;</w:t>
      </w:r>
    </w:p>
    <w:p w14:paraId="0C922978" w14:textId="77777777" w:rsidR="004358B7" w:rsidRPr="004358B7" w:rsidRDefault="004358B7" w:rsidP="004358B7">
      <w:pPr>
        <w:autoSpaceDE w:val="0"/>
        <w:autoSpaceDN w:val="0"/>
        <w:adjustRightInd w:val="0"/>
        <w:ind w:left="2840"/>
        <w:rPr>
          <w:rFonts w:ascii="Arial" w:hAnsi="Arial" w:cs="Arial"/>
          <w:noProof w:val="0"/>
          <w:color w:val="000000"/>
          <w:szCs w:val="20"/>
          <w:highlight w:val="white"/>
          <w:lang w:val="en-US"/>
        </w:rPr>
      </w:pPr>
      <w:r w:rsidRPr="004358B7">
        <w:rPr>
          <w:rFonts w:ascii="Arial" w:hAnsi="Arial" w:cs="Arial"/>
          <w:noProof w:val="0"/>
          <w:color w:val="0000FF"/>
          <w:szCs w:val="20"/>
          <w:highlight w:val="white"/>
          <w:lang w:val="en-US"/>
        </w:rPr>
        <w:t>&lt;/</w:t>
      </w:r>
      <w:proofErr w:type="spellStart"/>
      <w:r w:rsidRPr="004358B7">
        <w:rPr>
          <w:rFonts w:ascii="Arial" w:hAnsi="Arial" w:cs="Arial"/>
          <w:noProof w:val="0"/>
          <w:color w:val="800000"/>
          <w:szCs w:val="20"/>
          <w:highlight w:val="white"/>
          <w:lang w:val="en-US"/>
        </w:rPr>
        <w:t>entryRelationship</w:t>
      </w:r>
      <w:proofErr w:type="spellEnd"/>
      <w:r w:rsidRPr="004358B7">
        <w:rPr>
          <w:rFonts w:ascii="Arial" w:hAnsi="Arial" w:cs="Arial"/>
          <w:noProof w:val="0"/>
          <w:color w:val="0000FF"/>
          <w:szCs w:val="20"/>
          <w:highlight w:val="white"/>
          <w:lang w:val="en-US"/>
        </w:rPr>
        <w:t>&gt;</w:t>
      </w:r>
    </w:p>
    <w:p w14:paraId="5E4D8934" w14:textId="77777777" w:rsidR="004358B7" w:rsidRPr="004358B7" w:rsidRDefault="004358B7" w:rsidP="004358B7">
      <w:pPr>
        <w:autoSpaceDE w:val="0"/>
        <w:autoSpaceDN w:val="0"/>
        <w:adjustRightInd w:val="0"/>
        <w:ind w:left="2556"/>
        <w:rPr>
          <w:rFonts w:ascii="Arial" w:hAnsi="Arial" w:cs="Arial"/>
          <w:noProof w:val="0"/>
          <w:color w:val="000000"/>
          <w:szCs w:val="20"/>
          <w:highlight w:val="white"/>
          <w:lang w:val="en-US"/>
        </w:rPr>
      </w:pPr>
      <w:r w:rsidRPr="004358B7">
        <w:rPr>
          <w:rFonts w:ascii="Arial" w:hAnsi="Arial" w:cs="Arial"/>
          <w:noProof w:val="0"/>
          <w:color w:val="0000FF"/>
          <w:szCs w:val="20"/>
          <w:highlight w:val="white"/>
          <w:lang w:val="en-US"/>
        </w:rPr>
        <w:t>&lt;/</w:t>
      </w:r>
      <w:r w:rsidRPr="004358B7">
        <w:rPr>
          <w:rFonts w:ascii="Arial" w:hAnsi="Arial" w:cs="Arial"/>
          <w:noProof w:val="0"/>
          <w:color w:val="800000"/>
          <w:szCs w:val="20"/>
          <w:highlight w:val="white"/>
          <w:lang w:val="en-US"/>
        </w:rPr>
        <w:t>observation</w:t>
      </w:r>
      <w:r w:rsidRPr="004358B7">
        <w:rPr>
          <w:rFonts w:ascii="Arial" w:hAnsi="Arial" w:cs="Arial"/>
          <w:noProof w:val="0"/>
          <w:color w:val="0000FF"/>
          <w:szCs w:val="20"/>
          <w:highlight w:val="white"/>
          <w:lang w:val="en-US"/>
        </w:rPr>
        <w:t>&gt;</w:t>
      </w:r>
    </w:p>
    <w:p w14:paraId="5F957AF6" w14:textId="77777777" w:rsidR="004358B7" w:rsidRPr="004358B7" w:rsidRDefault="004358B7" w:rsidP="004358B7">
      <w:pPr>
        <w:autoSpaceDE w:val="0"/>
        <w:autoSpaceDN w:val="0"/>
        <w:adjustRightInd w:val="0"/>
        <w:ind w:left="2274"/>
        <w:rPr>
          <w:rFonts w:ascii="Arial" w:hAnsi="Arial" w:cs="Arial"/>
          <w:noProof w:val="0"/>
          <w:color w:val="000000"/>
          <w:szCs w:val="20"/>
          <w:highlight w:val="white"/>
          <w:lang w:val="en-US"/>
        </w:rPr>
      </w:pPr>
      <w:r w:rsidRPr="004358B7">
        <w:rPr>
          <w:rFonts w:ascii="Arial" w:hAnsi="Arial" w:cs="Arial"/>
          <w:noProof w:val="0"/>
          <w:color w:val="0000FF"/>
          <w:szCs w:val="20"/>
          <w:highlight w:val="white"/>
          <w:lang w:val="en-US"/>
        </w:rPr>
        <w:t>&lt;/</w:t>
      </w:r>
      <w:r w:rsidRPr="004358B7">
        <w:rPr>
          <w:rFonts w:ascii="Arial" w:hAnsi="Arial" w:cs="Arial"/>
          <w:noProof w:val="0"/>
          <w:color w:val="800000"/>
          <w:szCs w:val="20"/>
          <w:highlight w:val="white"/>
          <w:lang w:val="en-US"/>
        </w:rPr>
        <w:t>entry</w:t>
      </w:r>
      <w:r w:rsidRPr="004358B7">
        <w:rPr>
          <w:rFonts w:ascii="Arial" w:hAnsi="Arial" w:cs="Arial"/>
          <w:noProof w:val="0"/>
          <w:color w:val="0000FF"/>
          <w:szCs w:val="20"/>
          <w:highlight w:val="white"/>
          <w:lang w:val="en-US"/>
        </w:rPr>
        <w:t>&gt;</w:t>
      </w:r>
    </w:p>
    <w:p w14:paraId="049B1EDD" w14:textId="77777777" w:rsidR="004358B7" w:rsidRPr="004358B7" w:rsidRDefault="004358B7" w:rsidP="004358B7">
      <w:pPr>
        <w:autoSpaceDE w:val="0"/>
        <w:autoSpaceDN w:val="0"/>
        <w:adjustRightInd w:val="0"/>
        <w:ind w:left="1990"/>
        <w:rPr>
          <w:rFonts w:ascii="Arial" w:hAnsi="Arial" w:cs="Arial"/>
          <w:noProof w:val="0"/>
          <w:color w:val="000000"/>
          <w:szCs w:val="20"/>
          <w:highlight w:val="white"/>
          <w:lang w:val="en-US"/>
        </w:rPr>
      </w:pPr>
      <w:r w:rsidRPr="004358B7">
        <w:rPr>
          <w:rFonts w:ascii="Arial" w:hAnsi="Arial" w:cs="Arial"/>
          <w:noProof w:val="0"/>
          <w:color w:val="0000FF"/>
          <w:szCs w:val="20"/>
          <w:highlight w:val="white"/>
          <w:lang w:val="en-US"/>
        </w:rPr>
        <w:t>&lt;/</w:t>
      </w:r>
      <w:r w:rsidRPr="004358B7">
        <w:rPr>
          <w:rFonts w:ascii="Arial" w:hAnsi="Arial" w:cs="Arial"/>
          <w:noProof w:val="0"/>
          <w:color w:val="800000"/>
          <w:szCs w:val="20"/>
          <w:highlight w:val="white"/>
          <w:lang w:val="en-US"/>
        </w:rPr>
        <w:t>section</w:t>
      </w:r>
      <w:r w:rsidRPr="004358B7">
        <w:rPr>
          <w:rFonts w:ascii="Arial" w:hAnsi="Arial" w:cs="Arial"/>
          <w:noProof w:val="0"/>
          <w:color w:val="0000FF"/>
          <w:szCs w:val="20"/>
          <w:highlight w:val="white"/>
          <w:lang w:val="en-US"/>
        </w:rPr>
        <w:t>&gt;</w:t>
      </w:r>
    </w:p>
    <w:p w14:paraId="4DFBC28D" w14:textId="77777777" w:rsidR="004358B7" w:rsidRPr="004358B7" w:rsidRDefault="004358B7" w:rsidP="004358B7">
      <w:pPr>
        <w:autoSpaceDE w:val="0"/>
        <w:autoSpaceDN w:val="0"/>
        <w:adjustRightInd w:val="0"/>
        <w:ind w:left="1706"/>
        <w:rPr>
          <w:rFonts w:ascii="Arial" w:hAnsi="Arial" w:cs="Arial"/>
          <w:noProof w:val="0"/>
          <w:color w:val="000000"/>
          <w:szCs w:val="20"/>
          <w:highlight w:val="white"/>
          <w:lang w:val="en-US"/>
        </w:rPr>
      </w:pPr>
      <w:r w:rsidRPr="004358B7">
        <w:rPr>
          <w:rFonts w:ascii="Arial" w:hAnsi="Arial" w:cs="Arial"/>
          <w:noProof w:val="0"/>
          <w:color w:val="0000FF"/>
          <w:szCs w:val="20"/>
          <w:highlight w:val="white"/>
          <w:lang w:val="en-US"/>
        </w:rPr>
        <w:t>&lt;/</w:t>
      </w:r>
      <w:r w:rsidRPr="004358B7">
        <w:rPr>
          <w:rFonts w:ascii="Arial" w:hAnsi="Arial" w:cs="Arial"/>
          <w:noProof w:val="0"/>
          <w:color w:val="800000"/>
          <w:szCs w:val="20"/>
          <w:highlight w:val="white"/>
          <w:lang w:val="en-US"/>
        </w:rPr>
        <w:t>component</w:t>
      </w:r>
      <w:r w:rsidRPr="004358B7">
        <w:rPr>
          <w:rFonts w:ascii="Arial" w:hAnsi="Arial" w:cs="Arial"/>
          <w:noProof w:val="0"/>
          <w:color w:val="0000FF"/>
          <w:szCs w:val="20"/>
          <w:highlight w:val="white"/>
          <w:lang w:val="en-US"/>
        </w:rPr>
        <w:t>&gt;</w:t>
      </w:r>
    </w:p>
    <w:p w14:paraId="4E6372E3" w14:textId="77777777" w:rsidR="004358B7" w:rsidRPr="004358B7" w:rsidRDefault="004358B7" w:rsidP="004358B7">
      <w:pPr>
        <w:autoSpaceDE w:val="0"/>
        <w:autoSpaceDN w:val="0"/>
        <w:adjustRightInd w:val="0"/>
        <w:ind w:left="1422"/>
        <w:rPr>
          <w:rFonts w:ascii="Arial" w:hAnsi="Arial" w:cs="Arial"/>
          <w:noProof w:val="0"/>
          <w:color w:val="000000"/>
          <w:szCs w:val="20"/>
          <w:highlight w:val="white"/>
          <w:lang w:val="en-US"/>
        </w:rPr>
      </w:pPr>
      <w:r w:rsidRPr="004358B7">
        <w:rPr>
          <w:rFonts w:ascii="Arial" w:hAnsi="Arial" w:cs="Arial"/>
          <w:noProof w:val="0"/>
          <w:color w:val="0000FF"/>
          <w:szCs w:val="20"/>
          <w:highlight w:val="white"/>
          <w:lang w:val="en-US"/>
        </w:rPr>
        <w:lastRenderedPageBreak/>
        <w:t>&lt;/</w:t>
      </w:r>
      <w:r w:rsidRPr="004358B7">
        <w:rPr>
          <w:rFonts w:ascii="Arial" w:hAnsi="Arial" w:cs="Arial"/>
          <w:noProof w:val="0"/>
          <w:color w:val="800000"/>
          <w:szCs w:val="20"/>
          <w:highlight w:val="white"/>
          <w:lang w:val="en-US"/>
        </w:rPr>
        <w:t>section</w:t>
      </w:r>
      <w:r w:rsidRPr="004358B7">
        <w:rPr>
          <w:rFonts w:ascii="Arial" w:hAnsi="Arial" w:cs="Arial"/>
          <w:noProof w:val="0"/>
          <w:color w:val="0000FF"/>
          <w:szCs w:val="20"/>
          <w:highlight w:val="white"/>
          <w:lang w:val="en-US"/>
        </w:rPr>
        <w:t>&gt;</w:t>
      </w:r>
    </w:p>
    <w:p w14:paraId="583B5C3C" w14:textId="77777777" w:rsidR="004358B7" w:rsidRPr="004358B7" w:rsidRDefault="004358B7" w:rsidP="004358B7">
      <w:pPr>
        <w:autoSpaceDE w:val="0"/>
        <w:autoSpaceDN w:val="0"/>
        <w:adjustRightInd w:val="0"/>
        <w:ind w:left="1138"/>
        <w:rPr>
          <w:rFonts w:ascii="Arial" w:hAnsi="Arial" w:cs="Arial"/>
          <w:noProof w:val="0"/>
          <w:color w:val="000000"/>
          <w:szCs w:val="20"/>
          <w:highlight w:val="white"/>
          <w:lang w:val="en-US"/>
        </w:rPr>
      </w:pPr>
      <w:r w:rsidRPr="004358B7">
        <w:rPr>
          <w:rFonts w:ascii="Arial" w:hAnsi="Arial" w:cs="Arial"/>
          <w:noProof w:val="0"/>
          <w:color w:val="0000FF"/>
          <w:szCs w:val="20"/>
          <w:highlight w:val="white"/>
          <w:lang w:val="en-US"/>
        </w:rPr>
        <w:t>&lt;/</w:t>
      </w:r>
      <w:r w:rsidRPr="004358B7">
        <w:rPr>
          <w:rFonts w:ascii="Arial" w:hAnsi="Arial" w:cs="Arial"/>
          <w:noProof w:val="0"/>
          <w:color w:val="800000"/>
          <w:szCs w:val="20"/>
          <w:highlight w:val="white"/>
          <w:lang w:val="en-US"/>
        </w:rPr>
        <w:t>component</w:t>
      </w:r>
      <w:r w:rsidRPr="004358B7">
        <w:rPr>
          <w:rFonts w:ascii="Arial" w:hAnsi="Arial" w:cs="Arial"/>
          <w:noProof w:val="0"/>
          <w:color w:val="0000FF"/>
          <w:szCs w:val="20"/>
          <w:highlight w:val="white"/>
          <w:lang w:val="en-US"/>
        </w:rPr>
        <w:t>&gt;</w:t>
      </w:r>
    </w:p>
    <w:p w14:paraId="784E479B" w14:textId="77777777" w:rsidR="004358B7" w:rsidRPr="004358B7" w:rsidRDefault="004358B7" w:rsidP="004358B7">
      <w:pPr>
        <w:autoSpaceDE w:val="0"/>
        <w:autoSpaceDN w:val="0"/>
        <w:adjustRightInd w:val="0"/>
        <w:ind w:left="854"/>
        <w:rPr>
          <w:rFonts w:ascii="Arial" w:hAnsi="Arial" w:cs="Arial"/>
          <w:noProof w:val="0"/>
          <w:color w:val="000000"/>
          <w:szCs w:val="20"/>
          <w:highlight w:val="white"/>
          <w:lang w:val="en-US"/>
        </w:rPr>
      </w:pPr>
      <w:r w:rsidRPr="004358B7">
        <w:rPr>
          <w:rFonts w:ascii="Arial" w:hAnsi="Arial" w:cs="Arial"/>
          <w:noProof w:val="0"/>
          <w:color w:val="0000FF"/>
          <w:szCs w:val="20"/>
          <w:highlight w:val="white"/>
          <w:lang w:val="en-US"/>
        </w:rPr>
        <w:t>&lt;/</w:t>
      </w:r>
      <w:r w:rsidRPr="004358B7">
        <w:rPr>
          <w:rFonts w:ascii="Arial" w:hAnsi="Arial" w:cs="Arial"/>
          <w:noProof w:val="0"/>
          <w:color w:val="800000"/>
          <w:szCs w:val="20"/>
          <w:highlight w:val="white"/>
          <w:lang w:val="en-US"/>
        </w:rPr>
        <w:t>section</w:t>
      </w:r>
      <w:r w:rsidRPr="004358B7">
        <w:rPr>
          <w:rFonts w:ascii="Arial" w:hAnsi="Arial" w:cs="Arial"/>
          <w:noProof w:val="0"/>
          <w:color w:val="0000FF"/>
          <w:szCs w:val="20"/>
          <w:highlight w:val="white"/>
          <w:lang w:val="en-US"/>
        </w:rPr>
        <w:t>&gt;</w:t>
      </w:r>
      <w:r w:rsidRPr="004358B7">
        <w:rPr>
          <w:rFonts w:ascii="Arial" w:hAnsi="Arial" w:cs="Arial"/>
          <w:noProof w:val="0"/>
          <w:color w:val="000000"/>
          <w:szCs w:val="20"/>
          <w:highlight w:val="white"/>
          <w:lang w:val="en-US"/>
        </w:rPr>
        <w:tab/>
      </w:r>
    </w:p>
    <w:p w14:paraId="6E1DEF08" w14:textId="77777777" w:rsidR="004358B7" w:rsidRPr="004358B7" w:rsidRDefault="004358B7" w:rsidP="004358B7">
      <w:pPr>
        <w:autoSpaceDE w:val="0"/>
        <w:autoSpaceDN w:val="0"/>
        <w:adjustRightInd w:val="0"/>
        <w:ind w:left="568"/>
        <w:rPr>
          <w:rFonts w:ascii="Arial" w:hAnsi="Arial" w:cs="Arial"/>
          <w:noProof w:val="0"/>
          <w:color w:val="000000"/>
          <w:szCs w:val="20"/>
          <w:highlight w:val="white"/>
          <w:lang w:val="en-US"/>
        </w:rPr>
      </w:pPr>
      <w:r w:rsidRPr="004358B7">
        <w:rPr>
          <w:rFonts w:ascii="Arial" w:hAnsi="Arial" w:cs="Arial"/>
          <w:noProof w:val="0"/>
          <w:color w:val="0000FF"/>
          <w:szCs w:val="20"/>
          <w:highlight w:val="white"/>
          <w:lang w:val="en-US"/>
        </w:rPr>
        <w:t>&lt;/</w:t>
      </w:r>
      <w:r w:rsidRPr="004358B7">
        <w:rPr>
          <w:rFonts w:ascii="Arial" w:hAnsi="Arial" w:cs="Arial"/>
          <w:noProof w:val="0"/>
          <w:color w:val="800000"/>
          <w:szCs w:val="20"/>
          <w:highlight w:val="white"/>
          <w:lang w:val="en-US"/>
        </w:rPr>
        <w:t>component</w:t>
      </w:r>
      <w:r w:rsidRPr="004358B7">
        <w:rPr>
          <w:rFonts w:ascii="Arial" w:hAnsi="Arial" w:cs="Arial"/>
          <w:noProof w:val="0"/>
          <w:color w:val="0000FF"/>
          <w:szCs w:val="20"/>
          <w:highlight w:val="white"/>
          <w:lang w:val="en-US"/>
        </w:rPr>
        <w:t>&gt;</w:t>
      </w:r>
    </w:p>
    <w:p w14:paraId="038A9C90" w14:textId="458D3531" w:rsidR="004358B7" w:rsidRDefault="004358B7" w:rsidP="00B900EF">
      <w:pPr>
        <w:pStyle w:val="Leipteksti"/>
        <w:rPr>
          <w:lang w:val="en-US"/>
        </w:rPr>
      </w:pPr>
    </w:p>
    <w:p w14:paraId="553E7D77" w14:textId="14B496D5" w:rsidR="003F543F" w:rsidDel="005837CD" w:rsidRDefault="003F543F" w:rsidP="003F543F">
      <w:pPr>
        <w:pStyle w:val="Otsikko2"/>
        <w:rPr>
          <w:del w:id="525" w:author="Eklund Marjut" w:date="2023-02-17T09:47:00Z"/>
          <w:lang w:val="en-US"/>
        </w:rPr>
      </w:pPr>
      <w:bookmarkStart w:id="526" w:name="_Toc127867788"/>
      <w:bookmarkStart w:id="527" w:name="_Toc128560556"/>
      <w:del w:id="528" w:author="Eklund Marjut" w:date="2023-02-17T09:47:00Z">
        <w:r w:rsidRPr="003F543F" w:rsidDel="005837CD">
          <w:rPr>
            <w:lang w:val="en-US"/>
          </w:rPr>
          <w:delText>Koosteiden poimintasäännöt</w:delText>
        </w:r>
      </w:del>
      <w:del w:id="529" w:author="Eklund Marjut" w:date="2022-12-19T10:00:00Z">
        <w:r w:rsidRPr="003F543F" w:rsidDel="003720BE">
          <w:rPr>
            <w:lang w:val="en-US"/>
          </w:rPr>
          <w:delText xml:space="preserve"> ja muut tarkennukset</w:delText>
        </w:r>
      </w:del>
      <w:bookmarkStart w:id="530" w:name="_Toc127539253"/>
      <w:bookmarkEnd w:id="526"/>
      <w:bookmarkEnd w:id="527"/>
      <w:bookmarkEnd w:id="530"/>
    </w:p>
    <w:p w14:paraId="0CBF2DF1" w14:textId="7475567B" w:rsidR="003F543F" w:rsidRPr="003F543F" w:rsidDel="005837CD" w:rsidRDefault="003F543F" w:rsidP="003F543F">
      <w:pPr>
        <w:pStyle w:val="Leipteksti"/>
        <w:rPr>
          <w:del w:id="531" w:author="Eklund Marjut" w:date="2023-02-17T09:47:00Z"/>
        </w:rPr>
      </w:pPr>
      <w:del w:id="532" w:author="Eklund Marjut" w:date="2023-02-17T09:47:00Z">
        <w:r w:rsidRPr="003F543F" w:rsidDel="005837CD">
          <w:delText xml:space="preserve">Asiakirjatyypillä (oltava kertomustekstiä), näkymillä (tietyt rakenteet poimitaan vain määritellyiltä näkymiltä) ja määrittelyversiolla on vaikutusta siihen, miten tietoja poimitaan </w:delText>
        </w:r>
      </w:del>
      <w:del w:id="533" w:author="Eklund Marjut" w:date="2022-12-19T10:01:00Z">
        <w:r w:rsidRPr="003F543F" w:rsidDel="003720BE">
          <w:delText xml:space="preserve">koosteille </w:delText>
        </w:r>
      </w:del>
      <w:del w:id="534" w:author="Eklund Marjut" w:date="2023-02-17T09:47:00Z">
        <w:r w:rsidRPr="003F543F" w:rsidDel="005837CD">
          <w:delText>ja mitä poiminnassa tarkastetaan. Potilaan terveystietoja ei koskaan poimita asiakirjoista, jotka on merkattu erilliseksi toista henkilöä koskeviksi.</w:delText>
        </w:r>
        <w:bookmarkStart w:id="535" w:name="_Toc127539254"/>
        <w:bookmarkEnd w:id="535"/>
      </w:del>
    </w:p>
    <w:p w14:paraId="1D523797" w14:textId="55D29187" w:rsidR="003F543F" w:rsidRPr="003F543F" w:rsidDel="005837CD" w:rsidRDefault="003F543F" w:rsidP="003F543F">
      <w:pPr>
        <w:pStyle w:val="Leipteksti"/>
        <w:rPr>
          <w:del w:id="536" w:author="Eklund Marjut" w:date="2023-02-17T09:47:00Z"/>
        </w:rPr>
      </w:pPr>
      <w:del w:id="537" w:author="Eklund Marjut" w:date="2023-02-17T09:47:00Z">
        <w:r w:rsidRPr="003F543F" w:rsidDel="005837CD">
          <w:delText xml:space="preserve">Toimenpiteiden, laboratoriotutkimusten, kuvantamisen ja fysiologisten mittausten koosteita poimitaan vain sellaisilta hoitoasiakirjoilta, joiden headerin ClinicalDocument.templateId-kentässä on annettu määrittelykokoelma-tieto (2018.10.1 tai uudempi). </w:delText>
        </w:r>
        <w:bookmarkStart w:id="538" w:name="_Toc127539255"/>
        <w:bookmarkEnd w:id="538"/>
      </w:del>
    </w:p>
    <w:p w14:paraId="762B68CE" w14:textId="1748D04F" w:rsidR="003F543F" w:rsidRPr="003F543F" w:rsidDel="005837CD" w:rsidRDefault="003F543F" w:rsidP="003F543F">
      <w:pPr>
        <w:pStyle w:val="Leipteksti"/>
        <w:rPr>
          <w:del w:id="539" w:author="Eklund Marjut" w:date="2023-02-17T09:47:00Z"/>
        </w:rPr>
      </w:pPr>
      <w:del w:id="540" w:author="Eklund Marjut" w:date="2023-02-17T09:47:00Z">
        <w:r w:rsidRPr="003F543F" w:rsidDel="005837CD">
          <w:delText>Diagnoosien, riskien ja rokotusten koostetiedot poimitaan 2016</w:delText>
        </w:r>
      </w:del>
      <w:del w:id="541" w:author="Eklund Marjut" w:date="2022-12-19T12:45:00Z">
        <w:r w:rsidRPr="003F543F" w:rsidDel="00020493">
          <w:delText xml:space="preserve"> </w:delText>
        </w:r>
      </w:del>
      <w:del w:id="542" w:author="Eklund Marjut" w:date="2023-02-17T09:47:00Z">
        <w:r w:rsidRPr="003F543F" w:rsidDel="005837CD">
          <w:delText>vaiheistuksen mukaisista CDA R2 asiakirjoista alkaen. Lisäksi diagnoosien, riskien ja rokotusten koostetietoja poimitaan vanhemmasta materiaalista: tällöin poiminta tehdään suppeammalla tietosisällöllä ja kevennetyin tarkastuksin. Osa tiedoista poimitaan näyttömuodosta ja jotkin 2016-vaiheistuksen tietosisällön pakolliset tiedot voivat jäädä tyhjäksi.</w:delText>
        </w:r>
        <w:bookmarkStart w:id="543" w:name="_Toc127539256"/>
        <w:bookmarkEnd w:id="543"/>
      </w:del>
    </w:p>
    <w:p w14:paraId="7A609594" w14:textId="03C267EE" w:rsidR="003F543F" w:rsidRPr="003F543F" w:rsidDel="005837CD" w:rsidRDefault="003F543F" w:rsidP="003F543F">
      <w:pPr>
        <w:pStyle w:val="Leipteksti"/>
        <w:rPr>
          <w:del w:id="544" w:author="Eklund Marjut" w:date="2023-02-17T09:47:00Z"/>
        </w:rPr>
      </w:pPr>
      <w:del w:id="545" w:author="Eklund Marjut" w:date="2023-02-17T09:47:00Z">
        <w:r w:rsidRPr="003F543F" w:rsidDel="005837CD">
          <w:delText>Koostekantaan poimitaan myös mahdolliset asiakirjojen välillä kopioidut entryt (Potilastie</w:delText>
        </w:r>
      </w:del>
      <w:r w:rsidR="000D2C6C">
        <w:t>tovarann</w:t>
      </w:r>
      <w:del w:id="546" w:author="Eklund Marjut" w:date="2023-02-17T09:47:00Z">
        <w:r w:rsidRPr="003F543F" w:rsidDel="005837CD">
          <w:delText>on Kertomus ja lomakkeet, luku 2.9.4 Kopioidyt entry</w:delText>
        </w:r>
      </w:del>
      <w:del w:id="547" w:author="Eklund Marjut" w:date="2023-01-24T15:48:00Z">
        <w:r w:rsidRPr="003F543F" w:rsidDel="00701BBF">
          <w:delText>:</w:delText>
        </w:r>
      </w:del>
      <w:del w:id="548" w:author="Eklund Marjut" w:date="2023-02-17T09:47:00Z">
        <w:r w:rsidRPr="003F543F" w:rsidDel="005837CD">
          <w:delText>t).</w:delText>
        </w:r>
        <w:bookmarkStart w:id="549" w:name="_Toc127539257"/>
        <w:bookmarkEnd w:id="549"/>
      </w:del>
    </w:p>
    <w:p w14:paraId="66573A96" w14:textId="257A86DF" w:rsidR="003F543F" w:rsidRPr="003F543F" w:rsidDel="00F35AE7" w:rsidRDefault="003F543F" w:rsidP="003F543F">
      <w:pPr>
        <w:pStyle w:val="Leipteksti"/>
        <w:rPr>
          <w:moveFrom w:id="550" w:author="Eklund Marjut" w:date="2022-12-19T10:17:00Z"/>
        </w:rPr>
      </w:pPr>
      <w:moveFromRangeStart w:id="551" w:author="Eklund Marjut" w:date="2022-12-19T10:17:00Z" w:name="move122337454"/>
      <w:moveFrom w:id="552" w:author="Eklund Marjut" w:date="2022-12-19T10:17:00Z">
        <w:r w:rsidRPr="003F543F" w:rsidDel="00F35AE7">
          <w:t>Poimitut tiedot palautetaan koosteasiakirjan entryssä voimassaolevassa palautusrakenteessa THL-tietosisältömäärittelyn mukaisena.</w:t>
        </w:r>
        <w:bookmarkStart w:id="553" w:name="_Toc122348313"/>
        <w:bookmarkStart w:id="554" w:name="_Toc127539258"/>
        <w:bookmarkEnd w:id="553"/>
        <w:bookmarkEnd w:id="554"/>
      </w:moveFrom>
    </w:p>
    <w:p w14:paraId="268E4A41" w14:textId="1946AAFB" w:rsidR="003F543F" w:rsidRPr="00D760FF" w:rsidDel="00F35AE7" w:rsidRDefault="003F543F" w:rsidP="003F543F">
      <w:pPr>
        <w:pStyle w:val="Leipteksti"/>
        <w:rPr>
          <w:moveFrom w:id="555" w:author="Eklund Marjut" w:date="2022-12-19T10:18:00Z"/>
        </w:rPr>
      </w:pPr>
      <w:moveFromRangeStart w:id="556" w:author="Eklund Marjut" w:date="2022-12-19T10:18:00Z" w:name="move122337523"/>
      <w:moveFromRangeEnd w:id="551"/>
      <w:moveFrom w:id="557" w:author="Eklund Marjut" w:date="2022-12-19T10:18:00Z">
        <w:r w:rsidRPr="003F543F" w:rsidDel="00F35AE7">
          <w:t xml:space="preserve">Koosteasiakirjaan poimitaan halutulta aikaväliltä entry:t, joiden templateId:t on määritelty kyseiselle koosteelle kuuluviksi. </w:t>
        </w:r>
        <w:r w:rsidRPr="00D760FF" w:rsidDel="00F35AE7">
          <w:t>Seuraavassa taulukossa on kuvattu vastaavuudet:</w:t>
        </w:r>
        <w:bookmarkStart w:id="558" w:name="_Toc122348314"/>
        <w:bookmarkStart w:id="559" w:name="_Toc127539259"/>
        <w:bookmarkEnd w:id="558"/>
        <w:bookmarkEnd w:id="559"/>
      </w:moveFrom>
    </w:p>
    <w:tbl>
      <w:tblPr>
        <w:tblStyle w:val="TaulukkoRuudukko"/>
        <w:tblW w:w="0" w:type="auto"/>
        <w:tblInd w:w="1418" w:type="dxa"/>
        <w:tblCellMar>
          <w:top w:w="57" w:type="dxa"/>
          <w:bottom w:w="57" w:type="dxa"/>
        </w:tblCellMar>
        <w:tblLook w:val="04A0" w:firstRow="1" w:lastRow="0" w:firstColumn="1" w:lastColumn="0" w:noHBand="0" w:noVBand="1"/>
        <w:tblCaption w:val="Tietorakenteiden tunnisteiden ja koostenäkymien vastaavuudet"/>
        <w:tblDescription w:val="Tietorakenteiden tunnisteiden ja koostenäkymien vastaavuudet"/>
      </w:tblPr>
      <w:tblGrid>
        <w:gridCol w:w="2712"/>
        <w:gridCol w:w="2886"/>
        <w:gridCol w:w="2612"/>
      </w:tblGrid>
      <w:tr w:rsidR="003F543F" w:rsidDel="00701BBF" w14:paraId="640CDF47" w14:textId="74DC9092" w:rsidTr="003F543F">
        <w:trPr>
          <w:del w:id="560" w:author="Eklund Marjut" w:date="2023-01-24T15:50:00Z"/>
        </w:trPr>
        <w:tc>
          <w:tcPr>
            <w:tcW w:w="2712" w:type="dxa"/>
          </w:tcPr>
          <w:p w14:paraId="340AAFE1" w14:textId="45EE06E3" w:rsidR="003F543F" w:rsidRPr="00D760FF" w:rsidDel="00701BBF" w:rsidRDefault="003F543F" w:rsidP="003F543F">
            <w:pPr>
              <w:pStyle w:val="Leipteksti"/>
              <w:spacing w:after="0" w:line="240" w:lineRule="auto"/>
              <w:ind w:left="0"/>
              <w:rPr>
                <w:del w:id="561" w:author="Eklund Marjut" w:date="2023-01-24T15:50:00Z"/>
                <w:moveFrom w:id="562" w:author="Eklund Marjut" w:date="2022-12-19T10:18:00Z"/>
                <w:b/>
              </w:rPr>
            </w:pPr>
            <w:moveFrom w:id="563" w:author="Eklund Marjut" w:date="2022-12-19T10:18:00Z">
              <w:del w:id="564" w:author="Eklund Marjut" w:date="2023-01-24T15:50:00Z">
                <w:r w:rsidRPr="003F543F" w:rsidDel="00701BBF">
                  <w:rPr>
                    <w:b/>
                  </w:rPr>
                  <w:delText>Rakenteinen tieto</w:delText>
                </w:r>
                <w:bookmarkStart w:id="565" w:name="_Toc122348315"/>
                <w:bookmarkStart w:id="566" w:name="_Toc127539260"/>
                <w:bookmarkEnd w:id="565"/>
                <w:bookmarkEnd w:id="566"/>
              </w:del>
            </w:moveFrom>
          </w:p>
        </w:tc>
        <w:tc>
          <w:tcPr>
            <w:tcW w:w="2886" w:type="dxa"/>
          </w:tcPr>
          <w:p w14:paraId="190A07A8" w14:textId="0EBCA2FB" w:rsidR="003F543F" w:rsidRPr="00D760FF" w:rsidDel="00701BBF" w:rsidRDefault="003F543F" w:rsidP="003F543F">
            <w:pPr>
              <w:pStyle w:val="Leipteksti"/>
              <w:spacing w:after="0" w:line="240" w:lineRule="auto"/>
              <w:ind w:left="0"/>
              <w:rPr>
                <w:del w:id="567" w:author="Eklund Marjut" w:date="2023-01-24T15:50:00Z"/>
                <w:moveFrom w:id="568" w:author="Eklund Marjut" w:date="2022-12-19T10:18:00Z"/>
                <w:b/>
              </w:rPr>
            </w:pPr>
            <w:moveFrom w:id="569" w:author="Eklund Marjut" w:date="2022-12-19T10:18:00Z">
              <w:del w:id="570" w:author="Eklund Marjut" w:date="2023-01-24T15:50:00Z">
                <w:r w:rsidRPr="003F543F" w:rsidDel="00701BBF">
                  <w:rPr>
                    <w:b/>
                  </w:rPr>
                  <w:delText xml:space="preserve">Poimitun entry:n templateId </w:delText>
                </w:r>
                <w:bookmarkStart w:id="571" w:name="_Toc122348316"/>
                <w:bookmarkStart w:id="572" w:name="_Toc127539261"/>
                <w:bookmarkEnd w:id="571"/>
                <w:bookmarkEnd w:id="572"/>
              </w:del>
            </w:moveFrom>
          </w:p>
        </w:tc>
        <w:tc>
          <w:tcPr>
            <w:tcW w:w="2612" w:type="dxa"/>
          </w:tcPr>
          <w:p w14:paraId="30D4855C" w14:textId="2B18E381" w:rsidR="003F543F" w:rsidRPr="00D760FF" w:rsidDel="00701BBF" w:rsidRDefault="003F543F" w:rsidP="003F543F">
            <w:pPr>
              <w:pStyle w:val="Leipteksti"/>
              <w:spacing w:after="0" w:line="240" w:lineRule="auto"/>
              <w:ind w:left="0"/>
              <w:rPr>
                <w:del w:id="573" w:author="Eklund Marjut" w:date="2023-01-24T15:50:00Z"/>
                <w:moveFrom w:id="574" w:author="Eklund Marjut" w:date="2022-12-19T10:18:00Z"/>
                <w:b/>
              </w:rPr>
            </w:pPr>
            <w:moveFrom w:id="575" w:author="Eklund Marjut" w:date="2022-12-19T10:18:00Z">
              <w:del w:id="576" w:author="Eklund Marjut" w:date="2023-01-24T15:50:00Z">
                <w:r w:rsidRPr="003F543F" w:rsidDel="00701BBF">
                  <w:rPr>
                    <w:b/>
                  </w:rPr>
                  <w:delText>Koostenäkymä</w:delText>
                </w:r>
                <w:bookmarkStart w:id="577" w:name="_Toc122348317"/>
                <w:bookmarkStart w:id="578" w:name="_Toc127539262"/>
                <w:bookmarkEnd w:id="577"/>
                <w:bookmarkEnd w:id="578"/>
              </w:del>
            </w:moveFrom>
          </w:p>
        </w:tc>
        <w:bookmarkStart w:id="579" w:name="_Toc122348318"/>
        <w:bookmarkStart w:id="580" w:name="_Toc127539263"/>
        <w:bookmarkEnd w:id="579"/>
        <w:bookmarkEnd w:id="580"/>
      </w:tr>
      <w:tr w:rsidR="003F543F" w:rsidDel="00701BBF" w14:paraId="37231F14" w14:textId="29DDB7A4" w:rsidTr="003F543F">
        <w:trPr>
          <w:del w:id="581" w:author="Eklund Marjut" w:date="2023-01-24T15:50:00Z"/>
        </w:trPr>
        <w:tc>
          <w:tcPr>
            <w:tcW w:w="2712" w:type="dxa"/>
          </w:tcPr>
          <w:p w14:paraId="5CDEA439" w14:textId="613CBEEF" w:rsidR="003F543F" w:rsidRPr="00D760FF" w:rsidDel="00701BBF" w:rsidRDefault="003F543F" w:rsidP="003F543F">
            <w:pPr>
              <w:pStyle w:val="Leipteksti"/>
              <w:spacing w:after="0" w:line="240" w:lineRule="auto"/>
              <w:ind w:left="0"/>
              <w:rPr>
                <w:del w:id="582" w:author="Eklund Marjut" w:date="2023-01-24T15:50:00Z"/>
                <w:moveFrom w:id="583" w:author="Eklund Marjut" w:date="2022-12-19T10:18:00Z"/>
              </w:rPr>
            </w:pPr>
            <w:moveFrom w:id="584" w:author="Eklund Marjut" w:date="2022-12-19T10:18:00Z">
              <w:del w:id="585" w:author="Eklund Marjut" w:date="2023-01-24T15:50:00Z">
                <w:r w:rsidRPr="00DC633A" w:rsidDel="00701BBF">
                  <w:delText>diagnoosi</w:delText>
                </w:r>
                <w:bookmarkStart w:id="586" w:name="_Toc122348319"/>
                <w:bookmarkStart w:id="587" w:name="_Toc127539264"/>
                <w:bookmarkEnd w:id="586"/>
                <w:bookmarkEnd w:id="587"/>
              </w:del>
            </w:moveFrom>
          </w:p>
        </w:tc>
        <w:tc>
          <w:tcPr>
            <w:tcW w:w="2886" w:type="dxa"/>
          </w:tcPr>
          <w:p w14:paraId="644EFB17" w14:textId="2B03D908" w:rsidR="003F543F" w:rsidRPr="00D760FF" w:rsidDel="00701BBF" w:rsidRDefault="003F543F" w:rsidP="003F543F">
            <w:pPr>
              <w:pStyle w:val="Leipteksti"/>
              <w:spacing w:after="0" w:line="240" w:lineRule="auto"/>
              <w:ind w:left="0"/>
              <w:rPr>
                <w:del w:id="588" w:author="Eklund Marjut" w:date="2023-01-24T15:50:00Z"/>
                <w:moveFrom w:id="589" w:author="Eklund Marjut" w:date="2022-12-19T10:18:00Z"/>
              </w:rPr>
            </w:pPr>
            <w:moveFrom w:id="590" w:author="Eklund Marjut" w:date="2022-12-19T10:18:00Z">
              <w:del w:id="591" w:author="Eklund Marjut" w:date="2023-01-24T15:50:00Z">
                <w:r w:rsidRPr="00975FE6" w:rsidDel="00701BBF">
                  <w:delText>1.2.246.537.6.12.999.2003.2</w:delText>
                </w:r>
                <w:bookmarkStart w:id="592" w:name="_Toc122348320"/>
                <w:bookmarkStart w:id="593" w:name="_Toc127539265"/>
                <w:bookmarkEnd w:id="592"/>
                <w:bookmarkEnd w:id="593"/>
              </w:del>
            </w:moveFrom>
          </w:p>
        </w:tc>
        <w:tc>
          <w:tcPr>
            <w:tcW w:w="2612" w:type="dxa"/>
          </w:tcPr>
          <w:p w14:paraId="4503A022" w14:textId="05E7D4DC" w:rsidR="003F543F" w:rsidRPr="00D760FF" w:rsidDel="00701BBF" w:rsidRDefault="003F543F" w:rsidP="003F543F">
            <w:pPr>
              <w:pStyle w:val="Leipteksti"/>
              <w:spacing w:after="0" w:line="240" w:lineRule="auto"/>
              <w:ind w:left="0"/>
              <w:rPr>
                <w:del w:id="594" w:author="Eklund Marjut" w:date="2023-01-24T15:50:00Z"/>
                <w:moveFrom w:id="595" w:author="Eklund Marjut" w:date="2022-12-19T10:18:00Z"/>
              </w:rPr>
            </w:pPr>
            <w:moveFrom w:id="596" w:author="Eklund Marjut" w:date="2022-12-19T10:18:00Z">
              <w:del w:id="597" w:author="Eklund Marjut" w:date="2023-01-24T15:50:00Z">
                <w:r w:rsidRPr="008B200C" w:rsidDel="00701BBF">
                  <w:delText>Diagnoosikooste</w:delText>
                </w:r>
                <w:bookmarkStart w:id="598" w:name="_Toc122348321"/>
                <w:bookmarkStart w:id="599" w:name="_Toc127539266"/>
                <w:bookmarkEnd w:id="598"/>
                <w:bookmarkEnd w:id="599"/>
              </w:del>
            </w:moveFrom>
          </w:p>
        </w:tc>
        <w:bookmarkStart w:id="600" w:name="_Toc122348322"/>
        <w:bookmarkStart w:id="601" w:name="_Toc127539267"/>
        <w:bookmarkEnd w:id="600"/>
        <w:bookmarkEnd w:id="601"/>
      </w:tr>
      <w:tr w:rsidR="003F543F" w:rsidDel="00701BBF" w14:paraId="2AF8932C" w14:textId="7BFC5850" w:rsidTr="003F543F">
        <w:trPr>
          <w:del w:id="602" w:author="Eklund Marjut" w:date="2023-01-24T15:50:00Z"/>
        </w:trPr>
        <w:tc>
          <w:tcPr>
            <w:tcW w:w="2712" w:type="dxa"/>
          </w:tcPr>
          <w:p w14:paraId="596C1D3A" w14:textId="1CBD11EF" w:rsidR="003F543F" w:rsidRPr="00D760FF" w:rsidDel="00701BBF" w:rsidRDefault="003F543F" w:rsidP="003F543F">
            <w:pPr>
              <w:pStyle w:val="Leipteksti"/>
              <w:spacing w:after="0" w:line="240" w:lineRule="auto"/>
              <w:ind w:left="0"/>
              <w:rPr>
                <w:del w:id="603" w:author="Eklund Marjut" w:date="2023-01-24T15:50:00Z"/>
                <w:moveFrom w:id="604" w:author="Eklund Marjut" w:date="2022-12-19T10:18:00Z"/>
              </w:rPr>
            </w:pPr>
            <w:moveFrom w:id="605" w:author="Eklund Marjut" w:date="2022-12-19T10:18:00Z">
              <w:del w:id="606" w:author="Eklund Marjut" w:date="2023-01-24T15:50:00Z">
                <w:r w:rsidRPr="00DC633A" w:rsidDel="00701BBF">
                  <w:delText>toimenpide</w:delText>
                </w:r>
                <w:bookmarkStart w:id="607" w:name="_Toc122348323"/>
                <w:bookmarkStart w:id="608" w:name="_Toc127539268"/>
                <w:bookmarkEnd w:id="607"/>
                <w:bookmarkEnd w:id="608"/>
              </w:del>
            </w:moveFrom>
          </w:p>
        </w:tc>
        <w:tc>
          <w:tcPr>
            <w:tcW w:w="2886" w:type="dxa"/>
          </w:tcPr>
          <w:p w14:paraId="23AA278B" w14:textId="08BF1591" w:rsidR="003F543F" w:rsidRPr="00D760FF" w:rsidDel="00701BBF" w:rsidRDefault="003F543F" w:rsidP="003F543F">
            <w:pPr>
              <w:pStyle w:val="Leipteksti"/>
              <w:spacing w:after="0" w:line="240" w:lineRule="auto"/>
              <w:ind w:left="0"/>
              <w:rPr>
                <w:del w:id="609" w:author="Eklund Marjut" w:date="2023-01-24T15:50:00Z"/>
                <w:moveFrom w:id="610" w:author="Eklund Marjut" w:date="2022-12-19T10:18:00Z"/>
              </w:rPr>
            </w:pPr>
            <w:moveFrom w:id="611" w:author="Eklund Marjut" w:date="2022-12-19T10:18:00Z">
              <w:del w:id="612" w:author="Eklund Marjut" w:date="2023-01-24T15:50:00Z">
                <w:r w:rsidRPr="00975FE6" w:rsidDel="00701BBF">
                  <w:delText>1.2.246.537.6.12.999.2003.3</w:delText>
                </w:r>
                <w:bookmarkStart w:id="613" w:name="_Toc122348324"/>
                <w:bookmarkStart w:id="614" w:name="_Toc127539269"/>
                <w:bookmarkEnd w:id="613"/>
                <w:bookmarkEnd w:id="614"/>
              </w:del>
            </w:moveFrom>
          </w:p>
        </w:tc>
        <w:tc>
          <w:tcPr>
            <w:tcW w:w="2612" w:type="dxa"/>
          </w:tcPr>
          <w:p w14:paraId="51BBC16F" w14:textId="2BE49A33" w:rsidR="003F543F" w:rsidRPr="00D760FF" w:rsidDel="00701BBF" w:rsidRDefault="003F543F" w:rsidP="003F543F">
            <w:pPr>
              <w:pStyle w:val="Leipteksti"/>
              <w:spacing w:after="0" w:line="240" w:lineRule="auto"/>
              <w:ind w:left="0"/>
              <w:rPr>
                <w:del w:id="615" w:author="Eklund Marjut" w:date="2023-01-24T15:50:00Z"/>
                <w:moveFrom w:id="616" w:author="Eklund Marjut" w:date="2022-12-19T10:18:00Z"/>
              </w:rPr>
            </w:pPr>
            <w:moveFrom w:id="617" w:author="Eklund Marjut" w:date="2022-12-19T10:18:00Z">
              <w:del w:id="618" w:author="Eklund Marjut" w:date="2023-01-24T15:50:00Z">
                <w:r w:rsidRPr="008B200C" w:rsidDel="00701BBF">
                  <w:delText>Toimenpidekooste</w:delText>
                </w:r>
                <w:bookmarkStart w:id="619" w:name="_Toc122348325"/>
                <w:bookmarkStart w:id="620" w:name="_Toc127539270"/>
                <w:bookmarkEnd w:id="619"/>
                <w:bookmarkEnd w:id="620"/>
              </w:del>
            </w:moveFrom>
          </w:p>
        </w:tc>
        <w:bookmarkStart w:id="621" w:name="_Toc122348326"/>
        <w:bookmarkStart w:id="622" w:name="_Toc127539271"/>
        <w:bookmarkEnd w:id="621"/>
        <w:bookmarkEnd w:id="622"/>
      </w:tr>
      <w:tr w:rsidR="003F543F" w:rsidDel="00701BBF" w14:paraId="52E5F277" w14:textId="5310D5B5" w:rsidTr="003F543F">
        <w:trPr>
          <w:del w:id="623" w:author="Eklund Marjut" w:date="2023-01-24T15:50:00Z"/>
        </w:trPr>
        <w:tc>
          <w:tcPr>
            <w:tcW w:w="2712" w:type="dxa"/>
          </w:tcPr>
          <w:p w14:paraId="1D32BC47" w14:textId="73D565D9" w:rsidR="003F543F" w:rsidRPr="00D760FF" w:rsidDel="00701BBF" w:rsidRDefault="003F543F" w:rsidP="00F16039">
            <w:pPr>
              <w:pStyle w:val="Leipteksti"/>
              <w:spacing w:after="0" w:line="240" w:lineRule="auto"/>
              <w:ind w:left="0"/>
              <w:rPr>
                <w:del w:id="624" w:author="Eklund Marjut" w:date="2023-01-24T15:50:00Z"/>
                <w:moveFrom w:id="625" w:author="Eklund Marjut" w:date="2022-12-19T10:18:00Z"/>
              </w:rPr>
            </w:pPr>
            <w:moveFrom w:id="626" w:author="Eklund Marjut" w:date="2022-12-19T10:18:00Z">
              <w:del w:id="627" w:author="Eklund Marjut" w:date="2023-01-24T15:50:00Z">
                <w:r w:rsidRPr="00DC633A" w:rsidDel="00701BBF">
                  <w:delText>laboratoriotutkimuspyyntö</w:delText>
                </w:r>
                <w:bookmarkStart w:id="628" w:name="_Toc122348327"/>
                <w:bookmarkStart w:id="629" w:name="_Toc127539272"/>
                <w:bookmarkEnd w:id="628"/>
                <w:bookmarkEnd w:id="629"/>
              </w:del>
            </w:moveFrom>
          </w:p>
        </w:tc>
        <w:tc>
          <w:tcPr>
            <w:tcW w:w="2886" w:type="dxa"/>
          </w:tcPr>
          <w:p w14:paraId="3E6DB999" w14:textId="13FA39E3" w:rsidR="003F543F" w:rsidRPr="00D760FF" w:rsidDel="00701BBF" w:rsidRDefault="003F543F" w:rsidP="003F543F">
            <w:pPr>
              <w:pStyle w:val="Leipteksti"/>
              <w:spacing w:after="0" w:line="240" w:lineRule="auto"/>
              <w:ind w:left="0"/>
              <w:rPr>
                <w:del w:id="630" w:author="Eklund Marjut" w:date="2023-01-24T15:50:00Z"/>
                <w:moveFrom w:id="631" w:author="Eklund Marjut" w:date="2022-12-19T10:18:00Z"/>
              </w:rPr>
            </w:pPr>
            <w:moveFrom w:id="632" w:author="Eklund Marjut" w:date="2022-12-19T10:18:00Z">
              <w:del w:id="633" w:author="Eklund Marjut" w:date="2023-01-24T15:50:00Z">
                <w:r w:rsidRPr="00975FE6" w:rsidDel="00701BBF">
                  <w:delText>1.2.246.537.6.12.999.2003.27</w:delText>
                </w:r>
                <w:bookmarkStart w:id="634" w:name="_Toc122348328"/>
                <w:bookmarkStart w:id="635" w:name="_Toc127539273"/>
                <w:bookmarkEnd w:id="634"/>
                <w:bookmarkEnd w:id="635"/>
              </w:del>
            </w:moveFrom>
          </w:p>
        </w:tc>
        <w:tc>
          <w:tcPr>
            <w:tcW w:w="2612" w:type="dxa"/>
          </w:tcPr>
          <w:p w14:paraId="1275F934" w14:textId="5D384736" w:rsidR="003F543F" w:rsidRPr="00D760FF" w:rsidDel="00701BBF" w:rsidRDefault="003F543F" w:rsidP="003F543F">
            <w:pPr>
              <w:pStyle w:val="Leipteksti"/>
              <w:spacing w:after="0" w:line="240" w:lineRule="auto"/>
              <w:ind w:left="0"/>
              <w:rPr>
                <w:del w:id="636" w:author="Eklund Marjut" w:date="2023-01-24T15:50:00Z"/>
                <w:moveFrom w:id="637" w:author="Eklund Marjut" w:date="2022-12-19T10:18:00Z"/>
              </w:rPr>
            </w:pPr>
            <w:moveFrom w:id="638" w:author="Eklund Marjut" w:date="2022-12-19T10:18:00Z">
              <w:del w:id="639" w:author="Eklund Marjut" w:date="2023-01-24T15:50:00Z">
                <w:r w:rsidRPr="008B200C" w:rsidDel="00701BBF">
                  <w:delText>Laboratoriotutkimuskooste</w:delText>
                </w:r>
                <w:bookmarkStart w:id="640" w:name="_Toc122348329"/>
                <w:bookmarkStart w:id="641" w:name="_Toc127539274"/>
                <w:bookmarkEnd w:id="640"/>
                <w:bookmarkEnd w:id="641"/>
              </w:del>
            </w:moveFrom>
          </w:p>
        </w:tc>
        <w:bookmarkStart w:id="642" w:name="_Toc122348330"/>
        <w:bookmarkStart w:id="643" w:name="_Toc127539275"/>
        <w:bookmarkEnd w:id="642"/>
        <w:bookmarkEnd w:id="643"/>
      </w:tr>
      <w:tr w:rsidR="003F543F" w:rsidDel="00701BBF" w14:paraId="6E30B802" w14:textId="762B8BD8" w:rsidTr="003F543F">
        <w:trPr>
          <w:del w:id="644" w:author="Eklund Marjut" w:date="2023-01-24T15:50:00Z"/>
        </w:trPr>
        <w:tc>
          <w:tcPr>
            <w:tcW w:w="2712" w:type="dxa"/>
          </w:tcPr>
          <w:p w14:paraId="5A93B05F" w14:textId="79CF171A" w:rsidR="003F543F" w:rsidRPr="00D760FF" w:rsidDel="00701BBF" w:rsidRDefault="003F543F" w:rsidP="003F543F">
            <w:pPr>
              <w:pStyle w:val="Leipteksti"/>
              <w:spacing w:after="0" w:line="240" w:lineRule="auto"/>
              <w:ind w:left="0"/>
              <w:rPr>
                <w:del w:id="645" w:author="Eklund Marjut" w:date="2023-01-24T15:50:00Z"/>
                <w:moveFrom w:id="646" w:author="Eklund Marjut" w:date="2022-12-19T10:18:00Z"/>
              </w:rPr>
            </w:pPr>
            <w:moveFrom w:id="647" w:author="Eklund Marjut" w:date="2022-12-19T10:18:00Z">
              <w:del w:id="648" w:author="Eklund Marjut" w:date="2023-01-24T15:50:00Z">
                <w:r w:rsidRPr="00DC633A" w:rsidDel="00701BBF">
                  <w:delText>laboratoriotutkimus</w:delText>
                </w:r>
                <w:bookmarkStart w:id="649" w:name="_Toc122348331"/>
                <w:bookmarkStart w:id="650" w:name="_Toc127539276"/>
                <w:bookmarkEnd w:id="649"/>
                <w:bookmarkEnd w:id="650"/>
              </w:del>
            </w:moveFrom>
          </w:p>
        </w:tc>
        <w:tc>
          <w:tcPr>
            <w:tcW w:w="2886" w:type="dxa"/>
          </w:tcPr>
          <w:p w14:paraId="6EE210FD" w14:textId="2048AFBF" w:rsidR="003F543F" w:rsidRPr="00D760FF" w:rsidDel="00701BBF" w:rsidRDefault="003F543F" w:rsidP="003F543F">
            <w:pPr>
              <w:pStyle w:val="Leipteksti"/>
              <w:spacing w:after="0" w:line="240" w:lineRule="auto"/>
              <w:ind w:left="0"/>
              <w:rPr>
                <w:del w:id="651" w:author="Eklund Marjut" w:date="2023-01-24T15:50:00Z"/>
                <w:moveFrom w:id="652" w:author="Eklund Marjut" w:date="2022-12-19T10:18:00Z"/>
              </w:rPr>
            </w:pPr>
            <w:moveFrom w:id="653" w:author="Eklund Marjut" w:date="2022-12-19T10:18:00Z">
              <w:del w:id="654" w:author="Eklund Marjut" w:date="2023-01-24T15:50:00Z">
                <w:r w:rsidRPr="00975FE6" w:rsidDel="00701BBF">
                  <w:delText>1.2.246.537.6.12.999.2003.21</w:delText>
                </w:r>
                <w:bookmarkStart w:id="655" w:name="_Toc122348332"/>
                <w:bookmarkStart w:id="656" w:name="_Toc127539277"/>
                <w:bookmarkEnd w:id="655"/>
                <w:bookmarkEnd w:id="656"/>
              </w:del>
            </w:moveFrom>
          </w:p>
        </w:tc>
        <w:tc>
          <w:tcPr>
            <w:tcW w:w="2612" w:type="dxa"/>
          </w:tcPr>
          <w:p w14:paraId="71B2AA00" w14:textId="3199D921" w:rsidR="003F543F" w:rsidRPr="00D760FF" w:rsidDel="00701BBF" w:rsidRDefault="003F543F" w:rsidP="003F543F">
            <w:pPr>
              <w:pStyle w:val="Leipteksti"/>
              <w:spacing w:after="0" w:line="240" w:lineRule="auto"/>
              <w:ind w:left="0"/>
              <w:rPr>
                <w:del w:id="657" w:author="Eklund Marjut" w:date="2023-01-24T15:50:00Z"/>
                <w:moveFrom w:id="658" w:author="Eklund Marjut" w:date="2022-12-19T10:18:00Z"/>
              </w:rPr>
            </w:pPr>
            <w:moveFrom w:id="659" w:author="Eklund Marjut" w:date="2022-12-19T10:18:00Z">
              <w:del w:id="660" w:author="Eklund Marjut" w:date="2023-01-24T15:50:00Z">
                <w:r w:rsidRPr="008B200C" w:rsidDel="00701BBF">
                  <w:delText>Laboratoriotutkimuskooste</w:delText>
                </w:r>
                <w:bookmarkStart w:id="661" w:name="_Toc122348333"/>
                <w:bookmarkStart w:id="662" w:name="_Toc127539278"/>
                <w:bookmarkEnd w:id="661"/>
                <w:bookmarkEnd w:id="662"/>
              </w:del>
            </w:moveFrom>
          </w:p>
        </w:tc>
        <w:bookmarkStart w:id="663" w:name="_Toc122348334"/>
        <w:bookmarkStart w:id="664" w:name="_Toc127539279"/>
        <w:bookmarkEnd w:id="663"/>
        <w:bookmarkEnd w:id="664"/>
      </w:tr>
      <w:tr w:rsidR="003F543F" w:rsidDel="00701BBF" w14:paraId="60E6170F" w14:textId="5E6E0582" w:rsidTr="003F543F">
        <w:trPr>
          <w:del w:id="665" w:author="Eklund Marjut" w:date="2023-01-24T15:50:00Z"/>
        </w:trPr>
        <w:tc>
          <w:tcPr>
            <w:tcW w:w="2712" w:type="dxa"/>
          </w:tcPr>
          <w:p w14:paraId="5E102839" w14:textId="58FA8617" w:rsidR="003F543F" w:rsidRPr="00D760FF" w:rsidDel="00701BBF" w:rsidRDefault="003F543F" w:rsidP="003F543F">
            <w:pPr>
              <w:pStyle w:val="Leipteksti"/>
              <w:spacing w:after="0" w:line="240" w:lineRule="auto"/>
              <w:ind w:left="0"/>
              <w:rPr>
                <w:del w:id="666" w:author="Eklund Marjut" w:date="2023-01-24T15:50:00Z"/>
                <w:moveFrom w:id="667" w:author="Eklund Marjut" w:date="2022-12-19T10:18:00Z"/>
              </w:rPr>
            </w:pPr>
            <w:moveFrom w:id="668" w:author="Eklund Marjut" w:date="2022-12-19T10:18:00Z">
              <w:del w:id="669" w:author="Eklund Marjut" w:date="2023-01-24T15:50:00Z">
                <w:r w:rsidRPr="00DC633A" w:rsidDel="00701BBF">
                  <w:delText>laboratoriotutkimus-lausunto</w:delText>
                </w:r>
                <w:bookmarkStart w:id="670" w:name="_Toc122348335"/>
                <w:bookmarkStart w:id="671" w:name="_Toc127539280"/>
                <w:bookmarkEnd w:id="670"/>
                <w:bookmarkEnd w:id="671"/>
              </w:del>
            </w:moveFrom>
          </w:p>
        </w:tc>
        <w:tc>
          <w:tcPr>
            <w:tcW w:w="2886" w:type="dxa"/>
          </w:tcPr>
          <w:p w14:paraId="2CE40A85" w14:textId="28CC0C1C" w:rsidR="003F543F" w:rsidRPr="00D760FF" w:rsidDel="00701BBF" w:rsidRDefault="003F543F" w:rsidP="003F543F">
            <w:pPr>
              <w:pStyle w:val="Leipteksti"/>
              <w:spacing w:after="0" w:line="240" w:lineRule="auto"/>
              <w:ind w:left="0"/>
              <w:rPr>
                <w:del w:id="672" w:author="Eklund Marjut" w:date="2023-01-24T15:50:00Z"/>
                <w:moveFrom w:id="673" w:author="Eklund Marjut" w:date="2022-12-19T10:18:00Z"/>
              </w:rPr>
            </w:pPr>
            <w:moveFrom w:id="674" w:author="Eklund Marjut" w:date="2022-12-19T10:18:00Z">
              <w:del w:id="675" w:author="Eklund Marjut" w:date="2023-01-24T15:50:00Z">
                <w:r w:rsidRPr="00975FE6" w:rsidDel="00701BBF">
                  <w:delText>1.2.246.537.6.12.999.2003.28</w:delText>
                </w:r>
                <w:bookmarkStart w:id="676" w:name="_Toc122348336"/>
                <w:bookmarkStart w:id="677" w:name="_Toc127539281"/>
                <w:bookmarkEnd w:id="676"/>
                <w:bookmarkEnd w:id="677"/>
              </w:del>
            </w:moveFrom>
          </w:p>
        </w:tc>
        <w:tc>
          <w:tcPr>
            <w:tcW w:w="2612" w:type="dxa"/>
          </w:tcPr>
          <w:p w14:paraId="437454CD" w14:textId="18C1D0A5" w:rsidR="003F543F" w:rsidRPr="00D760FF" w:rsidDel="00701BBF" w:rsidRDefault="003F543F" w:rsidP="003F543F">
            <w:pPr>
              <w:pStyle w:val="Leipteksti"/>
              <w:spacing w:after="0" w:line="240" w:lineRule="auto"/>
              <w:ind w:left="0"/>
              <w:rPr>
                <w:del w:id="678" w:author="Eklund Marjut" w:date="2023-01-24T15:50:00Z"/>
                <w:moveFrom w:id="679" w:author="Eklund Marjut" w:date="2022-12-19T10:18:00Z"/>
              </w:rPr>
            </w:pPr>
            <w:moveFrom w:id="680" w:author="Eklund Marjut" w:date="2022-12-19T10:18:00Z">
              <w:del w:id="681" w:author="Eklund Marjut" w:date="2023-01-24T15:50:00Z">
                <w:r w:rsidRPr="008B200C" w:rsidDel="00701BBF">
                  <w:delText>Laboratoriotutkimuskooste</w:delText>
                </w:r>
                <w:bookmarkStart w:id="682" w:name="_Toc122348337"/>
                <w:bookmarkStart w:id="683" w:name="_Toc127539282"/>
                <w:bookmarkEnd w:id="682"/>
                <w:bookmarkEnd w:id="683"/>
              </w:del>
            </w:moveFrom>
          </w:p>
        </w:tc>
        <w:bookmarkStart w:id="684" w:name="_Toc122348338"/>
        <w:bookmarkStart w:id="685" w:name="_Toc127539283"/>
        <w:bookmarkEnd w:id="684"/>
        <w:bookmarkEnd w:id="685"/>
      </w:tr>
      <w:tr w:rsidR="003F543F" w:rsidDel="00701BBF" w14:paraId="0371FF93" w14:textId="0D46EFE2" w:rsidTr="003F543F">
        <w:trPr>
          <w:del w:id="686" w:author="Eklund Marjut" w:date="2023-01-24T15:50:00Z"/>
        </w:trPr>
        <w:tc>
          <w:tcPr>
            <w:tcW w:w="2712" w:type="dxa"/>
          </w:tcPr>
          <w:p w14:paraId="760F8B70" w14:textId="5DD23113" w:rsidR="003F543F" w:rsidRPr="00D760FF" w:rsidDel="00701BBF" w:rsidRDefault="003F543F" w:rsidP="00F16039">
            <w:pPr>
              <w:pStyle w:val="Leipteksti"/>
              <w:spacing w:after="0" w:line="240" w:lineRule="auto"/>
              <w:ind w:left="0"/>
              <w:rPr>
                <w:del w:id="687" w:author="Eklund Marjut" w:date="2023-01-24T15:50:00Z"/>
                <w:moveFrom w:id="688" w:author="Eklund Marjut" w:date="2022-12-19T10:18:00Z"/>
              </w:rPr>
            </w:pPr>
            <w:moveFrom w:id="689" w:author="Eklund Marjut" w:date="2022-12-19T10:18:00Z">
              <w:del w:id="690" w:author="Eklund Marjut" w:date="2023-01-24T15:50:00Z">
                <w:r w:rsidRPr="00DC633A" w:rsidDel="00701BBF">
                  <w:lastRenderedPageBreak/>
                  <w:delText>kuvantamistutkimuspyyntö</w:delText>
                </w:r>
                <w:bookmarkStart w:id="691" w:name="_Toc122348339"/>
                <w:bookmarkStart w:id="692" w:name="_Toc127539284"/>
                <w:bookmarkEnd w:id="691"/>
                <w:bookmarkEnd w:id="692"/>
              </w:del>
            </w:moveFrom>
          </w:p>
        </w:tc>
        <w:tc>
          <w:tcPr>
            <w:tcW w:w="2886" w:type="dxa"/>
          </w:tcPr>
          <w:p w14:paraId="4D654498" w14:textId="2FD11BE8" w:rsidR="003F543F" w:rsidRPr="00D760FF" w:rsidDel="00701BBF" w:rsidRDefault="003F543F" w:rsidP="003F543F">
            <w:pPr>
              <w:pStyle w:val="Leipteksti"/>
              <w:spacing w:after="0" w:line="240" w:lineRule="auto"/>
              <w:ind w:left="0"/>
              <w:rPr>
                <w:del w:id="693" w:author="Eklund Marjut" w:date="2023-01-24T15:50:00Z"/>
                <w:moveFrom w:id="694" w:author="Eklund Marjut" w:date="2022-12-19T10:18:00Z"/>
              </w:rPr>
            </w:pPr>
            <w:moveFrom w:id="695" w:author="Eklund Marjut" w:date="2022-12-19T10:18:00Z">
              <w:del w:id="696" w:author="Eklund Marjut" w:date="2023-01-24T15:50:00Z">
                <w:r w:rsidRPr="00975FE6" w:rsidDel="00701BBF">
                  <w:delText>1.2.246.537.6.12.999.2003.26</w:delText>
                </w:r>
                <w:bookmarkStart w:id="697" w:name="_Toc122348340"/>
                <w:bookmarkStart w:id="698" w:name="_Toc127539285"/>
                <w:bookmarkEnd w:id="697"/>
                <w:bookmarkEnd w:id="698"/>
              </w:del>
            </w:moveFrom>
          </w:p>
        </w:tc>
        <w:tc>
          <w:tcPr>
            <w:tcW w:w="2612" w:type="dxa"/>
          </w:tcPr>
          <w:p w14:paraId="41054D44" w14:textId="1BCFC861" w:rsidR="003F543F" w:rsidRPr="00D760FF" w:rsidDel="00701BBF" w:rsidRDefault="003F543F" w:rsidP="003F543F">
            <w:pPr>
              <w:pStyle w:val="Leipteksti"/>
              <w:spacing w:after="0" w:line="240" w:lineRule="auto"/>
              <w:ind w:left="0"/>
              <w:rPr>
                <w:del w:id="699" w:author="Eklund Marjut" w:date="2023-01-24T15:50:00Z"/>
                <w:moveFrom w:id="700" w:author="Eklund Marjut" w:date="2022-12-19T10:18:00Z"/>
              </w:rPr>
            </w:pPr>
            <w:moveFrom w:id="701" w:author="Eklund Marjut" w:date="2022-12-19T10:18:00Z">
              <w:del w:id="702" w:author="Eklund Marjut" w:date="2023-01-24T15:50:00Z">
                <w:r w:rsidRPr="008B200C" w:rsidDel="00701BBF">
                  <w:delText>Kuvantamistutkimuskooste</w:delText>
                </w:r>
                <w:bookmarkStart w:id="703" w:name="_Toc122348341"/>
                <w:bookmarkStart w:id="704" w:name="_Toc127539286"/>
                <w:bookmarkEnd w:id="703"/>
                <w:bookmarkEnd w:id="704"/>
              </w:del>
            </w:moveFrom>
          </w:p>
        </w:tc>
        <w:bookmarkStart w:id="705" w:name="_Toc122348342"/>
        <w:bookmarkStart w:id="706" w:name="_Toc127539287"/>
        <w:bookmarkEnd w:id="705"/>
        <w:bookmarkEnd w:id="706"/>
      </w:tr>
      <w:tr w:rsidR="003F543F" w:rsidDel="00701BBF" w14:paraId="2F69899F" w14:textId="2ACC57AA" w:rsidTr="003F543F">
        <w:trPr>
          <w:del w:id="707" w:author="Eklund Marjut" w:date="2023-01-24T15:50:00Z"/>
        </w:trPr>
        <w:tc>
          <w:tcPr>
            <w:tcW w:w="2712" w:type="dxa"/>
          </w:tcPr>
          <w:p w14:paraId="47666406" w14:textId="7FDDDD43" w:rsidR="003F543F" w:rsidRPr="00D760FF" w:rsidDel="00701BBF" w:rsidRDefault="003F543F" w:rsidP="003F543F">
            <w:pPr>
              <w:pStyle w:val="Leipteksti"/>
              <w:spacing w:after="0" w:line="240" w:lineRule="auto"/>
              <w:ind w:left="0"/>
              <w:rPr>
                <w:del w:id="708" w:author="Eklund Marjut" w:date="2023-01-24T15:50:00Z"/>
                <w:moveFrom w:id="709" w:author="Eklund Marjut" w:date="2022-12-19T10:18:00Z"/>
              </w:rPr>
            </w:pPr>
            <w:moveFrom w:id="710" w:author="Eklund Marjut" w:date="2022-12-19T10:18:00Z">
              <w:del w:id="711" w:author="Eklund Marjut" w:date="2023-01-24T15:50:00Z">
                <w:r w:rsidRPr="00DC633A" w:rsidDel="00701BBF">
                  <w:delText>kuvantamistutkimus</w:delText>
                </w:r>
                <w:bookmarkStart w:id="712" w:name="_Toc122348343"/>
                <w:bookmarkStart w:id="713" w:name="_Toc127539288"/>
                <w:bookmarkEnd w:id="712"/>
                <w:bookmarkEnd w:id="713"/>
              </w:del>
            </w:moveFrom>
          </w:p>
        </w:tc>
        <w:tc>
          <w:tcPr>
            <w:tcW w:w="2886" w:type="dxa"/>
          </w:tcPr>
          <w:p w14:paraId="3E1807CE" w14:textId="733DC2E5" w:rsidR="003F543F" w:rsidRPr="00D760FF" w:rsidDel="00701BBF" w:rsidRDefault="003F543F" w:rsidP="003F543F">
            <w:pPr>
              <w:pStyle w:val="Leipteksti"/>
              <w:spacing w:after="0" w:line="240" w:lineRule="auto"/>
              <w:ind w:left="0"/>
              <w:rPr>
                <w:del w:id="714" w:author="Eklund Marjut" w:date="2023-01-24T15:50:00Z"/>
                <w:moveFrom w:id="715" w:author="Eklund Marjut" w:date="2022-12-19T10:18:00Z"/>
              </w:rPr>
            </w:pPr>
            <w:moveFrom w:id="716" w:author="Eklund Marjut" w:date="2022-12-19T10:18:00Z">
              <w:del w:id="717" w:author="Eklund Marjut" w:date="2023-01-24T15:50:00Z">
                <w:r w:rsidRPr="00975FE6" w:rsidDel="00701BBF">
                  <w:delText>1.2.246.537.6.12.999.2003.22</w:delText>
                </w:r>
                <w:bookmarkStart w:id="718" w:name="_Toc122348344"/>
                <w:bookmarkStart w:id="719" w:name="_Toc127539289"/>
                <w:bookmarkEnd w:id="718"/>
                <w:bookmarkEnd w:id="719"/>
              </w:del>
            </w:moveFrom>
          </w:p>
        </w:tc>
        <w:tc>
          <w:tcPr>
            <w:tcW w:w="2612" w:type="dxa"/>
          </w:tcPr>
          <w:p w14:paraId="3AF04A92" w14:textId="509CCF5F" w:rsidR="003F543F" w:rsidRPr="00D760FF" w:rsidDel="00701BBF" w:rsidRDefault="003F543F" w:rsidP="003F543F">
            <w:pPr>
              <w:pStyle w:val="Leipteksti"/>
              <w:spacing w:after="0" w:line="240" w:lineRule="auto"/>
              <w:ind w:left="0"/>
              <w:rPr>
                <w:del w:id="720" w:author="Eklund Marjut" w:date="2023-01-24T15:50:00Z"/>
                <w:moveFrom w:id="721" w:author="Eklund Marjut" w:date="2022-12-19T10:18:00Z"/>
              </w:rPr>
            </w:pPr>
            <w:moveFrom w:id="722" w:author="Eklund Marjut" w:date="2022-12-19T10:18:00Z">
              <w:del w:id="723" w:author="Eklund Marjut" w:date="2023-01-24T15:50:00Z">
                <w:r w:rsidRPr="008B200C" w:rsidDel="00701BBF">
                  <w:delText>Kuvantamistutkimuskooste</w:delText>
                </w:r>
                <w:bookmarkStart w:id="724" w:name="_Toc122348345"/>
                <w:bookmarkStart w:id="725" w:name="_Toc127539290"/>
                <w:bookmarkEnd w:id="724"/>
                <w:bookmarkEnd w:id="725"/>
              </w:del>
            </w:moveFrom>
          </w:p>
        </w:tc>
        <w:bookmarkStart w:id="726" w:name="_Toc122348346"/>
        <w:bookmarkStart w:id="727" w:name="_Toc127539291"/>
        <w:bookmarkEnd w:id="726"/>
        <w:bookmarkEnd w:id="727"/>
      </w:tr>
      <w:tr w:rsidR="003F543F" w:rsidDel="00701BBF" w14:paraId="5ADBDF26" w14:textId="3848B34D" w:rsidTr="003F543F">
        <w:trPr>
          <w:del w:id="728" w:author="Eklund Marjut" w:date="2023-01-24T15:50:00Z"/>
        </w:trPr>
        <w:tc>
          <w:tcPr>
            <w:tcW w:w="2712" w:type="dxa"/>
          </w:tcPr>
          <w:p w14:paraId="5E56A740" w14:textId="6896D116" w:rsidR="003F543F" w:rsidRPr="00D760FF" w:rsidDel="00701BBF" w:rsidRDefault="003F543F" w:rsidP="003F543F">
            <w:pPr>
              <w:pStyle w:val="Leipteksti"/>
              <w:spacing w:after="0" w:line="240" w:lineRule="auto"/>
              <w:ind w:left="0"/>
              <w:rPr>
                <w:del w:id="729" w:author="Eklund Marjut" w:date="2023-01-24T15:50:00Z"/>
                <w:moveFrom w:id="730" w:author="Eklund Marjut" w:date="2022-12-19T10:18:00Z"/>
              </w:rPr>
            </w:pPr>
            <w:moveFrom w:id="731" w:author="Eklund Marjut" w:date="2022-12-19T10:18:00Z">
              <w:del w:id="732" w:author="Eklund Marjut" w:date="2023-01-24T15:50:00Z">
                <w:r w:rsidRPr="00DC633A" w:rsidDel="00701BBF">
                  <w:delText>kuvantamistutkimus-lausunto</w:delText>
                </w:r>
                <w:bookmarkStart w:id="733" w:name="_Toc122348347"/>
                <w:bookmarkStart w:id="734" w:name="_Toc127539292"/>
                <w:bookmarkEnd w:id="733"/>
                <w:bookmarkEnd w:id="734"/>
              </w:del>
            </w:moveFrom>
          </w:p>
        </w:tc>
        <w:tc>
          <w:tcPr>
            <w:tcW w:w="2886" w:type="dxa"/>
          </w:tcPr>
          <w:p w14:paraId="3D5B380A" w14:textId="3BD1E075" w:rsidR="003F543F" w:rsidRPr="00D760FF" w:rsidDel="00701BBF" w:rsidRDefault="003F543F" w:rsidP="003F543F">
            <w:pPr>
              <w:pStyle w:val="Leipteksti"/>
              <w:spacing w:after="0" w:line="240" w:lineRule="auto"/>
              <w:ind w:left="0"/>
              <w:rPr>
                <w:del w:id="735" w:author="Eklund Marjut" w:date="2023-01-24T15:50:00Z"/>
                <w:moveFrom w:id="736" w:author="Eklund Marjut" w:date="2022-12-19T10:18:00Z"/>
              </w:rPr>
            </w:pPr>
            <w:moveFrom w:id="737" w:author="Eklund Marjut" w:date="2022-12-19T10:18:00Z">
              <w:del w:id="738" w:author="Eklund Marjut" w:date="2023-01-24T15:50:00Z">
                <w:r w:rsidRPr="00975FE6" w:rsidDel="00701BBF">
                  <w:delText>1.2.246.537.6.12.999.2003.24</w:delText>
                </w:r>
                <w:bookmarkStart w:id="739" w:name="_Toc122348348"/>
                <w:bookmarkStart w:id="740" w:name="_Toc127539293"/>
                <w:bookmarkEnd w:id="739"/>
                <w:bookmarkEnd w:id="740"/>
              </w:del>
            </w:moveFrom>
          </w:p>
        </w:tc>
        <w:tc>
          <w:tcPr>
            <w:tcW w:w="2612" w:type="dxa"/>
          </w:tcPr>
          <w:p w14:paraId="6F819FC9" w14:textId="7F09DBF8" w:rsidR="003F543F" w:rsidRPr="00D760FF" w:rsidDel="00701BBF" w:rsidRDefault="003F543F" w:rsidP="003F543F">
            <w:pPr>
              <w:pStyle w:val="Leipteksti"/>
              <w:spacing w:after="0" w:line="240" w:lineRule="auto"/>
              <w:ind w:left="0"/>
              <w:rPr>
                <w:del w:id="741" w:author="Eklund Marjut" w:date="2023-01-24T15:50:00Z"/>
                <w:moveFrom w:id="742" w:author="Eklund Marjut" w:date="2022-12-19T10:18:00Z"/>
              </w:rPr>
            </w:pPr>
            <w:moveFrom w:id="743" w:author="Eklund Marjut" w:date="2022-12-19T10:18:00Z">
              <w:del w:id="744" w:author="Eklund Marjut" w:date="2023-01-24T15:50:00Z">
                <w:r w:rsidRPr="008B200C" w:rsidDel="00701BBF">
                  <w:delText>Kuvantamistutkimuskooste</w:delText>
                </w:r>
                <w:bookmarkStart w:id="745" w:name="_Toc122348349"/>
                <w:bookmarkStart w:id="746" w:name="_Toc127539294"/>
                <w:bookmarkEnd w:id="745"/>
                <w:bookmarkEnd w:id="746"/>
              </w:del>
            </w:moveFrom>
          </w:p>
        </w:tc>
        <w:bookmarkStart w:id="747" w:name="_Toc122348350"/>
        <w:bookmarkStart w:id="748" w:name="_Toc127539295"/>
        <w:bookmarkEnd w:id="747"/>
        <w:bookmarkEnd w:id="748"/>
      </w:tr>
      <w:tr w:rsidR="003F543F" w:rsidDel="00701BBF" w14:paraId="7AE8AC29" w14:textId="32D7450A" w:rsidTr="003F543F">
        <w:trPr>
          <w:del w:id="749" w:author="Eklund Marjut" w:date="2023-01-24T15:50:00Z"/>
        </w:trPr>
        <w:tc>
          <w:tcPr>
            <w:tcW w:w="2712" w:type="dxa"/>
          </w:tcPr>
          <w:p w14:paraId="12CA39D8" w14:textId="7D70EE29" w:rsidR="003F543F" w:rsidRPr="00D760FF" w:rsidDel="00701BBF" w:rsidRDefault="003F543F" w:rsidP="003F543F">
            <w:pPr>
              <w:pStyle w:val="Leipteksti"/>
              <w:spacing w:after="0" w:line="240" w:lineRule="auto"/>
              <w:ind w:left="0"/>
              <w:rPr>
                <w:del w:id="750" w:author="Eklund Marjut" w:date="2023-01-24T15:50:00Z"/>
                <w:moveFrom w:id="751" w:author="Eklund Marjut" w:date="2022-12-19T10:18:00Z"/>
              </w:rPr>
            </w:pPr>
            <w:moveFrom w:id="752" w:author="Eklund Marjut" w:date="2022-12-19T10:18:00Z">
              <w:del w:id="753" w:author="Eklund Marjut" w:date="2023-01-24T15:50:00Z">
                <w:r w:rsidRPr="00DC633A" w:rsidDel="00701BBF">
                  <w:delText>fysiologiset mittaustulokset</w:delText>
                </w:r>
                <w:bookmarkStart w:id="754" w:name="_Toc122348351"/>
                <w:bookmarkStart w:id="755" w:name="_Toc127539296"/>
                <w:bookmarkEnd w:id="754"/>
                <w:bookmarkEnd w:id="755"/>
              </w:del>
            </w:moveFrom>
          </w:p>
        </w:tc>
        <w:tc>
          <w:tcPr>
            <w:tcW w:w="2886" w:type="dxa"/>
          </w:tcPr>
          <w:p w14:paraId="7319D122" w14:textId="36CA2C81" w:rsidR="003F543F" w:rsidRPr="00D760FF" w:rsidDel="00701BBF" w:rsidRDefault="003F543F" w:rsidP="003F543F">
            <w:pPr>
              <w:pStyle w:val="Leipteksti"/>
              <w:spacing w:after="0" w:line="240" w:lineRule="auto"/>
              <w:ind w:left="0"/>
              <w:rPr>
                <w:del w:id="756" w:author="Eklund Marjut" w:date="2023-01-24T15:50:00Z"/>
                <w:moveFrom w:id="757" w:author="Eklund Marjut" w:date="2022-12-19T10:18:00Z"/>
              </w:rPr>
            </w:pPr>
            <w:moveFrom w:id="758" w:author="Eklund Marjut" w:date="2022-12-19T10:18:00Z">
              <w:del w:id="759" w:author="Eklund Marjut" w:date="2023-01-24T15:50:00Z">
                <w:r w:rsidRPr="00975FE6" w:rsidDel="00701BBF">
                  <w:delText>1.2.246.537.6.12.999.2003.23</w:delText>
                </w:r>
                <w:bookmarkStart w:id="760" w:name="_Toc122348352"/>
                <w:bookmarkStart w:id="761" w:name="_Toc127539297"/>
                <w:bookmarkEnd w:id="760"/>
                <w:bookmarkEnd w:id="761"/>
              </w:del>
            </w:moveFrom>
          </w:p>
        </w:tc>
        <w:tc>
          <w:tcPr>
            <w:tcW w:w="2612" w:type="dxa"/>
          </w:tcPr>
          <w:p w14:paraId="4078F1FF" w14:textId="562A60FA" w:rsidR="003F543F" w:rsidRPr="00D760FF" w:rsidDel="00701BBF" w:rsidRDefault="003F543F" w:rsidP="003F543F">
            <w:pPr>
              <w:pStyle w:val="Leipteksti"/>
              <w:spacing w:after="0" w:line="240" w:lineRule="auto"/>
              <w:ind w:left="0"/>
              <w:rPr>
                <w:del w:id="762" w:author="Eklund Marjut" w:date="2023-01-24T15:50:00Z"/>
                <w:moveFrom w:id="763" w:author="Eklund Marjut" w:date="2022-12-19T10:18:00Z"/>
              </w:rPr>
            </w:pPr>
            <w:moveFrom w:id="764" w:author="Eklund Marjut" w:date="2022-12-19T10:18:00Z">
              <w:del w:id="765" w:author="Eklund Marjut" w:date="2023-01-24T15:50:00Z">
                <w:r w:rsidRPr="008B200C" w:rsidDel="00701BBF">
                  <w:delText>Fysiologiset mittaukset -kooste</w:delText>
                </w:r>
                <w:bookmarkStart w:id="766" w:name="_Toc122348353"/>
                <w:bookmarkStart w:id="767" w:name="_Toc127539298"/>
                <w:bookmarkEnd w:id="766"/>
                <w:bookmarkEnd w:id="767"/>
              </w:del>
            </w:moveFrom>
          </w:p>
        </w:tc>
        <w:bookmarkStart w:id="768" w:name="_Toc122348354"/>
        <w:bookmarkStart w:id="769" w:name="_Toc127539299"/>
        <w:bookmarkEnd w:id="768"/>
        <w:bookmarkEnd w:id="769"/>
      </w:tr>
      <w:tr w:rsidR="003F543F" w:rsidDel="00701BBF" w14:paraId="7AC69958" w14:textId="43A2E838" w:rsidTr="003F543F">
        <w:trPr>
          <w:del w:id="770" w:author="Eklund Marjut" w:date="2023-01-24T15:50:00Z"/>
        </w:trPr>
        <w:tc>
          <w:tcPr>
            <w:tcW w:w="2712" w:type="dxa"/>
          </w:tcPr>
          <w:p w14:paraId="1F0200EB" w14:textId="659E08D3" w:rsidR="003F543F" w:rsidRPr="00D760FF" w:rsidDel="00701BBF" w:rsidRDefault="003F543F" w:rsidP="003F543F">
            <w:pPr>
              <w:pStyle w:val="Leipteksti"/>
              <w:spacing w:after="0" w:line="240" w:lineRule="auto"/>
              <w:ind w:left="0"/>
              <w:rPr>
                <w:del w:id="771" w:author="Eklund Marjut" w:date="2023-01-24T15:50:00Z"/>
                <w:moveFrom w:id="772" w:author="Eklund Marjut" w:date="2022-12-19T10:18:00Z"/>
              </w:rPr>
            </w:pPr>
            <w:moveFrom w:id="773" w:author="Eklund Marjut" w:date="2022-12-19T10:18:00Z">
              <w:del w:id="774" w:author="Eklund Marjut" w:date="2023-01-24T15:50:00Z">
                <w:r w:rsidRPr="00DC633A" w:rsidDel="00701BBF">
                  <w:delText>fysiologisen mittauksen lausunto</w:delText>
                </w:r>
                <w:bookmarkStart w:id="775" w:name="_Toc122348355"/>
                <w:bookmarkStart w:id="776" w:name="_Toc127539300"/>
                <w:bookmarkEnd w:id="775"/>
                <w:bookmarkEnd w:id="776"/>
              </w:del>
            </w:moveFrom>
          </w:p>
        </w:tc>
        <w:tc>
          <w:tcPr>
            <w:tcW w:w="2886" w:type="dxa"/>
          </w:tcPr>
          <w:p w14:paraId="2AEA0AFE" w14:textId="031BDC0B" w:rsidR="003F543F" w:rsidRPr="00D760FF" w:rsidDel="00701BBF" w:rsidRDefault="003F543F" w:rsidP="003F543F">
            <w:pPr>
              <w:pStyle w:val="Leipteksti"/>
              <w:spacing w:after="0" w:line="240" w:lineRule="auto"/>
              <w:ind w:left="0"/>
              <w:rPr>
                <w:del w:id="777" w:author="Eklund Marjut" w:date="2023-01-24T15:50:00Z"/>
                <w:moveFrom w:id="778" w:author="Eklund Marjut" w:date="2022-12-19T10:18:00Z"/>
              </w:rPr>
            </w:pPr>
            <w:moveFrom w:id="779" w:author="Eklund Marjut" w:date="2022-12-19T10:18:00Z">
              <w:del w:id="780" w:author="Eklund Marjut" w:date="2023-01-24T15:50:00Z">
                <w:r w:rsidRPr="00975FE6" w:rsidDel="00701BBF">
                  <w:delText>1.2.246.537.6.12.999.2003.25</w:delText>
                </w:r>
                <w:bookmarkStart w:id="781" w:name="_Toc122348356"/>
                <w:bookmarkStart w:id="782" w:name="_Toc127539301"/>
                <w:bookmarkEnd w:id="781"/>
                <w:bookmarkEnd w:id="782"/>
              </w:del>
            </w:moveFrom>
          </w:p>
        </w:tc>
        <w:tc>
          <w:tcPr>
            <w:tcW w:w="2612" w:type="dxa"/>
          </w:tcPr>
          <w:p w14:paraId="6FB48105" w14:textId="02098E40" w:rsidR="003F543F" w:rsidRPr="00D760FF" w:rsidDel="00701BBF" w:rsidRDefault="003F543F" w:rsidP="003F543F">
            <w:pPr>
              <w:pStyle w:val="Leipteksti"/>
              <w:spacing w:after="0" w:line="240" w:lineRule="auto"/>
              <w:ind w:left="0"/>
              <w:rPr>
                <w:del w:id="783" w:author="Eklund Marjut" w:date="2023-01-24T15:50:00Z"/>
                <w:moveFrom w:id="784" w:author="Eklund Marjut" w:date="2022-12-19T10:18:00Z"/>
              </w:rPr>
            </w:pPr>
            <w:moveFrom w:id="785" w:author="Eklund Marjut" w:date="2022-12-19T10:18:00Z">
              <w:del w:id="786" w:author="Eklund Marjut" w:date="2023-01-24T15:50:00Z">
                <w:r w:rsidRPr="008B200C" w:rsidDel="00701BBF">
                  <w:delText>Fysiologiset mittaukset -kooste</w:delText>
                </w:r>
                <w:bookmarkStart w:id="787" w:name="_Toc122348357"/>
                <w:bookmarkStart w:id="788" w:name="_Toc127539302"/>
                <w:bookmarkEnd w:id="787"/>
                <w:bookmarkEnd w:id="788"/>
              </w:del>
            </w:moveFrom>
          </w:p>
        </w:tc>
        <w:bookmarkStart w:id="789" w:name="_Toc122348358"/>
        <w:bookmarkStart w:id="790" w:name="_Toc127539303"/>
        <w:bookmarkEnd w:id="789"/>
        <w:bookmarkEnd w:id="790"/>
      </w:tr>
      <w:tr w:rsidR="003F543F" w:rsidDel="00701BBF" w14:paraId="3D712D01" w14:textId="7567CB40" w:rsidTr="003F543F">
        <w:trPr>
          <w:del w:id="791" w:author="Eklund Marjut" w:date="2023-01-24T15:50:00Z"/>
        </w:trPr>
        <w:tc>
          <w:tcPr>
            <w:tcW w:w="2712" w:type="dxa"/>
          </w:tcPr>
          <w:p w14:paraId="319B335A" w14:textId="10E7C4FC" w:rsidR="003F543F" w:rsidRPr="00D760FF" w:rsidDel="00701BBF" w:rsidRDefault="003F543F" w:rsidP="003F543F">
            <w:pPr>
              <w:pStyle w:val="Leipteksti"/>
              <w:spacing w:after="0" w:line="240" w:lineRule="auto"/>
              <w:ind w:left="0"/>
              <w:rPr>
                <w:del w:id="792" w:author="Eklund Marjut" w:date="2023-01-24T15:50:00Z"/>
                <w:moveFrom w:id="793" w:author="Eklund Marjut" w:date="2022-12-19T10:18:00Z"/>
              </w:rPr>
            </w:pPr>
            <w:moveFrom w:id="794" w:author="Eklund Marjut" w:date="2022-12-19T10:18:00Z">
              <w:del w:id="795" w:author="Eklund Marjut" w:date="2023-01-24T15:50:00Z">
                <w:r w:rsidRPr="00DC633A" w:rsidDel="00701BBF">
                  <w:delText>rokotukset</w:delText>
                </w:r>
                <w:bookmarkStart w:id="796" w:name="_Toc122348359"/>
                <w:bookmarkStart w:id="797" w:name="_Toc127539304"/>
                <w:bookmarkEnd w:id="796"/>
                <w:bookmarkEnd w:id="797"/>
              </w:del>
            </w:moveFrom>
          </w:p>
        </w:tc>
        <w:tc>
          <w:tcPr>
            <w:tcW w:w="2886" w:type="dxa"/>
          </w:tcPr>
          <w:p w14:paraId="2A0DC1BD" w14:textId="1A3DB9E3" w:rsidR="003F543F" w:rsidRPr="00D760FF" w:rsidDel="00701BBF" w:rsidRDefault="003F543F" w:rsidP="003F543F">
            <w:pPr>
              <w:pStyle w:val="Leipteksti"/>
              <w:spacing w:after="0" w:line="240" w:lineRule="auto"/>
              <w:ind w:left="0"/>
              <w:rPr>
                <w:del w:id="798" w:author="Eklund Marjut" w:date="2023-01-24T15:50:00Z"/>
                <w:moveFrom w:id="799" w:author="Eklund Marjut" w:date="2022-12-19T10:18:00Z"/>
              </w:rPr>
            </w:pPr>
            <w:moveFrom w:id="800" w:author="Eklund Marjut" w:date="2022-12-19T10:18:00Z">
              <w:del w:id="801" w:author="Eklund Marjut" w:date="2023-01-24T15:50:00Z">
                <w:r w:rsidRPr="00975FE6" w:rsidDel="00701BBF">
                  <w:delText>1.2.246.537.6.12.999.2003.19</w:delText>
                </w:r>
                <w:bookmarkStart w:id="802" w:name="_Toc122348360"/>
                <w:bookmarkStart w:id="803" w:name="_Toc127539305"/>
                <w:bookmarkEnd w:id="802"/>
                <w:bookmarkEnd w:id="803"/>
              </w:del>
            </w:moveFrom>
          </w:p>
        </w:tc>
        <w:tc>
          <w:tcPr>
            <w:tcW w:w="2612" w:type="dxa"/>
          </w:tcPr>
          <w:p w14:paraId="6CCE326B" w14:textId="1CF17024" w:rsidR="003F543F" w:rsidRPr="00D760FF" w:rsidDel="00701BBF" w:rsidRDefault="003F543F" w:rsidP="003F543F">
            <w:pPr>
              <w:pStyle w:val="Leipteksti"/>
              <w:spacing w:after="0" w:line="240" w:lineRule="auto"/>
              <w:ind w:left="0"/>
              <w:rPr>
                <w:del w:id="804" w:author="Eklund Marjut" w:date="2023-01-24T15:50:00Z"/>
                <w:moveFrom w:id="805" w:author="Eklund Marjut" w:date="2022-12-19T10:18:00Z"/>
              </w:rPr>
            </w:pPr>
            <w:moveFrom w:id="806" w:author="Eklund Marjut" w:date="2022-12-19T10:18:00Z">
              <w:del w:id="807" w:author="Eklund Marjut" w:date="2023-01-24T15:50:00Z">
                <w:r w:rsidRPr="008B200C" w:rsidDel="00701BBF">
                  <w:delText>Rokotuskooste</w:delText>
                </w:r>
                <w:bookmarkStart w:id="808" w:name="_Toc122348361"/>
                <w:bookmarkStart w:id="809" w:name="_Toc127539306"/>
                <w:bookmarkEnd w:id="808"/>
                <w:bookmarkEnd w:id="809"/>
              </w:del>
            </w:moveFrom>
          </w:p>
        </w:tc>
        <w:bookmarkStart w:id="810" w:name="_Toc122348362"/>
        <w:bookmarkStart w:id="811" w:name="_Toc127539307"/>
        <w:bookmarkEnd w:id="810"/>
        <w:bookmarkEnd w:id="811"/>
      </w:tr>
      <w:tr w:rsidR="003F543F" w:rsidDel="00701BBF" w14:paraId="335974A4" w14:textId="26584A1A" w:rsidTr="003F543F">
        <w:trPr>
          <w:del w:id="812" w:author="Eklund Marjut" w:date="2023-01-24T15:50:00Z"/>
        </w:trPr>
        <w:tc>
          <w:tcPr>
            <w:tcW w:w="2712" w:type="dxa"/>
          </w:tcPr>
          <w:p w14:paraId="17B68689" w14:textId="0D3ABE95" w:rsidR="003F543F" w:rsidRPr="00D760FF" w:rsidDel="00701BBF" w:rsidRDefault="003F543F" w:rsidP="003F543F">
            <w:pPr>
              <w:pStyle w:val="Leipteksti"/>
              <w:spacing w:after="0" w:line="240" w:lineRule="auto"/>
              <w:ind w:left="0"/>
              <w:rPr>
                <w:del w:id="813" w:author="Eklund Marjut" w:date="2023-01-24T15:50:00Z"/>
                <w:moveFrom w:id="814" w:author="Eklund Marjut" w:date="2022-12-19T10:18:00Z"/>
              </w:rPr>
            </w:pPr>
            <w:moveFrom w:id="815" w:author="Eklund Marjut" w:date="2022-12-19T10:18:00Z">
              <w:del w:id="816" w:author="Eklund Marjut" w:date="2023-01-24T15:50:00Z">
                <w:r w:rsidRPr="00DC633A" w:rsidDel="00701BBF">
                  <w:delText>riskitieto</w:delText>
                </w:r>
                <w:bookmarkStart w:id="817" w:name="_Toc122348363"/>
                <w:bookmarkStart w:id="818" w:name="_Toc127539308"/>
                <w:bookmarkEnd w:id="817"/>
                <w:bookmarkEnd w:id="818"/>
              </w:del>
            </w:moveFrom>
          </w:p>
        </w:tc>
        <w:tc>
          <w:tcPr>
            <w:tcW w:w="2886" w:type="dxa"/>
          </w:tcPr>
          <w:p w14:paraId="5053F143" w14:textId="2FAB49B2" w:rsidR="003F543F" w:rsidRPr="00D760FF" w:rsidDel="00701BBF" w:rsidRDefault="003F543F" w:rsidP="003F543F">
            <w:pPr>
              <w:pStyle w:val="Leipteksti"/>
              <w:spacing w:after="0" w:line="240" w:lineRule="auto"/>
              <w:ind w:left="0"/>
              <w:rPr>
                <w:del w:id="819" w:author="Eklund Marjut" w:date="2023-01-24T15:50:00Z"/>
                <w:moveFrom w:id="820" w:author="Eklund Marjut" w:date="2022-12-19T10:18:00Z"/>
              </w:rPr>
            </w:pPr>
            <w:moveFrom w:id="821" w:author="Eklund Marjut" w:date="2022-12-19T10:18:00Z">
              <w:del w:id="822" w:author="Eklund Marjut" w:date="2023-01-24T15:50:00Z">
                <w:r w:rsidRPr="00975FE6" w:rsidDel="00701BBF">
                  <w:delText>1.2.246.537.6.12.999.2003.13</w:delText>
                </w:r>
                <w:bookmarkStart w:id="823" w:name="_Toc122348364"/>
                <w:bookmarkStart w:id="824" w:name="_Toc127539309"/>
                <w:bookmarkEnd w:id="823"/>
                <w:bookmarkEnd w:id="824"/>
              </w:del>
            </w:moveFrom>
          </w:p>
        </w:tc>
        <w:tc>
          <w:tcPr>
            <w:tcW w:w="2612" w:type="dxa"/>
          </w:tcPr>
          <w:p w14:paraId="3F5B79B9" w14:textId="2BDBB26A" w:rsidR="003F543F" w:rsidRPr="00D760FF" w:rsidDel="00701BBF" w:rsidRDefault="003F543F" w:rsidP="00F16039">
            <w:pPr>
              <w:pStyle w:val="Leipteksti"/>
              <w:keepNext/>
              <w:spacing w:after="0" w:line="240" w:lineRule="auto"/>
              <w:ind w:left="0"/>
              <w:rPr>
                <w:del w:id="825" w:author="Eklund Marjut" w:date="2023-01-24T15:50:00Z"/>
                <w:moveFrom w:id="826" w:author="Eklund Marjut" w:date="2022-12-19T10:18:00Z"/>
              </w:rPr>
            </w:pPr>
            <w:moveFrom w:id="827" w:author="Eklund Marjut" w:date="2022-12-19T10:18:00Z">
              <w:del w:id="828" w:author="Eklund Marjut" w:date="2023-01-24T15:50:00Z">
                <w:r w:rsidRPr="008B200C" w:rsidDel="00701BBF">
                  <w:delText>Riskitietokooste</w:delText>
                </w:r>
                <w:bookmarkStart w:id="829" w:name="_Toc122348365"/>
                <w:bookmarkStart w:id="830" w:name="_Toc127539310"/>
                <w:bookmarkEnd w:id="829"/>
                <w:bookmarkEnd w:id="830"/>
              </w:del>
            </w:moveFrom>
          </w:p>
        </w:tc>
        <w:bookmarkStart w:id="831" w:name="_Toc122348366"/>
        <w:bookmarkStart w:id="832" w:name="_Toc127539311"/>
        <w:bookmarkEnd w:id="831"/>
        <w:bookmarkEnd w:id="832"/>
      </w:tr>
    </w:tbl>
    <w:p w14:paraId="1A1FBA18" w14:textId="5BF0968B" w:rsidR="003F543F" w:rsidDel="00F35AE7" w:rsidRDefault="00F16039" w:rsidP="00D760FF">
      <w:pPr>
        <w:pStyle w:val="Kuvaotsikko"/>
        <w:ind w:left="0"/>
        <w:rPr>
          <w:moveFrom w:id="833" w:author="Eklund Marjut" w:date="2022-12-19T10:18:00Z"/>
        </w:rPr>
      </w:pPr>
      <w:moveFrom w:id="834" w:author="Eklund Marjut" w:date="2022-12-19T10:18:00Z">
        <w:r w:rsidDel="00F35AE7">
          <w:t xml:space="preserve">Taulukko 2.5.1 </w:t>
        </w:r>
        <w:r w:rsidR="0052737B" w:rsidDel="00F35AE7">
          <w:t>Tietorakenteiden tunnisteiden ja koostenäkymien vastaavuudet</w:t>
        </w:r>
        <w:bookmarkStart w:id="835" w:name="_Toc122348367"/>
        <w:bookmarkStart w:id="836" w:name="_Toc127539312"/>
        <w:bookmarkEnd w:id="835"/>
        <w:bookmarkEnd w:id="836"/>
      </w:moveFrom>
    </w:p>
    <w:p w14:paraId="377B9F47" w14:textId="75411976" w:rsidR="003720BE" w:rsidRDefault="004833F6" w:rsidP="00D760FF">
      <w:pPr>
        <w:pStyle w:val="Otsikko2"/>
        <w:rPr>
          <w:ins w:id="837" w:author="Eklund Marjut" w:date="2022-12-19T10:10:00Z"/>
        </w:rPr>
      </w:pPr>
      <w:bookmarkStart w:id="838" w:name="_Toc122348384"/>
      <w:bookmarkStart w:id="839" w:name="_Toc128560557"/>
      <w:bookmarkEnd w:id="838"/>
      <w:moveFromRangeEnd w:id="556"/>
      <w:ins w:id="840" w:author="Eklund Marjut" w:date="2022-12-19T12:21:00Z">
        <w:r>
          <w:t>Määrittelykokoe</w:t>
        </w:r>
      </w:ins>
      <w:ins w:id="841" w:author="Eklund Marjut" w:date="2022-12-19T12:22:00Z">
        <w:r>
          <w:t>l</w:t>
        </w:r>
      </w:ins>
      <w:ins w:id="842" w:author="Eklund Marjut" w:date="2022-12-19T12:21:00Z">
        <w:r>
          <w:t>man vaikutus</w:t>
        </w:r>
      </w:ins>
      <w:ins w:id="843" w:author="Eklund Marjut" w:date="2022-12-19T10:10:00Z">
        <w:r w:rsidR="00F35AE7">
          <w:t xml:space="preserve"> </w:t>
        </w:r>
      </w:ins>
      <w:ins w:id="844" w:author="Eklund Marjut" w:date="2023-01-12T09:37:00Z">
        <w:r w:rsidR="001A7C15">
          <w:t>koostetietojen</w:t>
        </w:r>
      </w:ins>
      <w:ins w:id="845" w:author="Eklund Marjut" w:date="2022-12-19T10:10:00Z">
        <w:r w:rsidR="00F35AE7">
          <w:t xml:space="preserve"> </w:t>
        </w:r>
      </w:ins>
      <w:ins w:id="846" w:author="Eklund Marjut" w:date="2023-01-12T09:35:00Z">
        <w:r w:rsidR="001A7C15">
          <w:t>palautukseen</w:t>
        </w:r>
      </w:ins>
      <w:bookmarkEnd w:id="839"/>
    </w:p>
    <w:p w14:paraId="2DDBD26E" w14:textId="5EE5D510" w:rsidR="008679A8" w:rsidRDefault="00936D0D">
      <w:pPr>
        <w:pStyle w:val="Leipteksti"/>
        <w:rPr>
          <w:ins w:id="847" w:author="Eklund Marjut" w:date="2023-01-23T10:11:00Z"/>
        </w:rPr>
      </w:pPr>
      <w:ins w:id="848" w:author="Eklund Marjut" w:date="2023-01-12T10:16:00Z">
        <w:r w:rsidRPr="00936D0D">
          <w:t>Tiedonhallintapalvelu palauttaa rakenteise</w:t>
        </w:r>
      </w:ins>
      <w:ins w:id="849" w:author="Eklund Marjut" w:date="2023-02-08T17:01:00Z">
        <w:r w:rsidR="007B47DA">
          <w:t>n</w:t>
        </w:r>
      </w:ins>
      <w:ins w:id="850" w:author="Eklund Marjut" w:date="2023-01-12T10:16:00Z">
        <w:r w:rsidRPr="00936D0D">
          <w:t xml:space="preserve"> tiedo</w:t>
        </w:r>
      </w:ins>
      <w:ins w:id="851" w:author="Eklund Marjut" w:date="2023-02-08T17:01:00Z">
        <w:r w:rsidR="007B47DA">
          <w:t>n (entryn</w:t>
        </w:r>
      </w:ins>
      <w:ins w:id="852" w:author="Eklund Marjut" w:date="2023-02-08T17:02:00Z">
        <w:r w:rsidR="007B47DA">
          <w:t>) aina s</w:t>
        </w:r>
      </w:ins>
      <w:ins w:id="853" w:author="Eklund Marjut" w:date="2023-02-21T10:21:00Z">
        <w:r w:rsidR="007D7602">
          <w:t>aman</w:t>
        </w:r>
      </w:ins>
      <w:ins w:id="854" w:author="Eklund Marjut" w:date="2023-02-08T17:02:00Z">
        <w:r w:rsidR="007B47DA">
          <w:t xml:space="preserve"> </w:t>
        </w:r>
      </w:ins>
      <w:ins w:id="855" w:author="Eklund Marjut" w:date="2023-01-12T10:16:00Z">
        <w:r w:rsidRPr="00936D0D">
          <w:t>määrittelykokoelman tietosisällön ja CDA R2 rakenteen</w:t>
        </w:r>
      </w:ins>
      <w:ins w:id="856" w:author="Eklund Marjut" w:date="2023-02-08T17:02:00Z">
        <w:r w:rsidR="007B47DA">
          <w:t xml:space="preserve"> mukaisessa </w:t>
        </w:r>
      </w:ins>
      <w:ins w:id="857" w:author="Eklund Marjut" w:date="2023-02-08T17:03:00Z">
        <w:r w:rsidR="007B47DA">
          <w:t>versiossa</w:t>
        </w:r>
      </w:ins>
      <w:ins w:id="858" w:author="Eklund Marjut" w:date="2023-01-17T08:39:00Z">
        <w:r w:rsidR="003822CC">
          <w:t>,</w:t>
        </w:r>
      </w:ins>
      <w:ins w:id="859" w:author="Eklund Marjut" w:date="2023-01-12T10:16:00Z">
        <w:r w:rsidRPr="00936D0D">
          <w:t xml:space="preserve"> </w:t>
        </w:r>
      </w:ins>
      <w:ins w:id="860" w:author="Eklund Marjut" w:date="2023-02-08T17:03:00Z">
        <w:r w:rsidR="007B47DA">
          <w:t xml:space="preserve">mistä rakenne on </w:t>
        </w:r>
      </w:ins>
      <w:ins w:id="861" w:author="Eklund Marjut" w:date="2023-02-21T10:21:00Z">
        <w:r w:rsidR="007D7602">
          <w:t xml:space="preserve">Tiedonhallintapalveluun </w:t>
        </w:r>
      </w:ins>
      <w:ins w:id="862" w:author="Eklund Marjut" w:date="2023-02-08T17:03:00Z">
        <w:r w:rsidR="007B47DA">
          <w:t>poimittu</w:t>
        </w:r>
      </w:ins>
      <w:ins w:id="863" w:author="Eklund Marjut" w:date="2023-01-12T10:16:00Z">
        <w:r w:rsidRPr="00936D0D">
          <w:t xml:space="preserve">. </w:t>
        </w:r>
      </w:ins>
      <w:ins w:id="864" w:author="Eklund Marjut" w:date="2023-02-17T09:50:00Z">
        <w:r w:rsidR="005837CD">
          <w:t>Koosteasiakirja</w:t>
        </w:r>
      </w:ins>
      <w:ins w:id="865" w:author="Eklund Marjut" w:date="2023-02-17T09:51:00Z">
        <w:r w:rsidR="005837CD">
          <w:t xml:space="preserve">ssa voi palautua eri määrittelyversioden mukaisia koostetietoja. </w:t>
        </w:r>
      </w:ins>
      <w:ins w:id="866" w:author="Eklund Marjut" w:date="2023-02-17T09:52:00Z">
        <w:r w:rsidR="005837CD">
          <w:t>P</w:t>
        </w:r>
      </w:ins>
      <w:ins w:id="867" w:author="Eklund Marjut" w:date="2022-12-19T12:28:00Z">
        <w:r w:rsidR="008679A8" w:rsidRPr="00397F97">
          <w:t>alautettavan koostemerkinnän syntykonteksti-tiedoissa palautuu tieto alkuperäisen asiakirjan määrittelykokoelma, eli tieto siitä minkä määrittelyversion mukaan Tiedonhallintapalveluun poimittu koostetieto on alun perin tuotettu</w:t>
        </w:r>
      </w:ins>
      <w:ins w:id="868" w:author="Eklund Marjut" w:date="2023-02-17T09:52:00Z">
        <w:r w:rsidR="005837CD">
          <w:t xml:space="preserve"> </w:t>
        </w:r>
      </w:ins>
      <w:ins w:id="869" w:author="Eklund Marjut" w:date="2023-02-17T13:19:00Z">
        <w:r w:rsidR="009D015A">
          <w:t>(</w:t>
        </w:r>
      </w:ins>
      <w:ins w:id="870" w:author="Eklund Marjut" w:date="2023-02-17T09:52:00Z">
        <w:r w:rsidR="005837CD">
          <w:t>ja minkä määrittelyn mukaisessa rakenteessa entry palautetaan</w:t>
        </w:r>
      </w:ins>
      <w:ins w:id="871" w:author="Eklund Marjut" w:date="2023-02-17T13:19:00Z">
        <w:r w:rsidR="009D015A">
          <w:t>)</w:t>
        </w:r>
      </w:ins>
      <w:ins w:id="872" w:author="Eklund Marjut" w:date="2022-12-19T12:28:00Z">
        <w:r w:rsidR="008679A8" w:rsidRPr="00397F97">
          <w:t>.</w:t>
        </w:r>
      </w:ins>
      <w:ins w:id="873" w:author="Eklund Marjut" w:date="2023-02-17T09:58:00Z">
        <w:r w:rsidR="00157DB8">
          <w:t xml:space="preserve"> </w:t>
        </w:r>
      </w:ins>
    </w:p>
    <w:p w14:paraId="4E4F0963" w14:textId="5413CA4B" w:rsidR="00183E74" w:rsidDel="00DB51A7" w:rsidRDefault="00C546F0" w:rsidP="00DB51A7">
      <w:pPr>
        <w:pStyle w:val="Leipteksti"/>
        <w:rPr>
          <w:del w:id="874" w:author="Eklund Marjut" w:date="2023-01-23T10:12:00Z"/>
        </w:rPr>
      </w:pPr>
      <w:ins w:id="875" w:author="Eklund Marjut" w:date="2023-01-23T10:11:00Z">
        <w:r>
          <w:t>Keskeisiä  terveystietoja rakenteisesti tuottavissa ja koostetietoja hyödyntävissä järjestelmissä tulee varautua uusien määrittelykokoelmien käyttöönottoon Potilastie</w:t>
        </w:r>
      </w:ins>
      <w:r w:rsidR="000D2C6C">
        <w:t>tovarann</w:t>
      </w:r>
      <w:ins w:id="876" w:author="Eklund Marjut" w:date="2023-01-23T10:11:00Z">
        <w:r>
          <w:t xml:space="preserve">ossa ja Tiedonhallintapalvelussa ja niistä johtuviin </w:t>
        </w:r>
      </w:ins>
      <w:ins w:id="877" w:author="Eklund Marjut" w:date="2023-02-08T17:06:00Z">
        <w:r w:rsidR="007B47DA">
          <w:t>eroihin koostepalautuksen ent</w:t>
        </w:r>
      </w:ins>
      <w:ins w:id="878" w:author="Eklund Marjut" w:date="2023-02-21T10:25:00Z">
        <w:r w:rsidR="007D7602">
          <w:t>r</w:t>
        </w:r>
      </w:ins>
      <w:ins w:id="879" w:author="Eklund Marjut" w:date="2023-02-08T17:06:00Z">
        <w:r w:rsidR="007B47DA">
          <w:t>y-rakenteissa</w:t>
        </w:r>
      </w:ins>
      <w:ins w:id="880" w:author="Eklund Marjut" w:date="2023-01-23T10:11:00Z">
        <w:r>
          <w:t xml:space="preserve">. </w:t>
        </w:r>
      </w:ins>
      <w:ins w:id="881" w:author="Eklund Marjut" w:date="2023-02-17T10:03:00Z">
        <w:r w:rsidR="00157DB8">
          <w:t>K</w:t>
        </w:r>
      </w:ins>
      <w:ins w:id="882" w:author="Eklund Marjut" w:date="2023-01-23T10:12:00Z">
        <w:r w:rsidR="00157DB8">
          <w:t xml:space="preserve">oosteasiakirja voi sisältää </w:t>
        </w:r>
        <w:r>
          <w:t>tietosisältö</w:t>
        </w:r>
      </w:ins>
      <w:ins w:id="883" w:author="Eklund Marjut" w:date="2023-02-17T10:03:00Z">
        <w:r w:rsidR="00157DB8">
          <w:t>-entryj</w:t>
        </w:r>
      </w:ins>
      <w:ins w:id="884" w:author="Eklund Marjut" w:date="2023-02-17T10:04:00Z">
        <w:r w:rsidR="00157DB8">
          <w:t>ä, joiden</w:t>
        </w:r>
      </w:ins>
      <w:ins w:id="885" w:author="Eklund Marjut" w:date="2023-01-23T10:12:00Z">
        <w:r>
          <w:t xml:space="preserve"> palautusrakenne </w:t>
        </w:r>
      </w:ins>
      <w:ins w:id="886" w:author="Eklund Marjut" w:date="2023-02-17T10:04:00Z">
        <w:r w:rsidR="00157DB8">
          <w:t xml:space="preserve">poikkeaa </w:t>
        </w:r>
      </w:ins>
      <w:ins w:id="887" w:author="Eklund Marjut" w:date="2023-01-23T10:12:00Z">
        <w:r>
          <w:t xml:space="preserve">järjestelmän omassa käytössä olevasta keskeisten terveystietojen tietosisältö- ja rakenneversiosta. </w:t>
        </w:r>
      </w:ins>
      <w:ins w:id="888" w:author="Eklund Marjut" w:date="2023-01-23T10:11:00Z">
        <w:r>
          <w:t>Järjestelmän tulee pystyä vastaanottamaan palautusmuotoon lisätyt CDA R2 skeeman mukaiset uudet tiedot.</w:t>
        </w:r>
      </w:ins>
    </w:p>
    <w:p w14:paraId="78D76F3F" w14:textId="77777777" w:rsidR="00DB51A7" w:rsidRDefault="00DB51A7" w:rsidP="006D5907">
      <w:pPr>
        <w:pStyle w:val="Leipteksti"/>
        <w:rPr>
          <w:ins w:id="889" w:author="Eklund Marjut" w:date="2023-01-24T16:27:00Z"/>
        </w:rPr>
      </w:pPr>
    </w:p>
    <w:p w14:paraId="73C0775A" w14:textId="29968295" w:rsidR="009251A1" w:rsidRDefault="009251A1" w:rsidP="00D760FF">
      <w:pPr>
        <w:pStyle w:val="Otsikko3"/>
        <w:rPr>
          <w:ins w:id="890" w:author="Eklund Marjut" w:date="2023-01-16T12:21:00Z"/>
        </w:rPr>
      </w:pPr>
      <w:bookmarkStart w:id="891" w:name="_Toc128560558"/>
      <w:ins w:id="892" w:author="Eklund Marjut" w:date="2023-01-16T12:25:00Z">
        <w:r>
          <w:t>Määrittelykokoelman 2018.10.4 mikrobiologian rakenteen huomioiminen</w:t>
        </w:r>
      </w:ins>
      <w:bookmarkEnd w:id="891"/>
    </w:p>
    <w:p w14:paraId="7EC6BBEB" w14:textId="20A5E939" w:rsidR="007B47DA" w:rsidRDefault="007B47DA" w:rsidP="009251A1">
      <w:pPr>
        <w:pStyle w:val="Leipteksti"/>
        <w:rPr>
          <w:ins w:id="893" w:author="Eklund Marjut" w:date="2023-02-08T17:09:00Z"/>
        </w:rPr>
      </w:pPr>
      <w:ins w:id="894" w:author="Eklund Marjut" w:date="2023-02-08T17:10:00Z">
        <w:r>
          <w:t xml:space="preserve">Määrittelykokoelmassa 2023.1 on </w:t>
        </w:r>
      </w:ins>
      <w:ins w:id="895" w:author="Eklund Marjut" w:date="2023-02-08T17:12:00Z">
        <w:r w:rsidR="006C4799">
          <w:t>tehty rakennemuutoksia</w:t>
        </w:r>
      </w:ins>
      <w:ins w:id="896" w:author="Eklund Marjut" w:date="2023-02-08T17:15:00Z">
        <w:r w:rsidR="006C4799">
          <w:t xml:space="preserve"> </w:t>
        </w:r>
      </w:ins>
      <w:ins w:id="897" w:author="Eklund Marjut" w:date="2023-02-08T17:16:00Z">
        <w:r w:rsidR="006C4799">
          <w:t xml:space="preserve">kahteen </w:t>
        </w:r>
      </w:ins>
      <w:ins w:id="898" w:author="Eklund Marjut" w:date="2023-02-08T17:15:00Z">
        <w:r w:rsidR="006C4799">
          <w:t xml:space="preserve">jo </w:t>
        </w:r>
      </w:ins>
      <w:ins w:id="899" w:author="Eklund Marjut" w:date="2023-02-08T17:16:00Z">
        <w:r w:rsidR="006C4799">
          <w:t>tuotanto</w:t>
        </w:r>
      </w:ins>
      <w:ins w:id="900" w:author="Eklund Marjut" w:date="2023-02-08T17:15:00Z">
        <w:r w:rsidR="006C4799">
          <w:t>käytössä</w:t>
        </w:r>
      </w:ins>
      <w:ins w:id="901" w:author="Eklund Marjut" w:date="2023-02-08T17:17:00Z">
        <w:r w:rsidR="006C4799">
          <w:t xml:space="preserve"> </w:t>
        </w:r>
      </w:ins>
      <w:ins w:id="902" w:author="Eklund Marjut" w:date="2023-02-08T17:16:00Z">
        <w:r w:rsidR="006C4799">
          <w:t>ol</w:t>
        </w:r>
      </w:ins>
      <w:ins w:id="903" w:author="Eklund Marjut" w:date="2023-02-08T17:17:00Z">
        <w:r w:rsidR="006C4799">
          <w:t>leeseen määrittelykokoelman 2018.10.4</w:t>
        </w:r>
      </w:ins>
      <w:ins w:id="904" w:author="Eklund Marjut" w:date="2023-02-08T17:16:00Z">
        <w:r w:rsidR="006C4799">
          <w:t xml:space="preserve"> laboratoriotutkimusten </w:t>
        </w:r>
      </w:ins>
      <w:ins w:id="905" w:author="Eklund Marjut" w:date="2023-02-08T17:15:00Z">
        <w:r w:rsidR="006C4799">
          <w:t>mikrobiologian</w:t>
        </w:r>
      </w:ins>
      <w:ins w:id="906" w:author="Eklund Marjut" w:date="2023-02-08T17:16:00Z">
        <w:r w:rsidR="006C4799">
          <w:t xml:space="preserve"> rakenteeseen. </w:t>
        </w:r>
      </w:ins>
    </w:p>
    <w:p w14:paraId="4AB4D1B8" w14:textId="0E5C3EDE" w:rsidR="009251A1" w:rsidRPr="009251A1" w:rsidRDefault="009251A1" w:rsidP="009251A1">
      <w:pPr>
        <w:pStyle w:val="Leipteksti"/>
        <w:rPr>
          <w:ins w:id="907" w:author="Eklund Marjut" w:date="2023-01-16T12:20:00Z"/>
        </w:rPr>
      </w:pPr>
      <w:ins w:id="908" w:author="Eklund Marjut" w:date="2023-01-16T12:21:00Z">
        <w:r w:rsidRPr="009251A1">
          <w:t>Määrittelykokoelman 2023.1</w:t>
        </w:r>
      </w:ins>
      <w:ins w:id="909" w:author="Eklund Marjut" w:date="2023-01-16T12:22:00Z">
        <w:r>
          <w:t xml:space="preserve"> mukaisissa</w:t>
        </w:r>
      </w:ins>
      <w:ins w:id="910" w:author="Eklund Marjut" w:date="2023-01-16T12:21:00Z">
        <w:r w:rsidRPr="009251A1">
          <w:t xml:space="preserve"> ja sitä uudemmissa toteutuksissa on huomioitava, että </w:t>
        </w:r>
      </w:ins>
      <w:ins w:id="911" w:author="Eklund Marjut" w:date="2023-01-16T12:27:00Z">
        <w:r>
          <w:t xml:space="preserve">määrittelykokoelman 2018.10.4 </w:t>
        </w:r>
      </w:ins>
      <w:ins w:id="912" w:author="Eklund Marjut" w:date="2023-01-16T12:21:00Z">
        <w:r w:rsidRPr="009251A1">
          <w:t xml:space="preserve">koostepalautuksessa laboratoriotutkimuksen </w:t>
        </w:r>
        <w:r w:rsidRPr="009251A1">
          <w:lastRenderedPageBreak/>
          <w:t xml:space="preserve">tietosisällön tiedot Sairaalahygieenisesti merkittävä löydös ja Mikrobimäärä numeerisesti </w:t>
        </w:r>
      </w:ins>
      <w:ins w:id="913" w:author="Eklund Marjut" w:date="2023-01-16T12:27:00Z">
        <w:r>
          <w:t xml:space="preserve">palautuvat </w:t>
        </w:r>
      </w:ins>
      <w:ins w:id="914" w:author="Eklund Marjut" w:date="2023-01-16T12:21:00Z">
        <w:r w:rsidRPr="009251A1">
          <w:t>CDA R2 rakenteessa, joka ei vastaa ko. tieto</w:t>
        </w:r>
        <w:r w:rsidR="00B12229">
          <w:t>jen uudempien määrittelykokoelmie</w:t>
        </w:r>
        <w:r w:rsidRPr="009251A1">
          <w:t>n palautusrakennetta.</w:t>
        </w:r>
      </w:ins>
      <w:ins w:id="915" w:author="Eklund Marjut" w:date="2023-01-24T16:41:00Z">
        <w:r w:rsidR="00D80F68">
          <w:t xml:space="preserve"> </w:t>
        </w:r>
      </w:ins>
      <w:ins w:id="916" w:author="Eklund Marjut" w:date="2023-02-17T13:04:00Z">
        <w:r w:rsidR="00E94DB9">
          <w:t xml:space="preserve">Tarkemmat tiedot </w:t>
        </w:r>
      </w:ins>
      <w:ins w:id="917" w:author="Eklund Marjut" w:date="2023-02-17T13:06:00Z">
        <w:r w:rsidR="00E94DB9">
          <w:t xml:space="preserve">löytyvät </w:t>
        </w:r>
      </w:ins>
      <w:ins w:id="918" w:author="Eklund Marjut" w:date="2023-02-17T13:04:00Z">
        <w:r w:rsidR="00E94DB9">
          <w:t xml:space="preserve">ko. määrittelykokoelmiin kuuluvista laboratoriotutkimusten CDA R2 määrittelyistä </w:t>
        </w:r>
      </w:ins>
      <w:ins w:id="919" w:author="Eklund Marjut" w:date="2023-01-24T16:41:00Z">
        <w:r w:rsidR="00D80F68">
          <w:t>[9, 12]</w:t>
        </w:r>
      </w:ins>
      <w:ins w:id="920" w:author="Eklund Marjut" w:date="2023-02-17T13:04:00Z">
        <w:r w:rsidR="00E94DB9">
          <w:t>.</w:t>
        </w:r>
      </w:ins>
    </w:p>
    <w:p w14:paraId="3300D852" w14:textId="2DAAF0DE" w:rsidR="0052737B" w:rsidRDefault="0052737B" w:rsidP="00D760FF">
      <w:pPr>
        <w:pStyle w:val="Otsikko3"/>
        <w:rPr>
          <w:ins w:id="921" w:author="Eklund Marjut" w:date="2023-02-17T13:16:00Z"/>
        </w:rPr>
      </w:pPr>
      <w:bookmarkStart w:id="922" w:name="_Toc128560559"/>
      <w:r>
        <w:t>2016-vaiheistusta aikaisemman aineiston palautuksen erityispiirteet</w:t>
      </w:r>
      <w:bookmarkEnd w:id="922"/>
    </w:p>
    <w:p w14:paraId="4EBFC0C1" w14:textId="0C6622BF" w:rsidR="009B5DEB" w:rsidRDefault="009B5DEB" w:rsidP="007D7602">
      <w:pPr>
        <w:pStyle w:val="Leipteksti"/>
        <w:rPr>
          <w:ins w:id="923" w:author="Eklund Marjut" w:date="2023-02-17T13:49:00Z"/>
        </w:rPr>
      </w:pPr>
      <w:ins w:id="924" w:author="Eklund Marjut" w:date="2023-02-17T13:47:00Z">
        <w:r>
          <w:t>Koostekantaan poimitut tiedot,</w:t>
        </w:r>
      </w:ins>
      <w:ins w:id="925" w:author="Eklund Marjut" w:date="2023-02-17T13:16:00Z">
        <w:r w:rsidR="009D015A">
          <w:t xml:space="preserve"> jo</w:t>
        </w:r>
      </w:ins>
      <w:ins w:id="926" w:author="Eklund Marjut" w:date="2023-02-17T13:42:00Z">
        <w:r>
          <w:t xml:space="preserve">tka </w:t>
        </w:r>
      </w:ins>
      <w:ins w:id="927" w:author="Eklund Marjut" w:date="2023-02-17T13:46:00Z">
        <w:r>
          <w:t xml:space="preserve">on poimittu 2016-vaiheistusta </w:t>
        </w:r>
      </w:ins>
      <w:ins w:id="928" w:author="Eklund Marjut" w:date="2023-02-17T13:47:00Z">
        <w:r>
          <w:t xml:space="preserve">aikaisemmasta aineistosta, </w:t>
        </w:r>
      </w:ins>
      <w:ins w:id="929" w:author="Eklund Marjut" w:date="2023-02-17T13:48:00Z">
        <w:r>
          <w:t xml:space="preserve">palautetaan </w:t>
        </w:r>
      </w:ins>
      <w:ins w:id="930" w:author="Eklund Marjut" w:date="2023-02-17T13:47:00Z">
        <w:r>
          <w:t>määrittelykokoelman 2018.10.4 mukaise</w:t>
        </w:r>
      </w:ins>
      <w:ins w:id="931" w:author="Eklund Marjut" w:date="2023-02-17T13:48:00Z">
        <w:r>
          <w:t>ssa</w:t>
        </w:r>
      </w:ins>
      <w:ins w:id="932" w:author="Eklund Marjut" w:date="2023-02-17T13:47:00Z">
        <w:r>
          <w:t xml:space="preserve"> </w:t>
        </w:r>
      </w:ins>
      <w:ins w:id="933" w:author="Eklund Marjut" w:date="2023-02-17T13:49:00Z">
        <w:r>
          <w:t>rakenteessa</w:t>
        </w:r>
      </w:ins>
      <w:ins w:id="934" w:author="Eklund Marjut" w:date="2023-02-17T13:47:00Z">
        <w:r>
          <w:t>.</w:t>
        </w:r>
      </w:ins>
      <w:ins w:id="935" w:author="Eklund Marjut" w:date="2023-04-21T09:05:00Z">
        <w:r w:rsidR="00A05C8B">
          <w:t xml:space="preserve"> Syntykontekstin tiedoissa ei tällöin kuitenkaan palaudu määrittelykokoelma-tietoa. </w:t>
        </w:r>
      </w:ins>
    </w:p>
    <w:p w14:paraId="11E74188" w14:textId="05AB6FCB" w:rsidR="00E94DB9" w:rsidRPr="006D5907" w:rsidRDefault="009B5DEB" w:rsidP="007D7602">
      <w:pPr>
        <w:pStyle w:val="Leipteksti"/>
        <w:spacing w:after="0"/>
      </w:pPr>
      <w:ins w:id="936" w:author="Eklund Marjut" w:date="2023-02-17T13:49:00Z">
        <w:r>
          <w:t>Tietojen palautusta koskevat seuraavat periaatteet:</w:t>
        </w:r>
      </w:ins>
      <w:ins w:id="937" w:author="Eklund Marjut" w:date="2023-02-17T13:48:00Z">
        <w:r>
          <w:t xml:space="preserve"> </w:t>
        </w:r>
      </w:ins>
      <w:ins w:id="938" w:author="Eklund Marjut" w:date="2023-02-17T13:47:00Z">
        <w:r>
          <w:t xml:space="preserve"> </w:t>
        </w:r>
      </w:ins>
    </w:p>
    <w:p w14:paraId="42778FA4" w14:textId="77777777" w:rsidR="0052737B" w:rsidRDefault="0052737B" w:rsidP="00D760FF">
      <w:pPr>
        <w:pStyle w:val="Leipteksti"/>
        <w:numPr>
          <w:ilvl w:val="0"/>
          <w:numId w:val="21"/>
        </w:numPr>
        <w:spacing w:after="0"/>
      </w:pPr>
      <w:r>
        <w:t xml:space="preserve">Vanhojen diagnoosi- ja riskitietojen osalta tietosisältö-entryn sisältö on suppeampi kuin 2016-vaiheistuksen diagnoosi- ja riskietojen. Näyttömuodosta poimitut tiedot palautetaan loogisesti vastaavassa rakenteisessa osassa. </w:t>
      </w:r>
    </w:p>
    <w:p w14:paraId="7FCE55D9" w14:textId="77777777" w:rsidR="0052737B" w:rsidRDefault="0052737B" w:rsidP="00D760FF">
      <w:pPr>
        <w:pStyle w:val="Leipteksti"/>
        <w:numPr>
          <w:ilvl w:val="0"/>
          <w:numId w:val="21"/>
        </w:numPr>
        <w:spacing w:after="0"/>
      </w:pPr>
      <w:r>
        <w:t xml:space="preserve">Seuraavat 2016-vaiheistuksen mukaan diagnoosin tietosisällössä pakolliset tiedot saattavat puuttua vanhassa aineistossa. Skeeman vaatiessa näissä kohdin palautetaan nullFlavor. </w:t>
      </w:r>
    </w:p>
    <w:p w14:paraId="29C06CC8" w14:textId="77777777" w:rsidR="0052737B" w:rsidRDefault="0052737B" w:rsidP="00D760FF">
      <w:pPr>
        <w:pStyle w:val="Leipteksti"/>
        <w:numPr>
          <w:ilvl w:val="1"/>
          <w:numId w:val="21"/>
        </w:numPr>
        <w:spacing w:after="0"/>
      </w:pPr>
      <w:r>
        <w:t>diagnoosin tai käyntisyyn nimi (tunniste 21)</w:t>
      </w:r>
    </w:p>
    <w:p w14:paraId="5619ED60" w14:textId="77777777" w:rsidR="0052737B" w:rsidRDefault="0052737B" w:rsidP="00D760FF">
      <w:pPr>
        <w:pStyle w:val="Leipteksti"/>
        <w:numPr>
          <w:ilvl w:val="1"/>
          <w:numId w:val="21"/>
        </w:numPr>
        <w:spacing w:after="0"/>
      </w:pPr>
      <w:r>
        <w:t>diagnoosin tai käyntisyyn episoditunnus (tunniste 9)</w:t>
      </w:r>
    </w:p>
    <w:p w14:paraId="3BB468F9" w14:textId="77777777" w:rsidR="0052737B" w:rsidRDefault="0052737B" w:rsidP="00D760FF">
      <w:pPr>
        <w:pStyle w:val="Leipteksti"/>
        <w:numPr>
          <w:ilvl w:val="0"/>
          <w:numId w:val="21"/>
        </w:numPr>
        <w:spacing w:after="0"/>
      </w:pPr>
      <w:r>
        <w:t>Kaikille vanhoille diagnoositiedoille asetetaan käyntisyy = false (diagnoosin tietosisältö, tunniste 23)</w:t>
      </w:r>
    </w:p>
    <w:p w14:paraId="132BDDEB" w14:textId="77777777" w:rsidR="0052737B" w:rsidRDefault="0052737B" w:rsidP="00D760FF">
      <w:pPr>
        <w:pStyle w:val="Leipteksti"/>
        <w:numPr>
          <w:ilvl w:val="0"/>
          <w:numId w:val="21"/>
        </w:numPr>
        <w:spacing w:after="0"/>
      </w:pPr>
      <w:r>
        <w:t>2016 vaiheistusta aikaisemman määrittelyn rokotusrakenteesta puuttuu 2016-vaiheistuksen mukaan pakolliset tiedot rokotussuoja ja rokotuksen yksilöivä tunniste. Koosteasiakirjassa palautuu tällöin</w:t>
      </w:r>
    </w:p>
    <w:p w14:paraId="14ED4276" w14:textId="77777777" w:rsidR="0052737B" w:rsidRDefault="0052737B" w:rsidP="00D760FF">
      <w:pPr>
        <w:pStyle w:val="Leipteksti"/>
        <w:numPr>
          <w:ilvl w:val="1"/>
          <w:numId w:val="21"/>
        </w:numPr>
        <w:spacing w:after="0"/>
      </w:pPr>
      <w:r>
        <w:t xml:space="preserve">rokotussuoja (tunniste 21): Koostepoiminnassa rokotussuoja päätellään ATC-luokan perusteella ja palautetaan koosteasiakirjassa. Jos rokotussuojaa ei pystytä päättelemään, poimitaan vain syntykontekstin tiedot. </w:t>
      </w:r>
    </w:p>
    <w:p w14:paraId="6D1B6448" w14:textId="77777777" w:rsidR="0052737B" w:rsidRDefault="0052737B" w:rsidP="00D760FF">
      <w:pPr>
        <w:pStyle w:val="Leipteksti"/>
        <w:numPr>
          <w:ilvl w:val="1"/>
          <w:numId w:val="21"/>
        </w:numPr>
        <w:spacing w:after="0"/>
      </w:pPr>
      <w:r>
        <w:t>rokotuksen yksilöivä tunniste (tunniste 23): koosteasiakirjalla palautetaan nullFlavor="UNK"</w:t>
      </w:r>
    </w:p>
    <w:p w14:paraId="4EE31FEE" w14:textId="77777777" w:rsidR="0052737B" w:rsidRDefault="0052737B" w:rsidP="00D760FF">
      <w:pPr>
        <w:pStyle w:val="Leipteksti"/>
        <w:numPr>
          <w:ilvl w:val="0"/>
          <w:numId w:val="21"/>
        </w:numPr>
      </w:pPr>
      <w:r>
        <w:t>2016 vaiheistusta aikaisemman määrittelyn mukaisten diagnoosi-, riski- tai rokotustietojen osalta voi tietosisältö-entry puuttua kokonaan ja tällöin palautuu vain syntykontekstin tiedot sisältävä entry.</w:t>
      </w:r>
    </w:p>
    <w:p w14:paraId="1D049A3C" w14:textId="0F03BC05" w:rsidR="00F35AE7" w:rsidRDefault="00F35AE7" w:rsidP="00D760FF">
      <w:pPr>
        <w:pStyle w:val="Otsikko3"/>
        <w:rPr>
          <w:ins w:id="939" w:author="Eklund Marjut" w:date="2022-12-19T10:12:00Z"/>
        </w:rPr>
      </w:pPr>
      <w:bookmarkStart w:id="940" w:name="_Toc128560560"/>
      <w:ins w:id="941" w:author="Eklund Marjut" w:date="2022-12-19T10:12:00Z">
        <w:r>
          <w:t>Yhdistelmädiagnoosin käsittely</w:t>
        </w:r>
        <w:bookmarkEnd w:id="940"/>
      </w:ins>
    </w:p>
    <w:p w14:paraId="7A4CDE60" w14:textId="1969BCE2" w:rsidR="0052737B" w:rsidDel="00F35AE7" w:rsidRDefault="0052737B" w:rsidP="007D7602">
      <w:pPr>
        <w:pStyle w:val="Leipteksti"/>
        <w:spacing w:after="0"/>
        <w:ind w:left="1420"/>
        <w:rPr>
          <w:del w:id="942" w:author="Eklund Marjut" w:date="2022-12-19T10:13:00Z"/>
        </w:rPr>
      </w:pPr>
      <w:r>
        <w:t xml:space="preserve">Diagnoosirakentessa kirjattavat yhdistelmädiagnoosit puretaan 2016- vaiheistuksen mukaisissa asiakirjoissa rakenneosiin eikä yhdistelmämerkkiä käytetä [4]. </w:t>
      </w:r>
    </w:p>
    <w:p w14:paraId="1CE0F983" w14:textId="77777777" w:rsidR="00F35AE7" w:rsidRDefault="00F35AE7" w:rsidP="007D7602">
      <w:pPr>
        <w:pStyle w:val="Leipteksti"/>
        <w:spacing w:after="0"/>
        <w:ind w:left="1420"/>
        <w:rPr>
          <w:ins w:id="943" w:author="Eklund Marjut" w:date="2022-12-19T10:13:00Z"/>
        </w:rPr>
      </w:pPr>
    </w:p>
    <w:p w14:paraId="582AAE0C" w14:textId="77777777" w:rsidR="00F35AE7" w:rsidRDefault="00F35AE7" w:rsidP="00D760FF">
      <w:pPr>
        <w:pStyle w:val="Leipteksti"/>
        <w:spacing w:after="0"/>
        <w:ind w:left="1778"/>
        <w:rPr>
          <w:ins w:id="944" w:author="Eklund Marjut" w:date="2022-12-19T10:13:00Z"/>
        </w:rPr>
      </w:pPr>
    </w:p>
    <w:p w14:paraId="55F6D5EF" w14:textId="6CD935D5" w:rsidR="0052737B" w:rsidRDefault="0052737B" w:rsidP="007D7602">
      <w:pPr>
        <w:pStyle w:val="Leipteksti"/>
        <w:ind w:left="1420"/>
        <w:rPr>
          <w:ins w:id="945" w:author="Eklund Marjut" w:date="2022-12-19T10:14:00Z"/>
        </w:rPr>
      </w:pPr>
      <w:r>
        <w:t>Siirtymävaiheen aikana syntyneessä aineistossa ja 2016-vaiheistusta aikaisemman määrittelyn mukaisessa aineistossa diagnoositiedoissa palautuu myös erikoismerkin sisältäviä koodeja ja koodiparin osia, mihin tulee varautua vastaanotettaessa diagnoosien koostetietoja tiedonhallintapalvelusta.</w:t>
      </w:r>
    </w:p>
    <w:p w14:paraId="63F32490" w14:textId="3080038F" w:rsidR="00F35AE7" w:rsidRDefault="00F35AE7" w:rsidP="00D760FF">
      <w:pPr>
        <w:pStyle w:val="Otsikko2"/>
        <w:rPr>
          <w:ins w:id="946" w:author="Eklund Marjut" w:date="2023-02-08T17:18:00Z"/>
        </w:rPr>
      </w:pPr>
      <w:bookmarkStart w:id="947" w:name="_Toc128560561"/>
      <w:ins w:id="948" w:author="Eklund Marjut" w:date="2022-12-19T10:14:00Z">
        <w:r>
          <w:t>Muut tarkennukset</w:t>
        </w:r>
      </w:ins>
      <w:bookmarkEnd w:id="947"/>
    </w:p>
    <w:p w14:paraId="3A155E7D" w14:textId="612249FF" w:rsidR="006C4799" w:rsidRPr="006D5907" w:rsidRDefault="006C4799" w:rsidP="007D7602">
      <w:pPr>
        <w:pStyle w:val="Otsikko3"/>
        <w:rPr>
          <w:ins w:id="949" w:author="Eklund Marjut" w:date="2022-12-19T10:14:00Z"/>
        </w:rPr>
      </w:pPr>
      <w:bookmarkStart w:id="950" w:name="_Toc128560562"/>
      <w:ins w:id="951" w:author="Eklund Marjut" w:date="2023-02-08T17:18:00Z">
        <w:r>
          <w:t>Tiedonhallintapalvelun koosteasiakirjojen käs</w:t>
        </w:r>
      </w:ins>
      <w:ins w:id="952" w:author="Eklund Marjut" w:date="2023-02-08T17:27:00Z">
        <w:r w:rsidR="00CF5288">
          <w:t>i</w:t>
        </w:r>
      </w:ins>
      <w:ins w:id="953" w:author="Eklund Marjut" w:date="2023-02-08T17:18:00Z">
        <w:r>
          <w:t>ttelyssä huomioitavaa</w:t>
        </w:r>
      </w:ins>
      <w:bookmarkEnd w:id="950"/>
    </w:p>
    <w:p w14:paraId="460384ED" w14:textId="2B469401" w:rsidR="00F35AE7" w:rsidRDefault="00F35AE7" w:rsidP="00F35AE7">
      <w:pPr>
        <w:pStyle w:val="Leipteksti"/>
        <w:rPr>
          <w:ins w:id="954" w:author="Eklund Marjut" w:date="2022-12-19T10:28:00Z"/>
        </w:rPr>
      </w:pPr>
      <w:moveToRangeStart w:id="955" w:author="Eklund Marjut" w:date="2022-12-19T10:17:00Z" w:name="move122337454"/>
      <w:moveTo w:id="956" w:author="Eklund Marjut" w:date="2022-12-19T10:17:00Z">
        <w:r w:rsidRPr="003F543F">
          <w:t xml:space="preserve">Poimitut tiedot palautetaan koosteasiakirjan </w:t>
        </w:r>
      </w:moveTo>
      <w:ins w:id="957" w:author="Eklund Marjut" w:date="2023-02-08T17:19:00Z">
        <w:r w:rsidR="006C4799">
          <w:t>tietosisältö-</w:t>
        </w:r>
      </w:ins>
      <w:moveTo w:id="958" w:author="Eklund Marjut" w:date="2022-12-19T10:17:00Z">
        <w:r w:rsidRPr="003F543F">
          <w:t xml:space="preserve">entryssä </w:t>
        </w:r>
        <w:del w:id="959" w:author="Eklund Marjut" w:date="2023-02-08T17:19:00Z">
          <w:r w:rsidRPr="003F543F" w:rsidDel="006C4799">
            <w:delText xml:space="preserve">voimassaolevassa </w:delText>
          </w:r>
        </w:del>
        <w:del w:id="960" w:author="Eklund Marjut" w:date="2023-02-08T17:21:00Z">
          <w:r w:rsidRPr="003F543F" w:rsidDel="00CF5288">
            <w:delText>palautusrakenteessa</w:delText>
          </w:r>
        </w:del>
        <w:del w:id="961" w:author="Eklund Marjut" w:date="2023-02-08T17:22:00Z">
          <w:r w:rsidRPr="003F543F" w:rsidDel="00CF5288">
            <w:delText xml:space="preserve"> </w:delText>
          </w:r>
        </w:del>
        <w:r w:rsidRPr="003F543F">
          <w:t>THL-tietosisältömäärittelyn mukaisena.</w:t>
        </w:r>
      </w:moveTo>
      <w:ins w:id="962" w:author="Eklund Marjut" w:date="2023-02-08T17:22:00Z">
        <w:r w:rsidR="00CF5288">
          <w:t xml:space="preserve"> </w:t>
        </w:r>
      </w:ins>
      <w:ins w:id="963" w:author="Eklund Marjut" w:date="2023-02-08T17:24:00Z">
        <w:r w:rsidR="00CF5288">
          <w:t>R</w:t>
        </w:r>
      </w:ins>
      <w:ins w:id="964" w:author="Eklund Marjut" w:date="2023-02-08T17:23:00Z">
        <w:r w:rsidR="00CF5288" w:rsidRPr="00936D0D">
          <w:t>akentei</w:t>
        </w:r>
      </w:ins>
      <w:ins w:id="965" w:author="Eklund Marjut" w:date="2023-02-08T17:24:00Z">
        <w:r w:rsidR="00CF5288">
          <w:t>n</w:t>
        </w:r>
      </w:ins>
      <w:ins w:id="966" w:author="Eklund Marjut" w:date="2023-02-08T17:23:00Z">
        <w:r w:rsidR="00CF5288" w:rsidRPr="00936D0D">
          <w:t>e</w:t>
        </w:r>
        <w:r w:rsidR="00CF5288">
          <w:t>n</w:t>
        </w:r>
        <w:r w:rsidR="00CF5288" w:rsidRPr="00936D0D">
          <w:t xml:space="preserve"> tie</w:t>
        </w:r>
      </w:ins>
      <w:ins w:id="967" w:author="Eklund Marjut" w:date="2023-02-08T17:24:00Z">
        <w:r w:rsidR="00CF5288">
          <w:t>to (entry) palautuu</w:t>
        </w:r>
      </w:ins>
      <w:ins w:id="968" w:author="Eklund Marjut" w:date="2023-02-08T17:23:00Z">
        <w:r w:rsidR="00CF5288">
          <w:t xml:space="preserve"> aina sen </w:t>
        </w:r>
        <w:r w:rsidR="00CF5288" w:rsidRPr="00936D0D">
          <w:t>määrittelykokoelman tietosisällön ja CDA R2 rakenteen</w:t>
        </w:r>
        <w:r w:rsidR="00CF5288">
          <w:t xml:space="preserve"> mukaisessa versiossa,</w:t>
        </w:r>
        <w:r w:rsidR="00CF5288" w:rsidRPr="00936D0D">
          <w:t xml:space="preserve"> </w:t>
        </w:r>
        <w:r w:rsidR="00CF5288">
          <w:t xml:space="preserve">mistä </w:t>
        </w:r>
      </w:ins>
      <w:ins w:id="969" w:author="Eklund Marjut" w:date="2023-02-08T17:24:00Z">
        <w:r w:rsidR="00CF5288">
          <w:t>entry</w:t>
        </w:r>
      </w:ins>
      <w:ins w:id="970" w:author="Eklund Marjut" w:date="2023-02-08T17:23:00Z">
        <w:r w:rsidR="00CF5288">
          <w:t xml:space="preserve"> on poimittu</w:t>
        </w:r>
        <w:r w:rsidR="00CF5288" w:rsidRPr="00936D0D">
          <w:t>.</w:t>
        </w:r>
      </w:ins>
    </w:p>
    <w:p w14:paraId="266D2DA6" w14:textId="3C01A50D" w:rsidR="00F40D94" w:rsidRDefault="00F40D94" w:rsidP="00D760FF">
      <w:pPr>
        <w:pStyle w:val="Leipteksti"/>
        <w:spacing w:after="0"/>
        <w:rPr>
          <w:ins w:id="971" w:author="Eklund Marjut" w:date="2022-12-19T10:28:00Z"/>
        </w:rPr>
      </w:pPr>
      <w:ins w:id="972" w:author="Eklund Marjut" w:date="2022-12-19T10:28:00Z">
        <w:r>
          <w:t xml:space="preserve">Potilastietojärjestelmien </w:t>
        </w:r>
      </w:ins>
      <w:ins w:id="973" w:author="Eklund Marjut" w:date="2023-01-23T10:16:00Z">
        <w:r w:rsidR="00C546F0">
          <w:t xml:space="preserve">on huomioitava seuraavaa </w:t>
        </w:r>
      </w:ins>
      <w:ins w:id="974" w:author="Eklund Marjut" w:date="2022-12-19T10:28:00Z">
        <w:r>
          <w:t>tiedonhallintapalvelun koosteasiakirjojen käsittelyssä:</w:t>
        </w:r>
      </w:ins>
    </w:p>
    <w:p w14:paraId="457D04D5" w14:textId="77777777" w:rsidR="00F40D94" w:rsidRDefault="00F40D94" w:rsidP="00F40D94">
      <w:pPr>
        <w:pStyle w:val="Leipteksti"/>
        <w:numPr>
          <w:ilvl w:val="0"/>
          <w:numId w:val="19"/>
        </w:numPr>
        <w:spacing w:after="0"/>
        <w:rPr>
          <w:ins w:id="975" w:author="Eklund Marjut" w:date="2022-12-19T10:28:00Z"/>
        </w:rPr>
      </w:pPr>
      <w:ins w:id="976" w:author="Eklund Marjut" w:date="2022-12-19T10:28:00Z">
        <w:r>
          <w:t>Potilaan kieltämiä tietoja ei ole koosteasiakirjassa. Kielloista huolimatta hakevan organisaation tiedot ovat aina koosteasiakirjassa, koska kielto ei koske oman organisaation tietoja.</w:t>
        </w:r>
      </w:ins>
    </w:p>
    <w:p w14:paraId="682F3CD0" w14:textId="77777777" w:rsidR="00F40D94" w:rsidRDefault="00F40D94" w:rsidP="00F40D94">
      <w:pPr>
        <w:pStyle w:val="Leipteksti"/>
        <w:numPr>
          <w:ilvl w:val="0"/>
          <w:numId w:val="19"/>
        </w:numPr>
        <w:spacing w:after="0"/>
        <w:rPr>
          <w:ins w:id="977" w:author="Eklund Marjut" w:date="2022-12-19T10:28:00Z"/>
        </w:rPr>
      </w:pPr>
      <w:ins w:id="978" w:author="Eklund Marjut" w:date="2022-12-19T10:28:00Z">
        <w:r>
          <w:t xml:space="preserve">Entryissä ei välttämättä ole kaikkia tietoja, tarvittaessa alkuperäinen asiakirja on noudettavissa. </w:t>
        </w:r>
      </w:ins>
    </w:p>
    <w:p w14:paraId="773CE4CE" w14:textId="77777777" w:rsidR="00F40D94" w:rsidRDefault="00F40D94" w:rsidP="00F40D94">
      <w:pPr>
        <w:pStyle w:val="Leipteksti"/>
        <w:numPr>
          <w:ilvl w:val="1"/>
          <w:numId w:val="19"/>
        </w:numPr>
        <w:spacing w:after="0"/>
        <w:rPr>
          <w:ins w:id="979" w:author="Eklund Marjut" w:date="2022-12-19T10:28:00Z"/>
        </w:rPr>
      </w:pPr>
      <w:ins w:id="980" w:author="Eklund Marjut" w:date="2022-12-19T10:28:00Z">
        <w:r>
          <w:t>Esim. näyttömuotoisia tietoja ei poimita eikä palauteta lainkaan</w:t>
        </w:r>
      </w:ins>
    </w:p>
    <w:p w14:paraId="7622AC97" w14:textId="4067DCAA" w:rsidR="00F40D94" w:rsidRDefault="00F40D94" w:rsidP="00F40D94">
      <w:pPr>
        <w:pStyle w:val="Leipteksti"/>
        <w:numPr>
          <w:ilvl w:val="1"/>
          <w:numId w:val="19"/>
        </w:numPr>
        <w:spacing w:after="0"/>
        <w:rPr>
          <w:ins w:id="981" w:author="Eklund Marjut" w:date="2022-12-19T10:28:00Z"/>
        </w:rPr>
      </w:pPr>
      <w:ins w:id="982" w:author="Eklund Marjut" w:date="2022-12-19T10:28:00Z">
        <w:r>
          <w:t xml:space="preserve">Yksittäisen koostekannan palauttaman tiedon maksimipituus on 4000 tavua. Koostekanta katkaisee tätä pidemmän tiedon 3950 tavun kohdalta ja lisää loppuun katkaisusta kertovan vakiotekstin (”|Teksti katkaistu / Text avklippt / Text cut off”). Katkaisu vaikuttaa niihin koostekantaan poimittaviin keskeisten terveystietojen rakenteisiin tietoihin, joiden tietotyyppi on ST. Tällaisia tietoja ovat esim. entry-rakenteen sisältämät lisätiedot ja lausuntotekstit. </w:t>
        </w:r>
      </w:ins>
      <w:r w:rsidR="000D2C6C">
        <w:t>Tallennetu</w:t>
      </w:r>
      <w:ins w:id="983" w:author="Eklund Marjut" w:date="2022-12-19T10:28:00Z">
        <w:r>
          <w:t>ssa CDA R2 asiakirjassa teksti säilyy alkuperäisessä muodossaan.</w:t>
        </w:r>
      </w:ins>
    </w:p>
    <w:p w14:paraId="2B442381" w14:textId="47EC75D5" w:rsidR="00F40D94" w:rsidRDefault="00F40D94" w:rsidP="00F40D94">
      <w:pPr>
        <w:pStyle w:val="Leipteksti"/>
        <w:numPr>
          <w:ilvl w:val="0"/>
          <w:numId w:val="19"/>
        </w:numPr>
        <w:spacing w:after="0"/>
        <w:rPr>
          <w:ins w:id="984" w:author="Eklund Marjut" w:date="2022-12-19T10:28:00Z"/>
        </w:rPr>
      </w:pPr>
      <w:ins w:id="985" w:author="Eklund Marjut" w:date="2022-12-19T10:28:00Z">
        <w:r>
          <w:t>Koostekannasta palautetaan myös mahdolliset asiakirjojen välillä kopioidut entryt (Potilastie</w:t>
        </w:r>
      </w:ins>
      <w:r w:rsidR="000D2C6C">
        <w:t>tovarann</w:t>
      </w:r>
      <w:ins w:id="986" w:author="Eklund Marjut" w:date="2022-12-19T10:28:00Z">
        <w:r>
          <w:t>on Kertomus ja lomakkeet [4], luku 2.9.4 Kopioidyt entryt).</w:t>
        </w:r>
      </w:ins>
    </w:p>
    <w:p w14:paraId="4390588E" w14:textId="519C7F0F" w:rsidR="00F40D94" w:rsidRPr="003F543F" w:rsidRDefault="00F40D94" w:rsidP="00D760FF">
      <w:pPr>
        <w:pStyle w:val="Leipteksti"/>
        <w:numPr>
          <w:ilvl w:val="0"/>
          <w:numId w:val="19"/>
        </w:numPr>
        <w:rPr>
          <w:moveTo w:id="987" w:author="Eklund Marjut" w:date="2022-12-19T10:17:00Z"/>
        </w:rPr>
      </w:pPr>
      <w:ins w:id="988" w:author="Eklund Marjut" w:date="2022-12-19T10:28:00Z">
        <w:r>
          <w:t>Tiedonhallintapalvelun generoiman Tahdonilmaisua koskevan riskin osalta palautuu aina vain vakiomuotoinen tietosisältö-entry: palautuva tieto ei sisällä syntykontekstin tietoa eikä tietoa tahdonilmaisun sisällöstä.</w:t>
        </w:r>
      </w:ins>
    </w:p>
    <w:p w14:paraId="2EAE53C3" w14:textId="1F23FBD6" w:rsidR="00F35AE7" w:rsidRDefault="00D76DD2" w:rsidP="00D760FF">
      <w:pPr>
        <w:pStyle w:val="Otsikko3"/>
        <w:rPr>
          <w:ins w:id="989" w:author="Eklund Marjut" w:date="2022-12-19T10:17:00Z"/>
        </w:rPr>
      </w:pPr>
      <w:bookmarkStart w:id="990" w:name="_Toc128560563"/>
      <w:moveToRangeEnd w:id="955"/>
      <w:ins w:id="991" w:author="Eklund Marjut" w:date="2023-02-08T17:33:00Z">
        <w:r>
          <w:lastRenderedPageBreak/>
          <w:t>Kooste</w:t>
        </w:r>
      </w:ins>
      <w:ins w:id="992" w:author="Eklund Marjut" w:date="2023-02-08T17:39:00Z">
        <w:r>
          <w:t xml:space="preserve">asiakirjojen </w:t>
        </w:r>
      </w:ins>
      <w:ins w:id="993" w:author="Eklund Marjut" w:date="2023-02-08T17:33:00Z">
        <w:r>
          <w:t>sisältämät tiedot</w:t>
        </w:r>
      </w:ins>
      <w:bookmarkEnd w:id="990"/>
    </w:p>
    <w:p w14:paraId="401A13AA" w14:textId="7D55F947" w:rsidR="00D76DD2" w:rsidRDefault="00D76DD2">
      <w:pPr>
        <w:pStyle w:val="Leipteksti"/>
        <w:rPr>
          <w:ins w:id="994" w:author="Eklund Marjut" w:date="2023-02-08T17:34:00Z"/>
        </w:rPr>
      </w:pPr>
      <w:ins w:id="995" w:author="Eklund Marjut" w:date="2023-02-08T17:36:00Z">
        <w:r>
          <w:t>Diagnoosikooste, toimenpidekooste</w:t>
        </w:r>
      </w:ins>
      <w:ins w:id="996" w:author="Eklund Marjut" w:date="2023-02-08T17:37:00Z">
        <w:r>
          <w:t xml:space="preserve">, rokotuskooste ja riskitietokooste sisältävät kukin yhden tietosisällön tietoja. Laboratoriotutkimuskooste, kuvantamistutkimuskooste ja </w:t>
        </w:r>
      </w:ins>
      <w:ins w:id="997" w:author="Eklund Marjut" w:date="2023-02-08T17:38:00Z">
        <w:r>
          <w:t xml:space="preserve">Fysiologiset mittaukset –kooste sisältävät useamman tietosissällön tietoja. </w:t>
        </w:r>
      </w:ins>
      <w:ins w:id="998" w:author="Eklund Marjut" w:date="2023-02-08T17:39:00Z">
        <w:r>
          <w:t xml:space="preserve">Tietosisällöt tunnistetaan entryn </w:t>
        </w:r>
      </w:ins>
      <w:ins w:id="999" w:author="Eklund Marjut" w:date="2023-02-08T17:40:00Z">
        <w:r>
          <w:t>tietorakenteen tunnisteen perusteella</w:t>
        </w:r>
      </w:ins>
      <w:ins w:id="1000" w:author="Eklund Marjut" w:date="2023-02-08T17:41:00Z">
        <w:r>
          <w:t xml:space="preserve"> (entryn templateId)</w:t>
        </w:r>
      </w:ins>
      <w:ins w:id="1001" w:author="Eklund Marjut" w:date="2023-02-08T17:40:00Z">
        <w:r>
          <w:t xml:space="preserve">. </w:t>
        </w:r>
      </w:ins>
    </w:p>
    <w:p w14:paraId="4933FDA6" w14:textId="1FD9FEFD" w:rsidR="00F35AE7" w:rsidRPr="007D7602" w:rsidRDefault="00F35AE7" w:rsidP="00F35AE7">
      <w:pPr>
        <w:pStyle w:val="Leipteksti"/>
        <w:rPr>
          <w:moveTo w:id="1002" w:author="Eklund Marjut" w:date="2022-12-19T10:18:00Z"/>
        </w:rPr>
      </w:pPr>
      <w:moveToRangeStart w:id="1003" w:author="Eklund Marjut" w:date="2022-12-19T10:18:00Z" w:name="move122337523"/>
      <w:moveTo w:id="1004" w:author="Eklund Marjut" w:date="2022-12-19T10:18:00Z">
        <w:del w:id="1005" w:author="Eklund Marjut" w:date="2023-02-08T17:40:00Z">
          <w:r w:rsidRPr="003F543F" w:rsidDel="00D76DD2">
            <w:delText>Koosteasiakirjaan poimitaan halutulta aikaväliltä entry</w:delText>
          </w:r>
        </w:del>
        <w:del w:id="1006" w:author="Eklund Marjut" w:date="2023-01-24T15:49:00Z">
          <w:r w:rsidRPr="003F543F" w:rsidDel="00701BBF">
            <w:delText>:</w:delText>
          </w:r>
        </w:del>
        <w:del w:id="1007" w:author="Eklund Marjut" w:date="2023-02-08T17:40:00Z">
          <w:r w:rsidRPr="003F543F" w:rsidDel="00D76DD2">
            <w:delText xml:space="preserve">t, joiden templateId:t on määritelty kyseiselle koosteelle kuuluviksi. </w:delText>
          </w:r>
        </w:del>
        <w:r w:rsidRPr="007D7602">
          <w:t xml:space="preserve">Seuraavassa taulukossa on </w:t>
        </w:r>
        <w:del w:id="1008" w:author="Eklund Marjut" w:date="2023-02-08T17:41:00Z">
          <w:r w:rsidRPr="007D7602" w:rsidDel="00D76DD2">
            <w:delText xml:space="preserve">kuvattu </w:delText>
          </w:r>
        </w:del>
      </w:moveTo>
      <w:ins w:id="1009" w:author="Eklund Marjut" w:date="2023-02-08T17:41:00Z">
        <w:r w:rsidR="00D76DD2">
          <w:t xml:space="preserve">kuvattu koostenäkymittäin niihin kuuluvat </w:t>
        </w:r>
      </w:ins>
      <w:ins w:id="1010" w:author="Eklund Marjut" w:date="2023-02-08T17:42:00Z">
        <w:r w:rsidR="000A1C67">
          <w:t>tietosisällöt ja tietorakenteiden tunnisteet</w:t>
        </w:r>
      </w:ins>
      <w:moveTo w:id="1011" w:author="Eklund Marjut" w:date="2022-12-19T10:18:00Z">
        <w:del w:id="1012" w:author="Eklund Marjut" w:date="2023-02-08T17:40:00Z">
          <w:r w:rsidRPr="007D7602" w:rsidDel="00D76DD2">
            <w:delText>vastaavuudet</w:delText>
          </w:r>
        </w:del>
        <w:r w:rsidRPr="007D7602">
          <w:t>:</w:t>
        </w:r>
      </w:moveTo>
    </w:p>
    <w:tbl>
      <w:tblPr>
        <w:tblStyle w:val="TaulukkoRuudukko"/>
        <w:tblW w:w="0" w:type="auto"/>
        <w:tblInd w:w="1418" w:type="dxa"/>
        <w:tblCellMar>
          <w:top w:w="57" w:type="dxa"/>
          <w:bottom w:w="57" w:type="dxa"/>
        </w:tblCellMar>
        <w:tblLook w:val="04A0" w:firstRow="1" w:lastRow="0" w:firstColumn="1" w:lastColumn="0" w:noHBand="0" w:noVBand="1"/>
        <w:tblCaption w:val="Tietorakenteiden tunnisteiden ja koostenäkymien vastaavuudet"/>
        <w:tblDescription w:val="Tietorakenteiden tunnisteiden ja koostenäkymien vastaavuudet"/>
      </w:tblPr>
      <w:tblGrid>
        <w:gridCol w:w="2712"/>
        <w:gridCol w:w="2886"/>
        <w:gridCol w:w="2612"/>
      </w:tblGrid>
      <w:tr w:rsidR="00F35AE7" w14:paraId="36D0E93E" w14:textId="77777777" w:rsidTr="005B146A">
        <w:trPr>
          <w:tblHeader/>
        </w:trPr>
        <w:tc>
          <w:tcPr>
            <w:tcW w:w="2712" w:type="dxa"/>
          </w:tcPr>
          <w:p w14:paraId="6A96B127" w14:textId="77777777" w:rsidR="00F35AE7" w:rsidRPr="003F543F" w:rsidRDefault="00F35AE7" w:rsidP="008679A8">
            <w:pPr>
              <w:pStyle w:val="Leipteksti"/>
              <w:spacing w:after="0" w:line="240" w:lineRule="auto"/>
              <w:ind w:left="0"/>
              <w:rPr>
                <w:moveTo w:id="1013" w:author="Eklund Marjut" w:date="2022-12-19T10:18:00Z"/>
                <w:b/>
                <w:lang w:val="en-US"/>
              </w:rPr>
            </w:pPr>
            <w:moveTo w:id="1014" w:author="Eklund Marjut" w:date="2022-12-19T10:18:00Z">
              <w:r w:rsidRPr="003F543F">
                <w:rPr>
                  <w:b/>
                </w:rPr>
                <w:t>Rakenteinen tieto</w:t>
              </w:r>
            </w:moveTo>
          </w:p>
        </w:tc>
        <w:tc>
          <w:tcPr>
            <w:tcW w:w="2886" w:type="dxa"/>
          </w:tcPr>
          <w:p w14:paraId="32171BEE" w14:textId="7C25F583" w:rsidR="00F35AE7" w:rsidRPr="00187285" w:rsidRDefault="00F35AE7" w:rsidP="008679A8">
            <w:pPr>
              <w:pStyle w:val="Leipteksti"/>
              <w:spacing w:after="0" w:line="240" w:lineRule="auto"/>
              <w:ind w:left="0"/>
              <w:rPr>
                <w:moveTo w:id="1015" w:author="Eklund Marjut" w:date="2022-12-19T10:18:00Z"/>
                <w:b/>
              </w:rPr>
            </w:pPr>
            <w:moveTo w:id="1016" w:author="Eklund Marjut" w:date="2022-12-19T10:18:00Z">
              <w:r w:rsidRPr="003F543F">
                <w:rPr>
                  <w:b/>
                </w:rPr>
                <w:t>Poimitun</w:t>
              </w:r>
            </w:moveTo>
            <w:ins w:id="1017" w:author="Eklund Marjut" w:date="2023-02-08T17:38:00Z">
              <w:r w:rsidR="00D76DD2">
                <w:rPr>
                  <w:b/>
                </w:rPr>
                <w:t>/palautettavan</w:t>
              </w:r>
            </w:ins>
            <w:moveTo w:id="1018" w:author="Eklund Marjut" w:date="2022-12-19T10:18:00Z">
              <w:r w:rsidRPr="003F543F">
                <w:rPr>
                  <w:b/>
                </w:rPr>
                <w:t xml:space="preserve"> entry</w:t>
              </w:r>
              <w:del w:id="1019" w:author="Eklund Marjut" w:date="2023-01-24T15:49:00Z">
                <w:r w:rsidRPr="003F543F" w:rsidDel="00701BBF">
                  <w:rPr>
                    <w:b/>
                  </w:rPr>
                  <w:delText>:</w:delText>
                </w:r>
              </w:del>
              <w:r w:rsidRPr="003F543F">
                <w:rPr>
                  <w:b/>
                </w:rPr>
                <w:t xml:space="preserve">n templateId </w:t>
              </w:r>
            </w:moveTo>
          </w:p>
        </w:tc>
        <w:tc>
          <w:tcPr>
            <w:tcW w:w="2612" w:type="dxa"/>
          </w:tcPr>
          <w:p w14:paraId="3B974F7B" w14:textId="77777777" w:rsidR="00F35AE7" w:rsidRPr="003F543F" w:rsidRDefault="00F35AE7" w:rsidP="008679A8">
            <w:pPr>
              <w:pStyle w:val="Leipteksti"/>
              <w:spacing w:after="0" w:line="240" w:lineRule="auto"/>
              <w:ind w:left="0"/>
              <w:rPr>
                <w:moveTo w:id="1020" w:author="Eklund Marjut" w:date="2022-12-19T10:18:00Z"/>
                <w:b/>
                <w:lang w:val="en-US"/>
              </w:rPr>
            </w:pPr>
            <w:moveTo w:id="1021" w:author="Eklund Marjut" w:date="2022-12-19T10:18:00Z">
              <w:r w:rsidRPr="003F543F">
                <w:rPr>
                  <w:b/>
                </w:rPr>
                <w:t>Koostenäkymä</w:t>
              </w:r>
            </w:moveTo>
          </w:p>
        </w:tc>
      </w:tr>
      <w:tr w:rsidR="00F35AE7" w14:paraId="68974B0F" w14:textId="77777777" w:rsidTr="008679A8">
        <w:tc>
          <w:tcPr>
            <w:tcW w:w="2712" w:type="dxa"/>
          </w:tcPr>
          <w:p w14:paraId="0790B4E9" w14:textId="77777777" w:rsidR="00F35AE7" w:rsidRDefault="00F35AE7" w:rsidP="008679A8">
            <w:pPr>
              <w:pStyle w:val="Leipteksti"/>
              <w:spacing w:after="0" w:line="240" w:lineRule="auto"/>
              <w:ind w:left="0"/>
              <w:rPr>
                <w:moveTo w:id="1022" w:author="Eklund Marjut" w:date="2022-12-19T10:18:00Z"/>
                <w:lang w:val="en-US"/>
              </w:rPr>
            </w:pPr>
            <w:moveTo w:id="1023" w:author="Eklund Marjut" w:date="2022-12-19T10:18:00Z">
              <w:r w:rsidRPr="00DC633A">
                <w:t>diagnoosi</w:t>
              </w:r>
            </w:moveTo>
          </w:p>
        </w:tc>
        <w:tc>
          <w:tcPr>
            <w:tcW w:w="2886" w:type="dxa"/>
          </w:tcPr>
          <w:p w14:paraId="557909C3" w14:textId="77777777" w:rsidR="00F35AE7" w:rsidRDefault="00F35AE7" w:rsidP="008679A8">
            <w:pPr>
              <w:pStyle w:val="Leipteksti"/>
              <w:spacing w:after="0" w:line="240" w:lineRule="auto"/>
              <w:ind w:left="0"/>
              <w:rPr>
                <w:moveTo w:id="1024" w:author="Eklund Marjut" w:date="2022-12-19T10:18:00Z"/>
                <w:lang w:val="en-US"/>
              </w:rPr>
            </w:pPr>
            <w:moveTo w:id="1025" w:author="Eklund Marjut" w:date="2022-12-19T10:18:00Z">
              <w:r w:rsidRPr="00975FE6">
                <w:t>1.2.246.537.6.12.999.2003.2</w:t>
              </w:r>
            </w:moveTo>
          </w:p>
        </w:tc>
        <w:tc>
          <w:tcPr>
            <w:tcW w:w="2612" w:type="dxa"/>
          </w:tcPr>
          <w:p w14:paraId="1F7863BF" w14:textId="77777777" w:rsidR="00F35AE7" w:rsidRDefault="00F35AE7" w:rsidP="008679A8">
            <w:pPr>
              <w:pStyle w:val="Leipteksti"/>
              <w:spacing w:after="0" w:line="240" w:lineRule="auto"/>
              <w:ind w:left="0"/>
              <w:rPr>
                <w:moveTo w:id="1026" w:author="Eklund Marjut" w:date="2022-12-19T10:18:00Z"/>
                <w:lang w:val="en-US"/>
              </w:rPr>
            </w:pPr>
            <w:moveTo w:id="1027" w:author="Eklund Marjut" w:date="2022-12-19T10:18:00Z">
              <w:r w:rsidRPr="008B200C">
                <w:t>Diagnoosikooste</w:t>
              </w:r>
            </w:moveTo>
          </w:p>
        </w:tc>
      </w:tr>
      <w:tr w:rsidR="00F35AE7" w14:paraId="2EBCFD07" w14:textId="77777777" w:rsidTr="008679A8">
        <w:tc>
          <w:tcPr>
            <w:tcW w:w="2712" w:type="dxa"/>
          </w:tcPr>
          <w:p w14:paraId="0F2772E4" w14:textId="77777777" w:rsidR="00F35AE7" w:rsidRDefault="00F35AE7" w:rsidP="008679A8">
            <w:pPr>
              <w:pStyle w:val="Leipteksti"/>
              <w:spacing w:after="0" w:line="240" w:lineRule="auto"/>
              <w:ind w:left="0"/>
              <w:rPr>
                <w:moveTo w:id="1028" w:author="Eklund Marjut" w:date="2022-12-19T10:18:00Z"/>
                <w:lang w:val="en-US"/>
              </w:rPr>
            </w:pPr>
            <w:moveTo w:id="1029" w:author="Eklund Marjut" w:date="2022-12-19T10:18:00Z">
              <w:r w:rsidRPr="00DC633A">
                <w:t>toimenpide</w:t>
              </w:r>
            </w:moveTo>
          </w:p>
        </w:tc>
        <w:tc>
          <w:tcPr>
            <w:tcW w:w="2886" w:type="dxa"/>
          </w:tcPr>
          <w:p w14:paraId="776F52A4" w14:textId="77777777" w:rsidR="00F35AE7" w:rsidRDefault="00F35AE7" w:rsidP="008679A8">
            <w:pPr>
              <w:pStyle w:val="Leipteksti"/>
              <w:spacing w:after="0" w:line="240" w:lineRule="auto"/>
              <w:ind w:left="0"/>
              <w:rPr>
                <w:moveTo w:id="1030" w:author="Eklund Marjut" w:date="2022-12-19T10:18:00Z"/>
                <w:lang w:val="en-US"/>
              </w:rPr>
            </w:pPr>
            <w:moveTo w:id="1031" w:author="Eklund Marjut" w:date="2022-12-19T10:18:00Z">
              <w:r w:rsidRPr="00975FE6">
                <w:t>1.2.246.537.6.12.999.2003.3</w:t>
              </w:r>
            </w:moveTo>
          </w:p>
        </w:tc>
        <w:tc>
          <w:tcPr>
            <w:tcW w:w="2612" w:type="dxa"/>
          </w:tcPr>
          <w:p w14:paraId="04C2582A" w14:textId="77777777" w:rsidR="00F35AE7" w:rsidRDefault="00F35AE7" w:rsidP="008679A8">
            <w:pPr>
              <w:pStyle w:val="Leipteksti"/>
              <w:spacing w:after="0" w:line="240" w:lineRule="auto"/>
              <w:ind w:left="0"/>
              <w:rPr>
                <w:moveTo w:id="1032" w:author="Eklund Marjut" w:date="2022-12-19T10:18:00Z"/>
                <w:lang w:val="en-US"/>
              </w:rPr>
            </w:pPr>
            <w:moveTo w:id="1033" w:author="Eklund Marjut" w:date="2022-12-19T10:18:00Z">
              <w:r w:rsidRPr="008B200C">
                <w:t>Toimenpidekooste</w:t>
              </w:r>
            </w:moveTo>
          </w:p>
        </w:tc>
      </w:tr>
      <w:tr w:rsidR="00F35AE7" w14:paraId="52260D2D" w14:textId="77777777" w:rsidTr="008679A8">
        <w:tc>
          <w:tcPr>
            <w:tcW w:w="2712" w:type="dxa"/>
          </w:tcPr>
          <w:p w14:paraId="2343D11B" w14:textId="77777777" w:rsidR="00F35AE7" w:rsidRDefault="00F35AE7" w:rsidP="008679A8">
            <w:pPr>
              <w:pStyle w:val="Leipteksti"/>
              <w:spacing w:after="0" w:line="240" w:lineRule="auto"/>
              <w:ind w:left="0"/>
              <w:rPr>
                <w:moveTo w:id="1034" w:author="Eklund Marjut" w:date="2022-12-19T10:18:00Z"/>
                <w:lang w:val="en-US"/>
              </w:rPr>
            </w:pPr>
            <w:moveTo w:id="1035" w:author="Eklund Marjut" w:date="2022-12-19T10:18:00Z">
              <w:r w:rsidRPr="00DC633A">
                <w:t>laboratoriotutkimuspyyntö</w:t>
              </w:r>
            </w:moveTo>
          </w:p>
        </w:tc>
        <w:tc>
          <w:tcPr>
            <w:tcW w:w="2886" w:type="dxa"/>
          </w:tcPr>
          <w:p w14:paraId="7BB9D14C" w14:textId="77777777" w:rsidR="00F35AE7" w:rsidRDefault="00F35AE7" w:rsidP="008679A8">
            <w:pPr>
              <w:pStyle w:val="Leipteksti"/>
              <w:spacing w:after="0" w:line="240" w:lineRule="auto"/>
              <w:ind w:left="0"/>
              <w:rPr>
                <w:moveTo w:id="1036" w:author="Eklund Marjut" w:date="2022-12-19T10:18:00Z"/>
                <w:lang w:val="en-US"/>
              </w:rPr>
            </w:pPr>
            <w:moveTo w:id="1037" w:author="Eklund Marjut" w:date="2022-12-19T10:18:00Z">
              <w:r w:rsidRPr="00975FE6">
                <w:t>1.2.246.537.6.12.999.2003.27</w:t>
              </w:r>
            </w:moveTo>
          </w:p>
        </w:tc>
        <w:tc>
          <w:tcPr>
            <w:tcW w:w="2612" w:type="dxa"/>
          </w:tcPr>
          <w:p w14:paraId="229F3E4E" w14:textId="77777777" w:rsidR="00F35AE7" w:rsidRDefault="00F35AE7" w:rsidP="008679A8">
            <w:pPr>
              <w:pStyle w:val="Leipteksti"/>
              <w:spacing w:after="0" w:line="240" w:lineRule="auto"/>
              <w:ind w:left="0"/>
              <w:rPr>
                <w:moveTo w:id="1038" w:author="Eklund Marjut" w:date="2022-12-19T10:18:00Z"/>
                <w:lang w:val="en-US"/>
              </w:rPr>
            </w:pPr>
            <w:moveTo w:id="1039" w:author="Eklund Marjut" w:date="2022-12-19T10:18:00Z">
              <w:r w:rsidRPr="008B200C">
                <w:t>Laboratoriotutkimuskooste</w:t>
              </w:r>
            </w:moveTo>
          </w:p>
        </w:tc>
      </w:tr>
      <w:tr w:rsidR="00F35AE7" w14:paraId="4CE7F7AD" w14:textId="77777777" w:rsidTr="008679A8">
        <w:tc>
          <w:tcPr>
            <w:tcW w:w="2712" w:type="dxa"/>
          </w:tcPr>
          <w:p w14:paraId="18D46532" w14:textId="77777777" w:rsidR="00F35AE7" w:rsidRDefault="00F35AE7" w:rsidP="008679A8">
            <w:pPr>
              <w:pStyle w:val="Leipteksti"/>
              <w:spacing w:after="0" w:line="240" w:lineRule="auto"/>
              <w:ind w:left="0"/>
              <w:rPr>
                <w:moveTo w:id="1040" w:author="Eklund Marjut" w:date="2022-12-19T10:18:00Z"/>
                <w:lang w:val="en-US"/>
              </w:rPr>
            </w:pPr>
            <w:moveTo w:id="1041" w:author="Eklund Marjut" w:date="2022-12-19T10:18:00Z">
              <w:r w:rsidRPr="00DC633A">
                <w:t>laboratoriotutkimus</w:t>
              </w:r>
            </w:moveTo>
          </w:p>
        </w:tc>
        <w:tc>
          <w:tcPr>
            <w:tcW w:w="2886" w:type="dxa"/>
          </w:tcPr>
          <w:p w14:paraId="273AED95" w14:textId="77777777" w:rsidR="00F35AE7" w:rsidRDefault="00F35AE7" w:rsidP="008679A8">
            <w:pPr>
              <w:pStyle w:val="Leipteksti"/>
              <w:spacing w:after="0" w:line="240" w:lineRule="auto"/>
              <w:ind w:left="0"/>
              <w:rPr>
                <w:moveTo w:id="1042" w:author="Eklund Marjut" w:date="2022-12-19T10:18:00Z"/>
                <w:lang w:val="en-US"/>
              </w:rPr>
            </w:pPr>
            <w:moveTo w:id="1043" w:author="Eklund Marjut" w:date="2022-12-19T10:18:00Z">
              <w:r w:rsidRPr="00975FE6">
                <w:t>1.2.246.537.6.12.999.2003.21</w:t>
              </w:r>
            </w:moveTo>
          </w:p>
        </w:tc>
        <w:tc>
          <w:tcPr>
            <w:tcW w:w="2612" w:type="dxa"/>
          </w:tcPr>
          <w:p w14:paraId="1AB92C5F" w14:textId="77777777" w:rsidR="00F35AE7" w:rsidRDefault="00F35AE7" w:rsidP="008679A8">
            <w:pPr>
              <w:pStyle w:val="Leipteksti"/>
              <w:spacing w:after="0" w:line="240" w:lineRule="auto"/>
              <w:ind w:left="0"/>
              <w:rPr>
                <w:moveTo w:id="1044" w:author="Eklund Marjut" w:date="2022-12-19T10:18:00Z"/>
                <w:lang w:val="en-US"/>
              </w:rPr>
            </w:pPr>
            <w:moveTo w:id="1045" w:author="Eklund Marjut" w:date="2022-12-19T10:18:00Z">
              <w:r w:rsidRPr="008B200C">
                <w:t>Laboratoriotutkimuskooste</w:t>
              </w:r>
            </w:moveTo>
          </w:p>
        </w:tc>
      </w:tr>
      <w:tr w:rsidR="00F35AE7" w14:paraId="79C4E0AE" w14:textId="77777777" w:rsidTr="008679A8">
        <w:tc>
          <w:tcPr>
            <w:tcW w:w="2712" w:type="dxa"/>
          </w:tcPr>
          <w:p w14:paraId="7A158667" w14:textId="77777777" w:rsidR="00F35AE7" w:rsidRDefault="00F35AE7" w:rsidP="008679A8">
            <w:pPr>
              <w:pStyle w:val="Leipteksti"/>
              <w:spacing w:after="0" w:line="240" w:lineRule="auto"/>
              <w:ind w:left="0"/>
              <w:rPr>
                <w:moveTo w:id="1046" w:author="Eklund Marjut" w:date="2022-12-19T10:18:00Z"/>
                <w:lang w:val="en-US"/>
              </w:rPr>
            </w:pPr>
            <w:moveTo w:id="1047" w:author="Eklund Marjut" w:date="2022-12-19T10:18:00Z">
              <w:r w:rsidRPr="00DC633A">
                <w:t>laboratoriotutkimus-lausunto</w:t>
              </w:r>
            </w:moveTo>
          </w:p>
        </w:tc>
        <w:tc>
          <w:tcPr>
            <w:tcW w:w="2886" w:type="dxa"/>
          </w:tcPr>
          <w:p w14:paraId="26D22677" w14:textId="77777777" w:rsidR="00F35AE7" w:rsidRDefault="00F35AE7" w:rsidP="008679A8">
            <w:pPr>
              <w:pStyle w:val="Leipteksti"/>
              <w:spacing w:after="0" w:line="240" w:lineRule="auto"/>
              <w:ind w:left="0"/>
              <w:rPr>
                <w:moveTo w:id="1048" w:author="Eklund Marjut" w:date="2022-12-19T10:18:00Z"/>
                <w:lang w:val="en-US"/>
              </w:rPr>
            </w:pPr>
            <w:moveTo w:id="1049" w:author="Eklund Marjut" w:date="2022-12-19T10:18:00Z">
              <w:r w:rsidRPr="00975FE6">
                <w:t>1.2.246.537.6.12.999.2003.28</w:t>
              </w:r>
            </w:moveTo>
          </w:p>
        </w:tc>
        <w:tc>
          <w:tcPr>
            <w:tcW w:w="2612" w:type="dxa"/>
          </w:tcPr>
          <w:p w14:paraId="671A5F3F" w14:textId="77777777" w:rsidR="00F35AE7" w:rsidRDefault="00F35AE7" w:rsidP="008679A8">
            <w:pPr>
              <w:pStyle w:val="Leipteksti"/>
              <w:spacing w:after="0" w:line="240" w:lineRule="auto"/>
              <w:ind w:left="0"/>
              <w:rPr>
                <w:moveTo w:id="1050" w:author="Eklund Marjut" w:date="2022-12-19T10:18:00Z"/>
                <w:lang w:val="en-US"/>
              </w:rPr>
            </w:pPr>
            <w:moveTo w:id="1051" w:author="Eklund Marjut" w:date="2022-12-19T10:18:00Z">
              <w:r w:rsidRPr="008B200C">
                <w:t>Laboratoriotutkimuskooste</w:t>
              </w:r>
            </w:moveTo>
          </w:p>
        </w:tc>
      </w:tr>
      <w:tr w:rsidR="00F35AE7" w14:paraId="38415BCC" w14:textId="77777777" w:rsidTr="008679A8">
        <w:tc>
          <w:tcPr>
            <w:tcW w:w="2712" w:type="dxa"/>
          </w:tcPr>
          <w:p w14:paraId="10EC6987" w14:textId="77777777" w:rsidR="00F35AE7" w:rsidRDefault="00F35AE7" w:rsidP="008679A8">
            <w:pPr>
              <w:pStyle w:val="Leipteksti"/>
              <w:spacing w:after="0" w:line="240" w:lineRule="auto"/>
              <w:ind w:left="0"/>
              <w:rPr>
                <w:moveTo w:id="1052" w:author="Eklund Marjut" w:date="2022-12-19T10:18:00Z"/>
                <w:lang w:val="en-US"/>
              </w:rPr>
            </w:pPr>
            <w:moveTo w:id="1053" w:author="Eklund Marjut" w:date="2022-12-19T10:18:00Z">
              <w:r w:rsidRPr="00DC633A">
                <w:t>kuvantamistutkimuspyyntö</w:t>
              </w:r>
            </w:moveTo>
          </w:p>
        </w:tc>
        <w:tc>
          <w:tcPr>
            <w:tcW w:w="2886" w:type="dxa"/>
          </w:tcPr>
          <w:p w14:paraId="58990C53" w14:textId="77777777" w:rsidR="00F35AE7" w:rsidRDefault="00F35AE7" w:rsidP="008679A8">
            <w:pPr>
              <w:pStyle w:val="Leipteksti"/>
              <w:spacing w:after="0" w:line="240" w:lineRule="auto"/>
              <w:ind w:left="0"/>
              <w:rPr>
                <w:moveTo w:id="1054" w:author="Eklund Marjut" w:date="2022-12-19T10:18:00Z"/>
                <w:lang w:val="en-US"/>
              </w:rPr>
            </w:pPr>
            <w:moveTo w:id="1055" w:author="Eklund Marjut" w:date="2022-12-19T10:18:00Z">
              <w:r w:rsidRPr="00975FE6">
                <w:t>1.2.246.537.6.12.999.2003.26</w:t>
              </w:r>
            </w:moveTo>
          </w:p>
        </w:tc>
        <w:tc>
          <w:tcPr>
            <w:tcW w:w="2612" w:type="dxa"/>
          </w:tcPr>
          <w:p w14:paraId="027AB368" w14:textId="77777777" w:rsidR="00F35AE7" w:rsidRDefault="00F35AE7" w:rsidP="008679A8">
            <w:pPr>
              <w:pStyle w:val="Leipteksti"/>
              <w:spacing w:after="0" w:line="240" w:lineRule="auto"/>
              <w:ind w:left="0"/>
              <w:rPr>
                <w:moveTo w:id="1056" w:author="Eklund Marjut" w:date="2022-12-19T10:18:00Z"/>
                <w:lang w:val="en-US"/>
              </w:rPr>
            </w:pPr>
            <w:moveTo w:id="1057" w:author="Eklund Marjut" w:date="2022-12-19T10:18:00Z">
              <w:r w:rsidRPr="008B200C">
                <w:t>Kuvantamistutkimuskooste</w:t>
              </w:r>
            </w:moveTo>
          </w:p>
        </w:tc>
      </w:tr>
      <w:tr w:rsidR="00F35AE7" w14:paraId="6963EDD6" w14:textId="77777777" w:rsidTr="008679A8">
        <w:tc>
          <w:tcPr>
            <w:tcW w:w="2712" w:type="dxa"/>
          </w:tcPr>
          <w:p w14:paraId="3E6B71BC" w14:textId="77777777" w:rsidR="00F35AE7" w:rsidRDefault="00F35AE7" w:rsidP="008679A8">
            <w:pPr>
              <w:pStyle w:val="Leipteksti"/>
              <w:spacing w:after="0" w:line="240" w:lineRule="auto"/>
              <w:ind w:left="0"/>
              <w:rPr>
                <w:moveTo w:id="1058" w:author="Eklund Marjut" w:date="2022-12-19T10:18:00Z"/>
                <w:lang w:val="en-US"/>
              </w:rPr>
            </w:pPr>
            <w:moveTo w:id="1059" w:author="Eklund Marjut" w:date="2022-12-19T10:18:00Z">
              <w:r w:rsidRPr="00DC633A">
                <w:t>kuvantamistutkimus</w:t>
              </w:r>
            </w:moveTo>
          </w:p>
        </w:tc>
        <w:tc>
          <w:tcPr>
            <w:tcW w:w="2886" w:type="dxa"/>
          </w:tcPr>
          <w:p w14:paraId="3AF714DC" w14:textId="77777777" w:rsidR="00F35AE7" w:rsidRDefault="00F35AE7" w:rsidP="008679A8">
            <w:pPr>
              <w:pStyle w:val="Leipteksti"/>
              <w:spacing w:after="0" w:line="240" w:lineRule="auto"/>
              <w:ind w:left="0"/>
              <w:rPr>
                <w:moveTo w:id="1060" w:author="Eklund Marjut" w:date="2022-12-19T10:18:00Z"/>
                <w:lang w:val="en-US"/>
              </w:rPr>
            </w:pPr>
            <w:moveTo w:id="1061" w:author="Eklund Marjut" w:date="2022-12-19T10:18:00Z">
              <w:r w:rsidRPr="00975FE6">
                <w:t>1.2.246.537.6.12.999.2003.22</w:t>
              </w:r>
            </w:moveTo>
          </w:p>
        </w:tc>
        <w:tc>
          <w:tcPr>
            <w:tcW w:w="2612" w:type="dxa"/>
          </w:tcPr>
          <w:p w14:paraId="33E8146A" w14:textId="77777777" w:rsidR="00F35AE7" w:rsidRDefault="00F35AE7" w:rsidP="008679A8">
            <w:pPr>
              <w:pStyle w:val="Leipteksti"/>
              <w:spacing w:after="0" w:line="240" w:lineRule="auto"/>
              <w:ind w:left="0"/>
              <w:rPr>
                <w:moveTo w:id="1062" w:author="Eklund Marjut" w:date="2022-12-19T10:18:00Z"/>
                <w:lang w:val="en-US"/>
              </w:rPr>
            </w:pPr>
            <w:moveTo w:id="1063" w:author="Eklund Marjut" w:date="2022-12-19T10:18:00Z">
              <w:r w:rsidRPr="008B200C">
                <w:t>Kuvantamistutkimuskooste</w:t>
              </w:r>
            </w:moveTo>
          </w:p>
        </w:tc>
      </w:tr>
      <w:tr w:rsidR="00F35AE7" w14:paraId="118C9A39" w14:textId="77777777" w:rsidTr="008679A8">
        <w:tc>
          <w:tcPr>
            <w:tcW w:w="2712" w:type="dxa"/>
          </w:tcPr>
          <w:p w14:paraId="39A827F3" w14:textId="77777777" w:rsidR="00F35AE7" w:rsidRDefault="00F35AE7" w:rsidP="008679A8">
            <w:pPr>
              <w:pStyle w:val="Leipteksti"/>
              <w:spacing w:after="0" w:line="240" w:lineRule="auto"/>
              <w:ind w:left="0"/>
              <w:rPr>
                <w:moveTo w:id="1064" w:author="Eklund Marjut" w:date="2022-12-19T10:18:00Z"/>
                <w:lang w:val="en-US"/>
              </w:rPr>
            </w:pPr>
            <w:moveTo w:id="1065" w:author="Eklund Marjut" w:date="2022-12-19T10:18:00Z">
              <w:r w:rsidRPr="00DC633A">
                <w:t>kuvantamistutkimus-lausunto</w:t>
              </w:r>
            </w:moveTo>
          </w:p>
        </w:tc>
        <w:tc>
          <w:tcPr>
            <w:tcW w:w="2886" w:type="dxa"/>
          </w:tcPr>
          <w:p w14:paraId="03115CC3" w14:textId="77777777" w:rsidR="00F35AE7" w:rsidRDefault="00F35AE7" w:rsidP="008679A8">
            <w:pPr>
              <w:pStyle w:val="Leipteksti"/>
              <w:spacing w:after="0" w:line="240" w:lineRule="auto"/>
              <w:ind w:left="0"/>
              <w:rPr>
                <w:moveTo w:id="1066" w:author="Eklund Marjut" w:date="2022-12-19T10:18:00Z"/>
                <w:lang w:val="en-US"/>
              </w:rPr>
            </w:pPr>
            <w:moveTo w:id="1067" w:author="Eklund Marjut" w:date="2022-12-19T10:18:00Z">
              <w:r w:rsidRPr="00975FE6">
                <w:t>1.2.246.537.6.12.999.2003.24</w:t>
              </w:r>
            </w:moveTo>
          </w:p>
        </w:tc>
        <w:tc>
          <w:tcPr>
            <w:tcW w:w="2612" w:type="dxa"/>
          </w:tcPr>
          <w:p w14:paraId="4C206341" w14:textId="77777777" w:rsidR="00F35AE7" w:rsidRDefault="00F35AE7" w:rsidP="008679A8">
            <w:pPr>
              <w:pStyle w:val="Leipteksti"/>
              <w:spacing w:after="0" w:line="240" w:lineRule="auto"/>
              <w:ind w:left="0"/>
              <w:rPr>
                <w:moveTo w:id="1068" w:author="Eklund Marjut" w:date="2022-12-19T10:18:00Z"/>
                <w:lang w:val="en-US"/>
              </w:rPr>
            </w:pPr>
            <w:moveTo w:id="1069" w:author="Eklund Marjut" w:date="2022-12-19T10:18:00Z">
              <w:r w:rsidRPr="008B200C">
                <w:t>Kuvantamistutkimuskooste</w:t>
              </w:r>
            </w:moveTo>
          </w:p>
        </w:tc>
      </w:tr>
      <w:tr w:rsidR="00F35AE7" w14:paraId="6F0D8A94" w14:textId="77777777" w:rsidTr="008679A8">
        <w:tc>
          <w:tcPr>
            <w:tcW w:w="2712" w:type="dxa"/>
          </w:tcPr>
          <w:p w14:paraId="5A052C83" w14:textId="77777777" w:rsidR="00F35AE7" w:rsidRDefault="00F35AE7" w:rsidP="008679A8">
            <w:pPr>
              <w:pStyle w:val="Leipteksti"/>
              <w:spacing w:after="0" w:line="240" w:lineRule="auto"/>
              <w:ind w:left="0"/>
              <w:rPr>
                <w:moveTo w:id="1070" w:author="Eklund Marjut" w:date="2022-12-19T10:18:00Z"/>
                <w:lang w:val="en-US"/>
              </w:rPr>
            </w:pPr>
            <w:moveTo w:id="1071" w:author="Eklund Marjut" w:date="2022-12-19T10:18:00Z">
              <w:r w:rsidRPr="00DC633A">
                <w:t>fysiologiset mittaustulokset</w:t>
              </w:r>
            </w:moveTo>
          </w:p>
        </w:tc>
        <w:tc>
          <w:tcPr>
            <w:tcW w:w="2886" w:type="dxa"/>
          </w:tcPr>
          <w:p w14:paraId="13897316" w14:textId="77777777" w:rsidR="00F35AE7" w:rsidRDefault="00F35AE7" w:rsidP="008679A8">
            <w:pPr>
              <w:pStyle w:val="Leipteksti"/>
              <w:spacing w:after="0" w:line="240" w:lineRule="auto"/>
              <w:ind w:left="0"/>
              <w:rPr>
                <w:moveTo w:id="1072" w:author="Eklund Marjut" w:date="2022-12-19T10:18:00Z"/>
                <w:lang w:val="en-US"/>
              </w:rPr>
            </w:pPr>
            <w:moveTo w:id="1073" w:author="Eklund Marjut" w:date="2022-12-19T10:18:00Z">
              <w:r w:rsidRPr="00975FE6">
                <w:t>1.2.246.537.6.12.999.2003.23</w:t>
              </w:r>
            </w:moveTo>
          </w:p>
        </w:tc>
        <w:tc>
          <w:tcPr>
            <w:tcW w:w="2612" w:type="dxa"/>
          </w:tcPr>
          <w:p w14:paraId="1B10D023" w14:textId="77777777" w:rsidR="00F35AE7" w:rsidRDefault="00F35AE7" w:rsidP="008679A8">
            <w:pPr>
              <w:pStyle w:val="Leipteksti"/>
              <w:spacing w:after="0" w:line="240" w:lineRule="auto"/>
              <w:ind w:left="0"/>
              <w:rPr>
                <w:moveTo w:id="1074" w:author="Eklund Marjut" w:date="2022-12-19T10:18:00Z"/>
                <w:lang w:val="en-US"/>
              </w:rPr>
            </w:pPr>
            <w:moveTo w:id="1075" w:author="Eklund Marjut" w:date="2022-12-19T10:18:00Z">
              <w:r w:rsidRPr="008B200C">
                <w:t>Fysiologiset mittaukset -kooste</w:t>
              </w:r>
            </w:moveTo>
          </w:p>
        </w:tc>
      </w:tr>
      <w:tr w:rsidR="00F35AE7" w14:paraId="734B3CAE" w14:textId="77777777" w:rsidTr="008679A8">
        <w:tc>
          <w:tcPr>
            <w:tcW w:w="2712" w:type="dxa"/>
          </w:tcPr>
          <w:p w14:paraId="758A54FC" w14:textId="77777777" w:rsidR="00F35AE7" w:rsidRDefault="00F35AE7" w:rsidP="008679A8">
            <w:pPr>
              <w:pStyle w:val="Leipteksti"/>
              <w:spacing w:after="0" w:line="240" w:lineRule="auto"/>
              <w:ind w:left="0"/>
              <w:rPr>
                <w:moveTo w:id="1076" w:author="Eklund Marjut" w:date="2022-12-19T10:18:00Z"/>
                <w:lang w:val="en-US"/>
              </w:rPr>
            </w:pPr>
            <w:moveTo w:id="1077" w:author="Eklund Marjut" w:date="2022-12-19T10:18:00Z">
              <w:r w:rsidRPr="00DC633A">
                <w:t>fysiologisen mittauksen lausunto</w:t>
              </w:r>
            </w:moveTo>
          </w:p>
        </w:tc>
        <w:tc>
          <w:tcPr>
            <w:tcW w:w="2886" w:type="dxa"/>
          </w:tcPr>
          <w:p w14:paraId="56EB4640" w14:textId="77777777" w:rsidR="00F35AE7" w:rsidRDefault="00F35AE7" w:rsidP="008679A8">
            <w:pPr>
              <w:pStyle w:val="Leipteksti"/>
              <w:spacing w:after="0" w:line="240" w:lineRule="auto"/>
              <w:ind w:left="0"/>
              <w:rPr>
                <w:moveTo w:id="1078" w:author="Eklund Marjut" w:date="2022-12-19T10:18:00Z"/>
                <w:lang w:val="en-US"/>
              </w:rPr>
            </w:pPr>
            <w:moveTo w:id="1079" w:author="Eklund Marjut" w:date="2022-12-19T10:18:00Z">
              <w:r w:rsidRPr="00975FE6">
                <w:t>1.2.246.537.6.12.999.2003.25</w:t>
              </w:r>
            </w:moveTo>
          </w:p>
        </w:tc>
        <w:tc>
          <w:tcPr>
            <w:tcW w:w="2612" w:type="dxa"/>
          </w:tcPr>
          <w:p w14:paraId="1AF2E516" w14:textId="77777777" w:rsidR="00F35AE7" w:rsidRDefault="00F35AE7" w:rsidP="008679A8">
            <w:pPr>
              <w:pStyle w:val="Leipteksti"/>
              <w:spacing w:after="0" w:line="240" w:lineRule="auto"/>
              <w:ind w:left="0"/>
              <w:rPr>
                <w:moveTo w:id="1080" w:author="Eklund Marjut" w:date="2022-12-19T10:18:00Z"/>
                <w:lang w:val="en-US"/>
              </w:rPr>
            </w:pPr>
            <w:moveTo w:id="1081" w:author="Eklund Marjut" w:date="2022-12-19T10:18:00Z">
              <w:r w:rsidRPr="008B200C">
                <w:t>Fysiologiset mittaukset -kooste</w:t>
              </w:r>
            </w:moveTo>
          </w:p>
        </w:tc>
      </w:tr>
      <w:tr w:rsidR="00F35AE7" w14:paraId="32E6B3B4" w14:textId="77777777" w:rsidTr="008679A8">
        <w:tc>
          <w:tcPr>
            <w:tcW w:w="2712" w:type="dxa"/>
          </w:tcPr>
          <w:p w14:paraId="2863C830" w14:textId="77777777" w:rsidR="00F35AE7" w:rsidRDefault="00F35AE7" w:rsidP="008679A8">
            <w:pPr>
              <w:pStyle w:val="Leipteksti"/>
              <w:spacing w:after="0" w:line="240" w:lineRule="auto"/>
              <w:ind w:left="0"/>
              <w:rPr>
                <w:moveTo w:id="1082" w:author="Eklund Marjut" w:date="2022-12-19T10:18:00Z"/>
                <w:lang w:val="en-US"/>
              </w:rPr>
            </w:pPr>
            <w:moveTo w:id="1083" w:author="Eklund Marjut" w:date="2022-12-19T10:18:00Z">
              <w:r w:rsidRPr="00DC633A">
                <w:t>rokotukset</w:t>
              </w:r>
            </w:moveTo>
          </w:p>
        </w:tc>
        <w:tc>
          <w:tcPr>
            <w:tcW w:w="2886" w:type="dxa"/>
          </w:tcPr>
          <w:p w14:paraId="17039F59" w14:textId="77777777" w:rsidR="00F35AE7" w:rsidRDefault="00F35AE7" w:rsidP="008679A8">
            <w:pPr>
              <w:pStyle w:val="Leipteksti"/>
              <w:spacing w:after="0" w:line="240" w:lineRule="auto"/>
              <w:ind w:left="0"/>
              <w:rPr>
                <w:moveTo w:id="1084" w:author="Eklund Marjut" w:date="2022-12-19T10:18:00Z"/>
                <w:lang w:val="en-US"/>
              </w:rPr>
            </w:pPr>
            <w:moveTo w:id="1085" w:author="Eklund Marjut" w:date="2022-12-19T10:18:00Z">
              <w:r w:rsidRPr="00975FE6">
                <w:t>1.2.246.537.6.12.999.2003.19</w:t>
              </w:r>
            </w:moveTo>
          </w:p>
        </w:tc>
        <w:tc>
          <w:tcPr>
            <w:tcW w:w="2612" w:type="dxa"/>
          </w:tcPr>
          <w:p w14:paraId="0104DEDF" w14:textId="77777777" w:rsidR="00F35AE7" w:rsidRDefault="00F35AE7" w:rsidP="008679A8">
            <w:pPr>
              <w:pStyle w:val="Leipteksti"/>
              <w:spacing w:after="0" w:line="240" w:lineRule="auto"/>
              <w:ind w:left="0"/>
              <w:rPr>
                <w:moveTo w:id="1086" w:author="Eklund Marjut" w:date="2022-12-19T10:18:00Z"/>
                <w:lang w:val="en-US"/>
              </w:rPr>
            </w:pPr>
            <w:moveTo w:id="1087" w:author="Eklund Marjut" w:date="2022-12-19T10:18:00Z">
              <w:r w:rsidRPr="008B200C">
                <w:t>Rokotuskooste</w:t>
              </w:r>
            </w:moveTo>
          </w:p>
        </w:tc>
      </w:tr>
      <w:tr w:rsidR="00F35AE7" w14:paraId="60667F3E" w14:textId="77777777" w:rsidTr="008679A8">
        <w:tc>
          <w:tcPr>
            <w:tcW w:w="2712" w:type="dxa"/>
          </w:tcPr>
          <w:p w14:paraId="5788DE0D" w14:textId="77777777" w:rsidR="00F35AE7" w:rsidRDefault="00F35AE7" w:rsidP="008679A8">
            <w:pPr>
              <w:pStyle w:val="Leipteksti"/>
              <w:spacing w:after="0" w:line="240" w:lineRule="auto"/>
              <w:ind w:left="0"/>
              <w:rPr>
                <w:moveTo w:id="1088" w:author="Eklund Marjut" w:date="2022-12-19T10:18:00Z"/>
                <w:lang w:val="en-US"/>
              </w:rPr>
            </w:pPr>
            <w:moveTo w:id="1089" w:author="Eklund Marjut" w:date="2022-12-19T10:18:00Z">
              <w:r w:rsidRPr="00DC633A">
                <w:t>riskitieto</w:t>
              </w:r>
            </w:moveTo>
          </w:p>
        </w:tc>
        <w:tc>
          <w:tcPr>
            <w:tcW w:w="2886" w:type="dxa"/>
          </w:tcPr>
          <w:p w14:paraId="38BB8003" w14:textId="77777777" w:rsidR="00F35AE7" w:rsidRDefault="00F35AE7" w:rsidP="008679A8">
            <w:pPr>
              <w:pStyle w:val="Leipteksti"/>
              <w:spacing w:after="0" w:line="240" w:lineRule="auto"/>
              <w:ind w:left="0"/>
              <w:rPr>
                <w:moveTo w:id="1090" w:author="Eklund Marjut" w:date="2022-12-19T10:18:00Z"/>
                <w:lang w:val="en-US"/>
              </w:rPr>
            </w:pPr>
            <w:moveTo w:id="1091" w:author="Eklund Marjut" w:date="2022-12-19T10:18:00Z">
              <w:r w:rsidRPr="00975FE6">
                <w:t>1.2.246.537.6.12.999.2003.13</w:t>
              </w:r>
            </w:moveTo>
          </w:p>
        </w:tc>
        <w:tc>
          <w:tcPr>
            <w:tcW w:w="2612" w:type="dxa"/>
          </w:tcPr>
          <w:p w14:paraId="0C2AC8D0" w14:textId="77777777" w:rsidR="00F35AE7" w:rsidRDefault="00F35AE7" w:rsidP="008679A8">
            <w:pPr>
              <w:pStyle w:val="Leipteksti"/>
              <w:keepNext/>
              <w:spacing w:after="0" w:line="240" w:lineRule="auto"/>
              <w:ind w:left="0"/>
              <w:rPr>
                <w:moveTo w:id="1092" w:author="Eklund Marjut" w:date="2022-12-19T10:18:00Z"/>
                <w:lang w:val="en-US"/>
              </w:rPr>
            </w:pPr>
            <w:moveTo w:id="1093" w:author="Eklund Marjut" w:date="2022-12-19T10:18:00Z">
              <w:r w:rsidRPr="008B200C">
                <w:t>Riskitietokooste</w:t>
              </w:r>
            </w:moveTo>
          </w:p>
        </w:tc>
      </w:tr>
    </w:tbl>
    <w:p w14:paraId="572C69C1" w14:textId="078E023A" w:rsidR="00F35AE7" w:rsidRDefault="00F35AE7" w:rsidP="00F35AE7">
      <w:pPr>
        <w:pStyle w:val="Kuvaotsikko"/>
        <w:rPr>
          <w:moveTo w:id="1094" w:author="Eklund Marjut" w:date="2022-12-19T10:18:00Z"/>
        </w:rPr>
      </w:pPr>
      <w:moveTo w:id="1095" w:author="Eklund Marjut" w:date="2022-12-19T10:18:00Z">
        <w:r>
          <w:t>Taulukko 2.</w:t>
        </w:r>
        <w:del w:id="1096" w:author="Eklund Marjut" w:date="2022-12-19T10:18:00Z">
          <w:r w:rsidDel="00F35AE7">
            <w:delText>5</w:delText>
          </w:r>
        </w:del>
      </w:moveTo>
      <w:ins w:id="1097" w:author="Eklund Marjut" w:date="2022-12-19T10:18:00Z">
        <w:r>
          <w:t>8</w:t>
        </w:r>
      </w:ins>
      <w:moveTo w:id="1098" w:author="Eklund Marjut" w:date="2022-12-19T10:18:00Z">
        <w:r>
          <w:t>.</w:t>
        </w:r>
        <w:del w:id="1099" w:author="Eklund Marjut" w:date="2023-02-08T17:29:00Z">
          <w:r w:rsidDel="00CF5288">
            <w:delText>1</w:delText>
          </w:r>
        </w:del>
      </w:moveTo>
      <w:ins w:id="1100" w:author="Eklund Marjut" w:date="2023-02-08T17:29:00Z">
        <w:r w:rsidR="00CF5288">
          <w:t>2</w:t>
        </w:r>
      </w:ins>
      <w:ins w:id="1101" w:author="Eklund Marjut" w:date="2022-12-19T10:18:00Z">
        <w:r>
          <w:t>.1</w:t>
        </w:r>
      </w:ins>
      <w:moveTo w:id="1102" w:author="Eklund Marjut" w:date="2022-12-19T10:18:00Z">
        <w:r>
          <w:t xml:space="preserve"> Tietorakenteiden tunnisteiden ja koostenäkymien vastaavuudet</w:t>
        </w:r>
      </w:moveTo>
    </w:p>
    <w:p w14:paraId="38E34054" w14:textId="0EE10C2D" w:rsidR="00CF5288" w:rsidRDefault="00CF5288" w:rsidP="007D7602">
      <w:pPr>
        <w:pStyle w:val="Otsikko3"/>
        <w:spacing w:before="240"/>
        <w:rPr>
          <w:ins w:id="1103" w:author="Eklund Marjut" w:date="2023-02-08T17:28:00Z"/>
        </w:rPr>
      </w:pPr>
      <w:bookmarkStart w:id="1104" w:name="_Toc128560564"/>
      <w:moveToRangeEnd w:id="1003"/>
      <w:ins w:id="1105" w:author="Eklund Marjut" w:date="2023-02-08T17:28:00Z">
        <w:r>
          <w:t>Aikaväli hakutekijänä</w:t>
        </w:r>
        <w:bookmarkEnd w:id="1104"/>
      </w:ins>
    </w:p>
    <w:p w14:paraId="14DFA4CB" w14:textId="04AE34D1" w:rsidR="00CF5288" w:rsidRDefault="00CF5288" w:rsidP="00D760FF">
      <w:pPr>
        <w:pStyle w:val="Leipteksti"/>
        <w:spacing w:after="0"/>
        <w:rPr>
          <w:ins w:id="1106" w:author="Eklund Marjut" w:date="2023-02-08T17:27:00Z"/>
        </w:rPr>
      </w:pPr>
      <w:ins w:id="1107" w:author="Eklund Marjut" w:date="2023-02-08T17:28:00Z">
        <w:r w:rsidRPr="003F543F">
          <w:t>Koosteasiakirja</w:t>
        </w:r>
      </w:ins>
      <w:ins w:id="1108" w:author="Eklund Marjut" w:date="2023-02-08T17:29:00Z">
        <w:r>
          <w:t>ssa palautetaan</w:t>
        </w:r>
      </w:ins>
      <w:ins w:id="1109" w:author="Eklund Marjut" w:date="2023-02-08T17:28:00Z">
        <w:r w:rsidRPr="003F543F">
          <w:t xml:space="preserve"> halutulta aikaväliltä entryt, joiden templateId:t on määritelty kyseiselle koosteelle kuuluviksi</w:t>
        </w:r>
      </w:ins>
      <w:ins w:id="1110" w:author="Eklund Marjut" w:date="2023-02-08T17:29:00Z">
        <w:r>
          <w:t xml:space="preserve"> (ks. taulukko </w:t>
        </w:r>
        <w:r w:rsidRPr="00CF5288">
          <w:t>Tietorakenteiden tunnisteiden ja koostenäkymien vastaavuudet</w:t>
        </w:r>
        <w:r>
          <w:t>)</w:t>
        </w:r>
      </w:ins>
      <w:ins w:id="1111" w:author="Eklund Marjut" w:date="2023-02-08T17:28:00Z">
        <w:r w:rsidRPr="003F543F">
          <w:t>.</w:t>
        </w:r>
      </w:ins>
    </w:p>
    <w:p w14:paraId="459EE4E2" w14:textId="31188629" w:rsidR="00F40D94" w:rsidRDefault="00F40D94" w:rsidP="00D760FF">
      <w:pPr>
        <w:pStyle w:val="Leipteksti"/>
        <w:spacing w:after="0"/>
        <w:rPr>
          <w:ins w:id="1112" w:author="Eklund Marjut" w:date="2022-12-19T10:21:00Z"/>
        </w:rPr>
      </w:pPr>
      <w:ins w:id="1113" w:author="Eklund Marjut" w:date="2022-12-19T10:21:00Z">
        <w:r>
          <w:t xml:space="preserve">Laboratorion ja </w:t>
        </w:r>
        <w:r w:rsidRPr="00F40D94">
          <w:t>kuvantamisen</w:t>
        </w:r>
        <w:r>
          <w:t xml:space="preserve"> osalta aikavälihaulla haetaan ko. aikavälille kuuluvat </w:t>
        </w:r>
      </w:ins>
    </w:p>
    <w:p w14:paraId="7BBF7BAE" w14:textId="77777777" w:rsidR="00F40D94" w:rsidRDefault="00F40D94" w:rsidP="00D760FF">
      <w:pPr>
        <w:pStyle w:val="Leipteksti"/>
        <w:numPr>
          <w:ilvl w:val="0"/>
          <w:numId w:val="23"/>
        </w:numPr>
        <w:spacing w:after="0"/>
        <w:rPr>
          <w:ins w:id="1114" w:author="Eklund Marjut" w:date="2022-12-19T10:21:00Z"/>
        </w:rPr>
      </w:pPr>
      <w:ins w:id="1115" w:author="Eklund Marjut" w:date="2022-12-19T10:21:00Z">
        <w:r>
          <w:t xml:space="preserve">pyynnöt sekä kuhunkin pyyntöön liittyvät tutkimukset ja lausunnot  </w:t>
        </w:r>
      </w:ins>
    </w:p>
    <w:p w14:paraId="7BF8AA48" w14:textId="77777777" w:rsidR="00F40D94" w:rsidRDefault="00F40D94" w:rsidP="00D760FF">
      <w:pPr>
        <w:pStyle w:val="Leipteksti"/>
        <w:numPr>
          <w:ilvl w:val="0"/>
          <w:numId w:val="23"/>
        </w:numPr>
        <w:spacing w:after="0"/>
        <w:rPr>
          <w:ins w:id="1116" w:author="Eklund Marjut" w:date="2022-12-19T10:21:00Z"/>
        </w:rPr>
      </w:pPr>
      <w:ins w:id="1117" w:author="Eklund Marjut" w:date="2022-12-19T10:21:00Z">
        <w:r>
          <w:t>tutkimukset sekä kuhunkin tutkimukseen liittyvä pyyntö ja lausunnot</w:t>
        </w:r>
      </w:ins>
    </w:p>
    <w:p w14:paraId="0DA997E7" w14:textId="77777777" w:rsidR="00F40D94" w:rsidRDefault="00F40D94" w:rsidP="00D760FF">
      <w:pPr>
        <w:pStyle w:val="Leipteksti"/>
        <w:numPr>
          <w:ilvl w:val="0"/>
          <w:numId w:val="23"/>
        </w:numPr>
        <w:spacing w:after="0"/>
        <w:rPr>
          <w:ins w:id="1118" w:author="Eklund Marjut" w:date="2022-12-19T10:21:00Z"/>
        </w:rPr>
      </w:pPr>
      <w:ins w:id="1119" w:author="Eklund Marjut" w:date="2022-12-19T10:21:00Z">
        <w:r>
          <w:t>lausunnot sekä kuhunkin lausuntoon liittyvät tutkimukset ja pyyntö.</w:t>
        </w:r>
      </w:ins>
    </w:p>
    <w:p w14:paraId="3E352341" w14:textId="77777777" w:rsidR="00F40D94" w:rsidRDefault="00F40D94" w:rsidP="00D760FF">
      <w:pPr>
        <w:pStyle w:val="Leipteksti"/>
        <w:numPr>
          <w:ilvl w:val="0"/>
          <w:numId w:val="23"/>
        </w:numPr>
        <w:spacing w:after="0"/>
        <w:rPr>
          <w:ins w:id="1120" w:author="Eklund Marjut" w:date="2022-12-19T10:21:00Z"/>
        </w:rPr>
      </w:pPr>
      <w:ins w:id="1121" w:author="Eklund Marjut" w:date="2022-12-19T10:21:00Z">
        <w:r>
          <w:lastRenderedPageBreak/>
          <w:t>THP toiminnallisesta määrittelystä [1] poiketen koostekanta siis palauttaa myös pelkät pyynnöt ja lausunnot, vaikka tutkimustulosta ei olisi tai se ei osuisi haun tulokseen.</w:t>
        </w:r>
      </w:ins>
    </w:p>
    <w:p w14:paraId="17964025" w14:textId="6C1D08C3" w:rsidR="00F40D94" w:rsidRDefault="00F40D94" w:rsidP="00D760FF">
      <w:pPr>
        <w:pStyle w:val="Leipteksti"/>
        <w:numPr>
          <w:ilvl w:val="0"/>
          <w:numId w:val="23"/>
        </w:numPr>
        <w:rPr>
          <w:ins w:id="1122" w:author="Eklund Marjut" w:date="2022-12-19T10:21:00Z"/>
        </w:rPr>
      </w:pPr>
      <w:ins w:id="1123" w:author="Eklund Marjut" w:date="2022-12-19T10:21:00Z">
        <w:r>
          <w:t>Sivutetussa vastauksessa pyyntö-tutkimus-lausunto-ketju voi toistua, jos ketjun osat kuuluvat koostepalautuksessa eri sivuille.</w:t>
        </w:r>
      </w:ins>
      <w:ins w:id="1124" w:author="Eklund Marjut" w:date="2023-02-08T17:43:00Z">
        <w:r w:rsidR="000A1C67">
          <w:t xml:space="preserve"> Koostepalautukse</w:t>
        </w:r>
      </w:ins>
      <w:ins w:id="1125" w:author="Eklund Marjut" w:date="2023-03-01T09:45:00Z">
        <w:r w:rsidR="00E24BAB">
          <w:t>n</w:t>
        </w:r>
      </w:ins>
      <w:ins w:id="1126" w:author="Eklund Marjut" w:date="2023-02-08T17:43:00Z">
        <w:r w:rsidR="000A1C67">
          <w:t xml:space="preserve"> sivutus on käytössä pavelupyynnössä PPC</w:t>
        </w:r>
      </w:ins>
      <w:ins w:id="1127" w:author="Eklund Marjut" w:date="2023-02-08T17:44:00Z">
        <w:r w:rsidR="000A1C67">
          <w:t xml:space="preserve">  [7,</w:t>
        </w:r>
      </w:ins>
      <w:ins w:id="1128" w:author="Eklund Marjut" w:date="2023-02-08T17:45:00Z">
        <w:r w:rsidR="000A1C67">
          <w:t xml:space="preserve"> luku 8.3.9</w:t>
        </w:r>
      </w:ins>
      <w:ins w:id="1129" w:author="Eklund Marjut" w:date="2023-02-08T17:44:00Z">
        <w:r w:rsidR="000A1C67">
          <w:t xml:space="preserve"> ]</w:t>
        </w:r>
      </w:ins>
      <w:ins w:id="1130" w:author="Eklund Marjut" w:date="2023-02-08T17:45:00Z">
        <w:r w:rsidR="000A1C67">
          <w:t>.</w:t>
        </w:r>
      </w:ins>
    </w:p>
    <w:p w14:paraId="7A278283" w14:textId="77777777" w:rsidR="00F40D94" w:rsidRDefault="00F40D94" w:rsidP="00D760FF">
      <w:pPr>
        <w:pStyle w:val="Leipteksti"/>
        <w:spacing w:after="0"/>
        <w:rPr>
          <w:ins w:id="1131" w:author="Eklund Marjut" w:date="2022-12-19T10:21:00Z"/>
        </w:rPr>
      </w:pPr>
      <w:ins w:id="1132" w:author="Eklund Marjut" w:date="2022-12-19T10:21:00Z">
        <w:r>
          <w:t xml:space="preserve">Fysiologisten mittausten osalta aikavälihaulla haetaan ko. aikavälille kuuluvat </w:t>
        </w:r>
      </w:ins>
    </w:p>
    <w:p w14:paraId="58C6C8D6" w14:textId="77777777" w:rsidR="00F40D94" w:rsidRDefault="00F40D94" w:rsidP="00D760FF">
      <w:pPr>
        <w:pStyle w:val="Leipteksti"/>
        <w:numPr>
          <w:ilvl w:val="0"/>
          <w:numId w:val="24"/>
        </w:numPr>
        <w:spacing w:after="0"/>
        <w:rPr>
          <w:ins w:id="1133" w:author="Eklund Marjut" w:date="2022-12-19T10:21:00Z"/>
        </w:rPr>
      </w:pPr>
      <w:ins w:id="1134" w:author="Eklund Marjut" w:date="2022-12-19T10:21:00Z">
        <w:r>
          <w:t>tutkimukset sekä kuhunkin tutkimukseen liittyvät lausunnot</w:t>
        </w:r>
      </w:ins>
    </w:p>
    <w:p w14:paraId="5D138D49" w14:textId="77777777" w:rsidR="00F40D94" w:rsidRDefault="00F40D94" w:rsidP="00D760FF">
      <w:pPr>
        <w:pStyle w:val="Leipteksti"/>
        <w:numPr>
          <w:ilvl w:val="0"/>
          <w:numId w:val="24"/>
        </w:numPr>
        <w:spacing w:after="0"/>
        <w:rPr>
          <w:ins w:id="1135" w:author="Eklund Marjut" w:date="2022-12-19T10:21:00Z"/>
        </w:rPr>
      </w:pPr>
      <w:ins w:id="1136" w:author="Eklund Marjut" w:date="2022-12-19T10:21:00Z">
        <w:r>
          <w:t>lausunnot sekä kuhunkin lausuntoon liittyvät tutkimukset.</w:t>
        </w:r>
      </w:ins>
    </w:p>
    <w:p w14:paraId="522017AA" w14:textId="47CA58F8" w:rsidR="00F40D94" w:rsidRDefault="00F40D94" w:rsidP="00D760FF">
      <w:pPr>
        <w:pStyle w:val="Leipteksti"/>
        <w:numPr>
          <w:ilvl w:val="0"/>
          <w:numId w:val="24"/>
        </w:numPr>
        <w:spacing w:after="0"/>
        <w:rPr>
          <w:ins w:id="1137" w:author="Eklund Marjut" w:date="2022-12-19T10:21:00Z"/>
        </w:rPr>
      </w:pPr>
      <w:ins w:id="1138" w:author="Eklund Marjut" w:date="2022-12-19T10:21:00Z">
        <w:r>
          <w:t>Sivutetussa vastauksessa tutkimus-lausunto-ketju voi toistua, jos ketjun osat kuuluvat koostepalautuksessa eri sivuille.</w:t>
        </w:r>
      </w:ins>
      <w:ins w:id="1139" w:author="Eklund Marjut" w:date="2023-02-08T17:45:00Z">
        <w:r w:rsidR="000A1C67">
          <w:t xml:space="preserve"> Koostepalautukse</w:t>
        </w:r>
      </w:ins>
      <w:ins w:id="1140" w:author="Eklund Marjut" w:date="2023-03-01T09:45:00Z">
        <w:r w:rsidR="00E24BAB">
          <w:t>n</w:t>
        </w:r>
      </w:ins>
      <w:ins w:id="1141" w:author="Eklund Marjut" w:date="2023-02-08T17:45:00Z">
        <w:r w:rsidR="000A1C67">
          <w:t xml:space="preserve"> sivutus on käytössä pavelupyynnössä PPC  [7, luku 8.3.9 ].</w:t>
        </w:r>
      </w:ins>
    </w:p>
    <w:p w14:paraId="58C29235" w14:textId="77777777" w:rsidR="00F35AE7" w:rsidRPr="00F40D94" w:rsidRDefault="00F35AE7" w:rsidP="00D760FF">
      <w:pPr>
        <w:pStyle w:val="Leipteksti"/>
      </w:pPr>
    </w:p>
    <w:p w14:paraId="1AEBF92A" w14:textId="4F3570D0" w:rsidR="0052737B" w:rsidRDefault="0052737B" w:rsidP="0052737B">
      <w:pPr>
        <w:pStyle w:val="Otsikko1"/>
      </w:pPr>
      <w:bookmarkStart w:id="1142" w:name="_Toc128560565"/>
      <w:r>
        <w:t>Tiedonhallintapalvelusta muodostettavat todistukset</w:t>
      </w:r>
      <w:bookmarkEnd w:id="1142"/>
    </w:p>
    <w:p w14:paraId="53D90F38" w14:textId="77777777" w:rsidR="0052737B" w:rsidRDefault="0052737B" w:rsidP="0052737B">
      <w:pPr>
        <w:pStyle w:val="Leipteksti"/>
      </w:pPr>
      <w:r>
        <w:t xml:space="preserve">Potilastietojärjestelmä pyytää Tiedonhallintapalvelua muodostamaan halutun todistuksen näkymätunnuksen perusteella ja palauttamaan sen potilastietojärjestelmälle tulostettavaksi käyttäjälle. </w:t>
      </w:r>
    </w:p>
    <w:p w14:paraId="4929B5E7" w14:textId="7AB04B35" w:rsidR="0052737B" w:rsidRDefault="0052737B" w:rsidP="0052737B">
      <w:pPr>
        <w:pStyle w:val="Leipteksti"/>
      </w:pPr>
      <w:r>
        <w:t xml:space="preserve">Toistaiseksi tulostettavissa on kolme erilaista koronatodistusta. Koronatodistus on kyselyhetkellä </w:t>
      </w:r>
      <w:r w:rsidR="000D2C6C">
        <w:t>Potilastietovarann</w:t>
      </w:r>
      <w:r>
        <w:t xml:space="preserve">on tiedoista muodostettu pdf-muotoinen todistus, joka voidaan tulostaa paperille. Todistuksessa on tekstisisällön lisäksi  QR-koodi, jonka avulla todistuksen hyödyntäjä voi todentaa todistuksen aitouden. </w:t>
      </w:r>
    </w:p>
    <w:p w14:paraId="5035CC7B" w14:textId="7C61CF90" w:rsidR="0052737B" w:rsidRDefault="0052737B" w:rsidP="0052737B">
      <w:pPr>
        <w:pStyle w:val="Leipteksti"/>
      </w:pPr>
      <w:r>
        <w:t>Kerralla voidaan tulostaa vain yksi todistus. Kyselyparametrina välitetään jokin seuraavista näkymätunnuksista:</w:t>
      </w:r>
    </w:p>
    <w:tbl>
      <w:tblPr>
        <w:tblStyle w:val="TaulukkoRuudukko"/>
        <w:tblW w:w="0" w:type="auto"/>
        <w:tblInd w:w="1418" w:type="dxa"/>
        <w:tblCellMar>
          <w:top w:w="57" w:type="dxa"/>
          <w:bottom w:w="57" w:type="dxa"/>
        </w:tblCellMar>
        <w:tblLook w:val="04A0" w:firstRow="1" w:lastRow="0" w:firstColumn="1" w:lastColumn="0" w:noHBand="0" w:noVBand="1"/>
        <w:tblCaption w:val="Koronatodistusten näkymätunnukset"/>
        <w:tblDescription w:val="Koronatodistusten näkymätunnukset"/>
      </w:tblPr>
      <w:tblGrid>
        <w:gridCol w:w="4105"/>
        <w:gridCol w:w="4105"/>
      </w:tblGrid>
      <w:tr w:rsidR="0052737B" w14:paraId="49E6252F" w14:textId="77777777" w:rsidTr="005B146A">
        <w:trPr>
          <w:tblHeader/>
        </w:trPr>
        <w:tc>
          <w:tcPr>
            <w:tcW w:w="4105" w:type="dxa"/>
          </w:tcPr>
          <w:p w14:paraId="5214CFFE" w14:textId="725EB84F" w:rsidR="0052737B" w:rsidRPr="0052737B" w:rsidRDefault="0052737B" w:rsidP="0052737B">
            <w:pPr>
              <w:pStyle w:val="Leipteksti"/>
              <w:spacing w:after="0" w:line="240" w:lineRule="auto"/>
              <w:ind w:left="0"/>
              <w:rPr>
                <w:b/>
              </w:rPr>
            </w:pPr>
            <w:r w:rsidRPr="0052737B">
              <w:rPr>
                <w:b/>
              </w:rPr>
              <w:t>Koronatodistus</w:t>
            </w:r>
          </w:p>
        </w:tc>
        <w:tc>
          <w:tcPr>
            <w:tcW w:w="4105" w:type="dxa"/>
          </w:tcPr>
          <w:p w14:paraId="037C12B4" w14:textId="05236FAD" w:rsidR="0052737B" w:rsidRPr="0052737B" w:rsidRDefault="0052737B" w:rsidP="0052737B">
            <w:pPr>
              <w:pStyle w:val="Leipteksti"/>
              <w:spacing w:after="0" w:line="240" w:lineRule="auto"/>
              <w:ind w:left="0"/>
              <w:rPr>
                <w:b/>
              </w:rPr>
            </w:pPr>
            <w:r w:rsidRPr="0052737B">
              <w:rPr>
                <w:b/>
              </w:rPr>
              <w:t>Näkymätunnus</w:t>
            </w:r>
          </w:p>
        </w:tc>
      </w:tr>
      <w:tr w:rsidR="0052737B" w14:paraId="3929CE15" w14:textId="77777777" w:rsidTr="0052737B">
        <w:tc>
          <w:tcPr>
            <w:tcW w:w="4105" w:type="dxa"/>
          </w:tcPr>
          <w:p w14:paraId="1D2D52D8" w14:textId="19F034C1" w:rsidR="0052737B" w:rsidRDefault="0052737B" w:rsidP="0052737B">
            <w:pPr>
              <w:pStyle w:val="Leipteksti"/>
              <w:spacing w:after="0" w:line="240" w:lineRule="auto"/>
              <w:ind w:left="0"/>
            </w:pPr>
            <w:r w:rsidRPr="00E40E87">
              <w:t>COVID-19-rokotetodistus</w:t>
            </w:r>
          </w:p>
        </w:tc>
        <w:tc>
          <w:tcPr>
            <w:tcW w:w="4105" w:type="dxa"/>
          </w:tcPr>
          <w:p w14:paraId="6ECFE8FB" w14:textId="5D37E778" w:rsidR="0052737B" w:rsidRDefault="0052737B" w:rsidP="0052737B">
            <w:pPr>
              <w:pStyle w:val="Leipteksti"/>
              <w:spacing w:after="0" w:line="240" w:lineRule="auto"/>
              <w:ind w:left="0"/>
            </w:pPr>
            <w:r>
              <w:t>390</w:t>
            </w:r>
          </w:p>
        </w:tc>
      </w:tr>
      <w:tr w:rsidR="0052737B" w14:paraId="62179F79" w14:textId="77777777" w:rsidTr="0052737B">
        <w:tc>
          <w:tcPr>
            <w:tcW w:w="4105" w:type="dxa"/>
          </w:tcPr>
          <w:p w14:paraId="13D3E0DC" w14:textId="2F249EDD" w:rsidR="0052737B" w:rsidRDefault="0052737B" w:rsidP="0052737B">
            <w:pPr>
              <w:pStyle w:val="Leipteksti"/>
              <w:spacing w:after="0" w:line="240" w:lineRule="auto"/>
              <w:ind w:left="0"/>
            </w:pPr>
            <w:r w:rsidRPr="00E40E87">
              <w:t>Todistus viimeisimmän koronavirustestin tuloksesta</w:t>
            </w:r>
          </w:p>
        </w:tc>
        <w:tc>
          <w:tcPr>
            <w:tcW w:w="4105" w:type="dxa"/>
          </w:tcPr>
          <w:p w14:paraId="42661A9C" w14:textId="08E78231" w:rsidR="0052737B" w:rsidRDefault="0052737B" w:rsidP="0052737B">
            <w:pPr>
              <w:pStyle w:val="Leipteksti"/>
              <w:spacing w:after="0" w:line="240" w:lineRule="auto"/>
              <w:ind w:left="0"/>
            </w:pPr>
            <w:r>
              <w:t>391</w:t>
            </w:r>
          </w:p>
        </w:tc>
      </w:tr>
      <w:tr w:rsidR="0052737B" w14:paraId="39975DFF" w14:textId="77777777" w:rsidTr="0052737B">
        <w:tc>
          <w:tcPr>
            <w:tcW w:w="4105" w:type="dxa"/>
          </w:tcPr>
          <w:p w14:paraId="6BF63888" w14:textId="2AEF5A74" w:rsidR="0052737B" w:rsidRDefault="0052737B" w:rsidP="0052737B">
            <w:pPr>
              <w:pStyle w:val="Leipteksti"/>
              <w:spacing w:after="0" w:line="240" w:lineRule="auto"/>
              <w:ind w:left="0"/>
            </w:pPr>
            <w:r w:rsidRPr="00E40E87">
              <w:t>Todistus sairastetusta COVID-19-virusinfektiosta</w:t>
            </w:r>
          </w:p>
        </w:tc>
        <w:tc>
          <w:tcPr>
            <w:tcW w:w="4105" w:type="dxa"/>
          </w:tcPr>
          <w:p w14:paraId="5FE399FD" w14:textId="36860EE4" w:rsidR="0052737B" w:rsidRDefault="0052737B" w:rsidP="0052737B">
            <w:pPr>
              <w:pStyle w:val="Leipteksti"/>
              <w:keepNext/>
              <w:spacing w:after="0" w:line="240" w:lineRule="auto"/>
              <w:ind w:left="0"/>
            </w:pPr>
            <w:r>
              <w:t>392</w:t>
            </w:r>
          </w:p>
        </w:tc>
      </w:tr>
    </w:tbl>
    <w:p w14:paraId="4F64C56B" w14:textId="751F986C" w:rsidR="0052737B" w:rsidDel="004F7B49" w:rsidRDefault="0052737B" w:rsidP="0052737B">
      <w:pPr>
        <w:pStyle w:val="Kuvaotsikko"/>
        <w:rPr>
          <w:del w:id="1143" w:author="Eklund Marjut" w:date="2022-12-19T13:07:00Z"/>
        </w:rPr>
      </w:pPr>
      <w:r>
        <w:t>Taulukko 3.1 Koronatodistusten näkymätunnukset</w:t>
      </w:r>
    </w:p>
    <w:p w14:paraId="58275DC5" w14:textId="77777777" w:rsidR="00C95B35" w:rsidRPr="00C95B35" w:rsidRDefault="00C95B35" w:rsidP="00D760FF">
      <w:pPr>
        <w:pStyle w:val="Kuvaotsikko"/>
      </w:pPr>
    </w:p>
    <w:p w14:paraId="3093BC99" w14:textId="01C05BC8" w:rsidR="00632E46" w:rsidRDefault="00632E46" w:rsidP="00D760FF">
      <w:pPr>
        <w:pStyle w:val="Otsikko2"/>
        <w:spacing w:before="240"/>
      </w:pPr>
      <w:r>
        <w:lastRenderedPageBreak/>
        <w:tab/>
      </w:r>
      <w:bookmarkStart w:id="1144" w:name="_Toc128560566"/>
      <w:r>
        <w:t>Koronatodistuksen header-tiedot</w:t>
      </w:r>
      <w:bookmarkEnd w:id="1144"/>
    </w:p>
    <w:p w14:paraId="2EB719B7" w14:textId="0697BA74" w:rsidR="00632E46" w:rsidRDefault="00632E46" w:rsidP="00632E46">
      <w:pPr>
        <w:pStyle w:val="Leipteksti"/>
      </w:pPr>
      <w:r>
        <w:t>Tässä luvussa käydään läpi koronatodistuksen header-osuuden erityispiirteet. Yleiset header-tiedot on määritelty Potilastie</w:t>
      </w:r>
      <w:r w:rsidR="000D2C6C">
        <w:t>tovarann</w:t>
      </w:r>
      <w:r>
        <w:t>on CDA R2 Header-määrittelyssä [2] ja koronatodistuksessa palautuvat header-tiedot ja niiden pakollisuudet Potilastie</w:t>
      </w:r>
      <w:r w:rsidR="000D2C6C">
        <w:t>tovarann</w:t>
      </w:r>
      <w:r>
        <w:t xml:space="preserve">on asiakirjojen kuvailutiedot –määrittelyssä [3]. Koronatodistuksen header-tietojen pakollisuudet vastaavat koosteasiakirjojen määrittelyjä. </w:t>
      </w:r>
    </w:p>
    <w:p w14:paraId="41625D0B" w14:textId="77777777" w:rsidR="00632E46" w:rsidRPr="00632E46" w:rsidRDefault="00632E46" w:rsidP="00632E46">
      <w:pPr>
        <w:pStyle w:val="Leipteksti"/>
        <w:rPr>
          <w:b/>
        </w:rPr>
      </w:pPr>
      <w:r w:rsidRPr="00632E46">
        <w:rPr>
          <w:b/>
        </w:rPr>
        <w:t>Sähköinen allekirjoitus</w:t>
      </w:r>
    </w:p>
    <w:p w14:paraId="7598477C" w14:textId="77777777" w:rsidR="00632E46" w:rsidRDefault="00632E46" w:rsidP="00632E46">
      <w:pPr>
        <w:pStyle w:val="Leipteksti"/>
      </w:pPr>
      <w:r>
        <w:t xml:space="preserve">Asiakirja ei ole sähköisesti allekirjoitettu. </w:t>
      </w:r>
    </w:p>
    <w:p w14:paraId="6DFB4DBD" w14:textId="77777777" w:rsidR="00632E46" w:rsidRPr="00632E46" w:rsidRDefault="00632E46" w:rsidP="00632E46">
      <w:pPr>
        <w:pStyle w:val="Leipteksti"/>
        <w:rPr>
          <w:b/>
        </w:rPr>
      </w:pPr>
      <w:r w:rsidRPr="00632E46">
        <w:rPr>
          <w:b/>
        </w:rPr>
        <w:t>Asiakirjan yksilöintitunnus</w:t>
      </w:r>
    </w:p>
    <w:p w14:paraId="5CE248DD" w14:textId="53B0B0C1" w:rsidR="00632E46" w:rsidRDefault="00632E46" w:rsidP="00632E46">
      <w:pPr>
        <w:pStyle w:val="Leipteksti"/>
      </w:pPr>
      <w:r>
        <w:t>Asiakirja yksilöidään Potilastie</w:t>
      </w:r>
      <w:r w:rsidR="000D2C6C">
        <w:t>tovarann</w:t>
      </w:r>
      <w:r>
        <w:t xml:space="preserve">on antamalla yksikäsitteisellä OID-tunnisteella. </w:t>
      </w:r>
    </w:p>
    <w:p w14:paraId="70123434" w14:textId="77777777" w:rsidR="00632E46" w:rsidRPr="00632E46" w:rsidRDefault="00632E46" w:rsidP="00632E46">
      <w:pPr>
        <w:pStyle w:val="Leipteksti"/>
        <w:rPr>
          <w:b/>
        </w:rPr>
      </w:pPr>
      <w:r w:rsidRPr="00632E46">
        <w:rPr>
          <w:b/>
        </w:rPr>
        <w:t>Asiakirjan otsikko</w:t>
      </w:r>
    </w:p>
    <w:p w14:paraId="721A0620" w14:textId="77777777" w:rsidR="00632E46" w:rsidRDefault="00632E46" w:rsidP="00632E46">
      <w:pPr>
        <w:autoSpaceDE w:val="0"/>
        <w:autoSpaceDN w:val="0"/>
        <w:adjustRightInd w:val="0"/>
        <w:ind w:left="1418"/>
        <w:rPr>
          <w:rFonts w:ascii="Arial" w:hAnsi="Arial" w:cs="Arial"/>
          <w:noProof w:val="0"/>
          <w:color w:val="000000"/>
          <w:szCs w:val="20"/>
          <w:highlight w:val="white"/>
        </w:rPr>
      </w:pPr>
      <w:proofErr w:type="gramStart"/>
      <w:r>
        <w:rPr>
          <w:rFonts w:ascii="Arial" w:hAnsi="Arial" w:cs="Arial"/>
          <w:noProof w:val="0"/>
          <w:color w:val="0000FF"/>
          <w:szCs w:val="20"/>
          <w:highlight w:val="white"/>
        </w:rPr>
        <w:t>&lt;!--</w:t>
      </w:r>
      <w:proofErr w:type="gramEnd"/>
      <w:r>
        <w:rPr>
          <w:rFonts w:ascii="Arial" w:hAnsi="Arial" w:cs="Arial"/>
          <w:noProof w:val="0"/>
          <w:color w:val="808080"/>
          <w:szCs w:val="20"/>
          <w:highlight w:val="white"/>
        </w:rPr>
        <w:t xml:space="preserve"> 6. Asiakirjan otsikko </w:t>
      </w:r>
      <w:r>
        <w:rPr>
          <w:rFonts w:ascii="Arial" w:hAnsi="Arial" w:cs="Arial"/>
          <w:noProof w:val="0"/>
          <w:color w:val="0000FF"/>
          <w:szCs w:val="20"/>
          <w:highlight w:val="white"/>
        </w:rPr>
        <w:t>--&gt;</w:t>
      </w:r>
    </w:p>
    <w:p w14:paraId="0924FCC5" w14:textId="6B6A0105" w:rsidR="00632E46" w:rsidRDefault="00632E46" w:rsidP="00632E46">
      <w:pPr>
        <w:pStyle w:val="Leipteksti"/>
      </w:pPr>
      <w:r>
        <w:rPr>
          <w:rFonts w:ascii="Arial" w:hAnsi="Arial" w:cs="Arial"/>
          <w:noProof w:val="0"/>
          <w:color w:val="0000FF"/>
          <w:szCs w:val="20"/>
          <w:highlight w:val="white"/>
        </w:rPr>
        <w:t>&lt;</w:t>
      </w:r>
      <w:proofErr w:type="spellStart"/>
      <w:r>
        <w:rPr>
          <w:rFonts w:ascii="Arial" w:hAnsi="Arial" w:cs="Arial"/>
          <w:noProof w:val="0"/>
          <w:color w:val="800000"/>
          <w:szCs w:val="20"/>
          <w:highlight w:val="white"/>
        </w:rPr>
        <w:t>title</w:t>
      </w:r>
      <w:proofErr w:type="spellEnd"/>
      <w:r>
        <w:rPr>
          <w:rFonts w:ascii="Arial" w:hAnsi="Arial" w:cs="Arial"/>
          <w:noProof w:val="0"/>
          <w:color w:val="0000FF"/>
          <w:szCs w:val="20"/>
          <w:highlight w:val="white"/>
        </w:rPr>
        <w:t>&gt;</w:t>
      </w:r>
      <w:r>
        <w:rPr>
          <w:rFonts w:ascii="Arial" w:hAnsi="Arial" w:cs="Arial"/>
          <w:noProof w:val="0"/>
          <w:color w:val="000000"/>
          <w:szCs w:val="20"/>
          <w:highlight w:val="white"/>
        </w:rPr>
        <w:t xml:space="preserve"> COVID-19-rokotetodistus</w:t>
      </w:r>
      <w:r>
        <w:rPr>
          <w:rFonts w:ascii="Arial" w:hAnsi="Arial" w:cs="Arial"/>
          <w:noProof w:val="0"/>
          <w:color w:val="0000FF"/>
          <w:szCs w:val="20"/>
          <w:highlight w:val="white"/>
        </w:rPr>
        <w:t>&lt;/</w:t>
      </w:r>
      <w:proofErr w:type="spellStart"/>
      <w:r>
        <w:rPr>
          <w:rFonts w:ascii="Arial" w:hAnsi="Arial" w:cs="Arial"/>
          <w:noProof w:val="0"/>
          <w:color w:val="800000"/>
          <w:szCs w:val="20"/>
          <w:highlight w:val="white"/>
        </w:rPr>
        <w:t>title</w:t>
      </w:r>
      <w:proofErr w:type="spellEnd"/>
      <w:r>
        <w:rPr>
          <w:rFonts w:ascii="Arial" w:hAnsi="Arial" w:cs="Arial"/>
          <w:noProof w:val="0"/>
          <w:color w:val="0000FF"/>
          <w:szCs w:val="20"/>
          <w:highlight w:val="white"/>
        </w:rPr>
        <w:t>&gt;</w:t>
      </w:r>
    </w:p>
    <w:p w14:paraId="1DEA924F" w14:textId="6C475F6E" w:rsidR="00632E46" w:rsidRPr="00632E46" w:rsidRDefault="00632E46" w:rsidP="00632E46">
      <w:pPr>
        <w:pStyle w:val="Leipteksti"/>
        <w:rPr>
          <w:b/>
        </w:rPr>
      </w:pPr>
      <w:r w:rsidRPr="00632E46">
        <w:rPr>
          <w:b/>
        </w:rPr>
        <w:t>Asiakirjan potilasrekisteritunnus</w:t>
      </w:r>
    </w:p>
    <w:p w14:paraId="4AFBB37F" w14:textId="77777777" w:rsidR="00632E46" w:rsidRDefault="00632E46" w:rsidP="00632E46">
      <w:pPr>
        <w:pStyle w:val="Leipteksti"/>
      </w:pPr>
      <w:r>
        <w:t xml:space="preserve">Asiakirjalla ei ole potilasrekisteritunnusta, joten se ilmaistaan nullFlavorilla. </w:t>
      </w:r>
    </w:p>
    <w:p w14:paraId="3D17600B" w14:textId="77777777" w:rsidR="00632E46" w:rsidRDefault="00632E46" w:rsidP="00632E46">
      <w:pPr>
        <w:autoSpaceDE w:val="0"/>
        <w:autoSpaceDN w:val="0"/>
        <w:adjustRightInd w:val="0"/>
        <w:ind w:left="1418"/>
        <w:rPr>
          <w:rFonts w:ascii="Arial" w:hAnsi="Arial" w:cs="Arial"/>
          <w:noProof w:val="0"/>
          <w:color w:val="000000"/>
          <w:szCs w:val="20"/>
          <w:highlight w:val="white"/>
        </w:rPr>
      </w:pPr>
      <w:proofErr w:type="gramStart"/>
      <w:r>
        <w:rPr>
          <w:rFonts w:ascii="Arial" w:hAnsi="Arial" w:cs="Arial"/>
          <w:noProof w:val="0"/>
          <w:color w:val="0000FF"/>
          <w:szCs w:val="20"/>
          <w:highlight w:val="white"/>
        </w:rPr>
        <w:t>&lt;!--</w:t>
      </w:r>
      <w:proofErr w:type="gramEnd"/>
      <w:r>
        <w:rPr>
          <w:rFonts w:ascii="Arial" w:hAnsi="Arial" w:cs="Arial"/>
          <w:noProof w:val="0"/>
          <w:color w:val="808080"/>
          <w:szCs w:val="20"/>
          <w:highlight w:val="white"/>
        </w:rPr>
        <w:t xml:space="preserve"> 5. Asiakirjan potilasrekisteritunnus </w:t>
      </w:r>
      <w:r>
        <w:rPr>
          <w:rFonts w:ascii="Arial" w:hAnsi="Arial" w:cs="Arial"/>
          <w:noProof w:val="0"/>
          <w:color w:val="0000FF"/>
          <w:szCs w:val="20"/>
          <w:highlight w:val="white"/>
        </w:rPr>
        <w:t>--&gt;</w:t>
      </w:r>
      <w:r>
        <w:rPr>
          <w:rFonts w:ascii="Arial" w:hAnsi="Arial" w:cs="Arial"/>
          <w:noProof w:val="0"/>
          <w:color w:val="000000"/>
          <w:szCs w:val="20"/>
          <w:highlight w:val="white"/>
        </w:rPr>
        <w:t xml:space="preserve"> </w:t>
      </w:r>
    </w:p>
    <w:p w14:paraId="5AD1A66F" w14:textId="4C030110" w:rsidR="00632E46" w:rsidRDefault="00632E46" w:rsidP="00632E46">
      <w:pPr>
        <w:pStyle w:val="Leipteksti"/>
        <w:rPr>
          <w:color w:val="000000"/>
          <w:highlight w:val="white"/>
        </w:rPr>
      </w:pPr>
      <w:r>
        <w:rPr>
          <w:color w:val="0000FF"/>
          <w:highlight w:val="white"/>
        </w:rPr>
        <w:t>&lt;</w:t>
      </w:r>
      <w:proofErr w:type="spellStart"/>
      <w:r>
        <w:rPr>
          <w:rFonts w:ascii="Arial" w:hAnsi="Arial" w:cs="Arial"/>
          <w:noProof w:val="0"/>
          <w:color w:val="800000"/>
          <w:szCs w:val="20"/>
          <w:highlight w:val="white"/>
        </w:rPr>
        <w:t>code</w:t>
      </w:r>
      <w:proofErr w:type="spellEnd"/>
      <w:r>
        <w:rPr>
          <w:rFonts w:ascii="Arial" w:hAnsi="Arial" w:cs="Arial"/>
          <w:noProof w:val="0"/>
          <w:color w:val="FF0000"/>
          <w:szCs w:val="20"/>
          <w:highlight w:val="white"/>
        </w:rPr>
        <w:t xml:space="preserve"> </w:t>
      </w:r>
      <w:proofErr w:type="spellStart"/>
      <w:r>
        <w:rPr>
          <w:rFonts w:ascii="Arial" w:hAnsi="Arial" w:cs="Arial"/>
          <w:noProof w:val="0"/>
          <w:color w:val="FF0000"/>
          <w:szCs w:val="20"/>
          <w:highlight w:val="white"/>
        </w:rPr>
        <w:t>nullFlavor</w:t>
      </w:r>
      <w:proofErr w:type="spellEnd"/>
      <w:r>
        <w:rPr>
          <w:rFonts w:ascii="Arial" w:hAnsi="Arial" w:cs="Arial"/>
          <w:noProof w:val="0"/>
          <w:color w:val="0000FF"/>
          <w:szCs w:val="20"/>
          <w:highlight w:val="white"/>
        </w:rPr>
        <w:t>="</w:t>
      </w:r>
      <w:r>
        <w:rPr>
          <w:rFonts w:ascii="Arial" w:hAnsi="Arial" w:cs="Arial"/>
          <w:noProof w:val="0"/>
          <w:color w:val="000000"/>
          <w:szCs w:val="20"/>
          <w:highlight w:val="white"/>
        </w:rPr>
        <w:t>NA</w:t>
      </w:r>
      <w:r>
        <w:rPr>
          <w:rFonts w:ascii="Arial" w:hAnsi="Arial" w:cs="Arial"/>
          <w:noProof w:val="0"/>
          <w:color w:val="0000FF"/>
          <w:szCs w:val="20"/>
          <w:highlight w:val="white"/>
        </w:rPr>
        <w:t>"/</w:t>
      </w:r>
      <w:r>
        <w:rPr>
          <w:color w:val="0000FF"/>
          <w:highlight w:val="white"/>
        </w:rPr>
        <w:t>&gt;</w:t>
      </w:r>
      <w:r>
        <w:rPr>
          <w:color w:val="000000"/>
          <w:highlight w:val="white"/>
        </w:rPr>
        <w:t xml:space="preserve"> </w:t>
      </w:r>
    </w:p>
    <w:p w14:paraId="788C3D3B" w14:textId="624DB97C" w:rsidR="00632E46" w:rsidRPr="00632E46" w:rsidRDefault="00632E46" w:rsidP="00632E46">
      <w:pPr>
        <w:pStyle w:val="Leipteksti"/>
        <w:rPr>
          <w:b/>
        </w:rPr>
      </w:pPr>
      <w:r w:rsidRPr="00632E46">
        <w:rPr>
          <w:b/>
        </w:rPr>
        <w:t>Asiakirjan rekisterinpitäjä</w:t>
      </w:r>
    </w:p>
    <w:p w14:paraId="37160AD4" w14:textId="77777777" w:rsidR="00632E46" w:rsidRDefault="00632E46" w:rsidP="00632E46">
      <w:pPr>
        <w:pStyle w:val="Leipteksti"/>
      </w:pPr>
      <w:r>
        <w:t xml:space="preserve">Asiakirjalla ei ole rekisterinpitäjää, joten rekisterinpitäjätieto ilmaistaan nullFlavorilla. </w:t>
      </w:r>
    </w:p>
    <w:p w14:paraId="34E093AC" w14:textId="77777777" w:rsidR="00632E46" w:rsidRPr="00632E46" w:rsidRDefault="00632E46" w:rsidP="00632E46">
      <w:pPr>
        <w:autoSpaceDE w:val="0"/>
        <w:autoSpaceDN w:val="0"/>
        <w:adjustRightInd w:val="0"/>
        <w:ind w:left="1418"/>
        <w:rPr>
          <w:rFonts w:ascii="Arial" w:hAnsi="Arial" w:cs="Arial"/>
          <w:noProof w:val="0"/>
          <w:color w:val="000000"/>
          <w:szCs w:val="20"/>
          <w:highlight w:val="white"/>
          <w:lang w:val="en-US"/>
        </w:rPr>
      </w:pPr>
      <w:r w:rsidRPr="00632E46">
        <w:rPr>
          <w:rFonts w:ascii="Arial" w:hAnsi="Arial" w:cs="Arial"/>
          <w:noProof w:val="0"/>
          <w:color w:val="0000FF"/>
          <w:szCs w:val="20"/>
          <w:highlight w:val="white"/>
          <w:lang w:val="en-US"/>
        </w:rPr>
        <w:t>&lt;</w:t>
      </w:r>
      <w:r w:rsidRPr="00632E46">
        <w:rPr>
          <w:rFonts w:ascii="Arial" w:hAnsi="Arial" w:cs="Arial"/>
          <w:noProof w:val="0"/>
          <w:color w:val="800000"/>
          <w:szCs w:val="20"/>
          <w:highlight w:val="white"/>
          <w:lang w:val="en-US"/>
        </w:rPr>
        <w:t>custodian</w:t>
      </w:r>
      <w:r w:rsidRPr="00632E46">
        <w:rPr>
          <w:rFonts w:ascii="Arial" w:hAnsi="Arial" w:cs="Arial"/>
          <w:noProof w:val="0"/>
          <w:color w:val="0000FF"/>
          <w:szCs w:val="20"/>
          <w:highlight w:val="white"/>
          <w:lang w:val="en-US"/>
        </w:rPr>
        <w:t>&gt;</w:t>
      </w:r>
      <w:r w:rsidRPr="00632E46">
        <w:rPr>
          <w:rFonts w:ascii="Arial" w:hAnsi="Arial" w:cs="Arial"/>
          <w:noProof w:val="0"/>
          <w:color w:val="000000"/>
          <w:szCs w:val="20"/>
          <w:highlight w:val="white"/>
          <w:lang w:val="en-US"/>
        </w:rPr>
        <w:t xml:space="preserve"> </w:t>
      </w:r>
    </w:p>
    <w:p w14:paraId="268E0B12" w14:textId="77777777" w:rsidR="00632E46" w:rsidRPr="00632E46" w:rsidRDefault="00632E46" w:rsidP="00632E46">
      <w:pPr>
        <w:autoSpaceDE w:val="0"/>
        <w:autoSpaceDN w:val="0"/>
        <w:adjustRightInd w:val="0"/>
        <w:ind w:left="1418"/>
        <w:rPr>
          <w:rFonts w:ascii="Arial" w:hAnsi="Arial" w:cs="Arial"/>
          <w:noProof w:val="0"/>
          <w:color w:val="000000"/>
          <w:szCs w:val="20"/>
          <w:highlight w:val="white"/>
          <w:lang w:val="en-US"/>
        </w:rPr>
      </w:pPr>
      <w:r w:rsidRPr="00632E46">
        <w:rPr>
          <w:rFonts w:ascii="Arial" w:hAnsi="Arial" w:cs="Arial"/>
          <w:noProof w:val="0"/>
          <w:color w:val="000000"/>
          <w:szCs w:val="20"/>
          <w:highlight w:val="white"/>
          <w:lang w:val="en-US"/>
        </w:rPr>
        <w:t xml:space="preserve">    </w:t>
      </w:r>
      <w:r w:rsidRPr="00632E46">
        <w:rPr>
          <w:rFonts w:ascii="Arial" w:hAnsi="Arial" w:cs="Arial"/>
          <w:noProof w:val="0"/>
          <w:color w:val="0000FF"/>
          <w:szCs w:val="20"/>
          <w:highlight w:val="white"/>
          <w:lang w:val="en-US"/>
        </w:rPr>
        <w:t>&lt;</w:t>
      </w:r>
      <w:proofErr w:type="spellStart"/>
      <w:r w:rsidRPr="00632E46">
        <w:rPr>
          <w:rFonts w:ascii="Arial" w:hAnsi="Arial" w:cs="Arial"/>
          <w:noProof w:val="0"/>
          <w:color w:val="800000"/>
          <w:szCs w:val="20"/>
          <w:highlight w:val="white"/>
          <w:lang w:val="en-US"/>
        </w:rPr>
        <w:t>assignedCustodian</w:t>
      </w:r>
      <w:proofErr w:type="spellEnd"/>
      <w:r w:rsidRPr="00632E46">
        <w:rPr>
          <w:rFonts w:ascii="Arial" w:hAnsi="Arial" w:cs="Arial"/>
          <w:noProof w:val="0"/>
          <w:color w:val="0000FF"/>
          <w:szCs w:val="20"/>
          <w:highlight w:val="white"/>
          <w:lang w:val="en-US"/>
        </w:rPr>
        <w:t>&gt;</w:t>
      </w:r>
      <w:r w:rsidRPr="00632E46">
        <w:rPr>
          <w:rFonts w:ascii="Arial" w:hAnsi="Arial" w:cs="Arial"/>
          <w:noProof w:val="0"/>
          <w:color w:val="000000"/>
          <w:szCs w:val="20"/>
          <w:highlight w:val="white"/>
          <w:lang w:val="en-US"/>
        </w:rPr>
        <w:t xml:space="preserve"> </w:t>
      </w:r>
    </w:p>
    <w:p w14:paraId="324B865C" w14:textId="77777777" w:rsidR="00632E46" w:rsidRPr="00632E46" w:rsidRDefault="00632E46" w:rsidP="00632E46">
      <w:pPr>
        <w:autoSpaceDE w:val="0"/>
        <w:autoSpaceDN w:val="0"/>
        <w:adjustRightInd w:val="0"/>
        <w:ind w:left="1418"/>
        <w:rPr>
          <w:rFonts w:ascii="Arial" w:hAnsi="Arial" w:cs="Arial"/>
          <w:noProof w:val="0"/>
          <w:color w:val="000000"/>
          <w:szCs w:val="20"/>
          <w:highlight w:val="white"/>
          <w:lang w:val="en-US"/>
        </w:rPr>
      </w:pPr>
      <w:r w:rsidRPr="00632E46">
        <w:rPr>
          <w:rFonts w:ascii="Arial" w:hAnsi="Arial" w:cs="Arial"/>
          <w:noProof w:val="0"/>
          <w:color w:val="000000"/>
          <w:szCs w:val="20"/>
          <w:highlight w:val="white"/>
          <w:lang w:val="en-US"/>
        </w:rPr>
        <w:t xml:space="preserve">        </w:t>
      </w:r>
      <w:r w:rsidRPr="00632E46">
        <w:rPr>
          <w:rFonts w:ascii="Arial" w:hAnsi="Arial" w:cs="Arial"/>
          <w:noProof w:val="0"/>
          <w:color w:val="0000FF"/>
          <w:szCs w:val="20"/>
          <w:highlight w:val="white"/>
          <w:lang w:val="en-US"/>
        </w:rPr>
        <w:t>&lt;</w:t>
      </w:r>
      <w:proofErr w:type="spellStart"/>
      <w:r w:rsidRPr="00632E46">
        <w:rPr>
          <w:rFonts w:ascii="Arial" w:hAnsi="Arial" w:cs="Arial"/>
          <w:noProof w:val="0"/>
          <w:color w:val="800000"/>
          <w:szCs w:val="20"/>
          <w:highlight w:val="white"/>
          <w:lang w:val="en-US"/>
        </w:rPr>
        <w:t>representedCustodianOrganization</w:t>
      </w:r>
      <w:proofErr w:type="spellEnd"/>
      <w:r w:rsidRPr="00632E46">
        <w:rPr>
          <w:rFonts w:ascii="Arial" w:hAnsi="Arial" w:cs="Arial"/>
          <w:noProof w:val="0"/>
          <w:color w:val="0000FF"/>
          <w:szCs w:val="20"/>
          <w:highlight w:val="white"/>
          <w:lang w:val="en-US"/>
        </w:rPr>
        <w:t>&gt;</w:t>
      </w:r>
      <w:r w:rsidRPr="00632E46">
        <w:rPr>
          <w:rFonts w:ascii="Arial" w:hAnsi="Arial" w:cs="Arial"/>
          <w:noProof w:val="0"/>
          <w:color w:val="000000"/>
          <w:szCs w:val="20"/>
          <w:highlight w:val="white"/>
          <w:lang w:val="en-US"/>
        </w:rPr>
        <w:t xml:space="preserve"> </w:t>
      </w:r>
    </w:p>
    <w:p w14:paraId="166E4294" w14:textId="77777777" w:rsidR="00632E46" w:rsidRPr="00632E46" w:rsidRDefault="00632E46" w:rsidP="00632E46">
      <w:pPr>
        <w:autoSpaceDE w:val="0"/>
        <w:autoSpaceDN w:val="0"/>
        <w:adjustRightInd w:val="0"/>
        <w:ind w:left="1418"/>
        <w:rPr>
          <w:rFonts w:ascii="Arial" w:hAnsi="Arial" w:cs="Arial"/>
          <w:noProof w:val="0"/>
          <w:color w:val="000000"/>
          <w:szCs w:val="20"/>
          <w:highlight w:val="white"/>
          <w:lang w:val="en-US"/>
        </w:rPr>
      </w:pPr>
      <w:r w:rsidRPr="00632E46">
        <w:rPr>
          <w:rFonts w:ascii="Arial" w:hAnsi="Arial" w:cs="Arial"/>
          <w:noProof w:val="0"/>
          <w:color w:val="000000"/>
          <w:szCs w:val="20"/>
          <w:highlight w:val="white"/>
          <w:lang w:val="en-US"/>
        </w:rPr>
        <w:t xml:space="preserve">            </w:t>
      </w:r>
      <w:proofErr w:type="gramStart"/>
      <w:r w:rsidRPr="00632E46">
        <w:rPr>
          <w:rFonts w:ascii="Arial" w:hAnsi="Arial" w:cs="Arial"/>
          <w:noProof w:val="0"/>
          <w:color w:val="0000FF"/>
          <w:szCs w:val="20"/>
          <w:highlight w:val="white"/>
          <w:lang w:val="en-US"/>
        </w:rPr>
        <w:t>&lt;!--</w:t>
      </w:r>
      <w:proofErr w:type="gramEnd"/>
      <w:r w:rsidRPr="00632E46">
        <w:rPr>
          <w:rFonts w:ascii="Arial" w:hAnsi="Arial" w:cs="Arial"/>
          <w:noProof w:val="0"/>
          <w:color w:val="808080"/>
          <w:szCs w:val="20"/>
          <w:highlight w:val="white"/>
          <w:lang w:val="en-US"/>
        </w:rPr>
        <w:t xml:space="preserve"> </w:t>
      </w:r>
      <w:proofErr w:type="spellStart"/>
      <w:r w:rsidRPr="00632E46">
        <w:rPr>
          <w:rFonts w:ascii="Arial" w:hAnsi="Arial" w:cs="Arial"/>
          <w:noProof w:val="0"/>
          <w:color w:val="808080"/>
          <w:szCs w:val="20"/>
          <w:highlight w:val="white"/>
          <w:lang w:val="en-US"/>
        </w:rPr>
        <w:t>Rekisterinpitäjän</w:t>
      </w:r>
      <w:proofErr w:type="spellEnd"/>
      <w:r w:rsidRPr="00632E46">
        <w:rPr>
          <w:rFonts w:ascii="Arial" w:hAnsi="Arial" w:cs="Arial"/>
          <w:noProof w:val="0"/>
          <w:color w:val="808080"/>
          <w:szCs w:val="20"/>
          <w:highlight w:val="white"/>
          <w:lang w:val="en-US"/>
        </w:rPr>
        <w:t xml:space="preserve"> OID-</w:t>
      </w:r>
      <w:proofErr w:type="spellStart"/>
      <w:r w:rsidRPr="00632E46">
        <w:rPr>
          <w:rFonts w:ascii="Arial" w:hAnsi="Arial" w:cs="Arial"/>
          <w:noProof w:val="0"/>
          <w:color w:val="808080"/>
          <w:szCs w:val="20"/>
          <w:highlight w:val="white"/>
          <w:lang w:val="en-US"/>
        </w:rPr>
        <w:t>tunnus</w:t>
      </w:r>
      <w:proofErr w:type="spellEnd"/>
      <w:r w:rsidRPr="00632E46">
        <w:rPr>
          <w:rFonts w:ascii="Arial" w:hAnsi="Arial" w:cs="Arial"/>
          <w:noProof w:val="0"/>
          <w:color w:val="808080"/>
          <w:szCs w:val="20"/>
          <w:highlight w:val="white"/>
          <w:lang w:val="en-US"/>
        </w:rPr>
        <w:t xml:space="preserve"> </w:t>
      </w:r>
      <w:r w:rsidRPr="00632E46">
        <w:rPr>
          <w:rFonts w:ascii="Arial" w:hAnsi="Arial" w:cs="Arial"/>
          <w:noProof w:val="0"/>
          <w:color w:val="0000FF"/>
          <w:szCs w:val="20"/>
          <w:highlight w:val="white"/>
          <w:lang w:val="en-US"/>
        </w:rPr>
        <w:t>--&gt;</w:t>
      </w:r>
      <w:r w:rsidRPr="00632E46">
        <w:rPr>
          <w:rFonts w:ascii="Arial" w:hAnsi="Arial" w:cs="Arial"/>
          <w:noProof w:val="0"/>
          <w:color w:val="000000"/>
          <w:szCs w:val="20"/>
          <w:highlight w:val="white"/>
          <w:lang w:val="en-US"/>
        </w:rPr>
        <w:t xml:space="preserve"> </w:t>
      </w:r>
    </w:p>
    <w:p w14:paraId="1EFCE25D" w14:textId="77777777" w:rsidR="00632E46" w:rsidRPr="00632E46" w:rsidRDefault="00632E46" w:rsidP="00632E46">
      <w:pPr>
        <w:autoSpaceDE w:val="0"/>
        <w:autoSpaceDN w:val="0"/>
        <w:adjustRightInd w:val="0"/>
        <w:ind w:left="1418"/>
        <w:rPr>
          <w:rFonts w:ascii="Arial" w:hAnsi="Arial" w:cs="Arial"/>
          <w:noProof w:val="0"/>
          <w:color w:val="000000"/>
          <w:szCs w:val="20"/>
          <w:highlight w:val="white"/>
          <w:lang w:val="en-US"/>
        </w:rPr>
      </w:pPr>
      <w:r w:rsidRPr="00632E46">
        <w:rPr>
          <w:rFonts w:ascii="Arial" w:hAnsi="Arial" w:cs="Arial"/>
          <w:noProof w:val="0"/>
          <w:color w:val="000000"/>
          <w:szCs w:val="20"/>
          <w:highlight w:val="white"/>
          <w:lang w:val="en-US"/>
        </w:rPr>
        <w:t xml:space="preserve">            </w:t>
      </w:r>
      <w:r w:rsidRPr="00632E46">
        <w:rPr>
          <w:rFonts w:ascii="Arial" w:hAnsi="Arial" w:cs="Arial"/>
          <w:noProof w:val="0"/>
          <w:color w:val="0000FF"/>
          <w:szCs w:val="20"/>
          <w:highlight w:val="white"/>
          <w:lang w:val="en-US"/>
        </w:rPr>
        <w:t>&lt;</w:t>
      </w:r>
      <w:r w:rsidRPr="00632E46">
        <w:rPr>
          <w:rFonts w:ascii="Arial" w:hAnsi="Arial" w:cs="Arial"/>
          <w:noProof w:val="0"/>
          <w:color w:val="800000"/>
          <w:szCs w:val="20"/>
          <w:highlight w:val="white"/>
          <w:lang w:val="en-US"/>
        </w:rPr>
        <w:t>id</w:t>
      </w:r>
      <w:r w:rsidRPr="00632E46">
        <w:rPr>
          <w:rFonts w:ascii="Arial" w:hAnsi="Arial" w:cs="Arial"/>
          <w:noProof w:val="0"/>
          <w:color w:val="FF0000"/>
          <w:szCs w:val="20"/>
          <w:highlight w:val="white"/>
          <w:lang w:val="en-US"/>
        </w:rPr>
        <w:t xml:space="preserve"> </w:t>
      </w:r>
      <w:proofErr w:type="spellStart"/>
      <w:r w:rsidRPr="00632E46">
        <w:rPr>
          <w:rFonts w:ascii="Arial" w:hAnsi="Arial" w:cs="Arial"/>
          <w:noProof w:val="0"/>
          <w:color w:val="FF0000"/>
          <w:szCs w:val="20"/>
          <w:highlight w:val="white"/>
          <w:lang w:val="en-US"/>
        </w:rPr>
        <w:t>nullFlavor</w:t>
      </w:r>
      <w:proofErr w:type="spellEnd"/>
      <w:r w:rsidRPr="00632E46">
        <w:rPr>
          <w:rFonts w:ascii="Arial" w:hAnsi="Arial" w:cs="Arial"/>
          <w:noProof w:val="0"/>
          <w:color w:val="0000FF"/>
          <w:szCs w:val="20"/>
          <w:highlight w:val="white"/>
          <w:lang w:val="en-US"/>
        </w:rPr>
        <w:t>="</w:t>
      </w:r>
      <w:r w:rsidRPr="00632E46">
        <w:rPr>
          <w:rFonts w:ascii="Arial" w:hAnsi="Arial" w:cs="Arial"/>
          <w:noProof w:val="0"/>
          <w:color w:val="000000"/>
          <w:szCs w:val="20"/>
          <w:highlight w:val="white"/>
          <w:lang w:val="en-US"/>
        </w:rPr>
        <w:t>NA</w:t>
      </w:r>
      <w:r w:rsidRPr="00632E46">
        <w:rPr>
          <w:rFonts w:ascii="Arial" w:hAnsi="Arial" w:cs="Arial"/>
          <w:noProof w:val="0"/>
          <w:color w:val="0000FF"/>
          <w:szCs w:val="20"/>
          <w:highlight w:val="white"/>
          <w:lang w:val="en-US"/>
        </w:rPr>
        <w:t>"/&gt;</w:t>
      </w:r>
      <w:r w:rsidRPr="00632E46">
        <w:rPr>
          <w:rFonts w:ascii="Arial" w:hAnsi="Arial" w:cs="Arial"/>
          <w:noProof w:val="0"/>
          <w:color w:val="000000"/>
          <w:szCs w:val="20"/>
          <w:highlight w:val="white"/>
          <w:lang w:val="en-US"/>
        </w:rPr>
        <w:t xml:space="preserve"> </w:t>
      </w:r>
    </w:p>
    <w:p w14:paraId="6684BEE8" w14:textId="77777777" w:rsidR="00632E46" w:rsidRPr="00632E46" w:rsidRDefault="00632E46" w:rsidP="00632E46">
      <w:pPr>
        <w:autoSpaceDE w:val="0"/>
        <w:autoSpaceDN w:val="0"/>
        <w:adjustRightInd w:val="0"/>
        <w:ind w:left="1418"/>
        <w:rPr>
          <w:rFonts w:ascii="Arial" w:hAnsi="Arial" w:cs="Arial"/>
          <w:noProof w:val="0"/>
          <w:color w:val="000000"/>
          <w:szCs w:val="20"/>
          <w:highlight w:val="white"/>
          <w:lang w:val="en-US"/>
        </w:rPr>
      </w:pPr>
      <w:r w:rsidRPr="00632E46">
        <w:rPr>
          <w:rFonts w:ascii="Arial" w:hAnsi="Arial" w:cs="Arial"/>
          <w:noProof w:val="0"/>
          <w:color w:val="000000"/>
          <w:szCs w:val="20"/>
          <w:highlight w:val="white"/>
          <w:lang w:val="en-US"/>
        </w:rPr>
        <w:t xml:space="preserve">        </w:t>
      </w:r>
      <w:r w:rsidRPr="00632E46">
        <w:rPr>
          <w:rFonts w:ascii="Arial" w:hAnsi="Arial" w:cs="Arial"/>
          <w:noProof w:val="0"/>
          <w:color w:val="0000FF"/>
          <w:szCs w:val="20"/>
          <w:highlight w:val="white"/>
          <w:lang w:val="en-US"/>
        </w:rPr>
        <w:t>&lt;/</w:t>
      </w:r>
      <w:proofErr w:type="spellStart"/>
      <w:r w:rsidRPr="00632E46">
        <w:rPr>
          <w:rFonts w:ascii="Arial" w:hAnsi="Arial" w:cs="Arial"/>
          <w:noProof w:val="0"/>
          <w:color w:val="800000"/>
          <w:szCs w:val="20"/>
          <w:highlight w:val="white"/>
          <w:lang w:val="en-US"/>
        </w:rPr>
        <w:t>representedCustodianOrganization</w:t>
      </w:r>
      <w:proofErr w:type="spellEnd"/>
      <w:r w:rsidRPr="00632E46">
        <w:rPr>
          <w:rFonts w:ascii="Arial" w:hAnsi="Arial" w:cs="Arial"/>
          <w:noProof w:val="0"/>
          <w:color w:val="0000FF"/>
          <w:szCs w:val="20"/>
          <w:highlight w:val="white"/>
          <w:lang w:val="en-US"/>
        </w:rPr>
        <w:t>&gt;</w:t>
      </w:r>
      <w:r w:rsidRPr="00632E46">
        <w:rPr>
          <w:rFonts w:ascii="Arial" w:hAnsi="Arial" w:cs="Arial"/>
          <w:noProof w:val="0"/>
          <w:color w:val="000000"/>
          <w:szCs w:val="20"/>
          <w:highlight w:val="white"/>
          <w:lang w:val="en-US"/>
        </w:rPr>
        <w:t xml:space="preserve"> </w:t>
      </w:r>
    </w:p>
    <w:p w14:paraId="0D9CC22B" w14:textId="77777777" w:rsidR="00632E46" w:rsidRPr="00BD1332" w:rsidRDefault="00632E46" w:rsidP="00632E46">
      <w:pPr>
        <w:autoSpaceDE w:val="0"/>
        <w:autoSpaceDN w:val="0"/>
        <w:adjustRightInd w:val="0"/>
        <w:ind w:left="1418"/>
        <w:rPr>
          <w:rFonts w:ascii="Arial" w:hAnsi="Arial" w:cs="Arial"/>
          <w:noProof w:val="0"/>
          <w:color w:val="000000"/>
          <w:szCs w:val="20"/>
          <w:highlight w:val="white"/>
        </w:rPr>
      </w:pPr>
      <w:r w:rsidRPr="00632E46">
        <w:rPr>
          <w:rFonts w:ascii="Arial" w:hAnsi="Arial" w:cs="Arial"/>
          <w:noProof w:val="0"/>
          <w:color w:val="000000"/>
          <w:szCs w:val="20"/>
          <w:highlight w:val="white"/>
          <w:lang w:val="en-US"/>
        </w:rPr>
        <w:t xml:space="preserve">    </w:t>
      </w:r>
      <w:r w:rsidRPr="00BD1332">
        <w:rPr>
          <w:rFonts w:ascii="Arial" w:hAnsi="Arial" w:cs="Arial"/>
          <w:noProof w:val="0"/>
          <w:color w:val="0000FF"/>
          <w:szCs w:val="20"/>
          <w:highlight w:val="white"/>
        </w:rPr>
        <w:t>&lt;/</w:t>
      </w:r>
      <w:proofErr w:type="spellStart"/>
      <w:r w:rsidRPr="00BD1332">
        <w:rPr>
          <w:rFonts w:ascii="Arial" w:hAnsi="Arial" w:cs="Arial"/>
          <w:noProof w:val="0"/>
          <w:color w:val="800000"/>
          <w:szCs w:val="20"/>
          <w:highlight w:val="white"/>
        </w:rPr>
        <w:t>assignedCustodian</w:t>
      </w:r>
      <w:proofErr w:type="spellEnd"/>
      <w:r w:rsidRPr="00BD1332">
        <w:rPr>
          <w:rFonts w:ascii="Arial" w:hAnsi="Arial" w:cs="Arial"/>
          <w:noProof w:val="0"/>
          <w:color w:val="0000FF"/>
          <w:szCs w:val="20"/>
          <w:highlight w:val="white"/>
        </w:rPr>
        <w:t>&gt;</w:t>
      </w:r>
      <w:r w:rsidRPr="00BD1332">
        <w:rPr>
          <w:rFonts w:ascii="Arial" w:hAnsi="Arial" w:cs="Arial"/>
          <w:noProof w:val="0"/>
          <w:color w:val="000000"/>
          <w:szCs w:val="20"/>
          <w:highlight w:val="white"/>
        </w:rPr>
        <w:t xml:space="preserve"> </w:t>
      </w:r>
    </w:p>
    <w:p w14:paraId="24FE8CD7" w14:textId="51D1B713" w:rsidR="00632E46" w:rsidRDefault="00632E46" w:rsidP="00632E46">
      <w:pPr>
        <w:pStyle w:val="Leipteksti"/>
      </w:pPr>
      <w:r>
        <w:rPr>
          <w:rFonts w:ascii="Arial" w:hAnsi="Arial" w:cs="Arial"/>
          <w:noProof w:val="0"/>
          <w:color w:val="0000FF"/>
          <w:szCs w:val="20"/>
          <w:highlight w:val="white"/>
        </w:rPr>
        <w:t>&lt;/</w:t>
      </w:r>
      <w:proofErr w:type="spellStart"/>
      <w:r>
        <w:rPr>
          <w:rFonts w:ascii="Arial" w:hAnsi="Arial" w:cs="Arial"/>
          <w:noProof w:val="0"/>
          <w:color w:val="800000"/>
          <w:szCs w:val="20"/>
          <w:highlight w:val="white"/>
        </w:rPr>
        <w:t>custodian</w:t>
      </w:r>
      <w:proofErr w:type="spellEnd"/>
      <w:r>
        <w:rPr>
          <w:rFonts w:ascii="Arial" w:hAnsi="Arial" w:cs="Arial"/>
          <w:noProof w:val="0"/>
          <w:color w:val="0000FF"/>
          <w:szCs w:val="20"/>
          <w:highlight w:val="white"/>
        </w:rPr>
        <w:t>&gt;</w:t>
      </w:r>
    </w:p>
    <w:p w14:paraId="342F5C01" w14:textId="77777777" w:rsidR="00632E46" w:rsidRPr="00632E46" w:rsidRDefault="00632E46" w:rsidP="00632E46">
      <w:pPr>
        <w:pStyle w:val="Leipteksti"/>
        <w:rPr>
          <w:b/>
        </w:rPr>
      </w:pPr>
      <w:r w:rsidRPr="00632E46">
        <w:rPr>
          <w:b/>
        </w:rPr>
        <w:lastRenderedPageBreak/>
        <w:t>Huoltajille luovuttamisen kielto</w:t>
      </w:r>
    </w:p>
    <w:p w14:paraId="17E96011" w14:textId="77777777" w:rsidR="00632E46" w:rsidRDefault="00632E46" w:rsidP="00632E46">
      <w:pPr>
        <w:pStyle w:val="Leipteksti"/>
      </w:pPr>
      <w:r>
        <w:t xml:space="preserve">Alaikäisten huoltajille luovuttamisen kielto –tieto palautetaan, mikäli koostekanta on tuottanut alaikäisen henkilön koosteasiakirjaan koostemerkinnän syntykontekstin tietoihin huoltajille luovuttamista koskevan kieltotilannetiedon palvelutapahtumassa annetun kieltotilannetiedon perusteella. </w:t>
      </w:r>
    </w:p>
    <w:p w14:paraId="33BA5F78" w14:textId="77777777" w:rsidR="00632E46" w:rsidRPr="00632E46" w:rsidRDefault="00632E46" w:rsidP="00E4205C">
      <w:pPr>
        <w:autoSpaceDE w:val="0"/>
        <w:autoSpaceDN w:val="0"/>
        <w:adjustRightInd w:val="0"/>
        <w:ind w:left="1418"/>
        <w:rPr>
          <w:rFonts w:ascii="Arial" w:hAnsi="Arial" w:cs="Arial"/>
          <w:noProof w:val="0"/>
          <w:color w:val="000000"/>
          <w:szCs w:val="20"/>
          <w:highlight w:val="white"/>
          <w:lang w:val="en-US"/>
        </w:rPr>
      </w:pPr>
      <w:r w:rsidRPr="00632E46">
        <w:rPr>
          <w:rFonts w:ascii="Arial" w:hAnsi="Arial" w:cs="Arial"/>
          <w:noProof w:val="0"/>
          <w:color w:val="0000FF"/>
          <w:szCs w:val="20"/>
          <w:highlight w:val="white"/>
          <w:lang w:val="en-US"/>
        </w:rPr>
        <w:t>&lt;</w:t>
      </w:r>
      <w:r w:rsidRPr="00632E46">
        <w:rPr>
          <w:rFonts w:ascii="Arial" w:hAnsi="Arial" w:cs="Arial"/>
          <w:noProof w:val="0"/>
          <w:color w:val="800000"/>
          <w:szCs w:val="20"/>
          <w:highlight w:val="white"/>
          <w:lang w:val="en-US"/>
        </w:rPr>
        <w:t>authorization</w:t>
      </w:r>
      <w:r w:rsidRPr="00632E46">
        <w:rPr>
          <w:rFonts w:ascii="Arial" w:hAnsi="Arial" w:cs="Arial"/>
          <w:noProof w:val="0"/>
          <w:color w:val="FF0000"/>
          <w:szCs w:val="20"/>
          <w:highlight w:val="white"/>
          <w:lang w:val="en-US"/>
        </w:rPr>
        <w:t xml:space="preserve"> </w:t>
      </w:r>
      <w:proofErr w:type="spellStart"/>
      <w:r w:rsidRPr="00632E46">
        <w:rPr>
          <w:rFonts w:ascii="Arial" w:hAnsi="Arial" w:cs="Arial"/>
          <w:noProof w:val="0"/>
          <w:color w:val="FF0000"/>
          <w:szCs w:val="20"/>
          <w:highlight w:val="white"/>
          <w:lang w:val="en-US"/>
        </w:rPr>
        <w:t>typeCode</w:t>
      </w:r>
      <w:proofErr w:type="spellEnd"/>
      <w:r w:rsidRPr="00632E46">
        <w:rPr>
          <w:rFonts w:ascii="Arial" w:hAnsi="Arial" w:cs="Arial"/>
          <w:noProof w:val="0"/>
          <w:color w:val="0000FF"/>
          <w:szCs w:val="20"/>
          <w:highlight w:val="white"/>
          <w:lang w:val="en-US"/>
        </w:rPr>
        <w:t>="</w:t>
      </w:r>
      <w:r w:rsidRPr="00632E46">
        <w:rPr>
          <w:rFonts w:ascii="Arial" w:hAnsi="Arial" w:cs="Arial"/>
          <w:noProof w:val="0"/>
          <w:color w:val="000000"/>
          <w:szCs w:val="20"/>
          <w:highlight w:val="white"/>
          <w:lang w:val="en-US"/>
        </w:rPr>
        <w:t>AUTH</w:t>
      </w:r>
      <w:r w:rsidRPr="00632E46">
        <w:rPr>
          <w:rFonts w:ascii="Arial" w:hAnsi="Arial" w:cs="Arial"/>
          <w:noProof w:val="0"/>
          <w:color w:val="0000FF"/>
          <w:szCs w:val="20"/>
          <w:highlight w:val="white"/>
          <w:lang w:val="en-US"/>
        </w:rPr>
        <w:t>"&gt;</w:t>
      </w:r>
    </w:p>
    <w:p w14:paraId="0FED3C90" w14:textId="72C7233F" w:rsidR="00632E46" w:rsidRPr="00632E46" w:rsidRDefault="00632E46" w:rsidP="00E4205C">
      <w:pPr>
        <w:autoSpaceDE w:val="0"/>
        <w:autoSpaceDN w:val="0"/>
        <w:adjustRightInd w:val="0"/>
        <w:ind w:left="1704"/>
        <w:rPr>
          <w:rFonts w:ascii="Arial" w:hAnsi="Arial" w:cs="Arial"/>
          <w:noProof w:val="0"/>
          <w:color w:val="000000"/>
          <w:szCs w:val="20"/>
          <w:highlight w:val="white"/>
          <w:lang w:val="en-US"/>
        </w:rPr>
      </w:pPr>
      <w:r w:rsidRPr="00632E46">
        <w:rPr>
          <w:rFonts w:ascii="Arial" w:hAnsi="Arial" w:cs="Arial"/>
          <w:noProof w:val="0"/>
          <w:color w:val="0000FF"/>
          <w:szCs w:val="20"/>
          <w:highlight w:val="white"/>
          <w:lang w:val="en-US"/>
        </w:rPr>
        <w:t>&lt;</w:t>
      </w:r>
      <w:r w:rsidRPr="00632E46">
        <w:rPr>
          <w:rFonts w:ascii="Arial" w:hAnsi="Arial" w:cs="Arial"/>
          <w:noProof w:val="0"/>
          <w:color w:val="800000"/>
          <w:szCs w:val="20"/>
          <w:highlight w:val="white"/>
          <w:lang w:val="en-US"/>
        </w:rPr>
        <w:t>consent</w:t>
      </w:r>
      <w:r w:rsidRPr="00632E46">
        <w:rPr>
          <w:rFonts w:ascii="Arial" w:hAnsi="Arial" w:cs="Arial"/>
          <w:noProof w:val="0"/>
          <w:color w:val="FF0000"/>
          <w:szCs w:val="20"/>
          <w:highlight w:val="white"/>
          <w:lang w:val="en-US"/>
        </w:rPr>
        <w:t xml:space="preserve"> </w:t>
      </w:r>
      <w:proofErr w:type="spellStart"/>
      <w:r w:rsidRPr="00632E46">
        <w:rPr>
          <w:rFonts w:ascii="Arial" w:hAnsi="Arial" w:cs="Arial"/>
          <w:noProof w:val="0"/>
          <w:color w:val="FF0000"/>
          <w:szCs w:val="20"/>
          <w:highlight w:val="white"/>
          <w:lang w:val="en-US"/>
        </w:rPr>
        <w:t>classCode</w:t>
      </w:r>
      <w:proofErr w:type="spellEnd"/>
      <w:r w:rsidRPr="00632E46">
        <w:rPr>
          <w:rFonts w:ascii="Arial" w:hAnsi="Arial" w:cs="Arial"/>
          <w:noProof w:val="0"/>
          <w:color w:val="0000FF"/>
          <w:szCs w:val="20"/>
          <w:highlight w:val="white"/>
          <w:lang w:val="en-US"/>
        </w:rPr>
        <w:t>="</w:t>
      </w:r>
      <w:r w:rsidRPr="00632E46">
        <w:rPr>
          <w:rFonts w:ascii="Arial" w:hAnsi="Arial" w:cs="Arial"/>
          <w:noProof w:val="0"/>
          <w:color w:val="000000"/>
          <w:szCs w:val="20"/>
          <w:highlight w:val="white"/>
          <w:lang w:val="en-US"/>
        </w:rPr>
        <w:t>CONS</w:t>
      </w:r>
      <w:r w:rsidRPr="00632E46">
        <w:rPr>
          <w:rFonts w:ascii="Arial" w:hAnsi="Arial" w:cs="Arial"/>
          <w:noProof w:val="0"/>
          <w:color w:val="0000FF"/>
          <w:szCs w:val="20"/>
          <w:highlight w:val="white"/>
          <w:lang w:val="en-US"/>
        </w:rPr>
        <w:t>"</w:t>
      </w:r>
      <w:r w:rsidRPr="00632E46">
        <w:rPr>
          <w:rFonts w:ascii="Arial" w:hAnsi="Arial" w:cs="Arial"/>
          <w:noProof w:val="0"/>
          <w:color w:val="FF0000"/>
          <w:szCs w:val="20"/>
          <w:highlight w:val="white"/>
          <w:lang w:val="en-US"/>
        </w:rPr>
        <w:t xml:space="preserve"> </w:t>
      </w:r>
      <w:proofErr w:type="spellStart"/>
      <w:r w:rsidRPr="00632E46">
        <w:rPr>
          <w:rFonts w:ascii="Arial" w:hAnsi="Arial" w:cs="Arial"/>
          <w:noProof w:val="0"/>
          <w:color w:val="FF0000"/>
          <w:szCs w:val="20"/>
          <w:highlight w:val="white"/>
          <w:lang w:val="en-US"/>
        </w:rPr>
        <w:t>moodCode</w:t>
      </w:r>
      <w:proofErr w:type="spellEnd"/>
      <w:r w:rsidRPr="00632E46">
        <w:rPr>
          <w:rFonts w:ascii="Arial" w:hAnsi="Arial" w:cs="Arial"/>
          <w:noProof w:val="0"/>
          <w:color w:val="0000FF"/>
          <w:szCs w:val="20"/>
          <w:highlight w:val="white"/>
          <w:lang w:val="en-US"/>
        </w:rPr>
        <w:t>="</w:t>
      </w:r>
      <w:r w:rsidRPr="00632E46">
        <w:rPr>
          <w:rFonts w:ascii="Arial" w:hAnsi="Arial" w:cs="Arial"/>
          <w:noProof w:val="0"/>
          <w:color w:val="000000"/>
          <w:szCs w:val="20"/>
          <w:highlight w:val="white"/>
          <w:lang w:val="en-US"/>
        </w:rPr>
        <w:t>EVN</w:t>
      </w:r>
      <w:r w:rsidRPr="00632E46">
        <w:rPr>
          <w:rFonts w:ascii="Arial" w:hAnsi="Arial" w:cs="Arial"/>
          <w:noProof w:val="0"/>
          <w:color w:val="0000FF"/>
          <w:szCs w:val="20"/>
          <w:highlight w:val="white"/>
          <w:lang w:val="en-US"/>
        </w:rPr>
        <w:t>"&gt;</w:t>
      </w:r>
    </w:p>
    <w:p w14:paraId="1B391C1C" w14:textId="2E627CD3" w:rsidR="00632E46" w:rsidRPr="00D760FF" w:rsidRDefault="00632E46" w:rsidP="00E4205C">
      <w:pPr>
        <w:autoSpaceDE w:val="0"/>
        <w:autoSpaceDN w:val="0"/>
        <w:adjustRightInd w:val="0"/>
        <w:ind w:left="1704" w:firstLine="284"/>
        <w:rPr>
          <w:rFonts w:ascii="Arial" w:hAnsi="Arial" w:cs="Arial"/>
          <w:noProof w:val="0"/>
          <w:color w:val="000000"/>
          <w:szCs w:val="20"/>
          <w:highlight w:val="white"/>
          <w:lang w:val="en-US"/>
        </w:rPr>
      </w:pPr>
      <w:r w:rsidRPr="00D760FF">
        <w:rPr>
          <w:rFonts w:ascii="Arial" w:hAnsi="Arial" w:cs="Arial"/>
          <w:noProof w:val="0"/>
          <w:color w:val="0000FF"/>
          <w:szCs w:val="20"/>
          <w:highlight w:val="white"/>
          <w:lang w:val="en-US"/>
        </w:rPr>
        <w:t>&lt;</w:t>
      </w:r>
      <w:proofErr w:type="spellStart"/>
      <w:r w:rsidRPr="00D760FF">
        <w:rPr>
          <w:rFonts w:ascii="Arial" w:hAnsi="Arial" w:cs="Arial"/>
          <w:noProof w:val="0"/>
          <w:color w:val="800000"/>
          <w:szCs w:val="20"/>
          <w:highlight w:val="white"/>
          <w:lang w:val="en-US"/>
        </w:rPr>
        <w:t>templateId</w:t>
      </w:r>
      <w:proofErr w:type="spellEnd"/>
      <w:r w:rsidRPr="00D760FF">
        <w:rPr>
          <w:rFonts w:ascii="Arial" w:hAnsi="Arial" w:cs="Arial"/>
          <w:noProof w:val="0"/>
          <w:color w:val="FF0000"/>
          <w:szCs w:val="20"/>
          <w:highlight w:val="white"/>
          <w:lang w:val="en-US"/>
        </w:rPr>
        <w:t xml:space="preserve"> root</w:t>
      </w:r>
      <w:r w:rsidRPr="00D760FF">
        <w:rPr>
          <w:rFonts w:ascii="Arial" w:hAnsi="Arial" w:cs="Arial"/>
          <w:noProof w:val="0"/>
          <w:color w:val="0000FF"/>
          <w:szCs w:val="20"/>
          <w:highlight w:val="white"/>
          <w:lang w:val="en-US"/>
        </w:rPr>
        <w:t>="</w:t>
      </w:r>
      <w:r w:rsidRPr="00D760FF">
        <w:rPr>
          <w:rFonts w:ascii="Arial" w:hAnsi="Arial" w:cs="Arial"/>
          <w:noProof w:val="0"/>
          <w:color w:val="000000"/>
          <w:szCs w:val="20"/>
          <w:highlight w:val="white"/>
          <w:lang w:val="en-US"/>
        </w:rPr>
        <w:t>1.2.246.537.6.12.999.2003.31</w:t>
      </w:r>
      <w:r w:rsidRPr="00D760FF">
        <w:rPr>
          <w:rFonts w:ascii="Arial" w:hAnsi="Arial" w:cs="Arial"/>
          <w:noProof w:val="0"/>
          <w:color w:val="0000FF"/>
          <w:szCs w:val="20"/>
          <w:highlight w:val="white"/>
          <w:lang w:val="en-US"/>
        </w:rPr>
        <w:t>"/&gt;</w:t>
      </w:r>
    </w:p>
    <w:p w14:paraId="6AEC3288" w14:textId="77777777" w:rsidR="00E4205C" w:rsidRPr="00D760FF" w:rsidRDefault="00632E46" w:rsidP="00E4205C">
      <w:pPr>
        <w:autoSpaceDE w:val="0"/>
        <w:autoSpaceDN w:val="0"/>
        <w:adjustRightInd w:val="0"/>
        <w:ind w:left="1990"/>
        <w:rPr>
          <w:rFonts w:ascii="Arial" w:hAnsi="Arial" w:cs="Arial"/>
          <w:noProof w:val="0"/>
          <w:color w:val="FF0000"/>
          <w:szCs w:val="20"/>
          <w:highlight w:val="white"/>
          <w:lang w:val="en-US"/>
        </w:rPr>
      </w:pPr>
      <w:r w:rsidRPr="00D760FF">
        <w:rPr>
          <w:rFonts w:ascii="Arial" w:hAnsi="Arial" w:cs="Arial"/>
          <w:noProof w:val="0"/>
          <w:color w:val="0000FF"/>
          <w:szCs w:val="20"/>
          <w:highlight w:val="white"/>
          <w:lang w:val="en-US"/>
        </w:rPr>
        <w:t>&lt;</w:t>
      </w:r>
      <w:r w:rsidRPr="00D760FF">
        <w:rPr>
          <w:rFonts w:ascii="Arial" w:hAnsi="Arial" w:cs="Arial"/>
          <w:noProof w:val="0"/>
          <w:color w:val="800000"/>
          <w:szCs w:val="20"/>
          <w:highlight w:val="white"/>
          <w:lang w:val="en-US"/>
        </w:rPr>
        <w:t>code</w:t>
      </w:r>
      <w:r w:rsidRPr="00D760FF">
        <w:rPr>
          <w:rFonts w:ascii="Arial" w:hAnsi="Arial" w:cs="Arial"/>
          <w:noProof w:val="0"/>
          <w:color w:val="FF0000"/>
          <w:szCs w:val="20"/>
          <w:highlight w:val="white"/>
          <w:lang w:val="en-US"/>
        </w:rPr>
        <w:t xml:space="preserve"> code</w:t>
      </w:r>
      <w:r w:rsidRPr="00D760FF">
        <w:rPr>
          <w:rFonts w:ascii="Arial" w:hAnsi="Arial" w:cs="Arial"/>
          <w:noProof w:val="0"/>
          <w:color w:val="0000FF"/>
          <w:szCs w:val="20"/>
          <w:highlight w:val="white"/>
          <w:lang w:val="en-US"/>
        </w:rPr>
        <w:t>="</w:t>
      </w:r>
      <w:r w:rsidRPr="00D760FF">
        <w:rPr>
          <w:rFonts w:ascii="Arial" w:hAnsi="Arial" w:cs="Arial"/>
          <w:noProof w:val="0"/>
          <w:color w:val="000000"/>
          <w:szCs w:val="20"/>
          <w:highlight w:val="white"/>
          <w:lang w:val="en-US"/>
        </w:rPr>
        <w:t>1</w:t>
      </w:r>
      <w:r w:rsidRPr="00D760FF">
        <w:rPr>
          <w:rFonts w:ascii="Arial" w:hAnsi="Arial" w:cs="Arial"/>
          <w:noProof w:val="0"/>
          <w:color w:val="0000FF"/>
          <w:szCs w:val="20"/>
          <w:highlight w:val="white"/>
          <w:lang w:val="en-US"/>
        </w:rPr>
        <w:t>"</w:t>
      </w:r>
      <w:r w:rsidRPr="00D760FF">
        <w:rPr>
          <w:rFonts w:ascii="Arial" w:hAnsi="Arial" w:cs="Arial"/>
          <w:noProof w:val="0"/>
          <w:color w:val="FF0000"/>
          <w:szCs w:val="20"/>
          <w:highlight w:val="white"/>
          <w:lang w:val="en-US"/>
        </w:rPr>
        <w:t xml:space="preserve"> </w:t>
      </w:r>
      <w:proofErr w:type="spellStart"/>
      <w:r w:rsidRPr="00D760FF">
        <w:rPr>
          <w:rFonts w:ascii="Arial" w:hAnsi="Arial" w:cs="Arial"/>
          <w:noProof w:val="0"/>
          <w:color w:val="FF0000"/>
          <w:szCs w:val="20"/>
          <w:highlight w:val="white"/>
          <w:lang w:val="en-US"/>
        </w:rPr>
        <w:t>codeSystem</w:t>
      </w:r>
      <w:proofErr w:type="spellEnd"/>
      <w:r w:rsidRPr="00D760FF">
        <w:rPr>
          <w:rFonts w:ascii="Arial" w:hAnsi="Arial" w:cs="Arial"/>
          <w:noProof w:val="0"/>
          <w:color w:val="0000FF"/>
          <w:szCs w:val="20"/>
          <w:highlight w:val="white"/>
          <w:lang w:val="en-US"/>
        </w:rPr>
        <w:t>="</w:t>
      </w:r>
      <w:r w:rsidRPr="00D760FF">
        <w:rPr>
          <w:rFonts w:ascii="Arial" w:hAnsi="Arial" w:cs="Arial"/>
          <w:noProof w:val="0"/>
          <w:color w:val="000000"/>
          <w:szCs w:val="20"/>
          <w:highlight w:val="white"/>
          <w:lang w:val="en-US"/>
        </w:rPr>
        <w:t>1.2.246.537.5.40202.201901</w:t>
      </w:r>
      <w:r w:rsidRPr="00D760FF">
        <w:rPr>
          <w:rFonts w:ascii="Arial" w:hAnsi="Arial" w:cs="Arial"/>
          <w:noProof w:val="0"/>
          <w:color w:val="0000FF"/>
          <w:szCs w:val="20"/>
          <w:highlight w:val="white"/>
          <w:lang w:val="en-US"/>
        </w:rPr>
        <w:t>"</w:t>
      </w:r>
      <w:r w:rsidRPr="00D760FF">
        <w:rPr>
          <w:rFonts w:ascii="Arial" w:hAnsi="Arial" w:cs="Arial"/>
          <w:noProof w:val="0"/>
          <w:color w:val="FF0000"/>
          <w:szCs w:val="20"/>
          <w:highlight w:val="white"/>
          <w:lang w:val="en-US"/>
        </w:rPr>
        <w:t xml:space="preserve"> </w:t>
      </w:r>
    </w:p>
    <w:p w14:paraId="78F80FB2" w14:textId="1273435E" w:rsidR="00632E46" w:rsidRDefault="00632E46" w:rsidP="00E4205C">
      <w:pPr>
        <w:autoSpaceDE w:val="0"/>
        <w:autoSpaceDN w:val="0"/>
        <w:adjustRightInd w:val="0"/>
        <w:ind w:left="2272"/>
        <w:rPr>
          <w:rFonts w:ascii="Arial" w:hAnsi="Arial" w:cs="Arial"/>
          <w:noProof w:val="0"/>
          <w:color w:val="000000"/>
          <w:szCs w:val="20"/>
          <w:highlight w:val="white"/>
        </w:rPr>
      </w:pPr>
      <w:proofErr w:type="spellStart"/>
      <w:r>
        <w:rPr>
          <w:rFonts w:ascii="Arial" w:hAnsi="Arial" w:cs="Arial"/>
          <w:noProof w:val="0"/>
          <w:color w:val="FF0000"/>
          <w:szCs w:val="20"/>
          <w:highlight w:val="white"/>
        </w:rPr>
        <w:t>codeSystemName</w:t>
      </w:r>
      <w:proofErr w:type="spellEnd"/>
      <w:r>
        <w:rPr>
          <w:rFonts w:ascii="Arial" w:hAnsi="Arial" w:cs="Arial"/>
          <w:noProof w:val="0"/>
          <w:color w:val="0000FF"/>
          <w:szCs w:val="20"/>
          <w:highlight w:val="white"/>
        </w:rPr>
        <w:t>="</w:t>
      </w:r>
      <w:r>
        <w:rPr>
          <w:rFonts w:ascii="Arial" w:hAnsi="Arial" w:cs="Arial"/>
          <w:noProof w:val="0"/>
          <w:color w:val="000000"/>
          <w:szCs w:val="20"/>
          <w:highlight w:val="white"/>
        </w:rPr>
        <w:t xml:space="preserve">THL - </w:t>
      </w:r>
      <w:r>
        <w:rPr>
          <w:rFonts w:ascii="Arial" w:hAnsi="Arial" w:cs="Arial"/>
          <w:noProof w:val="0"/>
          <w:color w:val="000000"/>
          <w:szCs w:val="20"/>
          <w:highlight w:val="white"/>
        </w:rPr>
        <w:tab/>
        <w:t>Alaikäisen potilastietojen luovuttaminen huoltajille</w:t>
      </w:r>
      <w:r>
        <w:rPr>
          <w:rFonts w:ascii="Arial" w:hAnsi="Arial" w:cs="Arial"/>
          <w:noProof w:val="0"/>
          <w:color w:val="0000FF"/>
          <w:szCs w:val="20"/>
          <w:highlight w:val="white"/>
        </w:rPr>
        <w:t>"</w:t>
      </w:r>
      <w:r>
        <w:rPr>
          <w:rFonts w:ascii="Arial" w:hAnsi="Arial" w:cs="Arial"/>
          <w:noProof w:val="0"/>
          <w:color w:val="FF0000"/>
          <w:szCs w:val="20"/>
          <w:highlight w:val="white"/>
        </w:rPr>
        <w:t xml:space="preserve"> </w:t>
      </w:r>
      <w:proofErr w:type="spellStart"/>
      <w:r>
        <w:rPr>
          <w:rFonts w:ascii="Arial" w:hAnsi="Arial" w:cs="Arial"/>
          <w:noProof w:val="0"/>
          <w:color w:val="FF0000"/>
          <w:szCs w:val="20"/>
          <w:highlight w:val="white"/>
        </w:rPr>
        <w:t>displayName</w:t>
      </w:r>
      <w:proofErr w:type="spellEnd"/>
      <w:r>
        <w:rPr>
          <w:rFonts w:ascii="Arial" w:hAnsi="Arial" w:cs="Arial"/>
          <w:noProof w:val="0"/>
          <w:color w:val="0000FF"/>
          <w:szCs w:val="20"/>
          <w:highlight w:val="white"/>
        </w:rPr>
        <w:t>="</w:t>
      </w:r>
      <w:r>
        <w:rPr>
          <w:rFonts w:ascii="Arial" w:hAnsi="Arial" w:cs="Arial"/>
          <w:noProof w:val="0"/>
          <w:color w:val="000000"/>
          <w:szCs w:val="20"/>
          <w:highlight w:val="white"/>
        </w:rPr>
        <w:t xml:space="preserve">Ei </w:t>
      </w:r>
      <w:r>
        <w:rPr>
          <w:rFonts w:ascii="Arial" w:hAnsi="Arial" w:cs="Arial"/>
          <w:noProof w:val="0"/>
          <w:color w:val="000000"/>
          <w:szCs w:val="20"/>
          <w:highlight w:val="white"/>
        </w:rPr>
        <w:tab/>
        <w:t xml:space="preserve">päätöskykyinen alaikäinen, tiedot luovutetaan huoltajille </w:t>
      </w:r>
      <w:r>
        <w:rPr>
          <w:rFonts w:ascii="Arial" w:hAnsi="Arial" w:cs="Arial"/>
          <w:noProof w:val="0"/>
          <w:color w:val="0000FF"/>
          <w:szCs w:val="20"/>
          <w:highlight w:val="white"/>
        </w:rPr>
        <w:t>"/&gt;</w:t>
      </w:r>
    </w:p>
    <w:p w14:paraId="5F7F2256" w14:textId="77777777" w:rsidR="00632E46" w:rsidRPr="00632E46" w:rsidRDefault="00632E46" w:rsidP="00E4205C">
      <w:pPr>
        <w:autoSpaceDE w:val="0"/>
        <w:autoSpaceDN w:val="0"/>
        <w:adjustRightInd w:val="0"/>
        <w:ind w:left="1704"/>
        <w:rPr>
          <w:rFonts w:ascii="Arial" w:hAnsi="Arial" w:cs="Arial"/>
          <w:noProof w:val="0"/>
          <w:color w:val="000000"/>
          <w:szCs w:val="20"/>
          <w:highlight w:val="white"/>
          <w:lang w:val="en-US"/>
        </w:rPr>
      </w:pPr>
      <w:r>
        <w:rPr>
          <w:rFonts w:ascii="Arial" w:hAnsi="Arial" w:cs="Arial"/>
          <w:noProof w:val="0"/>
          <w:color w:val="000000"/>
          <w:szCs w:val="20"/>
          <w:highlight w:val="white"/>
        </w:rPr>
        <w:t xml:space="preserve">       </w:t>
      </w:r>
      <w:r w:rsidRPr="00632E46">
        <w:rPr>
          <w:rFonts w:ascii="Arial" w:hAnsi="Arial" w:cs="Arial"/>
          <w:noProof w:val="0"/>
          <w:color w:val="0000FF"/>
          <w:szCs w:val="20"/>
          <w:highlight w:val="white"/>
          <w:lang w:val="en-US"/>
        </w:rPr>
        <w:t>&lt;</w:t>
      </w:r>
      <w:proofErr w:type="spellStart"/>
      <w:r w:rsidRPr="00632E46">
        <w:rPr>
          <w:rFonts w:ascii="Arial" w:hAnsi="Arial" w:cs="Arial"/>
          <w:noProof w:val="0"/>
          <w:color w:val="800000"/>
          <w:szCs w:val="20"/>
          <w:highlight w:val="white"/>
          <w:lang w:val="en-US"/>
        </w:rPr>
        <w:t>statusCode</w:t>
      </w:r>
      <w:proofErr w:type="spellEnd"/>
      <w:r w:rsidRPr="00632E46">
        <w:rPr>
          <w:rFonts w:ascii="Arial" w:hAnsi="Arial" w:cs="Arial"/>
          <w:noProof w:val="0"/>
          <w:color w:val="FF0000"/>
          <w:szCs w:val="20"/>
          <w:highlight w:val="white"/>
          <w:lang w:val="en-US"/>
        </w:rPr>
        <w:t xml:space="preserve"> code</w:t>
      </w:r>
      <w:r w:rsidRPr="00632E46">
        <w:rPr>
          <w:rFonts w:ascii="Arial" w:hAnsi="Arial" w:cs="Arial"/>
          <w:noProof w:val="0"/>
          <w:color w:val="0000FF"/>
          <w:szCs w:val="20"/>
          <w:highlight w:val="white"/>
          <w:lang w:val="en-US"/>
        </w:rPr>
        <w:t>="</w:t>
      </w:r>
      <w:r w:rsidRPr="00632E46">
        <w:rPr>
          <w:rFonts w:ascii="Arial" w:hAnsi="Arial" w:cs="Arial"/>
          <w:noProof w:val="0"/>
          <w:color w:val="000000"/>
          <w:szCs w:val="20"/>
          <w:highlight w:val="white"/>
          <w:lang w:val="en-US"/>
        </w:rPr>
        <w:t>completed</w:t>
      </w:r>
      <w:r w:rsidRPr="00632E46">
        <w:rPr>
          <w:rFonts w:ascii="Arial" w:hAnsi="Arial" w:cs="Arial"/>
          <w:noProof w:val="0"/>
          <w:color w:val="0000FF"/>
          <w:szCs w:val="20"/>
          <w:highlight w:val="white"/>
          <w:lang w:val="en-US"/>
        </w:rPr>
        <w:t>"/&gt;</w:t>
      </w:r>
    </w:p>
    <w:p w14:paraId="2B55350E" w14:textId="49C189DF" w:rsidR="00632E46" w:rsidRPr="00632E46" w:rsidRDefault="00632E46" w:rsidP="00E4205C">
      <w:pPr>
        <w:autoSpaceDE w:val="0"/>
        <w:autoSpaceDN w:val="0"/>
        <w:adjustRightInd w:val="0"/>
        <w:ind w:left="1704"/>
        <w:rPr>
          <w:rFonts w:ascii="Arial" w:hAnsi="Arial" w:cs="Arial"/>
          <w:noProof w:val="0"/>
          <w:color w:val="000000"/>
          <w:szCs w:val="20"/>
          <w:highlight w:val="white"/>
          <w:lang w:val="en-US"/>
        </w:rPr>
      </w:pPr>
      <w:r w:rsidRPr="00632E46">
        <w:rPr>
          <w:rFonts w:ascii="Arial" w:hAnsi="Arial" w:cs="Arial"/>
          <w:noProof w:val="0"/>
          <w:color w:val="0000FF"/>
          <w:szCs w:val="20"/>
          <w:highlight w:val="white"/>
          <w:lang w:val="en-US"/>
        </w:rPr>
        <w:t>&lt;/</w:t>
      </w:r>
      <w:r w:rsidRPr="00632E46">
        <w:rPr>
          <w:rFonts w:ascii="Arial" w:hAnsi="Arial" w:cs="Arial"/>
          <w:noProof w:val="0"/>
          <w:color w:val="800000"/>
          <w:szCs w:val="20"/>
          <w:highlight w:val="white"/>
          <w:lang w:val="en-US"/>
        </w:rPr>
        <w:t>consent</w:t>
      </w:r>
      <w:r w:rsidRPr="00632E46">
        <w:rPr>
          <w:rFonts w:ascii="Arial" w:hAnsi="Arial" w:cs="Arial"/>
          <w:noProof w:val="0"/>
          <w:color w:val="0000FF"/>
          <w:szCs w:val="20"/>
          <w:highlight w:val="white"/>
          <w:lang w:val="en-US"/>
        </w:rPr>
        <w:t>&gt;</w:t>
      </w:r>
    </w:p>
    <w:p w14:paraId="47F002A9" w14:textId="7EE11E91" w:rsidR="00632E46" w:rsidRDefault="00632E46" w:rsidP="00E4205C">
      <w:pPr>
        <w:pStyle w:val="Leipteksti"/>
        <w:rPr>
          <w:lang w:val="en-US"/>
        </w:rPr>
      </w:pPr>
      <w:r w:rsidRPr="00632E46">
        <w:rPr>
          <w:rFonts w:ascii="Arial" w:hAnsi="Arial" w:cs="Arial"/>
          <w:noProof w:val="0"/>
          <w:color w:val="0000FF"/>
          <w:szCs w:val="20"/>
          <w:highlight w:val="white"/>
          <w:lang w:val="en-US"/>
        </w:rPr>
        <w:t>&lt;/</w:t>
      </w:r>
      <w:r w:rsidRPr="00632E46">
        <w:rPr>
          <w:rFonts w:ascii="Arial" w:hAnsi="Arial" w:cs="Arial"/>
          <w:noProof w:val="0"/>
          <w:color w:val="800000"/>
          <w:szCs w:val="20"/>
          <w:highlight w:val="white"/>
          <w:lang w:val="en-US"/>
        </w:rPr>
        <w:t>authorization</w:t>
      </w:r>
      <w:r w:rsidRPr="00632E46">
        <w:rPr>
          <w:rFonts w:ascii="Arial" w:hAnsi="Arial" w:cs="Arial"/>
          <w:noProof w:val="0"/>
          <w:color w:val="0000FF"/>
          <w:szCs w:val="20"/>
          <w:highlight w:val="white"/>
          <w:lang w:val="en-US"/>
        </w:rPr>
        <w:t>&gt;</w:t>
      </w:r>
    </w:p>
    <w:p w14:paraId="32D488DD" w14:textId="77777777" w:rsidR="00632E46" w:rsidRPr="00E4205C" w:rsidRDefault="00632E46" w:rsidP="00632E46">
      <w:pPr>
        <w:pStyle w:val="Leipteksti"/>
        <w:rPr>
          <w:b/>
        </w:rPr>
      </w:pPr>
      <w:r w:rsidRPr="00E4205C">
        <w:rPr>
          <w:b/>
        </w:rPr>
        <w:t>Asiakirjan sisällysluettelo</w:t>
      </w:r>
    </w:p>
    <w:p w14:paraId="1E934514" w14:textId="77777777" w:rsidR="00632E46" w:rsidRDefault="00632E46" w:rsidP="00632E46">
      <w:pPr>
        <w:pStyle w:val="Leipteksti"/>
      </w:pPr>
      <w:r>
        <w:t>Asiakirjan sisällysluettelo sisältää kyselyparametrina välitetyn näkymätunnuksen.</w:t>
      </w:r>
    </w:p>
    <w:p w14:paraId="1FDF1B59" w14:textId="77777777" w:rsidR="00E4205C" w:rsidRPr="00D760FF" w:rsidRDefault="00E4205C" w:rsidP="00E4205C">
      <w:pPr>
        <w:autoSpaceDE w:val="0"/>
        <w:autoSpaceDN w:val="0"/>
        <w:adjustRightInd w:val="0"/>
        <w:ind w:left="1418"/>
        <w:rPr>
          <w:rFonts w:ascii="Arial" w:hAnsi="Arial" w:cs="Arial"/>
          <w:noProof w:val="0"/>
          <w:color w:val="000000"/>
          <w:szCs w:val="20"/>
          <w:highlight w:val="white"/>
          <w:lang w:val="en-US"/>
        </w:rPr>
      </w:pPr>
      <w:r w:rsidRPr="00D760FF">
        <w:rPr>
          <w:rFonts w:ascii="Arial" w:hAnsi="Arial" w:cs="Arial"/>
          <w:noProof w:val="0"/>
          <w:color w:val="0000FF"/>
          <w:szCs w:val="20"/>
          <w:highlight w:val="white"/>
          <w:lang w:val="en-US"/>
        </w:rPr>
        <w:t>&lt;</w:t>
      </w:r>
      <w:r w:rsidRPr="00D760FF">
        <w:rPr>
          <w:rFonts w:ascii="Arial" w:hAnsi="Arial" w:cs="Arial"/>
          <w:noProof w:val="0"/>
          <w:color w:val="800000"/>
          <w:szCs w:val="20"/>
          <w:highlight w:val="white"/>
          <w:lang w:val="en-US"/>
        </w:rPr>
        <w:t>hl7</w:t>
      </w:r>
      <w:proofErr w:type="gramStart"/>
      <w:r w:rsidRPr="00D760FF">
        <w:rPr>
          <w:rFonts w:ascii="Arial" w:hAnsi="Arial" w:cs="Arial"/>
          <w:noProof w:val="0"/>
          <w:color w:val="800000"/>
          <w:szCs w:val="20"/>
          <w:highlight w:val="white"/>
          <w:lang w:val="en-US"/>
        </w:rPr>
        <w:t>fi:tableOfContents</w:t>
      </w:r>
      <w:proofErr w:type="gramEnd"/>
      <w:r w:rsidRPr="00D760FF">
        <w:rPr>
          <w:rFonts w:ascii="Arial" w:hAnsi="Arial" w:cs="Arial"/>
          <w:noProof w:val="0"/>
          <w:color w:val="0000FF"/>
          <w:szCs w:val="20"/>
          <w:highlight w:val="white"/>
          <w:lang w:val="en-US"/>
        </w:rPr>
        <w:t>&gt;</w:t>
      </w:r>
    </w:p>
    <w:p w14:paraId="5FC04457" w14:textId="77777777" w:rsidR="00E4205C" w:rsidRPr="00D760FF" w:rsidRDefault="00E4205C" w:rsidP="00E4205C">
      <w:pPr>
        <w:autoSpaceDE w:val="0"/>
        <w:autoSpaceDN w:val="0"/>
        <w:adjustRightInd w:val="0"/>
        <w:ind w:left="1418"/>
        <w:rPr>
          <w:rFonts w:ascii="Arial" w:hAnsi="Arial" w:cs="Arial"/>
          <w:noProof w:val="0"/>
          <w:color w:val="FF0000"/>
          <w:szCs w:val="20"/>
          <w:highlight w:val="white"/>
          <w:lang w:val="en-US"/>
        </w:rPr>
      </w:pPr>
      <w:r w:rsidRPr="00D760FF">
        <w:rPr>
          <w:rFonts w:ascii="Arial" w:hAnsi="Arial" w:cs="Arial"/>
          <w:noProof w:val="0"/>
          <w:color w:val="000000"/>
          <w:szCs w:val="20"/>
          <w:highlight w:val="white"/>
          <w:lang w:val="en-US"/>
        </w:rPr>
        <w:tab/>
      </w:r>
      <w:r w:rsidRPr="00D760FF">
        <w:rPr>
          <w:rFonts w:ascii="Arial" w:hAnsi="Arial" w:cs="Arial"/>
          <w:noProof w:val="0"/>
          <w:color w:val="000000"/>
          <w:szCs w:val="20"/>
          <w:highlight w:val="white"/>
          <w:lang w:val="en-US"/>
        </w:rPr>
        <w:tab/>
      </w:r>
      <w:r w:rsidRPr="00D760FF">
        <w:rPr>
          <w:rFonts w:ascii="Arial" w:hAnsi="Arial" w:cs="Arial"/>
          <w:noProof w:val="0"/>
          <w:color w:val="0000FF"/>
          <w:szCs w:val="20"/>
          <w:highlight w:val="white"/>
          <w:lang w:val="en-US"/>
        </w:rPr>
        <w:t>&lt;</w:t>
      </w:r>
      <w:r w:rsidRPr="00D760FF">
        <w:rPr>
          <w:rFonts w:ascii="Arial" w:hAnsi="Arial" w:cs="Arial"/>
          <w:noProof w:val="0"/>
          <w:color w:val="800000"/>
          <w:szCs w:val="20"/>
          <w:highlight w:val="white"/>
          <w:lang w:val="en-US"/>
        </w:rPr>
        <w:t>hl7</w:t>
      </w:r>
      <w:proofErr w:type="gramStart"/>
      <w:r w:rsidRPr="00D760FF">
        <w:rPr>
          <w:rFonts w:ascii="Arial" w:hAnsi="Arial" w:cs="Arial"/>
          <w:noProof w:val="0"/>
          <w:color w:val="800000"/>
          <w:szCs w:val="20"/>
          <w:highlight w:val="white"/>
          <w:lang w:val="en-US"/>
        </w:rPr>
        <w:t>fi:contentsCode</w:t>
      </w:r>
      <w:proofErr w:type="gramEnd"/>
      <w:r w:rsidRPr="00D760FF">
        <w:rPr>
          <w:rFonts w:ascii="Arial" w:hAnsi="Arial" w:cs="Arial"/>
          <w:noProof w:val="0"/>
          <w:color w:val="FF0000"/>
          <w:szCs w:val="20"/>
          <w:highlight w:val="white"/>
          <w:lang w:val="en-US"/>
        </w:rPr>
        <w:t xml:space="preserve"> code</w:t>
      </w:r>
      <w:r w:rsidRPr="00D760FF">
        <w:rPr>
          <w:rFonts w:ascii="Arial" w:hAnsi="Arial" w:cs="Arial"/>
          <w:noProof w:val="0"/>
          <w:color w:val="0000FF"/>
          <w:szCs w:val="20"/>
          <w:highlight w:val="white"/>
          <w:lang w:val="en-US"/>
        </w:rPr>
        <w:t>="</w:t>
      </w:r>
      <w:r w:rsidRPr="00D760FF">
        <w:rPr>
          <w:rFonts w:ascii="Arial" w:hAnsi="Arial" w:cs="Arial"/>
          <w:noProof w:val="0"/>
          <w:color w:val="000000"/>
          <w:szCs w:val="20"/>
          <w:highlight w:val="white"/>
          <w:lang w:val="en-US"/>
        </w:rPr>
        <w:t>390</w:t>
      </w:r>
      <w:r w:rsidRPr="00D760FF">
        <w:rPr>
          <w:rFonts w:ascii="Arial" w:hAnsi="Arial" w:cs="Arial"/>
          <w:noProof w:val="0"/>
          <w:color w:val="0000FF"/>
          <w:szCs w:val="20"/>
          <w:highlight w:val="white"/>
          <w:lang w:val="en-US"/>
        </w:rPr>
        <w:t>"</w:t>
      </w:r>
      <w:r w:rsidRPr="00D760FF">
        <w:rPr>
          <w:rFonts w:ascii="Arial" w:hAnsi="Arial" w:cs="Arial"/>
          <w:noProof w:val="0"/>
          <w:color w:val="FF0000"/>
          <w:szCs w:val="20"/>
          <w:highlight w:val="white"/>
          <w:lang w:val="en-US"/>
        </w:rPr>
        <w:t xml:space="preserve"> </w:t>
      </w:r>
      <w:proofErr w:type="spellStart"/>
      <w:r w:rsidRPr="00D760FF">
        <w:rPr>
          <w:rFonts w:ascii="Arial" w:hAnsi="Arial" w:cs="Arial"/>
          <w:noProof w:val="0"/>
          <w:color w:val="FF0000"/>
          <w:szCs w:val="20"/>
          <w:highlight w:val="white"/>
          <w:lang w:val="en-US"/>
        </w:rPr>
        <w:t>codeSystem</w:t>
      </w:r>
      <w:proofErr w:type="spellEnd"/>
      <w:r w:rsidRPr="00D760FF">
        <w:rPr>
          <w:rFonts w:ascii="Arial" w:hAnsi="Arial" w:cs="Arial"/>
          <w:noProof w:val="0"/>
          <w:color w:val="0000FF"/>
          <w:szCs w:val="20"/>
          <w:highlight w:val="white"/>
          <w:lang w:val="en-US"/>
        </w:rPr>
        <w:t>="</w:t>
      </w:r>
      <w:r w:rsidRPr="00D760FF">
        <w:rPr>
          <w:rFonts w:ascii="Arial" w:hAnsi="Arial" w:cs="Arial"/>
          <w:noProof w:val="0"/>
          <w:color w:val="000000"/>
          <w:szCs w:val="20"/>
          <w:highlight w:val="white"/>
          <w:lang w:val="en-US"/>
        </w:rPr>
        <w:t>1.2.246.537.6.12.2002</w:t>
      </w:r>
      <w:r w:rsidRPr="00D760FF">
        <w:rPr>
          <w:rFonts w:ascii="Arial" w:hAnsi="Arial" w:cs="Arial"/>
          <w:noProof w:val="0"/>
          <w:color w:val="0000FF"/>
          <w:szCs w:val="20"/>
          <w:highlight w:val="white"/>
          <w:lang w:val="en-US"/>
        </w:rPr>
        <w:t>"</w:t>
      </w:r>
      <w:r w:rsidRPr="00D760FF">
        <w:rPr>
          <w:rFonts w:ascii="Arial" w:hAnsi="Arial" w:cs="Arial"/>
          <w:noProof w:val="0"/>
          <w:color w:val="FF0000"/>
          <w:szCs w:val="20"/>
          <w:highlight w:val="white"/>
          <w:lang w:val="en-US"/>
        </w:rPr>
        <w:t xml:space="preserve"> </w:t>
      </w:r>
    </w:p>
    <w:p w14:paraId="4C5D70D6" w14:textId="77777777" w:rsidR="00E4205C" w:rsidRDefault="00E4205C" w:rsidP="00E4205C">
      <w:pPr>
        <w:autoSpaceDE w:val="0"/>
        <w:autoSpaceDN w:val="0"/>
        <w:adjustRightInd w:val="0"/>
        <w:ind w:left="1704" w:firstLine="284"/>
        <w:rPr>
          <w:rFonts w:ascii="Arial" w:hAnsi="Arial" w:cs="Arial"/>
          <w:noProof w:val="0"/>
          <w:color w:val="FF0000"/>
          <w:szCs w:val="20"/>
          <w:highlight w:val="white"/>
          <w:lang w:val="en-US"/>
        </w:rPr>
      </w:pPr>
      <w:proofErr w:type="spellStart"/>
      <w:r w:rsidRPr="00E4205C">
        <w:rPr>
          <w:rFonts w:ascii="Arial" w:hAnsi="Arial" w:cs="Arial"/>
          <w:noProof w:val="0"/>
          <w:color w:val="FF0000"/>
          <w:szCs w:val="20"/>
          <w:highlight w:val="white"/>
          <w:lang w:val="en-US"/>
        </w:rPr>
        <w:t>displayName</w:t>
      </w:r>
      <w:proofErr w:type="spellEnd"/>
      <w:r w:rsidRPr="00E4205C">
        <w:rPr>
          <w:rFonts w:ascii="Arial" w:hAnsi="Arial" w:cs="Arial"/>
          <w:noProof w:val="0"/>
          <w:color w:val="0000FF"/>
          <w:szCs w:val="20"/>
          <w:highlight w:val="white"/>
          <w:lang w:val="en-US"/>
        </w:rPr>
        <w:t>="</w:t>
      </w:r>
      <w:r w:rsidRPr="00E4205C">
        <w:rPr>
          <w:rFonts w:ascii="Arial" w:hAnsi="Arial" w:cs="Arial"/>
          <w:noProof w:val="0"/>
          <w:color w:val="000000"/>
          <w:szCs w:val="20"/>
          <w:highlight w:val="white"/>
          <w:lang w:val="en-US"/>
        </w:rPr>
        <w:t>COVID-19-rokotetodistus</w:t>
      </w:r>
      <w:r w:rsidRPr="00E4205C">
        <w:rPr>
          <w:rFonts w:ascii="Arial" w:hAnsi="Arial" w:cs="Arial"/>
          <w:noProof w:val="0"/>
          <w:color w:val="0000FF"/>
          <w:szCs w:val="20"/>
          <w:highlight w:val="white"/>
          <w:lang w:val="en-US"/>
        </w:rPr>
        <w:t>"</w:t>
      </w:r>
      <w:r w:rsidRPr="00E4205C">
        <w:rPr>
          <w:rFonts w:ascii="Arial" w:hAnsi="Arial" w:cs="Arial"/>
          <w:noProof w:val="0"/>
          <w:color w:val="FF0000"/>
          <w:szCs w:val="20"/>
          <w:highlight w:val="white"/>
          <w:lang w:val="en-US"/>
        </w:rPr>
        <w:t xml:space="preserve"> </w:t>
      </w:r>
      <w:r w:rsidRPr="00E4205C">
        <w:rPr>
          <w:rFonts w:ascii="Arial" w:hAnsi="Arial" w:cs="Arial"/>
          <w:noProof w:val="0"/>
          <w:color w:val="FF0000"/>
          <w:szCs w:val="20"/>
          <w:highlight w:val="white"/>
          <w:lang w:val="en-US"/>
        </w:rPr>
        <w:tab/>
      </w:r>
    </w:p>
    <w:p w14:paraId="4D28EA6A" w14:textId="0FA51D30" w:rsidR="00E4205C" w:rsidRPr="00E4205C" w:rsidRDefault="00E4205C" w:rsidP="00E4205C">
      <w:pPr>
        <w:autoSpaceDE w:val="0"/>
        <w:autoSpaceDN w:val="0"/>
        <w:adjustRightInd w:val="0"/>
        <w:ind w:left="1704" w:firstLine="284"/>
        <w:rPr>
          <w:rFonts w:ascii="Arial" w:hAnsi="Arial" w:cs="Arial"/>
          <w:noProof w:val="0"/>
          <w:color w:val="000000"/>
          <w:szCs w:val="20"/>
          <w:highlight w:val="white"/>
          <w:lang w:val="en-US"/>
        </w:rPr>
      </w:pPr>
      <w:proofErr w:type="spellStart"/>
      <w:r w:rsidRPr="00E4205C">
        <w:rPr>
          <w:rFonts w:ascii="Arial" w:hAnsi="Arial" w:cs="Arial"/>
          <w:noProof w:val="0"/>
          <w:color w:val="FF0000"/>
          <w:szCs w:val="20"/>
          <w:highlight w:val="white"/>
          <w:lang w:val="en-US"/>
        </w:rPr>
        <w:t>codeSystemName</w:t>
      </w:r>
      <w:proofErr w:type="spellEnd"/>
      <w:r w:rsidRPr="00E4205C">
        <w:rPr>
          <w:rFonts w:ascii="Arial" w:hAnsi="Arial" w:cs="Arial"/>
          <w:noProof w:val="0"/>
          <w:color w:val="0000FF"/>
          <w:szCs w:val="20"/>
          <w:highlight w:val="white"/>
          <w:lang w:val="en-US"/>
        </w:rPr>
        <w:t>="</w:t>
      </w:r>
      <w:r w:rsidRPr="00E4205C">
        <w:rPr>
          <w:rFonts w:ascii="Arial" w:hAnsi="Arial" w:cs="Arial"/>
          <w:noProof w:val="0"/>
          <w:color w:val="000000"/>
          <w:szCs w:val="20"/>
          <w:highlight w:val="white"/>
          <w:lang w:val="en-US"/>
        </w:rPr>
        <w:t xml:space="preserve">AR/YDIN – </w:t>
      </w:r>
      <w:proofErr w:type="spellStart"/>
      <w:r w:rsidRPr="00E4205C">
        <w:rPr>
          <w:rFonts w:ascii="Arial" w:hAnsi="Arial" w:cs="Arial"/>
          <w:noProof w:val="0"/>
          <w:color w:val="000000"/>
          <w:szCs w:val="20"/>
          <w:highlight w:val="white"/>
          <w:lang w:val="en-US"/>
        </w:rPr>
        <w:t>Näkymät</w:t>
      </w:r>
      <w:proofErr w:type="spellEnd"/>
      <w:r w:rsidRPr="00E4205C">
        <w:rPr>
          <w:rFonts w:ascii="Arial" w:hAnsi="Arial" w:cs="Arial"/>
          <w:noProof w:val="0"/>
          <w:color w:val="000000"/>
          <w:szCs w:val="20"/>
          <w:highlight w:val="white"/>
          <w:lang w:val="en-US"/>
        </w:rPr>
        <w:t xml:space="preserve"> 2002</w:t>
      </w:r>
      <w:r w:rsidRPr="00E4205C">
        <w:rPr>
          <w:rFonts w:ascii="Arial" w:hAnsi="Arial" w:cs="Arial"/>
          <w:noProof w:val="0"/>
          <w:color w:val="0000FF"/>
          <w:szCs w:val="20"/>
          <w:highlight w:val="white"/>
          <w:lang w:val="en-US"/>
        </w:rPr>
        <w:t>"/&gt;</w:t>
      </w:r>
    </w:p>
    <w:p w14:paraId="1D82F4B1" w14:textId="5AF33593" w:rsidR="00632E46" w:rsidRPr="00E4205C" w:rsidRDefault="00E4205C" w:rsidP="00E4205C">
      <w:pPr>
        <w:pStyle w:val="Leipteksti"/>
        <w:rPr>
          <w:lang w:val="en-US"/>
        </w:rPr>
      </w:pPr>
      <w:r w:rsidRPr="00E4205C">
        <w:rPr>
          <w:rFonts w:ascii="Arial" w:hAnsi="Arial" w:cs="Arial"/>
          <w:noProof w:val="0"/>
          <w:color w:val="0000FF"/>
          <w:szCs w:val="20"/>
          <w:highlight w:val="white"/>
          <w:lang w:val="en-US"/>
        </w:rPr>
        <w:t>&lt;/</w:t>
      </w:r>
      <w:r w:rsidRPr="00E4205C">
        <w:rPr>
          <w:rFonts w:ascii="Arial" w:hAnsi="Arial" w:cs="Arial"/>
          <w:noProof w:val="0"/>
          <w:color w:val="800000"/>
          <w:szCs w:val="20"/>
          <w:highlight w:val="white"/>
          <w:lang w:val="en-US"/>
        </w:rPr>
        <w:t>hl7</w:t>
      </w:r>
      <w:proofErr w:type="gramStart"/>
      <w:r w:rsidRPr="00E4205C">
        <w:rPr>
          <w:rFonts w:ascii="Arial" w:hAnsi="Arial" w:cs="Arial"/>
          <w:noProof w:val="0"/>
          <w:color w:val="800000"/>
          <w:szCs w:val="20"/>
          <w:highlight w:val="white"/>
          <w:lang w:val="en-US"/>
        </w:rPr>
        <w:t>fi:tableOfContents</w:t>
      </w:r>
      <w:proofErr w:type="gramEnd"/>
      <w:r w:rsidRPr="00E4205C">
        <w:rPr>
          <w:rFonts w:ascii="Arial" w:hAnsi="Arial" w:cs="Arial"/>
          <w:noProof w:val="0"/>
          <w:color w:val="0000FF"/>
          <w:szCs w:val="20"/>
          <w:highlight w:val="white"/>
          <w:lang w:val="en-US"/>
        </w:rPr>
        <w:t>&gt;</w:t>
      </w:r>
    </w:p>
    <w:p w14:paraId="43F1F946" w14:textId="69FF3FC6" w:rsidR="00632E46" w:rsidRDefault="00632E46" w:rsidP="00E4205C">
      <w:pPr>
        <w:pStyle w:val="Otsikko2"/>
      </w:pPr>
      <w:bookmarkStart w:id="1145" w:name="_Toc128560567"/>
      <w:r>
        <w:t>Koronatodistuksen body-osa</w:t>
      </w:r>
      <w:bookmarkEnd w:id="1145"/>
    </w:p>
    <w:p w14:paraId="34F4DD81" w14:textId="77777777" w:rsidR="00632E46" w:rsidRDefault="00632E46" w:rsidP="00632E46">
      <w:pPr>
        <w:pStyle w:val="Leipteksti"/>
      </w:pPr>
      <w:r>
        <w:t>CDA R2 -bodyn sisällä nonXMLBody-rakenteessa palautetaan</w:t>
      </w:r>
    </w:p>
    <w:p w14:paraId="30E266FF" w14:textId="4092CA51" w:rsidR="00632E46" w:rsidRDefault="00632E46" w:rsidP="00E4205C">
      <w:pPr>
        <w:pStyle w:val="Leipteksti"/>
        <w:numPr>
          <w:ilvl w:val="0"/>
          <w:numId w:val="20"/>
        </w:numPr>
        <w:spacing w:after="0"/>
      </w:pPr>
      <w:r>
        <w:t>CDA R2 PDF-määrityksen kertova templateId</w:t>
      </w:r>
    </w:p>
    <w:p w14:paraId="4C726FDF" w14:textId="451E3228" w:rsidR="0052737B" w:rsidRDefault="00632E46" w:rsidP="00E4205C">
      <w:pPr>
        <w:pStyle w:val="Leipteksti"/>
        <w:numPr>
          <w:ilvl w:val="0"/>
          <w:numId w:val="20"/>
        </w:numPr>
      </w:pPr>
      <w:r>
        <w:t>text-elementissä pdf-muotoinen koronatodistus base64-koodattuna</w:t>
      </w:r>
      <w:ins w:id="1146" w:author="Eklund Marjut" w:date="2023-01-24T16:45:00Z">
        <w:r w:rsidR="009D6A93">
          <w:t>.</w:t>
        </w:r>
      </w:ins>
    </w:p>
    <w:p w14:paraId="0A5AF1E9" w14:textId="595E89F4" w:rsidR="00E4205C" w:rsidRDefault="00E4205C" w:rsidP="00E4205C">
      <w:pPr>
        <w:pStyle w:val="Otsikko1"/>
      </w:pPr>
      <w:bookmarkStart w:id="1147" w:name="_Toc128560568"/>
      <w:r>
        <w:t>Tiedonhallintapalvelun ylläpidettävät asiakirjat</w:t>
      </w:r>
      <w:bookmarkEnd w:id="1147"/>
    </w:p>
    <w:p w14:paraId="299A7E71" w14:textId="77777777" w:rsidR="00E4205C" w:rsidRDefault="00E4205C" w:rsidP="00E4205C">
      <w:pPr>
        <w:pStyle w:val="Leipteksti"/>
      </w:pPr>
      <w:r>
        <w:t xml:space="preserve">Tiedonhallintapalvelun ylläpidettävä asiakirja on itsenäinen erillinen asiakirja, joka kertoo poikkileikkaustiedon potilaan kirjaushetken tilanteesta. Käyttäjä voi käyttää olemassa olevaa asiakirjaa pohjana muokatakseen ja tallentaakseen sen uutena kyseisen hetken poikkileikkausasiakirjana. Toistaiseksi Tiedonhallintapalvelun keskeisten terveystietojen ylläpidettäviä asiakirjoja on käytössä vain Terveys- ja hoitosuunnistelma. Ylläpidettävä </w:t>
      </w:r>
      <w:r>
        <w:lastRenderedPageBreak/>
        <w:t>asiakirja vaatiii aktiivisen ylläpidon ja uusien tietojen lisäämisen lisäksi myös vanhentuneiden / muuttuneiden tietojen päivittämistä.</w:t>
      </w:r>
    </w:p>
    <w:p w14:paraId="26F1860D" w14:textId="241F597A" w:rsidR="00E4205C" w:rsidRDefault="00E4205C" w:rsidP="00E4205C">
      <w:pPr>
        <w:pStyle w:val="Leipteksti"/>
      </w:pPr>
      <w:r>
        <w:t xml:space="preserve">Tiedonhallintapalvelun ylläpidettävät asiakirjat </w:t>
      </w:r>
      <w:r w:rsidR="000D2C6C">
        <w:t>tallennet</w:t>
      </w:r>
      <w:r>
        <w:t xml:space="preserve">aan palvelun antajan rekisteriin. </w:t>
      </w:r>
    </w:p>
    <w:p w14:paraId="1AB061C3" w14:textId="6E6B684A" w:rsidR="00E4205C" w:rsidRDefault="00E4205C" w:rsidP="00E4205C">
      <w:pPr>
        <w:pStyle w:val="Leipteksti"/>
      </w:pPr>
      <w:r>
        <w:t>Terveys ja hoitosuunnitelma –asiakirjan [6] rekisterinpitäjänä toimii terveydenhuollon toimintayksikkö</w:t>
      </w:r>
      <w:ins w:id="1148" w:author="Eklund Marjut" w:date="2023-02-08T17:46:00Z">
        <w:r w:rsidR="000A1C67">
          <w:t xml:space="preserve"> tai itsenäinen ammatinharjoittaja</w:t>
        </w:r>
      </w:ins>
      <w:r>
        <w:t xml:space="preserve">. Asiakirja on normaali palvelutapahtuman asiakirja, mutta se on saatavilla muille kuin tuottaneelle terveydenhuollon toimintayksikölle Tiedonhallintapalvelun kautta. Asiakirja on CDA R2 kertomusrakenteen [4] muotoinen (ei lomake). Asiakirjaa ei voida korjata korvaus (replace) menettelyllä, ainoastaan mitätöidä. Mitätöinnin yhteydessä on sallittu syykoodit ”mitätöinti” ja ”mitätöinti siten, että vanhat versiot merkitään käytöstä poistetuiksi”. Tällöin asiakirjojen välisen suhteen ilmaisevana tyyppinä on käytettävä RPLC:tä (replace) ja korjauksen kohde-viittauksena samaa tapaa kuin korvatessa. </w:t>
      </w:r>
    </w:p>
    <w:p w14:paraId="7BA342CA" w14:textId="77777777" w:rsidR="00E4205C" w:rsidRDefault="00E4205C" w:rsidP="00E4205C">
      <w:pPr>
        <w:pStyle w:val="Leipteksti"/>
      </w:pPr>
      <w:r>
        <w:t xml:space="preserve">Koska terveys- ja hoitosuunnitelmaa ei korjata korvaus (replace) menettelyllä, asiakirjasta tehdään aina uusi versio, kun sitä muutetaan. Tiedonhallintapalvelun kautta saatava asiakirja toimii uuden asiakirjan pohjana. Kyseiset asiakirjat (edellinen ja uusi versio) linkitetään toisiinsa lisäys (append) -menettelyllä CDA R2 Header –määrittelyn [2] kohdan CDA R2 asiakirjojen versiointi mukaisesti. Terveys- ja hoitosuunnitelma-asiakirja on näin oma täydellinen dokumenttinsa ja tällöin ei ole tarvetta näyttää kuin uusin versio. </w:t>
      </w:r>
    </w:p>
    <w:p w14:paraId="1BF6CEBD" w14:textId="529DB24F" w:rsidR="00E4205C" w:rsidRDefault="00E4205C" w:rsidP="00E4205C">
      <w:pPr>
        <w:pStyle w:val="Leipteksti"/>
      </w:pPr>
      <w:r>
        <w:t>Terveys- ja hoitosuunnitelman rakenne käsitellään tarkemmin Terveys- ja hoitosuunnitelma – CDA R2 potilaskertomusrakenne –määrittelyssä [6], jonka tuorein versio löytyy Kanta-sivustolta.</w:t>
      </w:r>
    </w:p>
    <w:p w14:paraId="06CE6F26" w14:textId="5925006F" w:rsidR="00E4205C" w:rsidRDefault="00E4205C" w:rsidP="00E4205C">
      <w:pPr>
        <w:pStyle w:val="Otsikko1"/>
      </w:pPr>
      <w:bookmarkStart w:id="1149" w:name="_Toc128560569"/>
      <w:r>
        <w:t>Viitatut määrittelyt</w:t>
      </w:r>
      <w:bookmarkEnd w:id="1149"/>
    </w:p>
    <w:p w14:paraId="7B8E85C0" w14:textId="22A30F16" w:rsidR="00E4205C" w:rsidRDefault="00E4205C" w:rsidP="00E4205C">
      <w:pPr>
        <w:pStyle w:val="Leipteksti"/>
      </w:pPr>
      <w:r w:rsidRPr="00E4205C">
        <w:t xml:space="preserve">Alla on listattu määrittelyt, joihin tässä dokumentissa viitataan. </w:t>
      </w:r>
      <w:r w:rsidRPr="00E4205C">
        <w:rPr>
          <w:b/>
        </w:rPr>
        <w:t>Huom. alla olevat versiot ovat olleet voimassa tämän dokumentin kirjoitushetkellä.</w:t>
      </w:r>
      <w:r w:rsidRPr="00E4205C">
        <w:t xml:space="preserve"> Uusimmat versiot löytyvät kanta.fi sivustolta ja THL julkaisuista. Eri dokumentteja lukiessa on huomioitava, mitkä versiot ovat käytännössä käytössä.</w:t>
      </w:r>
    </w:p>
    <w:tbl>
      <w:tblPr>
        <w:tblStyle w:val="TaulukkoRuudukko"/>
        <w:tblW w:w="9637" w:type="dxa"/>
        <w:tblLayout w:type="fixed"/>
        <w:tblCellMar>
          <w:top w:w="57" w:type="dxa"/>
          <w:bottom w:w="57" w:type="dxa"/>
        </w:tblCellMar>
        <w:tblLook w:val="04A0" w:firstRow="1" w:lastRow="0" w:firstColumn="1" w:lastColumn="0" w:noHBand="0" w:noVBand="1"/>
        <w:tblCaption w:val="Viitatut määrittelyt"/>
        <w:tblDescription w:val="Taulukko kuvaa tässä dokumentissa viitatut määrittelyt"/>
      </w:tblPr>
      <w:tblGrid>
        <w:gridCol w:w="567"/>
        <w:gridCol w:w="4535"/>
        <w:gridCol w:w="4535"/>
      </w:tblGrid>
      <w:tr w:rsidR="00C34236" w14:paraId="7F0A6A13" w14:textId="77777777" w:rsidTr="005B146A">
        <w:trPr>
          <w:tblHeader/>
        </w:trPr>
        <w:tc>
          <w:tcPr>
            <w:tcW w:w="567" w:type="dxa"/>
          </w:tcPr>
          <w:p w14:paraId="25AE5B82" w14:textId="6B91C0C1" w:rsidR="00C34236" w:rsidRPr="00C34236" w:rsidRDefault="00C34236" w:rsidP="00C34236">
            <w:pPr>
              <w:rPr>
                <w:b/>
              </w:rPr>
            </w:pPr>
            <w:r w:rsidRPr="00C34236">
              <w:rPr>
                <w:b/>
              </w:rPr>
              <w:t>vrs</w:t>
            </w:r>
          </w:p>
        </w:tc>
        <w:tc>
          <w:tcPr>
            <w:tcW w:w="4535" w:type="dxa"/>
          </w:tcPr>
          <w:p w14:paraId="2CF9462C" w14:textId="519CAC2A" w:rsidR="00C34236" w:rsidRPr="00C34236" w:rsidRDefault="00C34236" w:rsidP="00C34236">
            <w:pPr>
              <w:rPr>
                <w:b/>
              </w:rPr>
            </w:pPr>
            <w:r w:rsidRPr="00C34236">
              <w:rPr>
                <w:b/>
              </w:rPr>
              <w:t>Viitattu määrittely</w:t>
            </w:r>
          </w:p>
        </w:tc>
        <w:tc>
          <w:tcPr>
            <w:tcW w:w="4535" w:type="dxa"/>
          </w:tcPr>
          <w:p w14:paraId="7205C572" w14:textId="0285B16F" w:rsidR="00C34236" w:rsidRPr="00C34236" w:rsidRDefault="00C34236" w:rsidP="00C34236">
            <w:pPr>
              <w:rPr>
                <w:b/>
              </w:rPr>
            </w:pPr>
            <w:r w:rsidRPr="00C34236">
              <w:rPr>
                <w:b/>
              </w:rPr>
              <w:t>Sijainti</w:t>
            </w:r>
          </w:p>
        </w:tc>
      </w:tr>
      <w:tr w:rsidR="00C34236" w14:paraId="7B0C3012" w14:textId="77777777" w:rsidTr="00C34236">
        <w:tc>
          <w:tcPr>
            <w:tcW w:w="567" w:type="dxa"/>
          </w:tcPr>
          <w:p w14:paraId="3758A2FA" w14:textId="1D9D1F13" w:rsidR="00C34236" w:rsidRPr="00235BB8" w:rsidRDefault="00C34236" w:rsidP="00C34236">
            <w:r w:rsidRPr="00235BB8">
              <w:t>1</w:t>
            </w:r>
          </w:p>
        </w:tc>
        <w:tc>
          <w:tcPr>
            <w:tcW w:w="4535" w:type="dxa"/>
          </w:tcPr>
          <w:p w14:paraId="5E711959" w14:textId="19AD85C0" w:rsidR="00C34236" w:rsidRPr="00B97B90" w:rsidRDefault="00C34236" w:rsidP="00701BBF">
            <w:r w:rsidRPr="00B97B90">
              <w:t xml:space="preserve">Tiedonhallintapalvelun periaatteet ja toiminnallinen määrittely, </w:t>
            </w:r>
            <w:ins w:id="1150" w:author="Eklund Marjut" w:date="2023-01-24T15:37:00Z">
              <w:r w:rsidR="008F12BB">
                <w:br/>
              </w:r>
            </w:ins>
            <w:del w:id="1151" w:author="Eklund Marjut" w:date="2022-12-16T10:11:00Z">
              <w:r w:rsidRPr="00B97B90" w:rsidDel="009460F9">
                <w:delText>2016</w:delText>
              </w:r>
            </w:del>
            <w:ins w:id="1152" w:author="Eklund Marjut" w:date="2022-12-16T10:11:00Z">
              <w:r w:rsidR="009460F9" w:rsidRPr="00B97B90">
                <w:t>20</w:t>
              </w:r>
              <w:r w:rsidR="009460F9">
                <w:t>21</w:t>
              </w:r>
            </w:ins>
            <w:ins w:id="1153" w:author="Eklund Marjut" w:date="2023-01-24T15:45:00Z">
              <w:r w:rsidR="00701BBF">
                <w:t>versiosta alkaen</w:t>
              </w:r>
            </w:ins>
            <w:r w:rsidRPr="00B97B90">
              <w:t>, THL</w:t>
            </w:r>
          </w:p>
        </w:tc>
        <w:tc>
          <w:tcPr>
            <w:tcW w:w="4535" w:type="dxa"/>
          </w:tcPr>
          <w:p w14:paraId="33E664F1" w14:textId="1F250323" w:rsidR="00C34236" w:rsidRPr="00C05522" w:rsidRDefault="009460F9" w:rsidP="00C34236">
            <w:ins w:id="1154" w:author="Eklund Marjut" w:date="2022-12-16T10:11:00Z">
              <w:r w:rsidRPr="009460F9">
                <w:t>https://www.kanta.fi/jarjestelmakehittajat/tiedonhallintapalvelun-periaatteet-ja-toiminnallinen-maarittely</w:t>
              </w:r>
            </w:ins>
            <w:del w:id="1155" w:author="Eklund Marjut" w:date="2022-12-16T10:11:00Z">
              <w:r w:rsidR="00C34236" w:rsidRPr="00C05522" w:rsidDel="009460F9">
                <w:delText>http://www.julkari.fi/bitstream/handle/10024/130318/URN_ISBN_978-952-302-641-4.pdf?sequence=1</w:delText>
              </w:r>
            </w:del>
          </w:p>
        </w:tc>
      </w:tr>
      <w:tr w:rsidR="00C34236" w14:paraId="42D386CF" w14:textId="77777777" w:rsidTr="00C34236">
        <w:tc>
          <w:tcPr>
            <w:tcW w:w="567" w:type="dxa"/>
          </w:tcPr>
          <w:p w14:paraId="1ECAC3C1" w14:textId="47E784F2" w:rsidR="00C34236" w:rsidRPr="00235BB8" w:rsidRDefault="00C34236" w:rsidP="00C34236">
            <w:r w:rsidRPr="00235BB8">
              <w:lastRenderedPageBreak/>
              <w:t>2</w:t>
            </w:r>
          </w:p>
        </w:tc>
        <w:tc>
          <w:tcPr>
            <w:tcW w:w="4535" w:type="dxa"/>
          </w:tcPr>
          <w:p w14:paraId="63C4746A" w14:textId="4EF751E6" w:rsidR="00C34236" w:rsidRPr="00B97B90" w:rsidRDefault="00C34236" w:rsidP="00701BBF">
            <w:r w:rsidRPr="00B97B90">
              <w:t>Potilastie</w:t>
            </w:r>
            <w:r w:rsidR="00B62C33">
              <w:t>tovarann</w:t>
            </w:r>
            <w:r w:rsidRPr="00B97B90">
              <w:t xml:space="preserve">on CDA R2 Header, </w:t>
            </w:r>
            <w:ins w:id="1156" w:author="Eklund Marjut" w:date="2023-01-24T15:38:00Z">
              <w:r w:rsidR="008F12BB">
                <w:br/>
              </w:r>
            </w:ins>
            <w:del w:id="1157" w:author="Eklund Marjut" w:date="2023-01-24T15:41:00Z">
              <w:r w:rsidRPr="00B97B90" w:rsidDel="008F12BB">
                <w:delText>V4</w:delText>
              </w:r>
            </w:del>
            <w:ins w:id="1158" w:author="Eklund Marjut" w:date="2023-01-24T15:41:00Z">
              <w:r w:rsidR="008F12BB">
                <w:t>v</w:t>
              </w:r>
              <w:r w:rsidR="008F12BB" w:rsidRPr="00B97B90">
                <w:t>4</w:t>
              </w:r>
            </w:ins>
            <w:r w:rsidRPr="00B97B90">
              <w:t xml:space="preserve">.66.1 </w:t>
            </w:r>
            <w:del w:id="1159" w:author="Eklund Marjut" w:date="2023-01-24T15:43:00Z">
              <w:r w:rsidRPr="00B97B90" w:rsidDel="00701BBF">
                <w:delText>tai uudempi</w:delText>
              </w:r>
            </w:del>
            <w:ins w:id="1160" w:author="Eklund Marjut" w:date="2023-01-24T15:43:00Z">
              <w:r w:rsidR="00701BBF">
                <w:t>alkaen</w:t>
              </w:r>
            </w:ins>
            <w:del w:id="1161" w:author="Eklund Marjut" w:date="2023-01-24T15:38:00Z">
              <w:r w:rsidRPr="00B97B90" w:rsidDel="008F12BB">
                <w:delText xml:space="preserve"> saman version minor-versio</w:delText>
              </w:r>
            </w:del>
            <w:r w:rsidRPr="00B97B90">
              <w:t>, Kela &amp; HL7 Finland</w:t>
            </w:r>
          </w:p>
        </w:tc>
        <w:tc>
          <w:tcPr>
            <w:tcW w:w="4535" w:type="dxa"/>
          </w:tcPr>
          <w:p w14:paraId="02B2F448" w14:textId="30ED4B8A" w:rsidR="00C34236" w:rsidRPr="00C05522" w:rsidRDefault="009460F9" w:rsidP="00C34236">
            <w:ins w:id="1162" w:author="Eklund Marjut" w:date="2022-12-16T10:12:00Z">
              <w:r w:rsidRPr="009460F9">
                <w:t>https://www.kanta.fi/jarjestelmakehittajat/potilastiedon-arkiston-cda-r2-header</w:t>
              </w:r>
            </w:ins>
            <w:del w:id="1163" w:author="Eklund Marjut" w:date="2022-12-16T10:12:00Z">
              <w:r w:rsidR="00C34236" w:rsidRPr="00C05522" w:rsidDel="009460F9">
                <w:delText>https://www.kanta.fi/web/guest/jarjestelmakehittajat/potilastiedon-arkiston-cda-r2-header</w:delText>
              </w:r>
            </w:del>
          </w:p>
        </w:tc>
      </w:tr>
      <w:tr w:rsidR="00C34236" w14:paraId="2BAF8A32" w14:textId="77777777" w:rsidTr="00C34236">
        <w:tc>
          <w:tcPr>
            <w:tcW w:w="567" w:type="dxa"/>
          </w:tcPr>
          <w:p w14:paraId="3CC0B695" w14:textId="08557AAE" w:rsidR="00C34236" w:rsidRPr="00235BB8" w:rsidRDefault="00C34236" w:rsidP="00C34236">
            <w:r w:rsidRPr="00235BB8">
              <w:t>3</w:t>
            </w:r>
          </w:p>
        </w:tc>
        <w:tc>
          <w:tcPr>
            <w:tcW w:w="4535" w:type="dxa"/>
          </w:tcPr>
          <w:p w14:paraId="4829582F" w14:textId="6DEE5882" w:rsidR="00C34236" w:rsidRPr="00B97B90" w:rsidRDefault="00C34236" w:rsidP="00701BBF">
            <w:r w:rsidRPr="00B97B90">
              <w:t>Potilastie</w:t>
            </w:r>
            <w:r w:rsidR="00B62C33">
              <w:t>tovarann</w:t>
            </w:r>
            <w:r w:rsidRPr="00B97B90">
              <w:t xml:space="preserve">on asiakirjojen kuvailutiedot, v2.40.4 </w:t>
            </w:r>
            <w:del w:id="1164" w:author="Eklund Marjut" w:date="2023-01-24T15:43:00Z">
              <w:r w:rsidRPr="00B97B90" w:rsidDel="00701BBF">
                <w:delText>tai uudempi</w:delText>
              </w:r>
            </w:del>
            <w:ins w:id="1165" w:author="Eklund Marjut" w:date="2023-01-24T15:43:00Z">
              <w:r w:rsidR="00701BBF">
                <w:t>alkaen</w:t>
              </w:r>
            </w:ins>
            <w:del w:id="1166" w:author="Eklund Marjut" w:date="2023-01-24T15:39:00Z">
              <w:r w:rsidRPr="00B97B90" w:rsidDel="008F12BB">
                <w:delText xml:space="preserve"> saman version minor-versio</w:delText>
              </w:r>
            </w:del>
            <w:r w:rsidRPr="00B97B90">
              <w:t>, Kela &amp; HL7 Finland</w:t>
            </w:r>
          </w:p>
        </w:tc>
        <w:tc>
          <w:tcPr>
            <w:tcW w:w="4535" w:type="dxa"/>
          </w:tcPr>
          <w:p w14:paraId="7528D412" w14:textId="1062D033" w:rsidR="00C34236" w:rsidRPr="00C05522" w:rsidRDefault="009460F9" w:rsidP="00C34236">
            <w:ins w:id="1167" w:author="Eklund Marjut" w:date="2022-12-16T10:12:00Z">
              <w:r w:rsidRPr="009460F9">
                <w:t>https://www.kanta.fi/jarjestelmakehittajat/potilastiedon-arkiston-asiakirjojen-kuvailutiedot</w:t>
              </w:r>
            </w:ins>
            <w:del w:id="1168" w:author="Eklund Marjut" w:date="2022-12-16T10:12:00Z">
              <w:r w:rsidR="00C34236" w:rsidRPr="00C05522" w:rsidDel="009460F9">
                <w:delText>https://www.kanta.fi/web/guest/jarjestelmakehittajat/potilastiedon-arkiston-asiakirjojen-kuvailutiedot</w:delText>
              </w:r>
            </w:del>
          </w:p>
        </w:tc>
      </w:tr>
      <w:tr w:rsidR="00C34236" w14:paraId="688FF7B8" w14:textId="77777777" w:rsidTr="00C34236">
        <w:tc>
          <w:tcPr>
            <w:tcW w:w="567" w:type="dxa"/>
          </w:tcPr>
          <w:p w14:paraId="3AD38F50" w14:textId="761F4F3E" w:rsidR="00C34236" w:rsidRPr="00235BB8" w:rsidRDefault="00C34236" w:rsidP="00C34236">
            <w:r w:rsidRPr="00235BB8">
              <w:t>4</w:t>
            </w:r>
          </w:p>
        </w:tc>
        <w:tc>
          <w:tcPr>
            <w:tcW w:w="4535" w:type="dxa"/>
          </w:tcPr>
          <w:p w14:paraId="612DD331" w14:textId="5819D4C4" w:rsidR="009460F9" w:rsidRPr="00B97B90" w:rsidRDefault="00C34236" w:rsidP="00701BBF">
            <w:r w:rsidRPr="00B97B90">
              <w:t>Potilastie</w:t>
            </w:r>
            <w:r w:rsidR="00B62C33">
              <w:t>tovarann</w:t>
            </w:r>
            <w:r w:rsidRPr="00B97B90">
              <w:t>on Kertomus ja lomakkeet</w:t>
            </w:r>
            <w:ins w:id="1169" w:author="Eklund Marjut" w:date="2023-01-24T15:40:00Z">
              <w:r w:rsidR="008F12BB">
                <w:t>,</w:t>
              </w:r>
            </w:ins>
            <w:del w:id="1170" w:author="Eklund Marjut" w:date="2022-12-16T10:14:00Z">
              <w:r w:rsidRPr="00B97B90" w:rsidDel="009460F9">
                <w:delText>,</w:delText>
              </w:r>
            </w:del>
            <w:r w:rsidRPr="00B97B90">
              <w:t xml:space="preserve"> v5.11</w:t>
            </w:r>
            <w:ins w:id="1171" w:author="Eklund Marjut" w:date="2023-01-24T15:40:00Z">
              <w:r w:rsidR="008F12BB">
                <w:t xml:space="preserve"> </w:t>
              </w:r>
            </w:ins>
            <w:ins w:id="1172" w:author="Eklund Marjut" w:date="2023-01-24T15:43:00Z">
              <w:r w:rsidR="00701BBF">
                <w:t>alkaen</w:t>
              </w:r>
            </w:ins>
            <w:r w:rsidRPr="00B97B90">
              <w:t xml:space="preserve">, Kela &amp; HL7 Finland </w:t>
            </w:r>
          </w:p>
        </w:tc>
        <w:tc>
          <w:tcPr>
            <w:tcW w:w="4535" w:type="dxa"/>
          </w:tcPr>
          <w:p w14:paraId="360BE48E" w14:textId="34F93967" w:rsidR="00C34236" w:rsidRPr="00C05522" w:rsidRDefault="009460F9" w:rsidP="00C34236">
            <w:ins w:id="1173" w:author="Eklund Marjut" w:date="2022-12-16T10:13:00Z">
              <w:r w:rsidRPr="009460F9">
                <w:t>https://www.kanta.fi/jarjestelmakehittajat/kertomus-ja-lomakkeet</w:t>
              </w:r>
            </w:ins>
            <w:del w:id="1174" w:author="Eklund Marjut" w:date="2022-12-16T10:13:00Z">
              <w:r w:rsidR="00C34236" w:rsidRPr="00C05522" w:rsidDel="009460F9">
                <w:delText>https://www.kanta.fi/web/guest/jarjestelmakehittajat/kertomus-ja-lomakkeet</w:delText>
              </w:r>
            </w:del>
          </w:p>
        </w:tc>
      </w:tr>
      <w:tr w:rsidR="00C34236" w14:paraId="78F750B7" w14:textId="77777777" w:rsidTr="00C34236">
        <w:tc>
          <w:tcPr>
            <w:tcW w:w="567" w:type="dxa"/>
          </w:tcPr>
          <w:p w14:paraId="552471BA" w14:textId="42E06FCC" w:rsidR="00C34236" w:rsidRPr="00235BB8" w:rsidRDefault="00C34236" w:rsidP="00C34236">
            <w:r w:rsidRPr="00235BB8">
              <w:t>5</w:t>
            </w:r>
          </w:p>
        </w:tc>
        <w:tc>
          <w:tcPr>
            <w:tcW w:w="4535" w:type="dxa"/>
          </w:tcPr>
          <w:p w14:paraId="722BE13B" w14:textId="0C952A31" w:rsidR="00C34236" w:rsidRPr="00B97B90" w:rsidRDefault="00C34236" w:rsidP="00C34236">
            <w:r w:rsidRPr="00B97B90">
              <w:t>Potilastie</w:t>
            </w:r>
            <w:r w:rsidR="00B62C33">
              <w:t>tovaran</w:t>
            </w:r>
            <w:r w:rsidRPr="00B97B90">
              <w:t xml:space="preserve">to: rajapintakäyttötapaukset </w:t>
            </w:r>
            <w:r w:rsidR="00BD1332">
              <w:t>tietovarann</w:t>
            </w:r>
            <w:r w:rsidRPr="00B97B90">
              <w:t xml:space="preserve">on ja liittyvän järjestelmän välillä, </w:t>
            </w:r>
            <w:ins w:id="1175" w:author="Eklund Marjut" w:date="2023-01-24T15:40:00Z">
              <w:r w:rsidR="008F12BB">
                <w:br/>
              </w:r>
            </w:ins>
            <w:r w:rsidRPr="00B97B90">
              <w:t>v 1.02</w:t>
            </w:r>
            <w:ins w:id="1176" w:author="Eklund Marjut" w:date="2023-01-24T15:43:00Z">
              <w:r w:rsidR="00701BBF">
                <w:t xml:space="preserve"> alkaen</w:t>
              </w:r>
            </w:ins>
            <w:r w:rsidRPr="00B97B90">
              <w:t>, Kela</w:t>
            </w:r>
          </w:p>
        </w:tc>
        <w:tc>
          <w:tcPr>
            <w:tcW w:w="4535" w:type="dxa"/>
          </w:tcPr>
          <w:p w14:paraId="186C8D85" w14:textId="76BFBF15" w:rsidR="00C34236" w:rsidRPr="00C05522" w:rsidRDefault="009460F9" w:rsidP="00C34236">
            <w:ins w:id="1177" w:author="Eklund Marjut" w:date="2022-12-16T10:17:00Z">
              <w:r w:rsidRPr="009460F9">
                <w:t>https://www.kanta.fi/jarjestelmakehittajat/rajapintakayttotapaukset-potilastiedon-arkiston-ja-liittyvan-jarjestelman-valilla</w:t>
              </w:r>
            </w:ins>
            <w:del w:id="1178" w:author="Eklund Marjut" w:date="2022-12-16T10:17:00Z">
              <w:r w:rsidR="00C34236" w:rsidRPr="00C05522" w:rsidDel="009460F9">
                <w:delText>https://www.kanta.fi/web/guest/jarjestelmakehittajat/rajapintakayttotapaukset-potilastiedon-arkiston-ja-liittyvan-jarjestelman-valilla</w:delText>
              </w:r>
            </w:del>
          </w:p>
        </w:tc>
      </w:tr>
      <w:tr w:rsidR="00C34236" w14:paraId="407B3664" w14:textId="77777777" w:rsidTr="00C34236">
        <w:tc>
          <w:tcPr>
            <w:tcW w:w="567" w:type="dxa"/>
          </w:tcPr>
          <w:p w14:paraId="3E9DE50F" w14:textId="51E26B7A" w:rsidR="00C34236" w:rsidRPr="00235BB8" w:rsidRDefault="00C34236" w:rsidP="00C34236">
            <w:r w:rsidRPr="00235BB8">
              <w:t>6</w:t>
            </w:r>
          </w:p>
        </w:tc>
        <w:tc>
          <w:tcPr>
            <w:tcW w:w="4535" w:type="dxa"/>
          </w:tcPr>
          <w:p w14:paraId="4A694B30" w14:textId="0E8C9B0C" w:rsidR="00C34236" w:rsidRPr="00B97B90" w:rsidRDefault="00C34236" w:rsidP="00C34236">
            <w:r w:rsidRPr="00B97B90">
              <w:t xml:space="preserve">Terveys- ja hoitosuunnitelma - CDA R2 potilaskertomusrakenne, </w:t>
            </w:r>
            <w:ins w:id="1179" w:author="Eklund Marjut" w:date="2023-01-24T15:40:00Z">
              <w:r w:rsidR="008F12BB">
                <w:br/>
              </w:r>
            </w:ins>
            <w:r w:rsidRPr="00B97B90">
              <w:t>v1.21</w:t>
            </w:r>
            <w:ins w:id="1180" w:author="Eklund Marjut" w:date="2023-01-24T15:44:00Z">
              <w:r w:rsidR="00701BBF">
                <w:t xml:space="preserve"> alkaen</w:t>
              </w:r>
            </w:ins>
            <w:r w:rsidRPr="00B97B90">
              <w:t>, Kela &amp; HL7 Finland</w:t>
            </w:r>
          </w:p>
        </w:tc>
        <w:tc>
          <w:tcPr>
            <w:tcW w:w="4535" w:type="dxa"/>
          </w:tcPr>
          <w:p w14:paraId="44764901" w14:textId="791A2E73" w:rsidR="00C34236" w:rsidRPr="00C05522" w:rsidRDefault="0050711B" w:rsidP="00C34236">
            <w:ins w:id="1181" w:author="Eklund Marjut" w:date="2022-12-16T11:47:00Z">
              <w:r w:rsidRPr="0050711B">
                <w:t>https://www.kanta.fi/jarjestelmakehittajat/terveys-ja-hoitosuunnitelman-cda-r2-potilaskertomusrakenne</w:t>
              </w:r>
            </w:ins>
            <w:del w:id="1182" w:author="Eklund Marjut" w:date="2022-12-16T11:47:00Z">
              <w:r w:rsidR="00C34236" w:rsidRPr="00C05522" w:rsidDel="0050711B">
                <w:delText>https://www.kanta.fi/web/guest/jarjestelmakehittajat/terveys-ja-hoitosuunnitelman-cda-r2-potilaskertomusrakenne</w:delText>
              </w:r>
            </w:del>
          </w:p>
        </w:tc>
      </w:tr>
      <w:tr w:rsidR="00C34236" w14:paraId="0BDD94A5" w14:textId="77777777" w:rsidTr="00C34236">
        <w:tc>
          <w:tcPr>
            <w:tcW w:w="567" w:type="dxa"/>
          </w:tcPr>
          <w:p w14:paraId="67CC829C" w14:textId="4E9C2401" w:rsidR="00C34236" w:rsidRPr="00235BB8" w:rsidRDefault="00C34236" w:rsidP="00C34236">
            <w:r w:rsidRPr="00235BB8">
              <w:t>7</w:t>
            </w:r>
          </w:p>
        </w:tc>
        <w:tc>
          <w:tcPr>
            <w:tcW w:w="4535" w:type="dxa"/>
          </w:tcPr>
          <w:p w14:paraId="2BBB79D5" w14:textId="0A0B6900" w:rsidR="00C34236" w:rsidRPr="00B97B90" w:rsidRDefault="00C34236" w:rsidP="00701BBF">
            <w:r w:rsidRPr="00B97B90">
              <w:t>Potilastie</w:t>
            </w:r>
            <w:r w:rsidR="00B62C33">
              <w:t>tovarann</w:t>
            </w:r>
            <w:r w:rsidRPr="00B97B90">
              <w:t xml:space="preserve">on Medical Records, </w:t>
            </w:r>
            <w:ins w:id="1183" w:author="Eklund Marjut" w:date="2023-01-24T15:41:00Z">
              <w:r w:rsidR="008F12BB">
                <w:br/>
              </w:r>
            </w:ins>
            <w:ins w:id="1184" w:author="Eklund Marjut" w:date="2023-01-24T15:45:00Z">
              <w:r w:rsidR="00701BBF">
                <w:t>v</w:t>
              </w:r>
            </w:ins>
            <w:del w:id="1185" w:author="Eklund Marjut" w:date="2023-01-24T15:41:00Z">
              <w:r w:rsidRPr="00B97B90" w:rsidDel="008F12BB">
                <w:delText>V</w:delText>
              </w:r>
            </w:del>
            <w:del w:id="1186" w:author="Eklund Marjut" w:date="2022-12-16T11:52:00Z">
              <w:r w:rsidRPr="00B97B90" w:rsidDel="0050711B">
                <w:delText>2.02.1</w:delText>
              </w:r>
            </w:del>
            <w:ins w:id="1187" w:author="Eklund Marjut" w:date="2022-12-16T11:52:00Z">
              <w:r w:rsidR="0050711B">
                <w:t xml:space="preserve">3.0 </w:t>
              </w:r>
            </w:ins>
            <w:ins w:id="1188" w:author="Eklund Marjut" w:date="2023-01-24T15:45:00Z">
              <w:r w:rsidR="00701BBF">
                <w:t>alkaen</w:t>
              </w:r>
            </w:ins>
          </w:p>
        </w:tc>
        <w:tc>
          <w:tcPr>
            <w:tcW w:w="4535" w:type="dxa"/>
          </w:tcPr>
          <w:p w14:paraId="523DAE14" w14:textId="6AE3C81E" w:rsidR="00C34236" w:rsidRPr="00C05522" w:rsidRDefault="0050711B" w:rsidP="00C34236">
            <w:ins w:id="1189" w:author="Eklund Marjut" w:date="2022-12-16T11:50:00Z">
              <w:r w:rsidRPr="0050711B">
                <w:t>https://www.kanta.fi/jarjestelmakehittajat/potilastiedon-arkiston-medical-records</w:t>
              </w:r>
            </w:ins>
            <w:del w:id="1190" w:author="Eklund Marjut" w:date="2022-12-16T11:50:00Z">
              <w:r w:rsidR="00C34236" w:rsidRPr="00C05522" w:rsidDel="0050711B">
                <w:delText>https://www.kanta.fi/web/guest/jarjestelmakehittajat/potilastiedon-arkiston-medical-records</w:delText>
              </w:r>
            </w:del>
          </w:p>
        </w:tc>
      </w:tr>
      <w:tr w:rsidR="00C34236" w14:paraId="2E5AAEC0" w14:textId="77777777" w:rsidTr="00C34236">
        <w:tc>
          <w:tcPr>
            <w:tcW w:w="567" w:type="dxa"/>
          </w:tcPr>
          <w:p w14:paraId="2F75BEEB" w14:textId="67EED5D0" w:rsidR="00C34236" w:rsidRPr="00235BB8" w:rsidRDefault="00C34236" w:rsidP="00C34236">
            <w:r w:rsidRPr="00235BB8">
              <w:t>8</w:t>
            </w:r>
          </w:p>
        </w:tc>
        <w:tc>
          <w:tcPr>
            <w:tcW w:w="4535" w:type="dxa"/>
          </w:tcPr>
          <w:p w14:paraId="532A0C32" w14:textId="1607FE28" w:rsidR="00C34236" w:rsidRPr="00B97B90" w:rsidRDefault="00C34236" w:rsidP="00701BBF">
            <w:r w:rsidRPr="00B97B90">
              <w:t xml:space="preserve">Kanta kuvantamisen CDA R2 merkinnät, </w:t>
            </w:r>
            <w:ins w:id="1191" w:author="Eklund Marjut" w:date="2023-01-24T15:41:00Z">
              <w:r w:rsidR="008F12BB">
                <w:br/>
              </w:r>
            </w:ins>
            <w:r w:rsidRPr="00B97B90">
              <w:t>v2.21</w:t>
            </w:r>
            <w:ins w:id="1192" w:author="Eklund Marjut" w:date="2023-01-24T15:41:00Z">
              <w:r w:rsidR="008F12BB">
                <w:t xml:space="preserve"> </w:t>
              </w:r>
            </w:ins>
            <w:ins w:id="1193" w:author="Eklund Marjut" w:date="2023-01-24T15:45:00Z">
              <w:r w:rsidR="00701BBF">
                <w:t>alkaen</w:t>
              </w:r>
            </w:ins>
            <w:r w:rsidRPr="00B97B90">
              <w:t>, Kela &amp; HL7 Finland</w:t>
            </w:r>
          </w:p>
        </w:tc>
        <w:tc>
          <w:tcPr>
            <w:tcW w:w="4535" w:type="dxa"/>
          </w:tcPr>
          <w:p w14:paraId="0F22B74E" w14:textId="7D096676" w:rsidR="00C34236" w:rsidRPr="00C05522" w:rsidRDefault="0050711B" w:rsidP="00C34236">
            <w:ins w:id="1194" w:author="Eklund Marjut" w:date="2022-12-16T11:54:00Z">
              <w:r w:rsidRPr="0050711B">
                <w:t>https://www.kanta.fi/jarjestelmakehittajat/kuvantamisen-cda-r2-merkinnat</w:t>
              </w:r>
            </w:ins>
            <w:del w:id="1195" w:author="Eklund Marjut" w:date="2022-12-16T11:54:00Z">
              <w:r w:rsidR="00C34236" w:rsidRPr="00C05522" w:rsidDel="0050711B">
                <w:delText>https://www.kanta.fi/web/guest/jarjestelmakehittajat/kuvantamisen-cda-r2-merkinnat</w:delText>
              </w:r>
            </w:del>
          </w:p>
        </w:tc>
      </w:tr>
      <w:tr w:rsidR="00C34236" w14:paraId="5BB9E773" w14:textId="77777777" w:rsidTr="00C34236">
        <w:tc>
          <w:tcPr>
            <w:tcW w:w="567" w:type="dxa"/>
          </w:tcPr>
          <w:p w14:paraId="25DEACFC" w14:textId="05F10A10" w:rsidR="00C34236" w:rsidRPr="00235BB8" w:rsidRDefault="00C34236" w:rsidP="00C34236">
            <w:r w:rsidRPr="00235BB8">
              <w:t>9</w:t>
            </w:r>
          </w:p>
        </w:tc>
        <w:tc>
          <w:tcPr>
            <w:tcW w:w="4535" w:type="dxa"/>
          </w:tcPr>
          <w:p w14:paraId="6A9F0587" w14:textId="5ECBAE65" w:rsidR="00C34236" w:rsidRPr="00B97B90" w:rsidRDefault="00C34236" w:rsidP="00701BBF">
            <w:r w:rsidRPr="00B97B90">
              <w:t xml:space="preserve">Kanta Laboratorion CDA R2 merkinnät, </w:t>
            </w:r>
            <w:ins w:id="1196" w:author="Eklund Marjut" w:date="2023-01-24T15:41:00Z">
              <w:r w:rsidR="008F12BB">
                <w:br/>
              </w:r>
            </w:ins>
            <w:r w:rsidRPr="00B97B90">
              <w:t>v4.21</w:t>
            </w:r>
            <w:ins w:id="1197" w:author="Eklund Marjut" w:date="2023-01-24T15:41:00Z">
              <w:r w:rsidR="008F12BB">
                <w:t xml:space="preserve"> </w:t>
              </w:r>
            </w:ins>
            <w:ins w:id="1198" w:author="Eklund Marjut" w:date="2023-01-24T15:45:00Z">
              <w:r w:rsidR="00701BBF">
                <w:t>alkaen</w:t>
              </w:r>
            </w:ins>
            <w:r w:rsidRPr="00B97B90">
              <w:t>, Kela &amp; HL7 Finland</w:t>
            </w:r>
          </w:p>
        </w:tc>
        <w:tc>
          <w:tcPr>
            <w:tcW w:w="4535" w:type="dxa"/>
          </w:tcPr>
          <w:p w14:paraId="71A3FEE8" w14:textId="501BD6CC" w:rsidR="00C34236" w:rsidRPr="00C05522" w:rsidRDefault="0050711B" w:rsidP="00C34236">
            <w:ins w:id="1199" w:author="Eklund Marjut" w:date="2022-12-16T11:54:00Z">
              <w:r w:rsidRPr="0050711B">
                <w:t>https://www.kanta.fi/jarjestelmakehittajat/laboratorion-cda-r2-merkinnat</w:t>
              </w:r>
            </w:ins>
            <w:del w:id="1200" w:author="Eklund Marjut" w:date="2022-12-16T11:54:00Z">
              <w:r w:rsidR="00C34236" w:rsidRPr="00C05522" w:rsidDel="0050711B">
                <w:delText>https://www.kanta.fi/web/guest/jarjestelmakehittajat/laboratorion-cda-r2-merkinnat</w:delText>
              </w:r>
            </w:del>
          </w:p>
        </w:tc>
      </w:tr>
      <w:tr w:rsidR="00C34236" w14:paraId="7726B310" w14:textId="77777777" w:rsidTr="00C34236">
        <w:tc>
          <w:tcPr>
            <w:tcW w:w="567" w:type="dxa"/>
          </w:tcPr>
          <w:p w14:paraId="7EA215B9" w14:textId="22B0630D" w:rsidR="00C34236" w:rsidRPr="00235BB8" w:rsidRDefault="00C34236" w:rsidP="00C34236">
            <w:r w:rsidRPr="00235BB8">
              <w:t>10</w:t>
            </w:r>
          </w:p>
        </w:tc>
        <w:tc>
          <w:tcPr>
            <w:tcW w:w="4535" w:type="dxa"/>
          </w:tcPr>
          <w:p w14:paraId="2B28546B" w14:textId="6B63229D" w:rsidR="00C34236" w:rsidRPr="00B97B90" w:rsidRDefault="00C34236" w:rsidP="00C34236">
            <w:r w:rsidRPr="00B97B90">
              <w:t>Potilastie</w:t>
            </w:r>
            <w:r w:rsidR="00B62C33">
              <w:t>tovarann</w:t>
            </w:r>
            <w:r w:rsidRPr="00B97B90">
              <w:t xml:space="preserve">on esimerkkiasiakirjat ja -sanomat (zip), Kela </w:t>
            </w:r>
          </w:p>
        </w:tc>
        <w:tc>
          <w:tcPr>
            <w:tcW w:w="4535" w:type="dxa"/>
          </w:tcPr>
          <w:p w14:paraId="453B4A3D" w14:textId="3AD55082" w:rsidR="00C34236" w:rsidRPr="00C05522" w:rsidRDefault="009460F9" w:rsidP="00C34236">
            <w:ins w:id="1201" w:author="Eklund Marjut" w:date="2022-12-16T10:09:00Z">
              <w:r w:rsidRPr="009460F9">
                <w:t>https://www.kanta.fi/jarjestelmakehittajat/potilastiedon-arkiston-esimerkkiasiakirjat-ja-sanomat</w:t>
              </w:r>
            </w:ins>
            <w:del w:id="1202" w:author="Eklund Marjut" w:date="2022-12-16T10:09:00Z">
              <w:r w:rsidR="00C34236" w:rsidRPr="00C05522" w:rsidDel="009460F9">
                <w:delText>https://www.kanta.fi/web/guest/jarjestelmakehittajat/potilastiedon-arkiston-esimerkkiasiakirjat-ja-sanomat</w:delText>
              </w:r>
            </w:del>
          </w:p>
        </w:tc>
      </w:tr>
      <w:tr w:rsidR="00C34236" w14:paraId="4B37E0D5" w14:textId="77777777" w:rsidTr="00C34236">
        <w:tc>
          <w:tcPr>
            <w:tcW w:w="567" w:type="dxa"/>
          </w:tcPr>
          <w:p w14:paraId="0D18C2E8" w14:textId="39B931A8" w:rsidR="00C34236" w:rsidRPr="00235BB8" w:rsidRDefault="00C34236" w:rsidP="00C34236">
            <w:r w:rsidRPr="00235BB8">
              <w:t>11</w:t>
            </w:r>
          </w:p>
        </w:tc>
        <w:tc>
          <w:tcPr>
            <w:tcW w:w="4535" w:type="dxa"/>
          </w:tcPr>
          <w:p w14:paraId="09F9E8C5" w14:textId="6B0DAB16" w:rsidR="00C34236" w:rsidRPr="00B97B90" w:rsidRDefault="00C34236" w:rsidP="009460F9">
            <w:r w:rsidRPr="00B97B90">
              <w:t xml:space="preserve">Kanta-palveluihin tallennettavia asiakirjoja koskevien määrittelyjen versiointikäytännöt </w:t>
            </w:r>
            <w:ins w:id="1203" w:author="Eklund Marjut" w:date="2023-01-24T15:41:00Z">
              <w:r w:rsidR="008F12BB">
                <w:br/>
              </w:r>
            </w:ins>
            <w:r w:rsidRPr="00B97B90">
              <w:t>v1.</w:t>
            </w:r>
            <w:del w:id="1204" w:author="Eklund Marjut" w:date="2022-12-16T10:08:00Z">
              <w:r w:rsidRPr="00B97B90" w:rsidDel="009460F9">
                <w:delText xml:space="preserve">1 </w:delText>
              </w:r>
            </w:del>
            <w:ins w:id="1205" w:author="Eklund Marjut" w:date="2022-12-16T10:08:00Z">
              <w:r w:rsidR="009460F9">
                <w:t>2</w:t>
              </w:r>
              <w:r w:rsidR="009460F9" w:rsidRPr="00B97B90">
                <w:t xml:space="preserve"> </w:t>
              </w:r>
            </w:ins>
          </w:p>
        </w:tc>
        <w:tc>
          <w:tcPr>
            <w:tcW w:w="4535" w:type="dxa"/>
          </w:tcPr>
          <w:p w14:paraId="536380AB" w14:textId="5A1FA0D3" w:rsidR="00C34236" w:rsidRPr="00C05522" w:rsidRDefault="009460F9" w:rsidP="00C34236">
            <w:ins w:id="1206" w:author="Eklund Marjut" w:date="2022-12-16T10:08:00Z">
              <w:r w:rsidRPr="009460F9">
                <w:t>https://www.kanta.fi/jarjestelmakehittajat/maarittelyiden-versiointikaytannot</w:t>
              </w:r>
            </w:ins>
          </w:p>
        </w:tc>
      </w:tr>
      <w:tr w:rsidR="00B828CF" w14:paraId="163FA824" w14:textId="77777777" w:rsidTr="00C34236">
        <w:trPr>
          <w:ins w:id="1207" w:author="Eklund Marjut" w:date="2022-12-16T10:06:00Z"/>
        </w:trPr>
        <w:tc>
          <w:tcPr>
            <w:tcW w:w="567" w:type="dxa"/>
          </w:tcPr>
          <w:p w14:paraId="0E65021F" w14:textId="5B70BB25" w:rsidR="00B828CF" w:rsidRPr="00235BB8" w:rsidRDefault="00B828CF" w:rsidP="00C34236">
            <w:pPr>
              <w:rPr>
                <w:ins w:id="1208" w:author="Eklund Marjut" w:date="2022-12-16T10:06:00Z"/>
              </w:rPr>
            </w:pPr>
            <w:ins w:id="1209" w:author="Eklund Marjut" w:date="2022-12-16T10:06:00Z">
              <w:r>
                <w:t>12</w:t>
              </w:r>
            </w:ins>
          </w:p>
        </w:tc>
        <w:tc>
          <w:tcPr>
            <w:tcW w:w="4535" w:type="dxa"/>
          </w:tcPr>
          <w:p w14:paraId="19829451" w14:textId="24A9FD1A" w:rsidR="00701BBF" w:rsidRDefault="00B828CF" w:rsidP="00C34236">
            <w:pPr>
              <w:rPr>
                <w:ins w:id="1210" w:author="Eklund Marjut" w:date="2023-01-24T15:45:00Z"/>
              </w:rPr>
            </w:pPr>
            <w:ins w:id="1211" w:author="Eklund Marjut" w:date="2022-12-16T10:06:00Z">
              <w:r w:rsidRPr="00B828CF">
                <w:t>Potilastie</w:t>
              </w:r>
            </w:ins>
            <w:r w:rsidR="00B62C33">
              <w:t>tovarann</w:t>
            </w:r>
            <w:ins w:id="1212" w:author="Eklund Marjut" w:date="2022-12-16T10:06:00Z">
              <w:r w:rsidRPr="00B828CF">
                <w:t>on määrittelykokoelmat ja voimassa olevat muut määrittelyt</w:t>
              </w:r>
            </w:ins>
            <w:ins w:id="1213" w:author="Eklund Marjut" w:date="2022-12-16T10:07:00Z">
              <w:r>
                <w:t xml:space="preserve">, </w:t>
              </w:r>
            </w:ins>
          </w:p>
          <w:p w14:paraId="540F24A5" w14:textId="6946ABE7" w:rsidR="00B828CF" w:rsidRPr="00B97B90" w:rsidRDefault="00B828CF">
            <w:pPr>
              <w:rPr>
                <w:ins w:id="1214" w:author="Eklund Marjut" w:date="2022-12-16T10:06:00Z"/>
              </w:rPr>
            </w:pPr>
            <w:ins w:id="1215" w:author="Eklund Marjut" w:date="2022-12-16T10:07:00Z">
              <w:r>
                <w:t>10.</w:t>
              </w:r>
            </w:ins>
            <w:ins w:id="1216" w:author="Eklund Marjut" w:date="2023-05-10T10:03:00Z">
              <w:r w:rsidR="00E949E0">
                <w:t>5</w:t>
              </w:r>
            </w:ins>
            <w:ins w:id="1217" w:author="Eklund Marjut" w:date="2022-12-16T10:07:00Z">
              <w:r>
                <w:t xml:space="preserve">.2023 </w:t>
              </w:r>
            </w:ins>
            <w:ins w:id="1218" w:author="Eklund Marjut" w:date="2023-01-24T15:45:00Z">
              <w:r w:rsidR="00701BBF">
                <w:t>versiosta alkaen</w:t>
              </w:r>
            </w:ins>
          </w:p>
        </w:tc>
        <w:tc>
          <w:tcPr>
            <w:tcW w:w="4535" w:type="dxa"/>
          </w:tcPr>
          <w:p w14:paraId="63FDAF6C" w14:textId="4951DA9C" w:rsidR="00B828CF" w:rsidRDefault="00B828CF" w:rsidP="00C34236">
            <w:pPr>
              <w:rPr>
                <w:ins w:id="1219" w:author="Eklund Marjut" w:date="2022-12-16T10:06:00Z"/>
              </w:rPr>
            </w:pPr>
            <w:ins w:id="1220" w:author="Eklund Marjut" w:date="2022-12-16T10:07:00Z">
              <w:r w:rsidRPr="00B828CF">
                <w:t>https://www.kanta.fi/jarjestelmakehittajat/potilastiedon-arkiston-maarittelykokoelmat-ja-voimassa-olevat-muut-maarittelyt</w:t>
              </w:r>
            </w:ins>
          </w:p>
        </w:tc>
      </w:tr>
    </w:tbl>
    <w:p w14:paraId="4B57A622" w14:textId="77777777" w:rsidR="00E4205C" w:rsidRPr="00E4205C" w:rsidRDefault="00E4205C" w:rsidP="00B62C33">
      <w:pPr>
        <w:pStyle w:val="Leipteksti"/>
        <w:ind w:left="0"/>
      </w:pPr>
    </w:p>
    <w:sectPr w:rsidR="00E4205C" w:rsidRPr="00E4205C" w:rsidSect="003C42E7">
      <w:headerReference w:type="default" r:id="rId18"/>
      <w:pgSz w:w="11906" w:h="16838" w:code="9"/>
      <w:pgMar w:top="2438" w:right="1134" w:bottom="1134" w:left="1134" w:header="567"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E4B5B7" w14:textId="77777777" w:rsidR="00E24BAB" w:rsidRDefault="00E24BAB" w:rsidP="00661F12">
      <w:r>
        <w:separator/>
      </w:r>
    </w:p>
  </w:endnote>
  <w:endnote w:type="continuationSeparator" w:id="0">
    <w:p w14:paraId="66204FF1" w14:textId="77777777" w:rsidR="00E24BAB" w:rsidRDefault="00E24BAB" w:rsidP="00661F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62F1B3" w14:textId="77777777" w:rsidR="00E24BAB" w:rsidRDefault="00E24BAB" w:rsidP="00661F12">
      <w:r>
        <w:separator/>
      </w:r>
    </w:p>
  </w:footnote>
  <w:footnote w:type="continuationSeparator" w:id="0">
    <w:p w14:paraId="02F2C34E" w14:textId="77777777" w:rsidR="00E24BAB" w:rsidRDefault="00E24BAB" w:rsidP="00661F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Eireunaviivaa"/>
      <w:tblW w:w="0" w:type="auto"/>
      <w:tblLayout w:type="fixed"/>
      <w:tblLook w:val="04A0" w:firstRow="1" w:lastRow="0" w:firstColumn="1" w:lastColumn="0" w:noHBand="0" w:noVBand="1"/>
    </w:tblPr>
    <w:tblGrid>
      <w:gridCol w:w="5222"/>
      <w:gridCol w:w="1298"/>
      <w:gridCol w:w="1277"/>
      <w:gridCol w:w="1275"/>
      <w:gridCol w:w="566"/>
    </w:tblGrid>
    <w:tr w:rsidR="00E24BAB" w14:paraId="41C8F396" w14:textId="77777777" w:rsidTr="00632E46">
      <w:trPr>
        <w:trHeight w:hRule="exact" w:val="113"/>
      </w:trPr>
      <w:tc>
        <w:tcPr>
          <w:tcW w:w="5222" w:type="dxa"/>
          <w:vMerge w:val="restart"/>
        </w:tcPr>
        <w:p w14:paraId="72A3D3EC" w14:textId="77777777" w:rsidR="00E24BAB" w:rsidRDefault="00E24BAB" w:rsidP="00F53733">
          <w:pPr>
            <w:pStyle w:val="Yltunniste"/>
            <w:rPr>
              <w:lang w:val="en-GB" w:eastAsia="en-GB"/>
            </w:rPr>
          </w:pPr>
          <w:r>
            <w:rPr>
              <w:lang w:eastAsia="fi-FI"/>
            </w:rPr>
            <w:drawing>
              <wp:inline distT="0" distB="0" distL="0" distR="0" wp14:anchorId="60389F20" wp14:editId="773D82EA">
                <wp:extent cx="1231200" cy="302400"/>
                <wp:effectExtent l="0" t="0" r="7620" b="2540"/>
                <wp:docPr id="5" name="Kuva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Kuva 17"/>
                        <pic:cNvPicPr/>
                      </pic:nvPicPr>
                      <pic:blipFill>
                        <a:blip r:embed="rId1">
                          <a:extLst>
                            <a:ext uri="{28A0092B-C50C-407E-A947-70E740481C1C}">
                              <a14:useLocalDpi xmlns:a14="http://schemas.microsoft.com/office/drawing/2010/main" val="0"/>
                            </a:ext>
                          </a:extLst>
                        </a:blip>
                        <a:stretch>
                          <a:fillRect/>
                        </a:stretch>
                      </pic:blipFill>
                      <pic:spPr>
                        <a:xfrm>
                          <a:off x="0" y="0"/>
                          <a:ext cx="1231200" cy="302400"/>
                        </a:xfrm>
                        <a:prstGeom prst="rect">
                          <a:avLst/>
                        </a:prstGeom>
                      </pic:spPr>
                    </pic:pic>
                  </a:graphicData>
                </a:graphic>
              </wp:inline>
            </w:drawing>
          </w:r>
        </w:p>
      </w:tc>
      <w:tc>
        <w:tcPr>
          <w:tcW w:w="1298" w:type="dxa"/>
        </w:tcPr>
        <w:p w14:paraId="0D0B940D" w14:textId="77777777" w:rsidR="00E24BAB" w:rsidRDefault="00E24BAB" w:rsidP="00F53733">
          <w:pPr>
            <w:pStyle w:val="Yltunniste"/>
            <w:jc w:val="right"/>
          </w:pPr>
        </w:p>
      </w:tc>
      <w:tc>
        <w:tcPr>
          <w:tcW w:w="1277" w:type="dxa"/>
        </w:tcPr>
        <w:p w14:paraId="0E27B00A" w14:textId="77777777" w:rsidR="00E24BAB" w:rsidRDefault="00E24BAB" w:rsidP="00F53733">
          <w:pPr>
            <w:pStyle w:val="Yltunniste"/>
            <w:jc w:val="right"/>
          </w:pPr>
        </w:p>
      </w:tc>
      <w:tc>
        <w:tcPr>
          <w:tcW w:w="1841" w:type="dxa"/>
          <w:gridSpan w:val="2"/>
        </w:tcPr>
        <w:p w14:paraId="60061E4C" w14:textId="77777777" w:rsidR="00E24BAB" w:rsidRDefault="00E24BAB" w:rsidP="00F53733">
          <w:pPr>
            <w:pStyle w:val="Yltunniste"/>
            <w:jc w:val="right"/>
          </w:pPr>
        </w:p>
      </w:tc>
    </w:tr>
    <w:tr w:rsidR="00E24BAB" w14:paraId="6ED4CB0D" w14:textId="77777777" w:rsidTr="00632E46">
      <w:tc>
        <w:tcPr>
          <w:tcW w:w="5222" w:type="dxa"/>
          <w:vMerge/>
        </w:tcPr>
        <w:p w14:paraId="44EAFD9C" w14:textId="77777777" w:rsidR="00E24BAB" w:rsidRPr="00661F12" w:rsidRDefault="00E24BAB" w:rsidP="00F53733">
          <w:pPr>
            <w:pStyle w:val="Yltunniste"/>
          </w:pPr>
        </w:p>
      </w:tc>
      <w:sdt>
        <w:sdtPr>
          <w:rPr>
            <w:b/>
            <w:color w:val="auto"/>
          </w:rPr>
          <w:alias w:val="Aihe"/>
          <w:tag w:val=""/>
          <w:id w:val="186640308"/>
          <w:placeholder>
            <w:docPart w:val="91C00CA4E2AA4FA9B88EF70B391B7F8D"/>
          </w:placeholder>
          <w:dataBinding w:prefixMappings="xmlns:ns0='http://purl.org/dc/elements/1.1/' xmlns:ns1='http://schemas.openxmlformats.org/package/2006/metadata/core-properties' " w:xpath="/ns1:coreProperties[1]/ns0:subject[1]" w:storeItemID="{6C3C8BC8-F283-45AE-878A-BAB7291924A1}"/>
          <w:text/>
        </w:sdtPr>
        <w:sdtEndPr/>
        <w:sdtContent>
          <w:tc>
            <w:tcPr>
              <w:tcW w:w="2575" w:type="dxa"/>
              <w:gridSpan w:val="2"/>
            </w:tcPr>
            <w:p w14:paraId="7A8B2C01" w14:textId="7E3A8721" w:rsidR="00E24BAB" w:rsidRPr="0074362D" w:rsidRDefault="00E24BAB" w:rsidP="00F53733">
              <w:pPr>
                <w:pStyle w:val="Yltunniste"/>
                <w:rPr>
                  <w:b/>
                </w:rPr>
              </w:pPr>
              <w:r>
                <w:rPr>
                  <w:b/>
                  <w:color w:val="auto"/>
                </w:rPr>
                <w:t>Määrittely</w:t>
              </w:r>
            </w:p>
          </w:tc>
        </w:sdtContent>
      </w:sdt>
      <w:tc>
        <w:tcPr>
          <w:tcW w:w="1275" w:type="dxa"/>
        </w:tcPr>
        <w:p w14:paraId="4B94D5A5" w14:textId="77777777" w:rsidR="00E24BAB" w:rsidRPr="00CD3BD4" w:rsidRDefault="00E24BAB" w:rsidP="00F53733">
          <w:pPr>
            <w:pStyle w:val="Yltunniste"/>
          </w:pPr>
        </w:p>
      </w:tc>
      <w:tc>
        <w:tcPr>
          <w:tcW w:w="566" w:type="dxa"/>
        </w:tcPr>
        <w:p w14:paraId="0EF93AEC" w14:textId="5DFF80E2" w:rsidR="00E24BAB" w:rsidRPr="00CD3BD4" w:rsidRDefault="00E24BAB" w:rsidP="00E75537">
          <w:pPr>
            <w:pStyle w:val="Yltunniste"/>
            <w:jc w:val="right"/>
          </w:pPr>
          <w:r>
            <w:fldChar w:fldCharType="begin"/>
          </w:r>
          <w:r>
            <w:instrText xml:space="preserve"> PAGE   \* MERGEFORMAT </w:instrText>
          </w:r>
          <w:r>
            <w:fldChar w:fldCharType="separate"/>
          </w:r>
          <w:r>
            <w:t>1</w:t>
          </w:r>
          <w:r>
            <w:fldChar w:fldCharType="end"/>
          </w:r>
          <w:r>
            <w:t xml:space="preserve"> (</w:t>
          </w:r>
          <w:fldSimple w:instr=" NUMPAGES   \* MERGEFORMAT ">
            <w:r>
              <w:t>21</w:t>
            </w:r>
          </w:fldSimple>
          <w:r>
            <w:t>)</w:t>
          </w:r>
        </w:p>
      </w:tc>
    </w:tr>
    <w:tr w:rsidR="00E24BAB" w14:paraId="4BFD9EA7" w14:textId="77777777" w:rsidTr="00632E46">
      <w:tc>
        <w:tcPr>
          <w:tcW w:w="5222" w:type="dxa"/>
          <w:vMerge/>
        </w:tcPr>
        <w:p w14:paraId="3DEEC669" w14:textId="77777777" w:rsidR="00E24BAB" w:rsidRPr="00661F12" w:rsidRDefault="00E24BAB" w:rsidP="00F53733">
          <w:pPr>
            <w:pStyle w:val="Yltunniste"/>
          </w:pPr>
        </w:p>
      </w:tc>
      <w:sdt>
        <w:sdtPr>
          <w:id w:val="1268975697"/>
          <w:placeholder>
            <w:docPart w:val="437C2257F40E41BE9B2F49AD0EE836E5"/>
          </w:placeholder>
          <w:temporary/>
          <w:showingPlcHdr/>
          <w:text/>
        </w:sdtPr>
        <w:sdtEndPr/>
        <w:sdtContent>
          <w:tc>
            <w:tcPr>
              <w:tcW w:w="2575" w:type="dxa"/>
              <w:gridSpan w:val="2"/>
              <w:vMerge w:val="restart"/>
            </w:tcPr>
            <w:p w14:paraId="79AF5850" w14:textId="77777777" w:rsidR="00E24BAB" w:rsidRPr="00661F12" w:rsidRDefault="00E24BAB" w:rsidP="00F53733">
              <w:pPr>
                <w:pStyle w:val="Yltunniste"/>
              </w:pPr>
              <w:r>
                <w:rPr>
                  <w:rStyle w:val="Paikkamerkkiteksti"/>
                </w:rPr>
                <w:t>[Tarkenne]</w:t>
              </w:r>
            </w:p>
          </w:tc>
        </w:sdtContent>
      </w:sdt>
      <w:tc>
        <w:tcPr>
          <w:tcW w:w="1841" w:type="dxa"/>
          <w:gridSpan w:val="2"/>
        </w:tcPr>
        <w:p w14:paraId="3656B9AB" w14:textId="77777777" w:rsidR="00E24BAB" w:rsidRPr="00661F12" w:rsidRDefault="00E24BAB" w:rsidP="00F53733">
          <w:pPr>
            <w:pStyle w:val="Yltunniste"/>
          </w:pPr>
        </w:p>
      </w:tc>
    </w:tr>
    <w:tr w:rsidR="00E24BAB" w14:paraId="45FB0818" w14:textId="77777777" w:rsidTr="00632E46">
      <w:trPr>
        <w:trHeight w:hRule="exact" w:val="227"/>
      </w:trPr>
      <w:tc>
        <w:tcPr>
          <w:tcW w:w="5222" w:type="dxa"/>
          <w:vMerge/>
        </w:tcPr>
        <w:p w14:paraId="049F31CB" w14:textId="77777777" w:rsidR="00E24BAB" w:rsidRPr="000643DE" w:rsidRDefault="00E24BAB" w:rsidP="00F53733">
          <w:pPr>
            <w:pStyle w:val="Yltunniste"/>
          </w:pPr>
        </w:p>
      </w:tc>
      <w:tc>
        <w:tcPr>
          <w:tcW w:w="2575" w:type="dxa"/>
          <w:gridSpan w:val="2"/>
          <w:vMerge/>
        </w:tcPr>
        <w:p w14:paraId="53128261" w14:textId="77777777" w:rsidR="00E24BAB" w:rsidRPr="000643DE" w:rsidRDefault="00E24BAB" w:rsidP="00F53733">
          <w:pPr>
            <w:pStyle w:val="Yltunniste"/>
          </w:pPr>
        </w:p>
      </w:tc>
      <w:tc>
        <w:tcPr>
          <w:tcW w:w="1841" w:type="dxa"/>
          <w:gridSpan w:val="2"/>
        </w:tcPr>
        <w:p w14:paraId="62486C05" w14:textId="77777777" w:rsidR="00E24BAB" w:rsidRPr="000643DE" w:rsidRDefault="00E24BAB" w:rsidP="00F53733">
          <w:pPr>
            <w:pStyle w:val="Yltunniste"/>
          </w:pPr>
        </w:p>
      </w:tc>
    </w:tr>
    <w:tr w:rsidR="00E24BAB" w14:paraId="797906F2" w14:textId="77777777" w:rsidTr="00632E46">
      <w:trPr>
        <w:trHeight w:val="283"/>
      </w:trPr>
      <w:tc>
        <w:tcPr>
          <w:tcW w:w="5222" w:type="dxa"/>
        </w:tcPr>
        <w:p w14:paraId="724D9720" w14:textId="0D847832" w:rsidR="00E24BAB" w:rsidRPr="00661F12" w:rsidRDefault="008D4FDF" w:rsidP="00277721">
          <w:pPr>
            <w:pStyle w:val="Yltunniste"/>
          </w:pPr>
          <w:sdt>
            <w:sdtPr>
              <w:id w:val="1272895384"/>
              <w:placeholder>
                <w:docPart w:val="F44A243527F544258C396B06F2B28CE5"/>
              </w:placeholder>
              <w:temporary/>
              <w:showingPlcHdr/>
              <w:text/>
            </w:sdtPr>
            <w:sdtEndPr/>
            <w:sdtContent>
              <w:r w:rsidR="00E24BAB">
                <w:rPr>
                  <w:rStyle w:val="Paikkamerkkiteksti"/>
                </w:rPr>
                <w:t>[Organisaatio]</w:t>
              </w:r>
            </w:sdtContent>
          </w:sdt>
          <w:r w:rsidR="00E24BAB">
            <w:t xml:space="preserve"> / </w:t>
          </w:r>
          <w:sdt>
            <w:sdtPr>
              <w:alias w:val="Tekijä"/>
              <w:tag w:val=""/>
              <w:id w:val="1002250033"/>
              <w:placeholder>
                <w:docPart w:val="C58FD29C80044B909A0451E44B8542A2"/>
              </w:placeholder>
              <w:dataBinding w:prefixMappings="xmlns:ns0='http://purl.org/dc/elements/1.1/' xmlns:ns1='http://schemas.openxmlformats.org/package/2006/metadata/core-properties' " w:xpath="/ns1:coreProperties[1]/ns0:creator[1]" w:storeItemID="{6C3C8BC8-F283-45AE-878A-BAB7291924A1}"/>
              <w:text/>
            </w:sdtPr>
            <w:sdtEndPr/>
            <w:sdtContent>
              <w:r w:rsidR="00E24BAB">
                <w:t>Eklund Marjut</w:t>
              </w:r>
            </w:sdtContent>
          </w:sdt>
        </w:p>
      </w:tc>
      <w:sdt>
        <w:sdtPr>
          <w:alias w:val="Julkaisupäivämäärä"/>
          <w:tag w:val=""/>
          <w:id w:val="-80143627"/>
          <w:placeholder>
            <w:docPart w:val="842CB6CD4C784FF8A1DCAAC09585B125"/>
          </w:placeholder>
          <w:dataBinding w:prefixMappings="xmlns:ns0='http://schemas.microsoft.com/office/2006/coverPageProps' " w:xpath="/ns0:CoverPageProperties[1]/ns0:PublishDate[1]" w:storeItemID="{55AF091B-3C7A-41E3-B477-F2FDAA23CFDA}"/>
          <w:date w:fullDate="2024-11-01T00:00:00Z">
            <w:dateFormat w:val="d.M.yyyy"/>
            <w:lid w:val="fi-FI"/>
            <w:storeMappedDataAs w:val="dateTime"/>
            <w:calendar w:val="gregorian"/>
          </w:date>
        </w:sdtPr>
        <w:sdtEndPr/>
        <w:sdtContent>
          <w:tc>
            <w:tcPr>
              <w:tcW w:w="2575" w:type="dxa"/>
              <w:gridSpan w:val="2"/>
            </w:tcPr>
            <w:p w14:paraId="152B57B2" w14:textId="1455E158" w:rsidR="00E24BAB" w:rsidRDefault="00E24BAB" w:rsidP="00F53733">
              <w:pPr>
                <w:pStyle w:val="Yltunniste"/>
              </w:pPr>
              <w:del w:id="18" w:author="Kuusisto Katja" w:date="2024-11-01T08:43:00Z">
                <w:r w:rsidDel="008D4FDF">
                  <w:delText>29.3.2022</w:delText>
                </w:r>
              </w:del>
              <w:ins w:id="19" w:author="Eklund Marjut" w:date="2023-05-10T10:01:00Z">
                <w:del w:id="20" w:author="Kuusisto Katja" w:date="2024-11-01T08:43:00Z">
                  <w:r w:rsidR="003D5C04" w:rsidDel="008D4FDF">
                    <w:delText>10.5.2023</w:delText>
                  </w:r>
                </w:del>
              </w:ins>
              <w:ins w:id="21" w:author="Kuusisto Katja" w:date="2024-11-01T08:43:00Z">
                <w:r w:rsidR="008D4FDF">
                  <w:t>1.11.2024</w:t>
                </w:r>
              </w:ins>
            </w:p>
          </w:tc>
        </w:sdtContent>
      </w:sdt>
      <w:sdt>
        <w:sdtPr>
          <w:alias w:val="Diaarinumero"/>
          <w:tag w:val=""/>
          <w:id w:val="-1990771316"/>
          <w:placeholder>
            <w:docPart w:val="21D1151064B747DC87F3B279A2FEF387"/>
          </w:placeholder>
          <w:showingPlcHdr/>
          <w:dataBinding w:prefixMappings="xmlns:ns0='http://purl.org/dc/elements/1.1/' xmlns:ns1='http://schemas.openxmlformats.org/package/2006/metadata/core-properties' " w:xpath="/ns1:coreProperties[1]/ns1:category[1]" w:storeItemID="{6C3C8BC8-F283-45AE-878A-BAB7291924A1}"/>
          <w:text/>
        </w:sdtPr>
        <w:sdtEndPr/>
        <w:sdtContent>
          <w:tc>
            <w:tcPr>
              <w:tcW w:w="1841" w:type="dxa"/>
              <w:gridSpan w:val="2"/>
            </w:tcPr>
            <w:p w14:paraId="447E293E" w14:textId="77777777" w:rsidR="00E24BAB" w:rsidRDefault="00E24BAB" w:rsidP="00F53733">
              <w:pPr>
                <w:pStyle w:val="Yltunniste"/>
              </w:pPr>
              <w:r w:rsidRPr="006F5325">
                <w:rPr>
                  <w:rStyle w:val="Paikkamerkkiteksti"/>
                </w:rPr>
                <w:t>[</w:t>
              </w:r>
              <w:r>
                <w:rPr>
                  <w:rStyle w:val="Paikkamerkkiteksti"/>
                </w:rPr>
                <w:t>Dnro</w:t>
              </w:r>
              <w:r w:rsidRPr="006F5325">
                <w:rPr>
                  <w:rStyle w:val="Paikkamerkkiteksti"/>
                </w:rPr>
                <w:t>]</w:t>
              </w:r>
            </w:p>
          </w:tc>
        </w:sdtContent>
      </w:sdt>
    </w:tr>
  </w:tbl>
  <w:p w14:paraId="4101652C" w14:textId="77777777" w:rsidR="00E24BAB" w:rsidRDefault="00E24BAB" w:rsidP="00BB528D">
    <w:pPr>
      <w:pStyle w:val="Yltunnis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Eireunaviivaa"/>
      <w:tblW w:w="0" w:type="auto"/>
      <w:tblLayout w:type="fixed"/>
      <w:tblLook w:val="04A0" w:firstRow="1" w:lastRow="0" w:firstColumn="1" w:lastColumn="0" w:noHBand="0" w:noVBand="1"/>
    </w:tblPr>
    <w:tblGrid>
      <w:gridCol w:w="5222"/>
      <w:gridCol w:w="1298"/>
      <w:gridCol w:w="1277"/>
      <w:gridCol w:w="1275"/>
      <w:gridCol w:w="566"/>
    </w:tblGrid>
    <w:tr w:rsidR="00E24BAB" w14:paraId="1F72F646" w14:textId="77777777" w:rsidTr="0074362D">
      <w:trPr>
        <w:trHeight w:hRule="exact" w:val="113"/>
      </w:trPr>
      <w:tc>
        <w:tcPr>
          <w:tcW w:w="5222" w:type="dxa"/>
          <w:vMerge w:val="restart"/>
        </w:tcPr>
        <w:p w14:paraId="08CE6F91" w14:textId="56AC588D" w:rsidR="00E24BAB" w:rsidRDefault="00E24BAB" w:rsidP="00632E46">
          <w:pPr>
            <w:pStyle w:val="Yltunniste"/>
            <w:rPr>
              <w:lang w:val="en-GB" w:eastAsia="en-GB"/>
            </w:rPr>
          </w:pPr>
          <w:r>
            <w:rPr>
              <w:lang w:eastAsia="fi-FI"/>
            </w:rPr>
            <w:drawing>
              <wp:anchor distT="0" distB="0" distL="114300" distR="114300" simplePos="0" relativeHeight="251659264" behindDoc="0" locked="0" layoutInCell="1" allowOverlap="1" wp14:anchorId="575FD4EE" wp14:editId="4BB15864">
                <wp:simplePos x="0" y="0"/>
                <wp:positionH relativeFrom="margin">
                  <wp:posOffset>1604010</wp:posOffset>
                </wp:positionH>
                <wp:positionV relativeFrom="paragraph">
                  <wp:posOffset>1905</wp:posOffset>
                </wp:positionV>
                <wp:extent cx="704850" cy="510282"/>
                <wp:effectExtent l="0" t="0" r="0" b="4445"/>
                <wp:wrapNone/>
                <wp:docPr id="6" name="Kuva 6" descr="HL7 Uusi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HL7 Uusilogo"/>
                        <pic:cNvPicPr>
                          <a:picLocks noChangeAspect="1" noChangeArrowheads="1"/>
                        </pic:cNvPicPr>
                      </pic:nvPicPr>
                      <pic:blipFill>
                        <a:blip r:embed="rId1" cstate="print"/>
                        <a:srcRect/>
                        <a:stretch>
                          <a:fillRect/>
                        </a:stretch>
                      </pic:blipFill>
                      <pic:spPr bwMode="auto">
                        <a:xfrm>
                          <a:off x="0" y="0"/>
                          <a:ext cx="704850" cy="510282"/>
                        </a:xfrm>
                        <a:prstGeom prst="rect">
                          <a:avLst/>
                        </a:prstGeom>
                        <a:noFill/>
                      </pic:spPr>
                    </pic:pic>
                  </a:graphicData>
                </a:graphic>
                <wp14:sizeRelH relativeFrom="margin">
                  <wp14:pctWidth>0</wp14:pctWidth>
                </wp14:sizeRelH>
                <wp14:sizeRelV relativeFrom="margin">
                  <wp14:pctHeight>0</wp14:pctHeight>
                </wp14:sizeRelV>
              </wp:anchor>
            </w:drawing>
          </w:r>
          <w:r>
            <w:rPr>
              <w:lang w:eastAsia="fi-FI"/>
            </w:rPr>
            <w:drawing>
              <wp:inline distT="0" distB="0" distL="0" distR="0" wp14:anchorId="0DD43842" wp14:editId="6A6224EE">
                <wp:extent cx="1231200" cy="302400"/>
                <wp:effectExtent l="0" t="0" r="7620" b="2540"/>
                <wp:docPr id="7" name="Kuva 7" descr="Kant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Kuva 17"/>
                        <pic:cNvPicPr/>
                      </pic:nvPicPr>
                      <pic:blipFill>
                        <a:blip r:embed="rId2">
                          <a:extLst>
                            <a:ext uri="{28A0092B-C50C-407E-A947-70E740481C1C}">
                              <a14:useLocalDpi xmlns:a14="http://schemas.microsoft.com/office/drawing/2010/main" val="0"/>
                            </a:ext>
                          </a:extLst>
                        </a:blip>
                        <a:stretch>
                          <a:fillRect/>
                        </a:stretch>
                      </pic:blipFill>
                      <pic:spPr>
                        <a:xfrm>
                          <a:off x="0" y="0"/>
                          <a:ext cx="1231200" cy="302400"/>
                        </a:xfrm>
                        <a:prstGeom prst="rect">
                          <a:avLst/>
                        </a:prstGeom>
                      </pic:spPr>
                    </pic:pic>
                  </a:graphicData>
                </a:graphic>
              </wp:inline>
            </w:drawing>
          </w:r>
          <w:r>
            <w:rPr>
              <w:lang w:val="en-GB" w:eastAsia="en-GB"/>
            </w:rPr>
            <w:t xml:space="preserve"> </w:t>
          </w:r>
        </w:p>
      </w:tc>
      <w:tc>
        <w:tcPr>
          <w:tcW w:w="1298" w:type="dxa"/>
        </w:tcPr>
        <w:p w14:paraId="61CDCEAD" w14:textId="77777777" w:rsidR="00E24BAB" w:rsidRDefault="00E24BAB" w:rsidP="00632E46">
          <w:pPr>
            <w:pStyle w:val="Yltunniste"/>
            <w:jc w:val="right"/>
          </w:pPr>
        </w:p>
      </w:tc>
      <w:tc>
        <w:tcPr>
          <w:tcW w:w="1277" w:type="dxa"/>
        </w:tcPr>
        <w:p w14:paraId="6BB9E253" w14:textId="77777777" w:rsidR="00E24BAB" w:rsidRDefault="00E24BAB" w:rsidP="00632E46">
          <w:pPr>
            <w:pStyle w:val="Yltunniste"/>
            <w:jc w:val="right"/>
          </w:pPr>
        </w:p>
      </w:tc>
      <w:tc>
        <w:tcPr>
          <w:tcW w:w="1841" w:type="dxa"/>
          <w:gridSpan w:val="2"/>
        </w:tcPr>
        <w:p w14:paraId="23DE523C" w14:textId="77777777" w:rsidR="00E24BAB" w:rsidRDefault="00E24BAB" w:rsidP="00632E46">
          <w:pPr>
            <w:pStyle w:val="Yltunniste"/>
            <w:jc w:val="right"/>
          </w:pPr>
        </w:p>
      </w:tc>
    </w:tr>
    <w:tr w:rsidR="00E24BAB" w14:paraId="52E56223" w14:textId="77777777" w:rsidTr="0074362D">
      <w:tc>
        <w:tcPr>
          <w:tcW w:w="5222" w:type="dxa"/>
          <w:vMerge/>
        </w:tcPr>
        <w:p w14:paraId="07547A01" w14:textId="77777777" w:rsidR="00E24BAB" w:rsidRPr="00661F12" w:rsidRDefault="00E24BAB" w:rsidP="00632E46">
          <w:pPr>
            <w:pStyle w:val="Yltunniste"/>
          </w:pPr>
        </w:p>
      </w:tc>
      <w:tc>
        <w:tcPr>
          <w:tcW w:w="2575" w:type="dxa"/>
          <w:gridSpan w:val="2"/>
        </w:tcPr>
        <w:p w14:paraId="5043CB0F" w14:textId="14A92B59" w:rsidR="00E24BAB" w:rsidRPr="0074362D" w:rsidRDefault="00E24BAB" w:rsidP="00632E46">
          <w:pPr>
            <w:pStyle w:val="Yltunniste"/>
            <w:rPr>
              <w:b/>
            </w:rPr>
          </w:pPr>
        </w:p>
      </w:tc>
      <w:tc>
        <w:tcPr>
          <w:tcW w:w="1275" w:type="dxa"/>
        </w:tcPr>
        <w:p w14:paraId="07459315" w14:textId="77777777" w:rsidR="00E24BAB" w:rsidRPr="00CD3BD4" w:rsidRDefault="00E24BAB" w:rsidP="000643DE">
          <w:pPr>
            <w:pStyle w:val="Yltunniste"/>
          </w:pPr>
        </w:p>
      </w:tc>
      <w:tc>
        <w:tcPr>
          <w:tcW w:w="566" w:type="dxa"/>
        </w:tcPr>
        <w:p w14:paraId="6537F28F" w14:textId="77777777" w:rsidR="00E24BAB" w:rsidRPr="00CD3BD4" w:rsidRDefault="00E24BAB" w:rsidP="00632E46">
          <w:pPr>
            <w:pStyle w:val="Yltunniste"/>
            <w:jc w:val="right"/>
          </w:pPr>
        </w:p>
      </w:tc>
    </w:tr>
    <w:tr w:rsidR="00E24BAB" w14:paraId="6DFB9E20" w14:textId="77777777" w:rsidTr="00632E46">
      <w:tc>
        <w:tcPr>
          <w:tcW w:w="5222" w:type="dxa"/>
          <w:vMerge/>
        </w:tcPr>
        <w:p w14:paraId="70DF9E56" w14:textId="77777777" w:rsidR="00E24BAB" w:rsidRPr="00661F12" w:rsidRDefault="00E24BAB" w:rsidP="00632E46">
          <w:pPr>
            <w:pStyle w:val="Yltunniste"/>
          </w:pPr>
        </w:p>
      </w:tc>
      <w:tc>
        <w:tcPr>
          <w:tcW w:w="2575" w:type="dxa"/>
          <w:gridSpan w:val="2"/>
          <w:vMerge w:val="restart"/>
        </w:tcPr>
        <w:p w14:paraId="44E871BC" w14:textId="77777777" w:rsidR="00E24BAB" w:rsidRPr="00661F12" w:rsidRDefault="00E24BAB" w:rsidP="000643DE">
          <w:pPr>
            <w:pStyle w:val="Yltunniste"/>
          </w:pPr>
        </w:p>
      </w:tc>
      <w:tc>
        <w:tcPr>
          <w:tcW w:w="1841" w:type="dxa"/>
          <w:gridSpan w:val="2"/>
        </w:tcPr>
        <w:p w14:paraId="144A5D23" w14:textId="77777777" w:rsidR="00E24BAB" w:rsidRPr="00661F12" w:rsidRDefault="00E24BAB" w:rsidP="000643DE">
          <w:pPr>
            <w:pStyle w:val="Yltunniste"/>
          </w:pPr>
        </w:p>
      </w:tc>
    </w:tr>
    <w:tr w:rsidR="00E24BAB" w14:paraId="738610EB" w14:textId="77777777" w:rsidTr="00632E46">
      <w:trPr>
        <w:trHeight w:hRule="exact" w:val="227"/>
      </w:trPr>
      <w:tc>
        <w:tcPr>
          <w:tcW w:w="5222" w:type="dxa"/>
          <w:vMerge/>
        </w:tcPr>
        <w:p w14:paraId="637805D2" w14:textId="77777777" w:rsidR="00E24BAB" w:rsidRPr="000643DE" w:rsidRDefault="00E24BAB" w:rsidP="000643DE">
          <w:pPr>
            <w:pStyle w:val="Yltunniste"/>
          </w:pPr>
        </w:p>
      </w:tc>
      <w:tc>
        <w:tcPr>
          <w:tcW w:w="2575" w:type="dxa"/>
          <w:gridSpan w:val="2"/>
          <w:vMerge/>
        </w:tcPr>
        <w:p w14:paraId="463F29E8" w14:textId="77777777" w:rsidR="00E24BAB" w:rsidRPr="000643DE" w:rsidRDefault="00E24BAB" w:rsidP="000643DE">
          <w:pPr>
            <w:pStyle w:val="Yltunniste"/>
          </w:pPr>
        </w:p>
      </w:tc>
      <w:tc>
        <w:tcPr>
          <w:tcW w:w="1841" w:type="dxa"/>
          <w:gridSpan w:val="2"/>
        </w:tcPr>
        <w:p w14:paraId="3B7B4B86" w14:textId="77777777" w:rsidR="00E24BAB" w:rsidRPr="000643DE" w:rsidRDefault="00E24BAB" w:rsidP="000643DE">
          <w:pPr>
            <w:pStyle w:val="Yltunniste"/>
          </w:pPr>
        </w:p>
      </w:tc>
    </w:tr>
    <w:tr w:rsidR="00E24BAB" w14:paraId="3A0FF5F2" w14:textId="77777777" w:rsidTr="00632E46">
      <w:trPr>
        <w:trHeight w:val="283"/>
      </w:trPr>
      <w:tc>
        <w:tcPr>
          <w:tcW w:w="5222" w:type="dxa"/>
        </w:tcPr>
        <w:p w14:paraId="5630AD66" w14:textId="77777777" w:rsidR="00E24BAB" w:rsidRPr="00661F12" w:rsidRDefault="00E24BAB" w:rsidP="00632E46">
          <w:pPr>
            <w:pStyle w:val="Yltunniste"/>
          </w:pPr>
        </w:p>
      </w:tc>
      <w:tc>
        <w:tcPr>
          <w:tcW w:w="2575" w:type="dxa"/>
          <w:gridSpan w:val="2"/>
        </w:tcPr>
        <w:p w14:paraId="61829076" w14:textId="77777777" w:rsidR="00E24BAB" w:rsidRDefault="00E24BAB" w:rsidP="00632E46">
          <w:pPr>
            <w:pStyle w:val="Yltunniste"/>
          </w:pPr>
        </w:p>
      </w:tc>
      <w:tc>
        <w:tcPr>
          <w:tcW w:w="1841" w:type="dxa"/>
          <w:gridSpan w:val="2"/>
        </w:tcPr>
        <w:p w14:paraId="2BA226A1" w14:textId="77777777" w:rsidR="00E24BAB" w:rsidRDefault="00E24BAB" w:rsidP="0074362D">
          <w:pPr>
            <w:pStyle w:val="Yltunniste"/>
          </w:pPr>
        </w:p>
      </w:tc>
    </w:tr>
  </w:tbl>
  <w:p w14:paraId="17AD93B2" w14:textId="77777777" w:rsidR="00E24BAB" w:rsidRDefault="00E24BAB" w:rsidP="00877D1B">
    <w:pPr>
      <w:pStyle w:val="Yltunniste"/>
      <w:tabs>
        <w:tab w:val="left" w:pos="993"/>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Eireunaviivaa"/>
      <w:tblW w:w="0" w:type="auto"/>
      <w:tblLayout w:type="fixed"/>
      <w:tblLook w:val="04A0" w:firstRow="1" w:lastRow="0" w:firstColumn="1" w:lastColumn="0" w:noHBand="0" w:noVBand="1"/>
    </w:tblPr>
    <w:tblGrid>
      <w:gridCol w:w="5222"/>
      <w:gridCol w:w="1298"/>
      <w:gridCol w:w="1277"/>
      <w:gridCol w:w="1275"/>
      <w:gridCol w:w="566"/>
    </w:tblGrid>
    <w:tr w:rsidR="00E24BAB" w14:paraId="4B99056E" w14:textId="77777777" w:rsidTr="00632E46">
      <w:trPr>
        <w:trHeight w:hRule="exact" w:val="113"/>
      </w:trPr>
      <w:tc>
        <w:tcPr>
          <w:tcW w:w="5222" w:type="dxa"/>
          <w:vMerge w:val="restart"/>
        </w:tcPr>
        <w:p w14:paraId="1299C43A" w14:textId="77777777" w:rsidR="00E24BAB" w:rsidRDefault="00E24BAB" w:rsidP="00F53733">
          <w:pPr>
            <w:pStyle w:val="Yltunniste"/>
            <w:rPr>
              <w:lang w:val="en-GB" w:eastAsia="en-GB"/>
            </w:rPr>
          </w:pPr>
          <w:r>
            <w:rPr>
              <w:lang w:eastAsia="fi-FI"/>
            </w:rPr>
            <w:drawing>
              <wp:inline distT="0" distB="0" distL="0" distR="0" wp14:anchorId="393898AA" wp14:editId="4B4595AA">
                <wp:extent cx="1231200" cy="302400"/>
                <wp:effectExtent l="0" t="0" r="7620" b="2540"/>
                <wp:docPr id="31" name="Kuva 31" descr="Kant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Kuva 17"/>
                        <pic:cNvPicPr/>
                      </pic:nvPicPr>
                      <pic:blipFill>
                        <a:blip r:embed="rId1">
                          <a:extLst>
                            <a:ext uri="{28A0092B-C50C-407E-A947-70E740481C1C}">
                              <a14:useLocalDpi xmlns:a14="http://schemas.microsoft.com/office/drawing/2010/main" val="0"/>
                            </a:ext>
                          </a:extLst>
                        </a:blip>
                        <a:stretch>
                          <a:fillRect/>
                        </a:stretch>
                      </pic:blipFill>
                      <pic:spPr>
                        <a:xfrm>
                          <a:off x="0" y="0"/>
                          <a:ext cx="1231200" cy="302400"/>
                        </a:xfrm>
                        <a:prstGeom prst="rect">
                          <a:avLst/>
                        </a:prstGeom>
                      </pic:spPr>
                    </pic:pic>
                  </a:graphicData>
                </a:graphic>
              </wp:inline>
            </w:drawing>
          </w:r>
        </w:p>
      </w:tc>
      <w:tc>
        <w:tcPr>
          <w:tcW w:w="1298" w:type="dxa"/>
        </w:tcPr>
        <w:p w14:paraId="4DDBEF00" w14:textId="77777777" w:rsidR="00E24BAB" w:rsidRDefault="00E24BAB" w:rsidP="00F53733">
          <w:pPr>
            <w:pStyle w:val="Yltunniste"/>
            <w:jc w:val="right"/>
          </w:pPr>
        </w:p>
      </w:tc>
      <w:tc>
        <w:tcPr>
          <w:tcW w:w="1277" w:type="dxa"/>
        </w:tcPr>
        <w:p w14:paraId="3461D779" w14:textId="77777777" w:rsidR="00E24BAB" w:rsidRDefault="00E24BAB" w:rsidP="00F53733">
          <w:pPr>
            <w:pStyle w:val="Yltunniste"/>
            <w:jc w:val="right"/>
          </w:pPr>
        </w:p>
      </w:tc>
      <w:tc>
        <w:tcPr>
          <w:tcW w:w="1841" w:type="dxa"/>
          <w:gridSpan w:val="2"/>
        </w:tcPr>
        <w:p w14:paraId="3CF2D8B6" w14:textId="77777777" w:rsidR="00E24BAB" w:rsidRDefault="00E24BAB" w:rsidP="00F53733">
          <w:pPr>
            <w:pStyle w:val="Yltunniste"/>
            <w:jc w:val="right"/>
          </w:pPr>
        </w:p>
      </w:tc>
    </w:tr>
    <w:tr w:rsidR="00E24BAB" w14:paraId="6BBE4390" w14:textId="77777777" w:rsidTr="00632E46">
      <w:tc>
        <w:tcPr>
          <w:tcW w:w="5222" w:type="dxa"/>
          <w:vMerge/>
        </w:tcPr>
        <w:p w14:paraId="0FB78278" w14:textId="77777777" w:rsidR="00E24BAB" w:rsidRPr="00661F12" w:rsidRDefault="00E24BAB" w:rsidP="00F53733">
          <w:pPr>
            <w:pStyle w:val="Yltunniste"/>
          </w:pPr>
        </w:p>
      </w:tc>
      <w:sdt>
        <w:sdtPr>
          <w:rPr>
            <w:b/>
            <w:color w:val="auto"/>
          </w:rPr>
          <w:alias w:val="Aihe"/>
          <w:tag w:val=""/>
          <w:id w:val="1518430849"/>
          <w:placeholder>
            <w:docPart w:val="CEEFF1A8BA674F94BE24208D886A1133"/>
          </w:placeholder>
          <w:dataBinding w:prefixMappings="xmlns:ns0='http://purl.org/dc/elements/1.1/' xmlns:ns1='http://schemas.openxmlformats.org/package/2006/metadata/core-properties' " w:xpath="/ns1:coreProperties[1]/ns0:subject[1]" w:storeItemID="{6C3C8BC8-F283-45AE-878A-BAB7291924A1}"/>
          <w:text/>
        </w:sdtPr>
        <w:sdtEndPr/>
        <w:sdtContent>
          <w:tc>
            <w:tcPr>
              <w:tcW w:w="2575" w:type="dxa"/>
              <w:gridSpan w:val="2"/>
            </w:tcPr>
            <w:p w14:paraId="16A87D14" w14:textId="0785F364" w:rsidR="00E24BAB" w:rsidRPr="0074362D" w:rsidRDefault="00E24BAB" w:rsidP="00AB7E1D">
              <w:pPr>
                <w:pStyle w:val="Yltunniste"/>
                <w:rPr>
                  <w:b/>
                </w:rPr>
              </w:pPr>
              <w:r>
                <w:rPr>
                  <w:b/>
                  <w:color w:val="auto"/>
                </w:rPr>
                <w:t>Määrittely</w:t>
              </w:r>
            </w:p>
          </w:tc>
        </w:sdtContent>
      </w:sdt>
      <w:tc>
        <w:tcPr>
          <w:tcW w:w="1275" w:type="dxa"/>
        </w:tcPr>
        <w:p w14:paraId="1FC39945" w14:textId="77777777" w:rsidR="00E24BAB" w:rsidRPr="00CD3BD4" w:rsidRDefault="00E24BAB" w:rsidP="00F53733">
          <w:pPr>
            <w:pStyle w:val="Yltunniste"/>
          </w:pPr>
        </w:p>
      </w:tc>
      <w:tc>
        <w:tcPr>
          <w:tcW w:w="566" w:type="dxa"/>
        </w:tcPr>
        <w:p w14:paraId="2E96C811" w14:textId="05B937C0" w:rsidR="00E24BAB" w:rsidRPr="00CD3BD4" w:rsidRDefault="00E24BAB" w:rsidP="00E75537">
          <w:pPr>
            <w:pStyle w:val="Yltunniste"/>
            <w:jc w:val="right"/>
          </w:pPr>
          <w:r>
            <w:fldChar w:fldCharType="begin"/>
          </w:r>
          <w:r>
            <w:instrText xml:space="preserve"> PAGE   \* MERGEFORMAT </w:instrText>
          </w:r>
          <w:r>
            <w:fldChar w:fldCharType="separate"/>
          </w:r>
          <w:r w:rsidR="00E949E0">
            <w:t>20</w:t>
          </w:r>
          <w:r>
            <w:fldChar w:fldCharType="end"/>
          </w:r>
          <w:r>
            <w:t xml:space="preserve"> (</w:t>
          </w:r>
          <w:fldSimple w:instr=" NUMPAGES   \* MERGEFORMAT ">
            <w:r w:rsidR="00E949E0">
              <w:t>25</w:t>
            </w:r>
          </w:fldSimple>
          <w:r>
            <w:t>)</w:t>
          </w:r>
        </w:p>
      </w:tc>
    </w:tr>
    <w:tr w:rsidR="00E24BAB" w14:paraId="6BF83A66" w14:textId="77777777" w:rsidTr="00632E46">
      <w:tc>
        <w:tcPr>
          <w:tcW w:w="5222" w:type="dxa"/>
          <w:vMerge/>
        </w:tcPr>
        <w:p w14:paraId="0562CB0E" w14:textId="77777777" w:rsidR="00E24BAB" w:rsidRPr="00661F12" w:rsidRDefault="00E24BAB" w:rsidP="00F53733">
          <w:pPr>
            <w:pStyle w:val="Yltunniste"/>
          </w:pPr>
        </w:p>
      </w:tc>
      <w:tc>
        <w:tcPr>
          <w:tcW w:w="2575" w:type="dxa"/>
          <w:gridSpan w:val="2"/>
          <w:vMerge w:val="restart"/>
        </w:tcPr>
        <w:p w14:paraId="2F11396A" w14:textId="4177541A" w:rsidR="00E24BAB" w:rsidRPr="00661F12" w:rsidRDefault="00E24BAB" w:rsidP="00AB7E1D">
          <w:pPr>
            <w:pStyle w:val="Yltunniste"/>
          </w:pPr>
          <w:r>
            <w:t>Koosteet ja ylläpidettävät asiakirjat</w:t>
          </w:r>
        </w:p>
      </w:tc>
      <w:tc>
        <w:tcPr>
          <w:tcW w:w="1841" w:type="dxa"/>
          <w:gridSpan w:val="2"/>
        </w:tcPr>
        <w:p w14:paraId="34CE0A41" w14:textId="77777777" w:rsidR="00E24BAB" w:rsidRPr="00661F12" w:rsidRDefault="00E24BAB" w:rsidP="00F53733">
          <w:pPr>
            <w:pStyle w:val="Yltunniste"/>
          </w:pPr>
        </w:p>
      </w:tc>
    </w:tr>
    <w:tr w:rsidR="00E24BAB" w14:paraId="62EBF3C5" w14:textId="77777777" w:rsidTr="00632E46">
      <w:trPr>
        <w:trHeight w:hRule="exact" w:val="227"/>
      </w:trPr>
      <w:tc>
        <w:tcPr>
          <w:tcW w:w="5222" w:type="dxa"/>
          <w:vMerge/>
        </w:tcPr>
        <w:p w14:paraId="6D98A12B" w14:textId="77777777" w:rsidR="00E24BAB" w:rsidRPr="000643DE" w:rsidRDefault="00E24BAB" w:rsidP="00F53733">
          <w:pPr>
            <w:pStyle w:val="Yltunniste"/>
          </w:pPr>
        </w:p>
      </w:tc>
      <w:tc>
        <w:tcPr>
          <w:tcW w:w="2575" w:type="dxa"/>
          <w:gridSpan w:val="2"/>
          <w:vMerge/>
        </w:tcPr>
        <w:p w14:paraId="2946DB82" w14:textId="77777777" w:rsidR="00E24BAB" w:rsidRPr="000643DE" w:rsidRDefault="00E24BAB" w:rsidP="00F53733">
          <w:pPr>
            <w:pStyle w:val="Yltunniste"/>
          </w:pPr>
        </w:p>
      </w:tc>
      <w:tc>
        <w:tcPr>
          <w:tcW w:w="1841" w:type="dxa"/>
          <w:gridSpan w:val="2"/>
        </w:tcPr>
        <w:p w14:paraId="5997CC1D" w14:textId="77777777" w:rsidR="00E24BAB" w:rsidRPr="000643DE" w:rsidRDefault="00E24BAB" w:rsidP="00F53733">
          <w:pPr>
            <w:pStyle w:val="Yltunniste"/>
          </w:pPr>
        </w:p>
      </w:tc>
    </w:tr>
    <w:tr w:rsidR="00E24BAB" w14:paraId="58E82493" w14:textId="77777777" w:rsidTr="00632E46">
      <w:trPr>
        <w:trHeight w:val="283"/>
      </w:trPr>
      <w:tc>
        <w:tcPr>
          <w:tcW w:w="5222" w:type="dxa"/>
        </w:tcPr>
        <w:p w14:paraId="6B292B5C" w14:textId="7D19F066" w:rsidR="00E24BAB" w:rsidRPr="00661F12" w:rsidRDefault="00E24BAB" w:rsidP="0011757F">
          <w:pPr>
            <w:pStyle w:val="Yltunniste"/>
          </w:pPr>
        </w:p>
      </w:tc>
      <w:sdt>
        <w:sdtPr>
          <w:alias w:val="Julkaisupäivämäärä"/>
          <w:tag w:val=""/>
          <w:id w:val="266656777"/>
          <w:placeholder>
            <w:docPart w:val="F306D3CF629F4CE880CF86466F213230"/>
          </w:placeholder>
          <w:dataBinding w:prefixMappings="xmlns:ns0='http://schemas.microsoft.com/office/2006/coverPageProps' " w:xpath="/ns0:CoverPageProperties[1]/ns0:PublishDate[1]" w:storeItemID="{55AF091B-3C7A-41E3-B477-F2FDAA23CFDA}"/>
          <w:date w:fullDate="2024-11-01T00:00:00Z">
            <w:dateFormat w:val="d.M.yyyy"/>
            <w:lid w:val="fi-FI"/>
            <w:storeMappedDataAs w:val="dateTime"/>
            <w:calendar w:val="gregorian"/>
          </w:date>
        </w:sdtPr>
        <w:sdtEndPr/>
        <w:sdtContent>
          <w:tc>
            <w:tcPr>
              <w:tcW w:w="2575" w:type="dxa"/>
              <w:gridSpan w:val="2"/>
            </w:tcPr>
            <w:p w14:paraId="48CE8B4B" w14:textId="1AEC5056" w:rsidR="00E24BAB" w:rsidRDefault="008D4FDF">
              <w:pPr>
                <w:pStyle w:val="Yltunniste"/>
              </w:pPr>
              <w:ins w:id="1221" w:author="Kuusisto Katja" w:date="2024-11-01T08:43:00Z">
                <w:r>
                  <w:t>1</w:t>
                </w:r>
              </w:ins>
              <w:del w:id="1222" w:author="Eklund Marjut" w:date="2022-12-16T09:50:00Z">
                <w:r w:rsidR="00E24BAB" w:rsidDel="00970B58">
                  <w:delText>29.3.2022</w:delText>
                </w:r>
              </w:del>
              <w:ins w:id="1223" w:author="Kuusisto Katja" w:date="2024-11-01T08:43:00Z">
                <w:r>
                  <w:t>.11</w:t>
                </w:r>
              </w:ins>
              <w:ins w:id="1224" w:author="Eklund Marjut" w:date="2022-12-16T09:50:00Z">
                <w:r w:rsidR="00E24BAB">
                  <w:t>.20</w:t>
                </w:r>
              </w:ins>
              <w:ins w:id="1225" w:author="Kuusisto Katja" w:date="2024-11-01T08:43:00Z">
                <w:r>
                  <w:t>24</w:t>
                </w:r>
              </w:ins>
            </w:p>
          </w:tc>
        </w:sdtContent>
      </w:sdt>
      <w:tc>
        <w:tcPr>
          <w:tcW w:w="1841" w:type="dxa"/>
          <w:gridSpan w:val="2"/>
        </w:tcPr>
        <w:p w14:paraId="0B21D88C" w14:textId="3098E115" w:rsidR="00E24BAB" w:rsidRDefault="00E24BAB" w:rsidP="0011757F">
          <w:pPr>
            <w:pStyle w:val="Yltunniste"/>
          </w:pPr>
        </w:p>
      </w:tc>
    </w:tr>
  </w:tbl>
  <w:p w14:paraId="110FFD37" w14:textId="77777777" w:rsidR="00E24BAB" w:rsidRDefault="00E24BAB" w:rsidP="00BB528D">
    <w:pPr>
      <w:pStyle w:val="Yltunnis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C6443"/>
    <w:multiLevelType w:val="hybridMultilevel"/>
    <w:tmpl w:val="6C7A0F88"/>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start w:val="1"/>
      <w:numFmt w:val="bullet"/>
      <w:lvlText w:val=""/>
      <w:lvlJc w:val="left"/>
      <w:pPr>
        <w:ind w:left="2160" w:hanging="360"/>
      </w:pPr>
      <w:rPr>
        <w:rFonts w:ascii="Wingdings" w:hAnsi="Wingdings" w:hint="default"/>
      </w:rPr>
    </w:lvl>
    <w:lvl w:ilvl="3" w:tplc="040B0001">
      <w:start w:val="1"/>
      <w:numFmt w:val="bullet"/>
      <w:lvlText w:val=""/>
      <w:lvlJc w:val="left"/>
      <w:pPr>
        <w:ind w:left="2880" w:hanging="360"/>
      </w:pPr>
      <w:rPr>
        <w:rFonts w:ascii="Symbol" w:hAnsi="Symbol" w:hint="default"/>
      </w:rPr>
    </w:lvl>
    <w:lvl w:ilvl="4" w:tplc="040B0003">
      <w:start w:val="1"/>
      <w:numFmt w:val="bullet"/>
      <w:lvlText w:val="o"/>
      <w:lvlJc w:val="left"/>
      <w:pPr>
        <w:ind w:left="3600" w:hanging="360"/>
      </w:pPr>
      <w:rPr>
        <w:rFonts w:ascii="Courier New" w:hAnsi="Courier New" w:cs="Courier New" w:hint="default"/>
      </w:rPr>
    </w:lvl>
    <w:lvl w:ilvl="5" w:tplc="040B0005">
      <w:start w:val="1"/>
      <w:numFmt w:val="bullet"/>
      <w:lvlText w:val=""/>
      <w:lvlJc w:val="left"/>
      <w:pPr>
        <w:ind w:left="4320" w:hanging="360"/>
      </w:pPr>
      <w:rPr>
        <w:rFonts w:ascii="Wingdings" w:hAnsi="Wingdings" w:hint="default"/>
      </w:rPr>
    </w:lvl>
    <w:lvl w:ilvl="6" w:tplc="040B0001">
      <w:start w:val="1"/>
      <w:numFmt w:val="bullet"/>
      <w:lvlText w:val=""/>
      <w:lvlJc w:val="left"/>
      <w:pPr>
        <w:ind w:left="5040" w:hanging="360"/>
      </w:pPr>
      <w:rPr>
        <w:rFonts w:ascii="Symbol" w:hAnsi="Symbol" w:hint="default"/>
      </w:rPr>
    </w:lvl>
    <w:lvl w:ilvl="7" w:tplc="040B0003">
      <w:start w:val="1"/>
      <w:numFmt w:val="bullet"/>
      <w:lvlText w:val="o"/>
      <w:lvlJc w:val="left"/>
      <w:pPr>
        <w:ind w:left="5760" w:hanging="360"/>
      </w:pPr>
      <w:rPr>
        <w:rFonts w:ascii="Courier New" w:hAnsi="Courier New" w:cs="Courier New" w:hint="default"/>
      </w:rPr>
    </w:lvl>
    <w:lvl w:ilvl="8" w:tplc="040B0005">
      <w:start w:val="1"/>
      <w:numFmt w:val="bullet"/>
      <w:lvlText w:val=""/>
      <w:lvlJc w:val="left"/>
      <w:pPr>
        <w:ind w:left="6480" w:hanging="360"/>
      </w:pPr>
      <w:rPr>
        <w:rFonts w:ascii="Wingdings" w:hAnsi="Wingdings" w:hint="default"/>
      </w:rPr>
    </w:lvl>
  </w:abstractNum>
  <w:abstractNum w:abstractNumId="1" w15:restartNumberingAfterBreak="0">
    <w:nsid w:val="0199088C"/>
    <w:multiLevelType w:val="hybridMultilevel"/>
    <w:tmpl w:val="1AB03F74"/>
    <w:lvl w:ilvl="0" w:tplc="040B0001">
      <w:start w:val="1"/>
      <w:numFmt w:val="bullet"/>
      <w:lvlText w:val=""/>
      <w:lvlJc w:val="left"/>
      <w:pPr>
        <w:ind w:left="2138" w:hanging="360"/>
      </w:pPr>
      <w:rPr>
        <w:rFonts w:ascii="Symbol" w:hAnsi="Symbol" w:hint="default"/>
      </w:rPr>
    </w:lvl>
    <w:lvl w:ilvl="1" w:tplc="040B0003">
      <w:start w:val="1"/>
      <w:numFmt w:val="bullet"/>
      <w:lvlText w:val="o"/>
      <w:lvlJc w:val="left"/>
      <w:pPr>
        <w:ind w:left="2858" w:hanging="360"/>
      </w:pPr>
      <w:rPr>
        <w:rFonts w:ascii="Courier New" w:hAnsi="Courier New" w:cs="Courier New" w:hint="default"/>
      </w:rPr>
    </w:lvl>
    <w:lvl w:ilvl="2" w:tplc="040B0005" w:tentative="1">
      <w:start w:val="1"/>
      <w:numFmt w:val="bullet"/>
      <w:lvlText w:val=""/>
      <w:lvlJc w:val="left"/>
      <w:pPr>
        <w:ind w:left="3578" w:hanging="360"/>
      </w:pPr>
      <w:rPr>
        <w:rFonts w:ascii="Wingdings" w:hAnsi="Wingdings" w:hint="default"/>
      </w:rPr>
    </w:lvl>
    <w:lvl w:ilvl="3" w:tplc="040B0001" w:tentative="1">
      <w:start w:val="1"/>
      <w:numFmt w:val="bullet"/>
      <w:lvlText w:val=""/>
      <w:lvlJc w:val="left"/>
      <w:pPr>
        <w:ind w:left="4298" w:hanging="360"/>
      </w:pPr>
      <w:rPr>
        <w:rFonts w:ascii="Symbol" w:hAnsi="Symbol" w:hint="default"/>
      </w:rPr>
    </w:lvl>
    <w:lvl w:ilvl="4" w:tplc="040B0003" w:tentative="1">
      <w:start w:val="1"/>
      <w:numFmt w:val="bullet"/>
      <w:lvlText w:val="o"/>
      <w:lvlJc w:val="left"/>
      <w:pPr>
        <w:ind w:left="5018" w:hanging="360"/>
      </w:pPr>
      <w:rPr>
        <w:rFonts w:ascii="Courier New" w:hAnsi="Courier New" w:cs="Courier New" w:hint="default"/>
      </w:rPr>
    </w:lvl>
    <w:lvl w:ilvl="5" w:tplc="040B0005" w:tentative="1">
      <w:start w:val="1"/>
      <w:numFmt w:val="bullet"/>
      <w:lvlText w:val=""/>
      <w:lvlJc w:val="left"/>
      <w:pPr>
        <w:ind w:left="5738" w:hanging="360"/>
      </w:pPr>
      <w:rPr>
        <w:rFonts w:ascii="Wingdings" w:hAnsi="Wingdings" w:hint="default"/>
      </w:rPr>
    </w:lvl>
    <w:lvl w:ilvl="6" w:tplc="040B0001" w:tentative="1">
      <w:start w:val="1"/>
      <w:numFmt w:val="bullet"/>
      <w:lvlText w:val=""/>
      <w:lvlJc w:val="left"/>
      <w:pPr>
        <w:ind w:left="6458" w:hanging="360"/>
      </w:pPr>
      <w:rPr>
        <w:rFonts w:ascii="Symbol" w:hAnsi="Symbol" w:hint="default"/>
      </w:rPr>
    </w:lvl>
    <w:lvl w:ilvl="7" w:tplc="040B0003" w:tentative="1">
      <w:start w:val="1"/>
      <w:numFmt w:val="bullet"/>
      <w:lvlText w:val="o"/>
      <w:lvlJc w:val="left"/>
      <w:pPr>
        <w:ind w:left="7178" w:hanging="360"/>
      </w:pPr>
      <w:rPr>
        <w:rFonts w:ascii="Courier New" w:hAnsi="Courier New" w:cs="Courier New" w:hint="default"/>
      </w:rPr>
    </w:lvl>
    <w:lvl w:ilvl="8" w:tplc="040B0005" w:tentative="1">
      <w:start w:val="1"/>
      <w:numFmt w:val="bullet"/>
      <w:lvlText w:val=""/>
      <w:lvlJc w:val="left"/>
      <w:pPr>
        <w:ind w:left="7898" w:hanging="360"/>
      </w:pPr>
      <w:rPr>
        <w:rFonts w:ascii="Wingdings" w:hAnsi="Wingdings" w:hint="default"/>
      </w:rPr>
    </w:lvl>
  </w:abstractNum>
  <w:abstractNum w:abstractNumId="2" w15:restartNumberingAfterBreak="0">
    <w:nsid w:val="03AE4FC6"/>
    <w:multiLevelType w:val="hybridMultilevel"/>
    <w:tmpl w:val="5FD836D6"/>
    <w:lvl w:ilvl="0" w:tplc="040B0001">
      <w:start w:val="1"/>
      <w:numFmt w:val="bullet"/>
      <w:lvlText w:val=""/>
      <w:lvlJc w:val="left"/>
      <w:pPr>
        <w:ind w:left="2138" w:hanging="360"/>
      </w:pPr>
      <w:rPr>
        <w:rFonts w:ascii="Symbol" w:hAnsi="Symbol" w:hint="default"/>
      </w:rPr>
    </w:lvl>
    <w:lvl w:ilvl="1" w:tplc="040B0003" w:tentative="1">
      <w:start w:val="1"/>
      <w:numFmt w:val="bullet"/>
      <w:lvlText w:val="o"/>
      <w:lvlJc w:val="left"/>
      <w:pPr>
        <w:ind w:left="2858" w:hanging="360"/>
      </w:pPr>
      <w:rPr>
        <w:rFonts w:ascii="Courier New" w:hAnsi="Courier New" w:cs="Courier New" w:hint="default"/>
      </w:rPr>
    </w:lvl>
    <w:lvl w:ilvl="2" w:tplc="040B0005" w:tentative="1">
      <w:start w:val="1"/>
      <w:numFmt w:val="bullet"/>
      <w:lvlText w:val=""/>
      <w:lvlJc w:val="left"/>
      <w:pPr>
        <w:ind w:left="3578" w:hanging="360"/>
      </w:pPr>
      <w:rPr>
        <w:rFonts w:ascii="Wingdings" w:hAnsi="Wingdings" w:hint="default"/>
      </w:rPr>
    </w:lvl>
    <w:lvl w:ilvl="3" w:tplc="040B0001" w:tentative="1">
      <w:start w:val="1"/>
      <w:numFmt w:val="bullet"/>
      <w:lvlText w:val=""/>
      <w:lvlJc w:val="left"/>
      <w:pPr>
        <w:ind w:left="4298" w:hanging="360"/>
      </w:pPr>
      <w:rPr>
        <w:rFonts w:ascii="Symbol" w:hAnsi="Symbol" w:hint="default"/>
      </w:rPr>
    </w:lvl>
    <w:lvl w:ilvl="4" w:tplc="040B0003" w:tentative="1">
      <w:start w:val="1"/>
      <w:numFmt w:val="bullet"/>
      <w:lvlText w:val="o"/>
      <w:lvlJc w:val="left"/>
      <w:pPr>
        <w:ind w:left="5018" w:hanging="360"/>
      </w:pPr>
      <w:rPr>
        <w:rFonts w:ascii="Courier New" w:hAnsi="Courier New" w:cs="Courier New" w:hint="default"/>
      </w:rPr>
    </w:lvl>
    <w:lvl w:ilvl="5" w:tplc="040B0005" w:tentative="1">
      <w:start w:val="1"/>
      <w:numFmt w:val="bullet"/>
      <w:lvlText w:val=""/>
      <w:lvlJc w:val="left"/>
      <w:pPr>
        <w:ind w:left="5738" w:hanging="360"/>
      </w:pPr>
      <w:rPr>
        <w:rFonts w:ascii="Wingdings" w:hAnsi="Wingdings" w:hint="default"/>
      </w:rPr>
    </w:lvl>
    <w:lvl w:ilvl="6" w:tplc="040B0001" w:tentative="1">
      <w:start w:val="1"/>
      <w:numFmt w:val="bullet"/>
      <w:lvlText w:val=""/>
      <w:lvlJc w:val="left"/>
      <w:pPr>
        <w:ind w:left="6458" w:hanging="360"/>
      </w:pPr>
      <w:rPr>
        <w:rFonts w:ascii="Symbol" w:hAnsi="Symbol" w:hint="default"/>
      </w:rPr>
    </w:lvl>
    <w:lvl w:ilvl="7" w:tplc="040B0003" w:tentative="1">
      <w:start w:val="1"/>
      <w:numFmt w:val="bullet"/>
      <w:lvlText w:val="o"/>
      <w:lvlJc w:val="left"/>
      <w:pPr>
        <w:ind w:left="7178" w:hanging="360"/>
      </w:pPr>
      <w:rPr>
        <w:rFonts w:ascii="Courier New" w:hAnsi="Courier New" w:cs="Courier New" w:hint="default"/>
      </w:rPr>
    </w:lvl>
    <w:lvl w:ilvl="8" w:tplc="040B0005" w:tentative="1">
      <w:start w:val="1"/>
      <w:numFmt w:val="bullet"/>
      <w:lvlText w:val=""/>
      <w:lvlJc w:val="left"/>
      <w:pPr>
        <w:ind w:left="7898" w:hanging="360"/>
      </w:pPr>
      <w:rPr>
        <w:rFonts w:ascii="Wingdings" w:hAnsi="Wingdings" w:hint="default"/>
      </w:rPr>
    </w:lvl>
  </w:abstractNum>
  <w:abstractNum w:abstractNumId="3" w15:restartNumberingAfterBreak="0">
    <w:nsid w:val="0C6B1062"/>
    <w:multiLevelType w:val="hybridMultilevel"/>
    <w:tmpl w:val="4AE6C21E"/>
    <w:lvl w:ilvl="0" w:tplc="040B0001">
      <w:start w:val="1"/>
      <w:numFmt w:val="bullet"/>
      <w:lvlText w:val=""/>
      <w:lvlJc w:val="left"/>
      <w:pPr>
        <w:ind w:left="2138" w:hanging="360"/>
      </w:pPr>
      <w:rPr>
        <w:rFonts w:ascii="Symbol" w:hAnsi="Symbol" w:hint="default"/>
      </w:rPr>
    </w:lvl>
    <w:lvl w:ilvl="1" w:tplc="040B0003" w:tentative="1">
      <w:start w:val="1"/>
      <w:numFmt w:val="bullet"/>
      <w:lvlText w:val="o"/>
      <w:lvlJc w:val="left"/>
      <w:pPr>
        <w:ind w:left="2858" w:hanging="360"/>
      </w:pPr>
      <w:rPr>
        <w:rFonts w:ascii="Courier New" w:hAnsi="Courier New" w:cs="Courier New" w:hint="default"/>
      </w:rPr>
    </w:lvl>
    <w:lvl w:ilvl="2" w:tplc="040B0005" w:tentative="1">
      <w:start w:val="1"/>
      <w:numFmt w:val="bullet"/>
      <w:lvlText w:val=""/>
      <w:lvlJc w:val="left"/>
      <w:pPr>
        <w:ind w:left="3578" w:hanging="360"/>
      </w:pPr>
      <w:rPr>
        <w:rFonts w:ascii="Wingdings" w:hAnsi="Wingdings" w:hint="default"/>
      </w:rPr>
    </w:lvl>
    <w:lvl w:ilvl="3" w:tplc="040B0001" w:tentative="1">
      <w:start w:val="1"/>
      <w:numFmt w:val="bullet"/>
      <w:lvlText w:val=""/>
      <w:lvlJc w:val="left"/>
      <w:pPr>
        <w:ind w:left="4298" w:hanging="360"/>
      </w:pPr>
      <w:rPr>
        <w:rFonts w:ascii="Symbol" w:hAnsi="Symbol" w:hint="default"/>
      </w:rPr>
    </w:lvl>
    <w:lvl w:ilvl="4" w:tplc="040B0003" w:tentative="1">
      <w:start w:val="1"/>
      <w:numFmt w:val="bullet"/>
      <w:lvlText w:val="o"/>
      <w:lvlJc w:val="left"/>
      <w:pPr>
        <w:ind w:left="5018" w:hanging="360"/>
      </w:pPr>
      <w:rPr>
        <w:rFonts w:ascii="Courier New" w:hAnsi="Courier New" w:cs="Courier New" w:hint="default"/>
      </w:rPr>
    </w:lvl>
    <w:lvl w:ilvl="5" w:tplc="040B0005" w:tentative="1">
      <w:start w:val="1"/>
      <w:numFmt w:val="bullet"/>
      <w:lvlText w:val=""/>
      <w:lvlJc w:val="left"/>
      <w:pPr>
        <w:ind w:left="5738" w:hanging="360"/>
      </w:pPr>
      <w:rPr>
        <w:rFonts w:ascii="Wingdings" w:hAnsi="Wingdings" w:hint="default"/>
      </w:rPr>
    </w:lvl>
    <w:lvl w:ilvl="6" w:tplc="040B0001" w:tentative="1">
      <w:start w:val="1"/>
      <w:numFmt w:val="bullet"/>
      <w:lvlText w:val=""/>
      <w:lvlJc w:val="left"/>
      <w:pPr>
        <w:ind w:left="6458" w:hanging="360"/>
      </w:pPr>
      <w:rPr>
        <w:rFonts w:ascii="Symbol" w:hAnsi="Symbol" w:hint="default"/>
      </w:rPr>
    </w:lvl>
    <w:lvl w:ilvl="7" w:tplc="040B0003" w:tentative="1">
      <w:start w:val="1"/>
      <w:numFmt w:val="bullet"/>
      <w:lvlText w:val="o"/>
      <w:lvlJc w:val="left"/>
      <w:pPr>
        <w:ind w:left="7178" w:hanging="360"/>
      </w:pPr>
      <w:rPr>
        <w:rFonts w:ascii="Courier New" w:hAnsi="Courier New" w:cs="Courier New" w:hint="default"/>
      </w:rPr>
    </w:lvl>
    <w:lvl w:ilvl="8" w:tplc="040B0005" w:tentative="1">
      <w:start w:val="1"/>
      <w:numFmt w:val="bullet"/>
      <w:lvlText w:val=""/>
      <w:lvlJc w:val="left"/>
      <w:pPr>
        <w:ind w:left="7898" w:hanging="360"/>
      </w:pPr>
      <w:rPr>
        <w:rFonts w:ascii="Wingdings" w:hAnsi="Wingdings" w:hint="default"/>
      </w:rPr>
    </w:lvl>
  </w:abstractNum>
  <w:abstractNum w:abstractNumId="4" w15:restartNumberingAfterBreak="0">
    <w:nsid w:val="152E4B08"/>
    <w:multiLevelType w:val="hybridMultilevel"/>
    <w:tmpl w:val="5C8CEF6A"/>
    <w:lvl w:ilvl="0" w:tplc="040B000F">
      <w:start w:val="1"/>
      <w:numFmt w:val="decimal"/>
      <w:lvlText w:val="%1."/>
      <w:lvlJc w:val="left"/>
      <w:pPr>
        <w:ind w:left="2138" w:hanging="360"/>
      </w:pPr>
    </w:lvl>
    <w:lvl w:ilvl="1" w:tplc="040B0001">
      <w:start w:val="1"/>
      <w:numFmt w:val="bullet"/>
      <w:lvlText w:val=""/>
      <w:lvlJc w:val="left"/>
      <w:pPr>
        <w:ind w:left="2858" w:hanging="360"/>
      </w:pPr>
      <w:rPr>
        <w:rFonts w:ascii="Symbol" w:hAnsi="Symbol" w:hint="default"/>
      </w:rPr>
    </w:lvl>
    <w:lvl w:ilvl="2" w:tplc="040B0001">
      <w:start w:val="1"/>
      <w:numFmt w:val="bullet"/>
      <w:lvlText w:val=""/>
      <w:lvlJc w:val="left"/>
      <w:pPr>
        <w:ind w:left="3578" w:hanging="180"/>
      </w:pPr>
      <w:rPr>
        <w:rFonts w:ascii="Symbol" w:hAnsi="Symbol" w:hint="default"/>
      </w:r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5" w15:restartNumberingAfterBreak="0">
    <w:nsid w:val="1CD42139"/>
    <w:multiLevelType w:val="multilevel"/>
    <w:tmpl w:val="2AFE9990"/>
    <w:lvl w:ilvl="0">
      <w:start w:val="1"/>
      <w:numFmt w:val="bullet"/>
      <w:pStyle w:val="Merkittyluettelo"/>
      <w:lvlText w:val=""/>
      <w:lvlJc w:val="left"/>
      <w:pPr>
        <w:ind w:left="2155" w:hanging="397"/>
      </w:pPr>
      <w:rPr>
        <w:rFonts w:ascii="Symbol" w:hAnsi="Symbol" w:hint="default"/>
      </w:rPr>
    </w:lvl>
    <w:lvl w:ilvl="1">
      <w:start w:val="1"/>
      <w:numFmt w:val="bullet"/>
      <w:lvlText w:val=""/>
      <w:lvlJc w:val="left"/>
      <w:pPr>
        <w:ind w:left="2552" w:hanging="397"/>
      </w:pPr>
      <w:rPr>
        <w:rFonts w:ascii="Symbol" w:hAnsi="Symbol" w:hint="default"/>
      </w:rPr>
    </w:lvl>
    <w:lvl w:ilvl="2">
      <w:start w:val="1"/>
      <w:numFmt w:val="bullet"/>
      <w:lvlText w:val=""/>
      <w:lvlJc w:val="left"/>
      <w:pPr>
        <w:tabs>
          <w:tab w:val="num" w:pos="2552"/>
        </w:tabs>
        <w:ind w:left="2948" w:hanging="396"/>
      </w:pPr>
      <w:rPr>
        <w:rFonts w:ascii="Symbol" w:hAnsi="Symbol" w:hint="default"/>
      </w:rPr>
    </w:lvl>
    <w:lvl w:ilvl="3">
      <w:start w:val="1"/>
      <w:numFmt w:val="bullet"/>
      <w:lvlText w:val=""/>
      <w:lvlJc w:val="left"/>
      <w:pPr>
        <w:tabs>
          <w:tab w:val="num" w:pos="2948"/>
        </w:tabs>
        <w:ind w:left="3345" w:hanging="397"/>
      </w:pPr>
      <w:rPr>
        <w:rFonts w:ascii="Symbol" w:hAnsi="Symbol" w:hint="default"/>
      </w:rPr>
    </w:lvl>
    <w:lvl w:ilvl="4">
      <w:start w:val="1"/>
      <w:numFmt w:val="bullet"/>
      <w:lvlText w:val=""/>
      <w:lvlJc w:val="left"/>
      <w:pPr>
        <w:tabs>
          <w:tab w:val="num" w:pos="3345"/>
        </w:tabs>
        <w:ind w:left="3742" w:hanging="397"/>
      </w:pPr>
      <w:rPr>
        <w:rFonts w:ascii="Symbol" w:hAnsi="Symbol" w:hint="default"/>
      </w:rPr>
    </w:lvl>
    <w:lvl w:ilvl="5">
      <w:start w:val="1"/>
      <w:numFmt w:val="bullet"/>
      <w:lvlText w:val="–"/>
      <w:lvlJc w:val="left"/>
      <w:pPr>
        <w:tabs>
          <w:tab w:val="num" w:pos="3742"/>
        </w:tabs>
        <w:ind w:left="4139" w:hanging="397"/>
      </w:pPr>
      <w:rPr>
        <w:rFonts w:ascii="Calibri" w:hAnsi="Calibri" w:hint="default"/>
      </w:rPr>
    </w:lvl>
    <w:lvl w:ilvl="6">
      <w:start w:val="1"/>
      <w:numFmt w:val="bullet"/>
      <w:lvlText w:val="–"/>
      <w:lvlJc w:val="left"/>
      <w:pPr>
        <w:tabs>
          <w:tab w:val="num" w:pos="4139"/>
        </w:tabs>
        <w:ind w:left="4536" w:hanging="397"/>
      </w:pPr>
      <w:rPr>
        <w:rFonts w:ascii="Calibri" w:hAnsi="Calibri" w:hint="default"/>
      </w:rPr>
    </w:lvl>
    <w:lvl w:ilvl="7">
      <w:start w:val="1"/>
      <w:numFmt w:val="bullet"/>
      <w:lvlText w:val="–"/>
      <w:lvlJc w:val="left"/>
      <w:pPr>
        <w:tabs>
          <w:tab w:val="num" w:pos="4536"/>
        </w:tabs>
        <w:ind w:left="4933" w:hanging="397"/>
      </w:pPr>
      <w:rPr>
        <w:rFonts w:ascii="Calibri" w:hAnsi="Calibri" w:hint="default"/>
      </w:rPr>
    </w:lvl>
    <w:lvl w:ilvl="8">
      <w:start w:val="1"/>
      <w:numFmt w:val="bullet"/>
      <w:lvlText w:val="–"/>
      <w:lvlJc w:val="left"/>
      <w:pPr>
        <w:ind w:left="5330" w:hanging="397"/>
      </w:pPr>
      <w:rPr>
        <w:rFonts w:ascii="Calibri" w:hAnsi="Calibri" w:hint="default"/>
      </w:rPr>
    </w:lvl>
  </w:abstractNum>
  <w:abstractNum w:abstractNumId="6" w15:restartNumberingAfterBreak="0">
    <w:nsid w:val="21697CD2"/>
    <w:multiLevelType w:val="multilevel"/>
    <w:tmpl w:val="040B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34387D9F"/>
    <w:multiLevelType w:val="hybridMultilevel"/>
    <w:tmpl w:val="5C8CEF6A"/>
    <w:lvl w:ilvl="0" w:tplc="040B000F">
      <w:start w:val="1"/>
      <w:numFmt w:val="decimal"/>
      <w:lvlText w:val="%1."/>
      <w:lvlJc w:val="left"/>
      <w:pPr>
        <w:ind w:left="2138" w:hanging="360"/>
      </w:pPr>
    </w:lvl>
    <w:lvl w:ilvl="1" w:tplc="040B0001">
      <w:start w:val="1"/>
      <w:numFmt w:val="bullet"/>
      <w:lvlText w:val=""/>
      <w:lvlJc w:val="left"/>
      <w:pPr>
        <w:ind w:left="2858" w:hanging="360"/>
      </w:pPr>
      <w:rPr>
        <w:rFonts w:ascii="Symbol" w:hAnsi="Symbol" w:hint="default"/>
      </w:rPr>
    </w:lvl>
    <w:lvl w:ilvl="2" w:tplc="040B0001">
      <w:start w:val="1"/>
      <w:numFmt w:val="bullet"/>
      <w:lvlText w:val=""/>
      <w:lvlJc w:val="left"/>
      <w:pPr>
        <w:ind w:left="3578" w:hanging="180"/>
      </w:pPr>
      <w:rPr>
        <w:rFonts w:ascii="Symbol" w:hAnsi="Symbol" w:hint="default"/>
      </w:r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8" w15:restartNumberingAfterBreak="0">
    <w:nsid w:val="37DA6480"/>
    <w:multiLevelType w:val="hybridMultilevel"/>
    <w:tmpl w:val="BDF6177A"/>
    <w:lvl w:ilvl="0" w:tplc="040B0001">
      <w:start w:val="1"/>
      <w:numFmt w:val="bullet"/>
      <w:lvlText w:val=""/>
      <w:lvlJc w:val="left"/>
      <w:pPr>
        <w:ind w:left="2138" w:hanging="360"/>
      </w:pPr>
      <w:rPr>
        <w:rFonts w:ascii="Symbol" w:hAnsi="Symbol" w:hint="default"/>
      </w:rPr>
    </w:lvl>
    <w:lvl w:ilvl="1" w:tplc="040B0003">
      <w:start w:val="1"/>
      <w:numFmt w:val="bullet"/>
      <w:lvlText w:val="o"/>
      <w:lvlJc w:val="left"/>
      <w:pPr>
        <w:ind w:left="2858" w:hanging="360"/>
      </w:pPr>
      <w:rPr>
        <w:rFonts w:ascii="Courier New" w:hAnsi="Courier New" w:cs="Courier New" w:hint="default"/>
      </w:rPr>
    </w:lvl>
    <w:lvl w:ilvl="2" w:tplc="040B0005" w:tentative="1">
      <w:start w:val="1"/>
      <w:numFmt w:val="bullet"/>
      <w:lvlText w:val=""/>
      <w:lvlJc w:val="left"/>
      <w:pPr>
        <w:ind w:left="3578" w:hanging="360"/>
      </w:pPr>
      <w:rPr>
        <w:rFonts w:ascii="Wingdings" w:hAnsi="Wingdings" w:hint="default"/>
      </w:rPr>
    </w:lvl>
    <w:lvl w:ilvl="3" w:tplc="040B0001" w:tentative="1">
      <w:start w:val="1"/>
      <w:numFmt w:val="bullet"/>
      <w:lvlText w:val=""/>
      <w:lvlJc w:val="left"/>
      <w:pPr>
        <w:ind w:left="4298" w:hanging="360"/>
      </w:pPr>
      <w:rPr>
        <w:rFonts w:ascii="Symbol" w:hAnsi="Symbol" w:hint="default"/>
      </w:rPr>
    </w:lvl>
    <w:lvl w:ilvl="4" w:tplc="040B0003" w:tentative="1">
      <w:start w:val="1"/>
      <w:numFmt w:val="bullet"/>
      <w:lvlText w:val="o"/>
      <w:lvlJc w:val="left"/>
      <w:pPr>
        <w:ind w:left="5018" w:hanging="360"/>
      </w:pPr>
      <w:rPr>
        <w:rFonts w:ascii="Courier New" w:hAnsi="Courier New" w:cs="Courier New" w:hint="default"/>
      </w:rPr>
    </w:lvl>
    <w:lvl w:ilvl="5" w:tplc="040B0005" w:tentative="1">
      <w:start w:val="1"/>
      <w:numFmt w:val="bullet"/>
      <w:lvlText w:val=""/>
      <w:lvlJc w:val="left"/>
      <w:pPr>
        <w:ind w:left="5738" w:hanging="360"/>
      </w:pPr>
      <w:rPr>
        <w:rFonts w:ascii="Wingdings" w:hAnsi="Wingdings" w:hint="default"/>
      </w:rPr>
    </w:lvl>
    <w:lvl w:ilvl="6" w:tplc="040B0001" w:tentative="1">
      <w:start w:val="1"/>
      <w:numFmt w:val="bullet"/>
      <w:lvlText w:val=""/>
      <w:lvlJc w:val="left"/>
      <w:pPr>
        <w:ind w:left="6458" w:hanging="360"/>
      </w:pPr>
      <w:rPr>
        <w:rFonts w:ascii="Symbol" w:hAnsi="Symbol" w:hint="default"/>
      </w:rPr>
    </w:lvl>
    <w:lvl w:ilvl="7" w:tplc="040B0003" w:tentative="1">
      <w:start w:val="1"/>
      <w:numFmt w:val="bullet"/>
      <w:lvlText w:val="o"/>
      <w:lvlJc w:val="left"/>
      <w:pPr>
        <w:ind w:left="7178" w:hanging="360"/>
      </w:pPr>
      <w:rPr>
        <w:rFonts w:ascii="Courier New" w:hAnsi="Courier New" w:cs="Courier New" w:hint="default"/>
      </w:rPr>
    </w:lvl>
    <w:lvl w:ilvl="8" w:tplc="040B0005" w:tentative="1">
      <w:start w:val="1"/>
      <w:numFmt w:val="bullet"/>
      <w:lvlText w:val=""/>
      <w:lvlJc w:val="left"/>
      <w:pPr>
        <w:ind w:left="7898" w:hanging="360"/>
      </w:pPr>
      <w:rPr>
        <w:rFonts w:ascii="Wingdings" w:hAnsi="Wingdings" w:hint="default"/>
      </w:rPr>
    </w:lvl>
  </w:abstractNum>
  <w:abstractNum w:abstractNumId="9" w15:restartNumberingAfterBreak="0">
    <w:nsid w:val="3F950A3B"/>
    <w:multiLevelType w:val="multilevel"/>
    <w:tmpl w:val="388A7428"/>
    <w:numStyleLink w:val="Otsikkonumerointi"/>
  </w:abstractNum>
  <w:abstractNum w:abstractNumId="10" w15:restartNumberingAfterBreak="0">
    <w:nsid w:val="46C66242"/>
    <w:multiLevelType w:val="hybridMultilevel"/>
    <w:tmpl w:val="93D870A8"/>
    <w:lvl w:ilvl="0" w:tplc="040B0001">
      <w:start w:val="1"/>
      <w:numFmt w:val="bullet"/>
      <w:lvlText w:val=""/>
      <w:lvlJc w:val="left"/>
      <w:pPr>
        <w:ind w:left="2138" w:hanging="360"/>
      </w:pPr>
      <w:rPr>
        <w:rFonts w:ascii="Symbol" w:hAnsi="Symbol" w:hint="default"/>
      </w:rPr>
    </w:lvl>
    <w:lvl w:ilvl="1" w:tplc="040B0003" w:tentative="1">
      <w:start w:val="1"/>
      <w:numFmt w:val="bullet"/>
      <w:lvlText w:val="o"/>
      <w:lvlJc w:val="left"/>
      <w:pPr>
        <w:ind w:left="2858" w:hanging="360"/>
      </w:pPr>
      <w:rPr>
        <w:rFonts w:ascii="Courier New" w:hAnsi="Courier New" w:cs="Courier New" w:hint="default"/>
      </w:rPr>
    </w:lvl>
    <w:lvl w:ilvl="2" w:tplc="040B0005" w:tentative="1">
      <w:start w:val="1"/>
      <w:numFmt w:val="bullet"/>
      <w:lvlText w:val=""/>
      <w:lvlJc w:val="left"/>
      <w:pPr>
        <w:ind w:left="3578" w:hanging="360"/>
      </w:pPr>
      <w:rPr>
        <w:rFonts w:ascii="Wingdings" w:hAnsi="Wingdings" w:hint="default"/>
      </w:rPr>
    </w:lvl>
    <w:lvl w:ilvl="3" w:tplc="040B0001" w:tentative="1">
      <w:start w:val="1"/>
      <w:numFmt w:val="bullet"/>
      <w:lvlText w:val=""/>
      <w:lvlJc w:val="left"/>
      <w:pPr>
        <w:ind w:left="4298" w:hanging="360"/>
      </w:pPr>
      <w:rPr>
        <w:rFonts w:ascii="Symbol" w:hAnsi="Symbol" w:hint="default"/>
      </w:rPr>
    </w:lvl>
    <w:lvl w:ilvl="4" w:tplc="040B0003" w:tentative="1">
      <w:start w:val="1"/>
      <w:numFmt w:val="bullet"/>
      <w:lvlText w:val="o"/>
      <w:lvlJc w:val="left"/>
      <w:pPr>
        <w:ind w:left="5018" w:hanging="360"/>
      </w:pPr>
      <w:rPr>
        <w:rFonts w:ascii="Courier New" w:hAnsi="Courier New" w:cs="Courier New" w:hint="default"/>
      </w:rPr>
    </w:lvl>
    <w:lvl w:ilvl="5" w:tplc="040B0005" w:tentative="1">
      <w:start w:val="1"/>
      <w:numFmt w:val="bullet"/>
      <w:lvlText w:val=""/>
      <w:lvlJc w:val="left"/>
      <w:pPr>
        <w:ind w:left="5738" w:hanging="360"/>
      </w:pPr>
      <w:rPr>
        <w:rFonts w:ascii="Wingdings" w:hAnsi="Wingdings" w:hint="default"/>
      </w:rPr>
    </w:lvl>
    <w:lvl w:ilvl="6" w:tplc="040B0001" w:tentative="1">
      <w:start w:val="1"/>
      <w:numFmt w:val="bullet"/>
      <w:lvlText w:val=""/>
      <w:lvlJc w:val="left"/>
      <w:pPr>
        <w:ind w:left="6458" w:hanging="360"/>
      </w:pPr>
      <w:rPr>
        <w:rFonts w:ascii="Symbol" w:hAnsi="Symbol" w:hint="default"/>
      </w:rPr>
    </w:lvl>
    <w:lvl w:ilvl="7" w:tplc="040B0003" w:tentative="1">
      <w:start w:val="1"/>
      <w:numFmt w:val="bullet"/>
      <w:lvlText w:val="o"/>
      <w:lvlJc w:val="left"/>
      <w:pPr>
        <w:ind w:left="7178" w:hanging="360"/>
      </w:pPr>
      <w:rPr>
        <w:rFonts w:ascii="Courier New" w:hAnsi="Courier New" w:cs="Courier New" w:hint="default"/>
      </w:rPr>
    </w:lvl>
    <w:lvl w:ilvl="8" w:tplc="040B0005" w:tentative="1">
      <w:start w:val="1"/>
      <w:numFmt w:val="bullet"/>
      <w:lvlText w:val=""/>
      <w:lvlJc w:val="left"/>
      <w:pPr>
        <w:ind w:left="7898" w:hanging="360"/>
      </w:pPr>
      <w:rPr>
        <w:rFonts w:ascii="Wingdings" w:hAnsi="Wingdings" w:hint="default"/>
      </w:rPr>
    </w:lvl>
  </w:abstractNum>
  <w:abstractNum w:abstractNumId="11" w15:restartNumberingAfterBreak="0">
    <w:nsid w:val="4AF3019C"/>
    <w:multiLevelType w:val="multilevel"/>
    <w:tmpl w:val="388A7428"/>
    <w:numStyleLink w:val="Otsikkonumerointi"/>
  </w:abstractNum>
  <w:abstractNum w:abstractNumId="12" w15:restartNumberingAfterBreak="0">
    <w:nsid w:val="4CAE61E6"/>
    <w:multiLevelType w:val="hybridMultilevel"/>
    <w:tmpl w:val="DC66AD6A"/>
    <w:lvl w:ilvl="0" w:tplc="040B0001">
      <w:start w:val="1"/>
      <w:numFmt w:val="bullet"/>
      <w:lvlText w:val=""/>
      <w:lvlJc w:val="left"/>
      <w:pPr>
        <w:ind w:left="720" w:hanging="360"/>
      </w:pPr>
      <w:rPr>
        <w:rFonts w:ascii="Symbol" w:hAnsi="Symbol" w:hint="default"/>
      </w:rPr>
    </w:lvl>
    <w:lvl w:ilvl="1" w:tplc="040B0003">
      <w:start w:val="1"/>
      <w:numFmt w:val="bullet"/>
      <w:lvlText w:val="o"/>
      <w:lvlJc w:val="left"/>
      <w:pPr>
        <w:ind w:left="1440" w:hanging="360"/>
      </w:pPr>
      <w:rPr>
        <w:rFonts w:ascii="Courier New" w:hAnsi="Courier New" w:cs="Courier New" w:hint="default"/>
      </w:rPr>
    </w:lvl>
    <w:lvl w:ilvl="2" w:tplc="040B0005">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3" w15:restartNumberingAfterBreak="0">
    <w:nsid w:val="4E12410B"/>
    <w:multiLevelType w:val="hybridMultilevel"/>
    <w:tmpl w:val="0E32DE4C"/>
    <w:lvl w:ilvl="0" w:tplc="040B0001">
      <w:start w:val="1"/>
      <w:numFmt w:val="bullet"/>
      <w:lvlText w:val=""/>
      <w:lvlJc w:val="left"/>
      <w:pPr>
        <w:ind w:left="2138" w:hanging="360"/>
      </w:pPr>
      <w:rPr>
        <w:rFonts w:ascii="Symbol" w:hAnsi="Symbol" w:hint="default"/>
      </w:rPr>
    </w:lvl>
    <w:lvl w:ilvl="1" w:tplc="040B0003" w:tentative="1">
      <w:start w:val="1"/>
      <w:numFmt w:val="bullet"/>
      <w:lvlText w:val="o"/>
      <w:lvlJc w:val="left"/>
      <w:pPr>
        <w:ind w:left="2858" w:hanging="360"/>
      </w:pPr>
      <w:rPr>
        <w:rFonts w:ascii="Courier New" w:hAnsi="Courier New" w:cs="Courier New" w:hint="default"/>
      </w:rPr>
    </w:lvl>
    <w:lvl w:ilvl="2" w:tplc="040B0005" w:tentative="1">
      <w:start w:val="1"/>
      <w:numFmt w:val="bullet"/>
      <w:lvlText w:val=""/>
      <w:lvlJc w:val="left"/>
      <w:pPr>
        <w:ind w:left="3578" w:hanging="360"/>
      </w:pPr>
      <w:rPr>
        <w:rFonts w:ascii="Wingdings" w:hAnsi="Wingdings" w:hint="default"/>
      </w:rPr>
    </w:lvl>
    <w:lvl w:ilvl="3" w:tplc="040B0001" w:tentative="1">
      <w:start w:val="1"/>
      <w:numFmt w:val="bullet"/>
      <w:lvlText w:val=""/>
      <w:lvlJc w:val="left"/>
      <w:pPr>
        <w:ind w:left="4298" w:hanging="360"/>
      </w:pPr>
      <w:rPr>
        <w:rFonts w:ascii="Symbol" w:hAnsi="Symbol" w:hint="default"/>
      </w:rPr>
    </w:lvl>
    <w:lvl w:ilvl="4" w:tplc="040B0003" w:tentative="1">
      <w:start w:val="1"/>
      <w:numFmt w:val="bullet"/>
      <w:lvlText w:val="o"/>
      <w:lvlJc w:val="left"/>
      <w:pPr>
        <w:ind w:left="5018" w:hanging="360"/>
      </w:pPr>
      <w:rPr>
        <w:rFonts w:ascii="Courier New" w:hAnsi="Courier New" w:cs="Courier New" w:hint="default"/>
      </w:rPr>
    </w:lvl>
    <w:lvl w:ilvl="5" w:tplc="040B0005" w:tentative="1">
      <w:start w:val="1"/>
      <w:numFmt w:val="bullet"/>
      <w:lvlText w:val=""/>
      <w:lvlJc w:val="left"/>
      <w:pPr>
        <w:ind w:left="5738" w:hanging="360"/>
      </w:pPr>
      <w:rPr>
        <w:rFonts w:ascii="Wingdings" w:hAnsi="Wingdings" w:hint="default"/>
      </w:rPr>
    </w:lvl>
    <w:lvl w:ilvl="6" w:tplc="040B0001" w:tentative="1">
      <w:start w:val="1"/>
      <w:numFmt w:val="bullet"/>
      <w:lvlText w:val=""/>
      <w:lvlJc w:val="left"/>
      <w:pPr>
        <w:ind w:left="6458" w:hanging="360"/>
      </w:pPr>
      <w:rPr>
        <w:rFonts w:ascii="Symbol" w:hAnsi="Symbol" w:hint="default"/>
      </w:rPr>
    </w:lvl>
    <w:lvl w:ilvl="7" w:tplc="040B0003" w:tentative="1">
      <w:start w:val="1"/>
      <w:numFmt w:val="bullet"/>
      <w:lvlText w:val="o"/>
      <w:lvlJc w:val="left"/>
      <w:pPr>
        <w:ind w:left="7178" w:hanging="360"/>
      </w:pPr>
      <w:rPr>
        <w:rFonts w:ascii="Courier New" w:hAnsi="Courier New" w:cs="Courier New" w:hint="default"/>
      </w:rPr>
    </w:lvl>
    <w:lvl w:ilvl="8" w:tplc="040B0005" w:tentative="1">
      <w:start w:val="1"/>
      <w:numFmt w:val="bullet"/>
      <w:lvlText w:val=""/>
      <w:lvlJc w:val="left"/>
      <w:pPr>
        <w:ind w:left="7898" w:hanging="360"/>
      </w:pPr>
      <w:rPr>
        <w:rFonts w:ascii="Wingdings" w:hAnsi="Wingdings" w:hint="default"/>
      </w:rPr>
    </w:lvl>
  </w:abstractNum>
  <w:abstractNum w:abstractNumId="14" w15:restartNumberingAfterBreak="0">
    <w:nsid w:val="519574D2"/>
    <w:multiLevelType w:val="hybridMultilevel"/>
    <w:tmpl w:val="EDFECC56"/>
    <w:lvl w:ilvl="0" w:tplc="040B0001">
      <w:start w:val="1"/>
      <w:numFmt w:val="bullet"/>
      <w:lvlText w:val=""/>
      <w:lvlJc w:val="left"/>
      <w:pPr>
        <w:ind w:left="2138" w:hanging="360"/>
      </w:pPr>
      <w:rPr>
        <w:rFonts w:ascii="Symbol" w:hAnsi="Symbol" w:hint="default"/>
      </w:rPr>
    </w:lvl>
    <w:lvl w:ilvl="1" w:tplc="040B0003">
      <w:start w:val="1"/>
      <w:numFmt w:val="bullet"/>
      <w:lvlText w:val="o"/>
      <w:lvlJc w:val="left"/>
      <w:pPr>
        <w:ind w:left="1440" w:hanging="360"/>
      </w:pPr>
      <w:rPr>
        <w:rFonts w:ascii="Courier New" w:hAnsi="Courier New" w:cs="Courier New" w:hint="default"/>
      </w:rPr>
    </w:lvl>
    <w:lvl w:ilvl="2" w:tplc="040B0005">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5" w15:restartNumberingAfterBreak="0">
    <w:nsid w:val="52EC63DD"/>
    <w:multiLevelType w:val="hybridMultilevel"/>
    <w:tmpl w:val="BE821908"/>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start w:val="1"/>
      <w:numFmt w:val="bullet"/>
      <w:lvlText w:val=""/>
      <w:lvlJc w:val="left"/>
      <w:pPr>
        <w:ind w:left="4320" w:hanging="360"/>
      </w:pPr>
      <w:rPr>
        <w:rFonts w:ascii="Wingdings" w:hAnsi="Wingdings" w:hint="default"/>
      </w:rPr>
    </w:lvl>
    <w:lvl w:ilvl="6" w:tplc="040B0001">
      <w:start w:val="1"/>
      <w:numFmt w:val="bullet"/>
      <w:lvlText w:val=""/>
      <w:lvlJc w:val="left"/>
      <w:pPr>
        <w:ind w:left="5040" w:hanging="360"/>
      </w:pPr>
      <w:rPr>
        <w:rFonts w:ascii="Symbol" w:hAnsi="Symbol" w:hint="default"/>
      </w:rPr>
    </w:lvl>
    <w:lvl w:ilvl="7" w:tplc="040B0003">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6" w15:restartNumberingAfterBreak="0">
    <w:nsid w:val="5BC43DB5"/>
    <w:multiLevelType w:val="hybridMultilevel"/>
    <w:tmpl w:val="32C06244"/>
    <w:lvl w:ilvl="0" w:tplc="040B0001">
      <w:start w:val="1"/>
      <w:numFmt w:val="bullet"/>
      <w:lvlText w:val=""/>
      <w:lvlJc w:val="left"/>
      <w:pPr>
        <w:ind w:left="2138" w:hanging="360"/>
      </w:pPr>
      <w:rPr>
        <w:rFonts w:ascii="Symbol" w:hAnsi="Symbol" w:hint="default"/>
      </w:rPr>
    </w:lvl>
    <w:lvl w:ilvl="1" w:tplc="040B0003" w:tentative="1">
      <w:start w:val="1"/>
      <w:numFmt w:val="bullet"/>
      <w:lvlText w:val="o"/>
      <w:lvlJc w:val="left"/>
      <w:pPr>
        <w:ind w:left="2858" w:hanging="360"/>
      </w:pPr>
      <w:rPr>
        <w:rFonts w:ascii="Courier New" w:hAnsi="Courier New" w:cs="Courier New" w:hint="default"/>
      </w:rPr>
    </w:lvl>
    <w:lvl w:ilvl="2" w:tplc="040B0005" w:tentative="1">
      <w:start w:val="1"/>
      <w:numFmt w:val="bullet"/>
      <w:lvlText w:val=""/>
      <w:lvlJc w:val="left"/>
      <w:pPr>
        <w:ind w:left="3578" w:hanging="360"/>
      </w:pPr>
      <w:rPr>
        <w:rFonts w:ascii="Wingdings" w:hAnsi="Wingdings" w:hint="default"/>
      </w:rPr>
    </w:lvl>
    <w:lvl w:ilvl="3" w:tplc="040B0001" w:tentative="1">
      <w:start w:val="1"/>
      <w:numFmt w:val="bullet"/>
      <w:lvlText w:val=""/>
      <w:lvlJc w:val="left"/>
      <w:pPr>
        <w:ind w:left="4298" w:hanging="360"/>
      </w:pPr>
      <w:rPr>
        <w:rFonts w:ascii="Symbol" w:hAnsi="Symbol" w:hint="default"/>
      </w:rPr>
    </w:lvl>
    <w:lvl w:ilvl="4" w:tplc="040B0003" w:tentative="1">
      <w:start w:val="1"/>
      <w:numFmt w:val="bullet"/>
      <w:lvlText w:val="o"/>
      <w:lvlJc w:val="left"/>
      <w:pPr>
        <w:ind w:left="5018" w:hanging="360"/>
      </w:pPr>
      <w:rPr>
        <w:rFonts w:ascii="Courier New" w:hAnsi="Courier New" w:cs="Courier New" w:hint="default"/>
      </w:rPr>
    </w:lvl>
    <w:lvl w:ilvl="5" w:tplc="040B0005" w:tentative="1">
      <w:start w:val="1"/>
      <w:numFmt w:val="bullet"/>
      <w:lvlText w:val=""/>
      <w:lvlJc w:val="left"/>
      <w:pPr>
        <w:ind w:left="5738" w:hanging="360"/>
      </w:pPr>
      <w:rPr>
        <w:rFonts w:ascii="Wingdings" w:hAnsi="Wingdings" w:hint="default"/>
      </w:rPr>
    </w:lvl>
    <w:lvl w:ilvl="6" w:tplc="040B0001" w:tentative="1">
      <w:start w:val="1"/>
      <w:numFmt w:val="bullet"/>
      <w:lvlText w:val=""/>
      <w:lvlJc w:val="left"/>
      <w:pPr>
        <w:ind w:left="6458" w:hanging="360"/>
      </w:pPr>
      <w:rPr>
        <w:rFonts w:ascii="Symbol" w:hAnsi="Symbol" w:hint="default"/>
      </w:rPr>
    </w:lvl>
    <w:lvl w:ilvl="7" w:tplc="040B0003" w:tentative="1">
      <w:start w:val="1"/>
      <w:numFmt w:val="bullet"/>
      <w:lvlText w:val="o"/>
      <w:lvlJc w:val="left"/>
      <w:pPr>
        <w:ind w:left="7178" w:hanging="360"/>
      </w:pPr>
      <w:rPr>
        <w:rFonts w:ascii="Courier New" w:hAnsi="Courier New" w:cs="Courier New" w:hint="default"/>
      </w:rPr>
    </w:lvl>
    <w:lvl w:ilvl="8" w:tplc="040B0005" w:tentative="1">
      <w:start w:val="1"/>
      <w:numFmt w:val="bullet"/>
      <w:lvlText w:val=""/>
      <w:lvlJc w:val="left"/>
      <w:pPr>
        <w:ind w:left="7898" w:hanging="360"/>
      </w:pPr>
      <w:rPr>
        <w:rFonts w:ascii="Wingdings" w:hAnsi="Wingdings" w:hint="default"/>
      </w:rPr>
    </w:lvl>
  </w:abstractNum>
  <w:abstractNum w:abstractNumId="17" w15:restartNumberingAfterBreak="0">
    <w:nsid w:val="5EA9561E"/>
    <w:multiLevelType w:val="hybridMultilevel"/>
    <w:tmpl w:val="18108A7C"/>
    <w:lvl w:ilvl="0" w:tplc="040B0001">
      <w:start w:val="1"/>
      <w:numFmt w:val="bullet"/>
      <w:lvlText w:val=""/>
      <w:lvlJc w:val="left"/>
      <w:pPr>
        <w:ind w:left="2348" w:hanging="360"/>
      </w:pPr>
      <w:rPr>
        <w:rFonts w:ascii="Symbol" w:hAnsi="Symbol" w:hint="default"/>
      </w:rPr>
    </w:lvl>
    <w:lvl w:ilvl="1" w:tplc="040B0003" w:tentative="1">
      <w:start w:val="1"/>
      <w:numFmt w:val="bullet"/>
      <w:lvlText w:val="o"/>
      <w:lvlJc w:val="left"/>
      <w:pPr>
        <w:ind w:left="3068" w:hanging="360"/>
      </w:pPr>
      <w:rPr>
        <w:rFonts w:ascii="Courier New" w:hAnsi="Courier New" w:cs="Courier New" w:hint="default"/>
      </w:rPr>
    </w:lvl>
    <w:lvl w:ilvl="2" w:tplc="040B0005" w:tentative="1">
      <w:start w:val="1"/>
      <w:numFmt w:val="bullet"/>
      <w:lvlText w:val=""/>
      <w:lvlJc w:val="left"/>
      <w:pPr>
        <w:ind w:left="3788" w:hanging="360"/>
      </w:pPr>
      <w:rPr>
        <w:rFonts w:ascii="Wingdings" w:hAnsi="Wingdings" w:hint="default"/>
      </w:rPr>
    </w:lvl>
    <w:lvl w:ilvl="3" w:tplc="040B0001" w:tentative="1">
      <w:start w:val="1"/>
      <w:numFmt w:val="bullet"/>
      <w:lvlText w:val=""/>
      <w:lvlJc w:val="left"/>
      <w:pPr>
        <w:ind w:left="4508" w:hanging="360"/>
      </w:pPr>
      <w:rPr>
        <w:rFonts w:ascii="Symbol" w:hAnsi="Symbol" w:hint="default"/>
      </w:rPr>
    </w:lvl>
    <w:lvl w:ilvl="4" w:tplc="040B0003" w:tentative="1">
      <w:start w:val="1"/>
      <w:numFmt w:val="bullet"/>
      <w:lvlText w:val="o"/>
      <w:lvlJc w:val="left"/>
      <w:pPr>
        <w:ind w:left="5228" w:hanging="360"/>
      </w:pPr>
      <w:rPr>
        <w:rFonts w:ascii="Courier New" w:hAnsi="Courier New" w:cs="Courier New" w:hint="default"/>
      </w:rPr>
    </w:lvl>
    <w:lvl w:ilvl="5" w:tplc="040B0005" w:tentative="1">
      <w:start w:val="1"/>
      <w:numFmt w:val="bullet"/>
      <w:lvlText w:val=""/>
      <w:lvlJc w:val="left"/>
      <w:pPr>
        <w:ind w:left="5948" w:hanging="360"/>
      </w:pPr>
      <w:rPr>
        <w:rFonts w:ascii="Wingdings" w:hAnsi="Wingdings" w:hint="default"/>
      </w:rPr>
    </w:lvl>
    <w:lvl w:ilvl="6" w:tplc="040B0001" w:tentative="1">
      <w:start w:val="1"/>
      <w:numFmt w:val="bullet"/>
      <w:lvlText w:val=""/>
      <w:lvlJc w:val="left"/>
      <w:pPr>
        <w:ind w:left="6668" w:hanging="360"/>
      </w:pPr>
      <w:rPr>
        <w:rFonts w:ascii="Symbol" w:hAnsi="Symbol" w:hint="default"/>
      </w:rPr>
    </w:lvl>
    <w:lvl w:ilvl="7" w:tplc="040B0003" w:tentative="1">
      <w:start w:val="1"/>
      <w:numFmt w:val="bullet"/>
      <w:lvlText w:val="o"/>
      <w:lvlJc w:val="left"/>
      <w:pPr>
        <w:ind w:left="7388" w:hanging="360"/>
      </w:pPr>
      <w:rPr>
        <w:rFonts w:ascii="Courier New" w:hAnsi="Courier New" w:cs="Courier New" w:hint="default"/>
      </w:rPr>
    </w:lvl>
    <w:lvl w:ilvl="8" w:tplc="040B0005" w:tentative="1">
      <w:start w:val="1"/>
      <w:numFmt w:val="bullet"/>
      <w:lvlText w:val=""/>
      <w:lvlJc w:val="left"/>
      <w:pPr>
        <w:ind w:left="8108" w:hanging="360"/>
      </w:pPr>
      <w:rPr>
        <w:rFonts w:ascii="Wingdings" w:hAnsi="Wingdings" w:hint="default"/>
      </w:rPr>
    </w:lvl>
  </w:abstractNum>
  <w:abstractNum w:abstractNumId="18" w15:restartNumberingAfterBreak="0">
    <w:nsid w:val="63EF067C"/>
    <w:multiLevelType w:val="hybridMultilevel"/>
    <w:tmpl w:val="D9CE420A"/>
    <w:lvl w:ilvl="0" w:tplc="040B0001">
      <w:start w:val="1"/>
      <w:numFmt w:val="bullet"/>
      <w:lvlText w:val=""/>
      <w:lvlJc w:val="left"/>
      <w:pPr>
        <w:ind w:left="2138" w:hanging="360"/>
      </w:pPr>
      <w:rPr>
        <w:rFonts w:ascii="Symbol" w:hAnsi="Symbol" w:hint="default"/>
      </w:rPr>
    </w:lvl>
    <w:lvl w:ilvl="1" w:tplc="040B0003" w:tentative="1">
      <w:start w:val="1"/>
      <w:numFmt w:val="bullet"/>
      <w:lvlText w:val="o"/>
      <w:lvlJc w:val="left"/>
      <w:pPr>
        <w:ind w:left="2858" w:hanging="360"/>
      </w:pPr>
      <w:rPr>
        <w:rFonts w:ascii="Courier New" w:hAnsi="Courier New" w:cs="Courier New" w:hint="default"/>
      </w:rPr>
    </w:lvl>
    <w:lvl w:ilvl="2" w:tplc="040B0005" w:tentative="1">
      <w:start w:val="1"/>
      <w:numFmt w:val="bullet"/>
      <w:lvlText w:val=""/>
      <w:lvlJc w:val="left"/>
      <w:pPr>
        <w:ind w:left="3578" w:hanging="360"/>
      </w:pPr>
      <w:rPr>
        <w:rFonts w:ascii="Wingdings" w:hAnsi="Wingdings" w:hint="default"/>
      </w:rPr>
    </w:lvl>
    <w:lvl w:ilvl="3" w:tplc="040B0001" w:tentative="1">
      <w:start w:val="1"/>
      <w:numFmt w:val="bullet"/>
      <w:lvlText w:val=""/>
      <w:lvlJc w:val="left"/>
      <w:pPr>
        <w:ind w:left="4298" w:hanging="360"/>
      </w:pPr>
      <w:rPr>
        <w:rFonts w:ascii="Symbol" w:hAnsi="Symbol" w:hint="default"/>
      </w:rPr>
    </w:lvl>
    <w:lvl w:ilvl="4" w:tplc="040B0003" w:tentative="1">
      <w:start w:val="1"/>
      <w:numFmt w:val="bullet"/>
      <w:lvlText w:val="o"/>
      <w:lvlJc w:val="left"/>
      <w:pPr>
        <w:ind w:left="5018" w:hanging="360"/>
      </w:pPr>
      <w:rPr>
        <w:rFonts w:ascii="Courier New" w:hAnsi="Courier New" w:cs="Courier New" w:hint="default"/>
      </w:rPr>
    </w:lvl>
    <w:lvl w:ilvl="5" w:tplc="040B0005" w:tentative="1">
      <w:start w:val="1"/>
      <w:numFmt w:val="bullet"/>
      <w:lvlText w:val=""/>
      <w:lvlJc w:val="left"/>
      <w:pPr>
        <w:ind w:left="5738" w:hanging="360"/>
      </w:pPr>
      <w:rPr>
        <w:rFonts w:ascii="Wingdings" w:hAnsi="Wingdings" w:hint="default"/>
      </w:rPr>
    </w:lvl>
    <w:lvl w:ilvl="6" w:tplc="040B0001" w:tentative="1">
      <w:start w:val="1"/>
      <w:numFmt w:val="bullet"/>
      <w:lvlText w:val=""/>
      <w:lvlJc w:val="left"/>
      <w:pPr>
        <w:ind w:left="6458" w:hanging="360"/>
      </w:pPr>
      <w:rPr>
        <w:rFonts w:ascii="Symbol" w:hAnsi="Symbol" w:hint="default"/>
      </w:rPr>
    </w:lvl>
    <w:lvl w:ilvl="7" w:tplc="040B0003" w:tentative="1">
      <w:start w:val="1"/>
      <w:numFmt w:val="bullet"/>
      <w:lvlText w:val="o"/>
      <w:lvlJc w:val="left"/>
      <w:pPr>
        <w:ind w:left="7178" w:hanging="360"/>
      </w:pPr>
      <w:rPr>
        <w:rFonts w:ascii="Courier New" w:hAnsi="Courier New" w:cs="Courier New" w:hint="default"/>
      </w:rPr>
    </w:lvl>
    <w:lvl w:ilvl="8" w:tplc="040B0005" w:tentative="1">
      <w:start w:val="1"/>
      <w:numFmt w:val="bullet"/>
      <w:lvlText w:val=""/>
      <w:lvlJc w:val="left"/>
      <w:pPr>
        <w:ind w:left="7898" w:hanging="360"/>
      </w:pPr>
      <w:rPr>
        <w:rFonts w:ascii="Wingdings" w:hAnsi="Wingdings" w:hint="default"/>
      </w:rPr>
    </w:lvl>
  </w:abstractNum>
  <w:abstractNum w:abstractNumId="19" w15:restartNumberingAfterBreak="0">
    <w:nsid w:val="64BC3AC5"/>
    <w:multiLevelType w:val="hybridMultilevel"/>
    <w:tmpl w:val="D416C65C"/>
    <w:lvl w:ilvl="0" w:tplc="040B0001">
      <w:start w:val="1"/>
      <w:numFmt w:val="bullet"/>
      <w:lvlText w:val=""/>
      <w:lvlJc w:val="left"/>
      <w:pPr>
        <w:ind w:left="2138" w:hanging="360"/>
      </w:pPr>
      <w:rPr>
        <w:rFonts w:ascii="Symbol" w:hAnsi="Symbol" w:hint="default"/>
      </w:rPr>
    </w:lvl>
    <w:lvl w:ilvl="1" w:tplc="040B0001">
      <w:start w:val="1"/>
      <w:numFmt w:val="bullet"/>
      <w:lvlText w:val=""/>
      <w:lvlJc w:val="left"/>
      <w:pPr>
        <w:ind w:left="2858" w:hanging="360"/>
      </w:pPr>
      <w:rPr>
        <w:rFonts w:ascii="Symbol" w:hAnsi="Symbol" w:hint="default"/>
      </w:rPr>
    </w:lvl>
    <w:lvl w:ilvl="2" w:tplc="040B0001">
      <w:start w:val="1"/>
      <w:numFmt w:val="bullet"/>
      <w:lvlText w:val=""/>
      <w:lvlJc w:val="left"/>
      <w:pPr>
        <w:ind w:left="3578" w:hanging="180"/>
      </w:pPr>
      <w:rPr>
        <w:rFonts w:ascii="Symbol" w:hAnsi="Symbol" w:hint="default"/>
      </w:r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20" w15:restartNumberingAfterBreak="0">
    <w:nsid w:val="661B609A"/>
    <w:multiLevelType w:val="hybridMultilevel"/>
    <w:tmpl w:val="5BE02520"/>
    <w:lvl w:ilvl="0" w:tplc="040B0001">
      <w:start w:val="1"/>
      <w:numFmt w:val="bullet"/>
      <w:lvlText w:val=""/>
      <w:lvlJc w:val="left"/>
      <w:pPr>
        <w:ind w:left="2138" w:hanging="360"/>
      </w:pPr>
      <w:rPr>
        <w:rFonts w:ascii="Symbol" w:hAnsi="Symbol" w:hint="default"/>
      </w:rPr>
    </w:lvl>
    <w:lvl w:ilvl="1" w:tplc="040B0003">
      <w:start w:val="1"/>
      <w:numFmt w:val="bullet"/>
      <w:lvlText w:val="o"/>
      <w:lvlJc w:val="left"/>
      <w:pPr>
        <w:ind w:left="2858" w:hanging="360"/>
      </w:pPr>
      <w:rPr>
        <w:rFonts w:ascii="Courier New" w:hAnsi="Courier New" w:cs="Courier New" w:hint="default"/>
      </w:rPr>
    </w:lvl>
    <w:lvl w:ilvl="2" w:tplc="040B0005" w:tentative="1">
      <w:start w:val="1"/>
      <w:numFmt w:val="bullet"/>
      <w:lvlText w:val=""/>
      <w:lvlJc w:val="left"/>
      <w:pPr>
        <w:ind w:left="3578" w:hanging="360"/>
      </w:pPr>
      <w:rPr>
        <w:rFonts w:ascii="Wingdings" w:hAnsi="Wingdings" w:hint="default"/>
      </w:rPr>
    </w:lvl>
    <w:lvl w:ilvl="3" w:tplc="040B0001" w:tentative="1">
      <w:start w:val="1"/>
      <w:numFmt w:val="bullet"/>
      <w:lvlText w:val=""/>
      <w:lvlJc w:val="left"/>
      <w:pPr>
        <w:ind w:left="4298" w:hanging="360"/>
      </w:pPr>
      <w:rPr>
        <w:rFonts w:ascii="Symbol" w:hAnsi="Symbol" w:hint="default"/>
      </w:rPr>
    </w:lvl>
    <w:lvl w:ilvl="4" w:tplc="040B0003" w:tentative="1">
      <w:start w:val="1"/>
      <w:numFmt w:val="bullet"/>
      <w:lvlText w:val="o"/>
      <w:lvlJc w:val="left"/>
      <w:pPr>
        <w:ind w:left="5018" w:hanging="360"/>
      </w:pPr>
      <w:rPr>
        <w:rFonts w:ascii="Courier New" w:hAnsi="Courier New" w:cs="Courier New" w:hint="default"/>
      </w:rPr>
    </w:lvl>
    <w:lvl w:ilvl="5" w:tplc="040B0005" w:tentative="1">
      <w:start w:val="1"/>
      <w:numFmt w:val="bullet"/>
      <w:lvlText w:val=""/>
      <w:lvlJc w:val="left"/>
      <w:pPr>
        <w:ind w:left="5738" w:hanging="360"/>
      </w:pPr>
      <w:rPr>
        <w:rFonts w:ascii="Wingdings" w:hAnsi="Wingdings" w:hint="default"/>
      </w:rPr>
    </w:lvl>
    <w:lvl w:ilvl="6" w:tplc="040B0001" w:tentative="1">
      <w:start w:val="1"/>
      <w:numFmt w:val="bullet"/>
      <w:lvlText w:val=""/>
      <w:lvlJc w:val="left"/>
      <w:pPr>
        <w:ind w:left="6458" w:hanging="360"/>
      </w:pPr>
      <w:rPr>
        <w:rFonts w:ascii="Symbol" w:hAnsi="Symbol" w:hint="default"/>
      </w:rPr>
    </w:lvl>
    <w:lvl w:ilvl="7" w:tplc="040B0003" w:tentative="1">
      <w:start w:val="1"/>
      <w:numFmt w:val="bullet"/>
      <w:lvlText w:val="o"/>
      <w:lvlJc w:val="left"/>
      <w:pPr>
        <w:ind w:left="7178" w:hanging="360"/>
      </w:pPr>
      <w:rPr>
        <w:rFonts w:ascii="Courier New" w:hAnsi="Courier New" w:cs="Courier New" w:hint="default"/>
      </w:rPr>
    </w:lvl>
    <w:lvl w:ilvl="8" w:tplc="040B0005" w:tentative="1">
      <w:start w:val="1"/>
      <w:numFmt w:val="bullet"/>
      <w:lvlText w:val=""/>
      <w:lvlJc w:val="left"/>
      <w:pPr>
        <w:ind w:left="7898" w:hanging="360"/>
      </w:pPr>
      <w:rPr>
        <w:rFonts w:ascii="Wingdings" w:hAnsi="Wingdings" w:hint="default"/>
      </w:rPr>
    </w:lvl>
  </w:abstractNum>
  <w:abstractNum w:abstractNumId="21" w15:restartNumberingAfterBreak="0">
    <w:nsid w:val="696470D3"/>
    <w:multiLevelType w:val="hybridMultilevel"/>
    <w:tmpl w:val="2C5290F4"/>
    <w:lvl w:ilvl="0" w:tplc="040B0001">
      <w:start w:val="1"/>
      <w:numFmt w:val="bullet"/>
      <w:lvlText w:val=""/>
      <w:lvlJc w:val="left"/>
      <w:pPr>
        <w:ind w:left="2138" w:hanging="360"/>
      </w:pPr>
      <w:rPr>
        <w:rFonts w:ascii="Symbol" w:hAnsi="Symbol" w:hint="default"/>
      </w:rPr>
    </w:lvl>
    <w:lvl w:ilvl="1" w:tplc="040B0003" w:tentative="1">
      <w:start w:val="1"/>
      <w:numFmt w:val="bullet"/>
      <w:lvlText w:val="o"/>
      <w:lvlJc w:val="left"/>
      <w:pPr>
        <w:ind w:left="2858" w:hanging="360"/>
      </w:pPr>
      <w:rPr>
        <w:rFonts w:ascii="Courier New" w:hAnsi="Courier New" w:cs="Courier New" w:hint="default"/>
      </w:rPr>
    </w:lvl>
    <w:lvl w:ilvl="2" w:tplc="040B0005" w:tentative="1">
      <w:start w:val="1"/>
      <w:numFmt w:val="bullet"/>
      <w:lvlText w:val=""/>
      <w:lvlJc w:val="left"/>
      <w:pPr>
        <w:ind w:left="3578" w:hanging="360"/>
      </w:pPr>
      <w:rPr>
        <w:rFonts w:ascii="Wingdings" w:hAnsi="Wingdings" w:hint="default"/>
      </w:rPr>
    </w:lvl>
    <w:lvl w:ilvl="3" w:tplc="040B0001" w:tentative="1">
      <w:start w:val="1"/>
      <w:numFmt w:val="bullet"/>
      <w:lvlText w:val=""/>
      <w:lvlJc w:val="left"/>
      <w:pPr>
        <w:ind w:left="4298" w:hanging="360"/>
      </w:pPr>
      <w:rPr>
        <w:rFonts w:ascii="Symbol" w:hAnsi="Symbol" w:hint="default"/>
      </w:rPr>
    </w:lvl>
    <w:lvl w:ilvl="4" w:tplc="040B0003" w:tentative="1">
      <w:start w:val="1"/>
      <w:numFmt w:val="bullet"/>
      <w:lvlText w:val="o"/>
      <w:lvlJc w:val="left"/>
      <w:pPr>
        <w:ind w:left="5018" w:hanging="360"/>
      </w:pPr>
      <w:rPr>
        <w:rFonts w:ascii="Courier New" w:hAnsi="Courier New" w:cs="Courier New" w:hint="default"/>
      </w:rPr>
    </w:lvl>
    <w:lvl w:ilvl="5" w:tplc="040B0005" w:tentative="1">
      <w:start w:val="1"/>
      <w:numFmt w:val="bullet"/>
      <w:lvlText w:val=""/>
      <w:lvlJc w:val="left"/>
      <w:pPr>
        <w:ind w:left="5738" w:hanging="360"/>
      </w:pPr>
      <w:rPr>
        <w:rFonts w:ascii="Wingdings" w:hAnsi="Wingdings" w:hint="default"/>
      </w:rPr>
    </w:lvl>
    <w:lvl w:ilvl="6" w:tplc="040B0001" w:tentative="1">
      <w:start w:val="1"/>
      <w:numFmt w:val="bullet"/>
      <w:lvlText w:val=""/>
      <w:lvlJc w:val="left"/>
      <w:pPr>
        <w:ind w:left="6458" w:hanging="360"/>
      </w:pPr>
      <w:rPr>
        <w:rFonts w:ascii="Symbol" w:hAnsi="Symbol" w:hint="default"/>
      </w:rPr>
    </w:lvl>
    <w:lvl w:ilvl="7" w:tplc="040B0003" w:tentative="1">
      <w:start w:val="1"/>
      <w:numFmt w:val="bullet"/>
      <w:lvlText w:val="o"/>
      <w:lvlJc w:val="left"/>
      <w:pPr>
        <w:ind w:left="7178" w:hanging="360"/>
      </w:pPr>
      <w:rPr>
        <w:rFonts w:ascii="Courier New" w:hAnsi="Courier New" w:cs="Courier New" w:hint="default"/>
      </w:rPr>
    </w:lvl>
    <w:lvl w:ilvl="8" w:tplc="040B0005" w:tentative="1">
      <w:start w:val="1"/>
      <w:numFmt w:val="bullet"/>
      <w:lvlText w:val=""/>
      <w:lvlJc w:val="left"/>
      <w:pPr>
        <w:ind w:left="7898" w:hanging="360"/>
      </w:pPr>
      <w:rPr>
        <w:rFonts w:ascii="Wingdings" w:hAnsi="Wingdings" w:hint="default"/>
      </w:rPr>
    </w:lvl>
  </w:abstractNum>
  <w:abstractNum w:abstractNumId="22" w15:restartNumberingAfterBreak="0">
    <w:nsid w:val="698B42A0"/>
    <w:multiLevelType w:val="hybridMultilevel"/>
    <w:tmpl w:val="69A8F42A"/>
    <w:lvl w:ilvl="0" w:tplc="040B0001">
      <w:start w:val="1"/>
      <w:numFmt w:val="bullet"/>
      <w:lvlText w:val=""/>
      <w:lvlJc w:val="left"/>
      <w:pPr>
        <w:ind w:left="2138" w:hanging="360"/>
      </w:pPr>
      <w:rPr>
        <w:rFonts w:ascii="Symbol" w:hAnsi="Symbol" w:hint="default"/>
      </w:rPr>
    </w:lvl>
    <w:lvl w:ilvl="1" w:tplc="040B0003">
      <w:start w:val="1"/>
      <w:numFmt w:val="bullet"/>
      <w:lvlText w:val="o"/>
      <w:lvlJc w:val="left"/>
      <w:pPr>
        <w:ind w:left="2858" w:hanging="360"/>
      </w:pPr>
      <w:rPr>
        <w:rFonts w:ascii="Courier New" w:hAnsi="Courier New" w:cs="Courier New" w:hint="default"/>
      </w:rPr>
    </w:lvl>
    <w:lvl w:ilvl="2" w:tplc="040B0005" w:tentative="1">
      <w:start w:val="1"/>
      <w:numFmt w:val="bullet"/>
      <w:lvlText w:val=""/>
      <w:lvlJc w:val="left"/>
      <w:pPr>
        <w:ind w:left="3578" w:hanging="360"/>
      </w:pPr>
      <w:rPr>
        <w:rFonts w:ascii="Wingdings" w:hAnsi="Wingdings" w:hint="default"/>
      </w:rPr>
    </w:lvl>
    <w:lvl w:ilvl="3" w:tplc="040B0001" w:tentative="1">
      <w:start w:val="1"/>
      <w:numFmt w:val="bullet"/>
      <w:lvlText w:val=""/>
      <w:lvlJc w:val="left"/>
      <w:pPr>
        <w:ind w:left="4298" w:hanging="360"/>
      </w:pPr>
      <w:rPr>
        <w:rFonts w:ascii="Symbol" w:hAnsi="Symbol" w:hint="default"/>
      </w:rPr>
    </w:lvl>
    <w:lvl w:ilvl="4" w:tplc="040B0003" w:tentative="1">
      <w:start w:val="1"/>
      <w:numFmt w:val="bullet"/>
      <w:lvlText w:val="o"/>
      <w:lvlJc w:val="left"/>
      <w:pPr>
        <w:ind w:left="5018" w:hanging="360"/>
      </w:pPr>
      <w:rPr>
        <w:rFonts w:ascii="Courier New" w:hAnsi="Courier New" w:cs="Courier New" w:hint="default"/>
      </w:rPr>
    </w:lvl>
    <w:lvl w:ilvl="5" w:tplc="040B0005" w:tentative="1">
      <w:start w:val="1"/>
      <w:numFmt w:val="bullet"/>
      <w:lvlText w:val=""/>
      <w:lvlJc w:val="left"/>
      <w:pPr>
        <w:ind w:left="5738" w:hanging="360"/>
      </w:pPr>
      <w:rPr>
        <w:rFonts w:ascii="Wingdings" w:hAnsi="Wingdings" w:hint="default"/>
      </w:rPr>
    </w:lvl>
    <w:lvl w:ilvl="6" w:tplc="040B0001" w:tentative="1">
      <w:start w:val="1"/>
      <w:numFmt w:val="bullet"/>
      <w:lvlText w:val=""/>
      <w:lvlJc w:val="left"/>
      <w:pPr>
        <w:ind w:left="6458" w:hanging="360"/>
      </w:pPr>
      <w:rPr>
        <w:rFonts w:ascii="Symbol" w:hAnsi="Symbol" w:hint="default"/>
      </w:rPr>
    </w:lvl>
    <w:lvl w:ilvl="7" w:tplc="040B0003" w:tentative="1">
      <w:start w:val="1"/>
      <w:numFmt w:val="bullet"/>
      <w:lvlText w:val="o"/>
      <w:lvlJc w:val="left"/>
      <w:pPr>
        <w:ind w:left="7178" w:hanging="360"/>
      </w:pPr>
      <w:rPr>
        <w:rFonts w:ascii="Courier New" w:hAnsi="Courier New" w:cs="Courier New" w:hint="default"/>
      </w:rPr>
    </w:lvl>
    <w:lvl w:ilvl="8" w:tplc="040B0005" w:tentative="1">
      <w:start w:val="1"/>
      <w:numFmt w:val="bullet"/>
      <w:lvlText w:val=""/>
      <w:lvlJc w:val="left"/>
      <w:pPr>
        <w:ind w:left="7898" w:hanging="360"/>
      </w:pPr>
      <w:rPr>
        <w:rFonts w:ascii="Wingdings" w:hAnsi="Wingdings" w:hint="default"/>
      </w:rPr>
    </w:lvl>
  </w:abstractNum>
  <w:abstractNum w:abstractNumId="23" w15:restartNumberingAfterBreak="0">
    <w:nsid w:val="6E864C2C"/>
    <w:multiLevelType w:val="multilevel"/>
    <w:tmpl w:val="D54A377A"/>
    <w:styleLink w:val="Luettelomerkit"/>
    <w:lvl w:ilvl="0">
      <w:start w:val="1"/>
      <w:numFmt w:val="bullet"/>
      <w:lvlText w:val=""/>
      <w:lvlJc w:val="left"/>
      <w:pPr>
        <w:ind w:left="3005" w:hanging="397"/>
      </w:pPr>
      <w:rPr>
        <w:rFonts w:ascii="Symbol" w:hAnsi="Symbol" w:hint="default"/>
      </w:rPr>
    </w:lvl>
    <w:lvl w:ilvl="1">
      <w:start w:val="1"/>
      <w:numFmt w:val="bullet"/>
      <w:lvlText w:val="–"/>
      <w:lvlJc w:val="left"/>
      <w:pPr>
        <w:ind w:left="3402" w:hanging="397"/>
      </w:pPr>
      <w:rPr>
        <w:rFonts w:ascii="Calibri" w:hAnsi="Calibri" w:hint="default"/>
      </w:rPr>
    </w:lvl>
    <w:lvl w:ilvl="2">
      <w:start w:val="1"/>
      <w:numFmt w:val="bullet"/>
      <w:lvlText w:val="–"/>
      <w:lvlJc w:val="left"/>
      <w:pPr>
        <w:ind w:left="3799" w:hanging="397"/>
      </w:pPr>
      <w:rPr>
        <w:rFonts w:ascii="Calibri" w:hAnsi="Calibri" w:hint="default"/>
      </w:rPr>
    </w:lvl>
    <w:lvl w:ilvl="3">
      <w:start w:val="1"/>
      <w:numFmt w:val="bullet"/>
      <w:lvlText w:val="–"/>
      <w:lvlJc w:val="left"/>
      <w:pPr>
        <w:ind w:left="4196" w:hanging="397"/>
      </w:pPr>
      <w:rPr>
        <w:rFonts w:ascii="Calibri" w:hAnsi="Calibri" w:hint="default"/>
      </w:rPr>
    </w:lvl>
    <w:lvl w:ilvl="4">
      <w:start w:val="1"/>
      <w:numFmt w:val="bullet"/>
      <w:lvlText w:val="–"/>
      <w:lvlJc w:val="left"/>
      <w:pPr>
        <w:ind w:left="4593" w:hanging="397"/>
      </w:pPr>
      <w:rPr>
        <w:rFonts w:ascii="Calibri" w:hAnsi="Calibri" w:hint="default"/>
      </w:rPr>
    </w:lvl>
    <w:lvl w:ilvl="5">
      <w:start w:val="1"/>
      <w:numFmt w:val="bullet"/>
      <w:lvlText w:val="–"/>
      <w:lvlJc w:val="left"/>
      <w:pPr>
        <w:ind w:left="4990" w:hanging="397"/>
      </w:pPr>
      <w:rPr>
        <w:rFonts w:ascii="Calibri" w:hAnsi="Calibri" w:hint="default"/>
      </w:rPr>
    </w:lvl>
    <w:lvl w:ilvl="6">
      <w:start w:val="1"/>
      <w:numFmt w:val="bullet"/>
      <w:lvlText w:val="–"/>
      <w:lvlJc w:val="left"/>
      <w:pPr>
        <w:ind w:left="5387" w:hanging="397"/>
      </w:pPr>
      <w:rPr>
        <w:rFonts w:ascii="Calibri" w:hAnsi="Calibri" w:hint="default"/>
      </w:rPr>
    </w:lvl>
    <w:lvl w:ilvl="7">
      <w:start w:val="1"/>
      <w:numFmt w:val="bullet"/>
      <w:lvlText w:val="–"/>
      <w:lvlJc w:val="left"/>
      <w:pPr>
        <w:ind w:left="5784" w:hanging="397"/>
      </w:pPr>
      <w:rPr>
        <w:rFonts w:ascii="Calibri" w:hAnsi="Calibri" w:hint="default"/>
      </w:rPr>
    </w:lvl>
    <w:lvl w:ilvl="8">
      <w:start w:val="1"/>
      <w:numFmt w:val="bullet"/>
      <w:lvlText w:val="–"/>
      <w:lvlJc w:val="left"/>
      <w:pPr>
        <w:ind w:left="6181" w:hanging="397"/>
      </w:pPr>
      <w:rPr>
        <w:rFonts w:ascii="Calibri" w:hAnsi="Calibri" w:hint="default"/>
      </w:rPr>
    </w:lvl>
  </w:abstractNum>
  <w:abstractNum w:abstractNumId="24" w15:restartNumberingAfterBreak="0">
    <w:nsid w:val="713B271E"/>
    <w:multiLevelType w:val="hybridMultilevel"/>
    <w:tmpl w:val="62F02922"/>
    <w:lvl w:ilvl="0" w:tplc="040B0001">
      <w:start w:val="1"/>
      <w:numFmt w:val="bullet"/>
      <w:lvlText w:val=""/>
      <w:lvlJc w:val="left"/>
      <w:pPr>
        <w:ind w:left="1780" w:hanging="360"/>
      </w:pPr>
      <w:rPr>
        <w:rFonts w:ascii="Symbol" w:hAnsi="Symbol" w:hint="default"/>
      </w:rPr>
    </w:lvl>
    <w:lvl w:ilvl="1" w:tplc="040B0001">
      <w:start w:val="1"/>
      <w:numFmt w:val="bullet"/>
      <w:lvlText w:val=""/>
      <w:lvlJc w:val="left"/>
      <w:pPr>
        <w:ind w:left="2500" w:hanging="360"/>
      </w:pPr>
      <w:rPr>
        <w:rFonts w:ascii="Symbol" w:hAnsi="Symbol" w:hint="default"/>
      </w:rPr>
    </w:lvl>
    <w:lvl w:ilvl="2" w:tplc="040B0001">
      <w:start w:val="1"/>
      <w:numFmt w:val="bullet"/>
      <w:lvlText w:val=""/>
      <w:lvlJc w:val="left"/>
      <w:pPr>
        <w:ind w:left="3220" w:hanging="180"/>
      </w:pPr>
      <w:rPr>
        <w:rFonts w:ascii="Symbol" w:hAnsi="Symbol" w:hint="default"/>
      </w:rPr>
    </w:lvl>
    <w:lvl w:ilvl="3" w:tplc="040B000F" w:tentative="1">
      <w:start w:val="1"/>
      <w:numFmt w:val="decimal"/>
      <w:lvlText w:val="%4."/>
      <w:lvlJc w:val="left"/>
      <w:pPr>
        <w:ind w:left="3940" w:hanging="360"/>
      </w:pPr>
    </w:lvl>
    <w:lvl w:ilvl="4" w:tplc="040B0019" w:tentative="1">
      <w:start w:val="1"/>
      <w:numFmt w:val="lowerLetter"/>
      <w:lvlText w:val="%5."/>
      <w:lvlJc w:val="left"/>
      <w:pPr>
        <w:ind w:left="4660" w:hanging="360"/>
      </w:pPr>
    </w:lvl>
    <w:lvl w:ilvl="5" w:tplc="040B001B" w:tentative="1">
      <w:start w:val="1"/>
      <w:numFmt w:val="lowerRoman"/>
      <w:lvlText w:val="%6."/>
      <w:lvlJc w:val="right"/>
      <w:pPr>
        <w:ind w:left="5380" w:hanging="180"/>
      </w:pPr>
    </w:lvl>
    <w:lvl w:ilvl="6" w:tplc="040B000F" w:tentative="1">
      <w:start w:val="1"/>
      <w:numFmt w:val="decimal"/>
      <w:lvlText w:val="%7."/>
      <w:lvlJc w:val="left"/>
      <w:pPr>
        <w:ind w:left="6100" w:hanging="360"/>
      </w:pPr>
    </w:lvl>
    <w:lvl w:ilvl="7" w:tplc="040B0019" w:tentative="1">
      <w:start w:val="1"/>
      <w:numFmt w:val="lowerLetter"/>
      <w:lvlText w:val="%8."/>
      <w:lvlJc w:val="left"/>
      <w:pPr>
        <w:ind w:left="6820" w:hanging="360"/>
      </w:pPr>
    </w:lvl>
    <w:lvl w:ilvl="8" w:tplc="040B001B" w:tentative="1">
      <w:start w:val="1"/>
      <w:numFmt w:val="lowerRoman"/>
      <w:lvlText w:val="%9."/>
      <w:lvlJc w:val="right"/>
      <w:pPr>
        <w:ind w:left="7540" w:hanging="180"/>
      </w:pPr>
    </w:lvl>
  </w:abstractNum>
  <w:abstractNum w:abstractNumId="25" w15:restartNumberingAfterBreak="0">
    <w:nsid w:val="763768BB"/>
    <w:multiLevelType w:val="hybridMultilevel"/>
    <w:tmpl w:val="44E219DC"/>
    <w:lvl w:ilvl="0" w:tplc="040B0001">
      <w:start w:val="1"/>
      <w:numFmt w:val="bullet"/>
      <w:lvlText w:val=""/>
      <w:lvlJc w:val="left"/>
      <w:pPr>
        <w:ind w:left="2138" w:hanging="360"/>
      </w:pPr>
      <w:rPr>
        <w:rFonts w:ascii="Symbol" w:hAnsi="Symbol" w:hint="default"/>
      </w:rPr>
    </w:lvl>
    <w:lvl w:ilvl="1" w:tplc="040B0003" w:tentative="1">
      <w:start w:val="1"/>
      <w:numFmt w:val="bullet"/>
      <w:lvlText w:val="o"/>
      <w:lvlJc w:val="left"/>
      <w:pPr>
        <w:ind w:left="2858" w:hanging="360"/>
      </w:pPr>
      <w:rPr>
        <w:rFonts w:ascii="Courier New" w:hAnsi="Courier New" w:cs="Courier New" w:hint="default"/>
      </w:rPr>
    </w:lvl>
    <w:lvl w:ilvl="2" w:tplc="040B0005" w:tentative="1">
      <w:start w:val="1"/>
      <w:numFmt w:val="bullet"/>
      <w:lvlText w:val=""/>
      <w:lvlJc w:val="left"/>
      <w:pPr>
        <w:ind w:left="3578" w:hanging="360"/>
      </w:pPr>
      <w:rPr>
        <w:rFonts w:ascii="Wingdings" w:hAnsi="Wingdings" w:hint="default"/>
      </w:rPr>
    </w:lvl>
    <w:lvl w:ilvl="3" w:tplc="040B0001" w:tentative="1">
      <w:start w:val="1"/>
      <w:numFmt w:val="bullet"/>
      <w:lvlText w:val=""/>
      <w:lvlJc w:val="left"/>
      <w:pPr>
        <w:ind w:left="4298" w:hanging="360"/>
      </w:pPr>
      <w:rPr>
        <w:rFonts w:ascii="Symbol" w:hAnsi="Symbol" w:hint="default"/>
      </w:rPr>
    </w:lvl>
    <w:lvl w:ilvl="4" w:tplc="040B0003" w:tentative="1">
      <w:start w:val="1"/>
      <w:numFmt w:val="bullet"/>
      <w:lvlText w:val="o"/>
      <w:lvlJc w:val="left"/>
      <w:pPr>
        <w:ind w:left="5018" w:hanging="360"/>
      </w:pPr>
      <w:rPr>
        <w:rFonts w:ascii="Courier New" w:hAnsi="Courier New" w:cs="Courier New" w:hint="default"/>
      </w:rPr>
    </w:lvl>
    <w:lvl w:ilvl="5" w:tplc="040B0005" w:tentative="1">
      <w:start w:val="1"/>
      <w:numFmt w:val="bullet"/>
      <w:lvlText w:val=""/>
      <w:lvlJc w:val="left"/>
      <w:pPr>
        <w:ind w:left="5738" w:hanging="360"/>
      </w:pPr>
      <w:rPr>
        <w:rFonts w:ascii="Wingdings" w:hAnsi="Wingdings" w:hint="default"/>
      </w:rPr>
    </w:lvl>
    <w:lvl w:ilvl="6" w:tplc="040B0001" w:tentative="1">
      <w:start w:val="1"/>
      <w:numFmt w:val="bullet"/>
      <w:lvlText w:val=""/>
      <w:lvlJc w:val="left"/>
      <w:pPr>
        <w:ind w:left="6458" w:hanging="360"/>
      </w:pPr>
      <w:rPr>
        <w:rFonts w:ascii="Symbol" w:hAnsi="Symbol" w:hint="default"/>
      </w:rPr>
    </w:lvl>
    <w:lvl w:ilvl="7" w:tplc="040B0003" w:tentative="1">
      <w:start w:val="1"/>
      <w:numFmt w:val="bullet"/>
      <w:lvlText w:val="o"/>
      <w:lvlJc w:val="left"/>
      <w:pPr>
        <w:ind w:left="7178" w:hanging="360"/>
      </w:pPr>
      <w:rPr>
        <w:rFonts w:ascii="Courier New" w:hAnsi="Courier New" w:cs="Courier New" w:hint="default"/>
      </w:rPr>
    </w:lvl>
    <w:lvl w:ilvl="8" w:tplc="040B0005" w:tentative="1">
      <w:start w:val="1"/>
      <w:numFmt w:val="bullet"/>
      <w:lvlText w:val=""/>
      <w:lvlJc w:val="left"/>
      <w:pPr>
        <w:ind w:left="7898" w:hanging="360"/>
      </w:pPr>
      <w:rPr>
        <w:rFonts w:ascii="Wingdings" w:hAnsi="Wingdings" w:hint="default"/>
      </w:rPr>
    </w:lvl>
  </w:abstractNum>
  <w:abstractNum w:abstractNumId="26" w15:restartNumberingAfterBreak="0">
    <w:nsid w:val="76660942"/>
    <w:multiLevelType w:val="hybridMultilevel"/>
    <w:tmpl w:val="C5F25EB4"/>
    <w:lvl w:ilvl="0" w:tplc="040B0001">
      <w:start w:val="1"/>
      <w:numFmt w:val="bullet"/>
      <w:lvlText w:val=""/>
      <w:lvlJc w:val="left"/>
      <w:pPr>
        <w:ind w:left="2138" w:hanging="360"/>
      </w:pPr>
      <w:rPr>
        <w:rFonts w:ascii="Symbol" w:hAnsi="Symbol" w:hint="default"/>
      </w:rPr>
    </w:lvl>
    <w:lvl w:ilvl="1" w:tplc="040B0001">
      <w:start w:val="1"/>
      <w:numFmt w:val="bullet"/>
      <w:lvlText w:val=""/>
      <w:lvlJc w:val="left"/>
      <w:pPr>
        <w:ind w:left="2858" w:hanging="360"/>
      </w:pPr>
      <w:rPr>
        <w:rFonts w:ascii="Symbol" w:hAnsi="Symbol" w:hint="default"/>
      </w:rPr>
    </w:lvl>
    <w:lvl w:ilvl="2" w:tplc="040B0001">
      <w:start w:val="1"/>
      <w:numFmt w:val="bullet"/>
      <w:lvlText w:val=""/>
      <w:lvlJc w:val="left"/>
      <w:pPr>
        <w:ind w:left="3578" w:hanging="180"/>
      </w:pPr>
      <w:rPr>
        <w:rFonts w:ascii="Symbol" w:hAnsi="Symbol" w:hint="default"/>
      </w:r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27" w15:restartNumberingAfterBreak="0">
    <w:nsid w:val="797000C1"/>
    <w:multiLevelType w:val="multilevel"/>
    <w:tmpl w:val="388A7428"/>
    <w:styleLink w:val="Otsikkonumerointi"/>
    <w:lvl w:ilvl="0">
      <w:start w:val="1"/>
      <w:numFmt w:val="decimal"/>
      <w:pStyle w:val="Otsikko1"/>
      <w:lvlText w:val="%1"/>
      <w:lvlJc w:val="left"/>
      <w:pPr>
        <w:ind w:left="425" w:hanging="425"/>
      </w:pPr>
      <w:rPr>
        <w:rFonts w:hint="default"/>
      </w:rPr>
    </w:lvl>
    <w:lvl w:ilvl="1">
      <w:start w:val="1"/>
      <w:numFmt w:val="decimal"/>
      <w:pStyle w:val="Otsikko2"/>
      <w:lvlText w:val="%1.%2"/>
      <w:lvlJc w:val="left"/>
      <w:pPr>
        <w:ind w:left="709" w:hanging="709"/>
      </w:pPr>
      <w:rPr>
        <w:rFonts w:hint="default"/>
      </w:rPr>
    </w:lvl>
    <w:lvl w:ilvl="2">
      <w:start w:val="1"/>
      <w:numFmt w:val="decimal"/>
      <w:pStyle w:val="Otsikko3"/>
      <w:lvlText w:val="%1.%2.%3"/>
      <w:lvlJc w:val="left"/>
      <w:pPr>
        <w:ind w:left="992" w:hanging="992"/>
      </w:pPr>
      <w:rPr>
        <w:rFonts w:hint="default"/>
      </w:rPr>
    </w:lvl>
    <w:lvl w:ilvl="3">
      <w:start w:val="1"/>
      <w:numFmt w:val="decimal"/>
      <w:pStyle w:val="Otsikko4"/>
      <w:lvlText w:val="%1.%2.%3.%4"/>
      <w:lvlJc w:val="left"/>
      <w:pPr>
        <w:ind w:left="1276" w:hanging="1276"/>
      </w:pPr>
      <w:rPr>
        <w:rFonts w:hint="default"/>
      </w:rPr>
    </w:lvl>
    <w:lvl w:ilvl="4">
      <w:start w:val="1"/>
      <w:numFmt w:val="decimal"/>
      <w:pStyle w:val="Otsikko5"/>
      <w:lvlText w:val="%1.%2.%3.%4.%5"/>
      <w:lvlJc w:val="left"/>
      <w:pPr>
        <w:ind w:left="1559" w:hanging="1559"/>
      </w:pPr>
      <w:rPr>
        <w:rFonts w:hint="default"/>
      </w:rPr>
    </w:lvl>
    <w:lvl w:ilvl="5">
      <w:start w:val="1"/>
      <w:numFmt w:val="decimal"/>
      <w:pStyle w:val="Otsikko6"/>
      <w:lvlText w:val="%1.%2.%3.%4.%5.%6"/>
      <w:lvlJc w:val="left"/>
      <w:pPr>
        <w:ind w:left="1843" w:hanging="1843"/>
      </w:pPr>
      <w:rPr>
        <w:rFonts w:hint="default"/>
      </w:rPr>
    </w:lvl>
    <w:lvl w:ilvl="6">
      <w:start w:val="1"/>
      <w:numFmt w:val="decimal"/>
      <w:pStyle w:val="Otsikko7"/>
      <w:lvlText w:val="%1.%2.%3.%4.%5.%6.%7"/>
      <w:lvlJc w:val="left"/>
      <w:pPr>
        <w:ind w:left="2126" w:hanging="2126"/>
      </w:pPr>
      <w:rPr>
        <w:rFonts w:hint="default"/>
      </w:rPr>
    </w:lvl>
    <w:lvl w:ilvl="7">
      <w:start w:val="1"/>
      <w:numFmt w:val="decimal"/>
      <w:pStyle w:val="Otsikko8"/>
      <w:lvlText w:val="%1.%2.%3.%4.%5.%6.%7.%8"/>
      <w:lvlJc w:val="left"/>
      <w:pPr>
        <w:ind w:left="2410" w:hanging="2410"/>
      </w:pPr>
      <w:rPr>
        <w:rFonts w:hint="default"/>
      </w:rPr>
    </w:lvl>
    <w:lvl w:ilvl="8">
      <w:start w:val="1"/>
      <w:numFmt w:val="decimal"/>
      <w:pStyle w:val="Numeroituluettelo"/>
      <w:suff w:val="space"/>
      <w:lvlText w:val="%9."/>
      <w:lvlJc w:val="left"/>
      <w:pPr>
        <w:ind w:left="3005" w:hanging="397"/>
      </w:pPr>
      <w:rPr>
        <w:rFonts w:hint="default"/>
      </w:rPr>
    </w:lvl>
  </w:abstractNum>
  <w:num w:numId="1">
    <w:abstractNumId w:val="23"/>
  </w:num>
  <w:num w:numId="2">
    <w:abstractNumId w:val="23"/>
  </w:num>
  <w:num w:numId="3">
    <w:abstractNumId w:val="27"/>
  </w:num>
  <w:num w:numId="4">
    <w:abstractNumId w:val="9"/>
  </w:num>
  <w:num w:numId="5">
    <w:abstractNumId w:val="11"/>
  </w:num>
  <w:num w:numId="6">
    <w:abstractNumId w:val="21"/>
  </w:num>
  <w:num w:numId="7">
    <w:abstractNumId w:val="25"/>
  </w:num>
  <w:num w:numId="8">
    <w:abstractNumId w:val="6"/>
  </w:num>
  <w:num w:numId="9">
    <w:abstractNumId w:val="16"/>
  </w:num>
  <w:num w:numId="10">
    <w:abstractNumId w:val="3"/>
  </w:num>
  <w:num w:numId="11">
    <w:abstractNumId w:val="10"/>
  </w:num>
  <w:num w:numId="12">
    <w:abstractNumId w:val="14"/>
  </w:num>
  <w:num w:numId="13">
    <w:abstractNumId w:val="5"/>
  </w:num>
  <w:num w:numId="14">
    <w:abstractNumId w:val="0"/>
  </w:num>
  <w:num w:numId="15">
    <w:abstractNumId w:val="12"/>
  </w:num>
  <w:num w:numId="16">
    <w:abstractNumId w:val="15"/>
  </w:num>
  <w:num w:numId="17">
    <w:abstractNumId w:val="8"/>
  </w:num>
  <w:num w:numId="18">
    <w:abstractNumId w:val="20"/>
  </w:num>
  <w:num w:numId="19">
    <w:abstractNumId w:val="4"/>
  </w:num>
  <w:num w:numId="20">
    <w:abstractNumId w:val="2"/>
  </w:num>
  <w:num w:numId="21">
    <w:abstractNumId w:val="24"/>
  </w:num>
  <w:num w:numId="22">
    <w:abstractNumId w:val="7"/>
  </w:num>
  <w:num w:numId="23">
    <w:abstractNumId w:val="19"/>
  </w:num>
  <w:num w:numId="24">
    <w:abstractNumId w:val="26"/>
  </w:num>
  <w:num w:numId="25">
    <w:abstractNumId w:val="22"/>
  </w:num>
  <w:num w:numId="26">
    <w:abstractNumId w:val="17"/>
  </w:num>
  <w:num w:numId="27">
    <w:abstractNumId w:val="13"/>
  </w:num>
  <w:num w:numId="28">
    <w:abstractNumId w:val="18"/>
  </w:num>
  <w:num w:numId="29">
    <w:abstractNumId w:val="1"/>
  </w:num>
  <w:numIdMacAtCleanup w:val="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klund Marjut">
    <w15:presenceInfo w15:providerId="AD" w15:userId="S-1-5-21-3121845505-432103665-3658532612-42713"/>
  </w15:person>
  <w15:person w15:author="Kuusisto Katja">
    <w15:presenceInfo w15:providerId="AD" w15:userId="S::katja.kuusisto@kela.fi::a936f2bd-1a0c-4e25-8e89-ca85c667369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trackRevisions/>
  <w:defaultTabStop w:val="284"/>
  <w:autoHyphenation/>
  <w:hyphenationZone w:val="425"/>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4F6E"/>
    <w:rsid w:val="00015F90"/>
    <w:rsid w:val="00020493"/>
    <w:rsid w:val="00020648"/>
    <w:rsid w:val="00024CFF"/>
    <w:rsid w:val="00025A31"/>
    <w:rsid w:val="00033C27"/>
    <w:rsid w:val="000446DD"/>
    <w:rsid w:val="00052F21"/>
    <w:rsid w:val="00056875"/>
    <w:rsid w:val="000643DE"/>
    <w:rsid w:val="0007079B"/>
    <w:rsid w:val="00074E13"/>
    <w:rsid w:val="00076036"/>
    <w:rsid w:val="00083DE9"/>
    <w:rsid w:val="00093974"/>
    <w:rsid w:val="000A04A0"/>
    <w:rsid w:val="000A1C67"/>
    <w:rsid w:val="000A2A8B"/>
    <w:rsid w:val="000C1244"/>
    <w:rsid w:val="000D0D7B"/>
    <w:rsid w:val="000D2C6C"/>
    <w:rsid w:val="000D5E20"/>
    <w:rsid w:val="000E2410"/>
    <w:rsid w:val="000E7D4E"/>
    <w:rsid w:val="00112607"/>
    <w:rsid w:val="0011757F"/>
    <w:rsid w:val="00133540"/>
    <w:rsid w:val="00137256"/>
    <w:rsid w:val="00140E8A"/>
    <w:rsid w:val="00145B24"/>
    <w:rsid w:val="00157DB8"/>
    <w:rsid w:val="0016163F"/>
    <w:rsid w:val="0016637F"/>
    <w:rsid w:val="00183E74"/>
    <w:rsid w:val="001844F3"/>
    <w:rsid w:val="00185B09"/>
    <w:rsid w:val="001865C1"/>
    <w:rsid w:val="00187285"/>
    <w:rsid w:val="001906C8"/>
    <w:rsid w:val="0019203C"/>
    <w:rsid w:val="001936E4"/>
    <w:rsid w:val="00195CC7"/>
    <w:rsid w:val="001976A7"/>
    <w:rsid w:val="001A1F96"/>
    <w:rsid w:val="001A7C15"/>
    <w:rsid w:val="001B6A94"/>
    <w:rsid w:val="001C7E78"/>
    <w:rsid w:val="001E0B93"/>
    <w:rsid w:val="001E3BDB"/>
    <w:rsid w:val="001F5FCA"/>
    <w:rsid w:val="00204D8F"/>
    <w:rsid w:val="00226B69"/>
    <w:rsid w:val="0022745E"/>
    <w:rsid w:val="00230D34"/>
    <w:rsid w:val="0023243C"/>
    <w:rsid w:val="00266FFB"/>
    <w:rsid w:val="00272176"/>
    <w:rsid w:val="00277721"/>
    <w:rsid w:val="00285387"/>
    <w:rsid w:val="00286D98"/>
    <w:rsid w:val="00297DED"/>
    <w:rsid w:val="002A3A88"/>
    <w:rsid w:val="002C5968"/>
    <w:rsid w:val="002E4810"/>
    <w:rsid w:val="002E6E03"/>
    <w:rsid w:val="002F102C"/>
    <w:rsid w:val="002F614B"/>
    <w:rsid w:val="002F6383"/>
    <w:rsid w:val="00317A02"/>
    <w:rsid w:val="00326848"/>
    <w:rsid w:val="0033724D"/>
    <w:rsid w:val="00344D6F"/>
    <w:rsid w:val="00344F6E"/>
    <w:rsid w:val="00354E22"/>
    <w:rsid w:val="003606FE"/>
    <w:rsid w:val="00363109"/>
    <w:rsid w:val="00367ED3"/>
    <w:rsid w:val="003720BE"/>
    <w:rsid w:val="00373CFF"/>
    <w:rsid w:val="003822CC"/>
    <w:rsid w:val="00397EF1"/>
    <w:rsid w:val="00397F97"/>
    <w:rsid w:val="003A2759"/>
    <w:rsid w:val="003C1F7B"/>
    <w:rsid w:val="003C42E7"/>
    <w:rsid w:val="003D29FF"/>
    <w:rsid w:val="003D5C04"/>
    <w:rsid w:val="003F543F"/>
    <w:rsid w:val="003F7B76"/>
    <w:rsid w:val="0042116A"/>
    <w:rsid w:val="00423E2B"/>
    <w:rsid w:val="004266E6"/>
    <w:rsid w:val="00426D4C"/>
    <w:rsid w:val="004358B7"/>
    <w:rsid w:val="00447C46"/>
    <w:rsid w:val="00463AE1"/>
    <w:rsid w:val="00467F9F"/>
    <w:rsid w:val="004702DA"/>
    <w:rsid w:val="00472ACD"/>
    <w:rsid w:val="004821F4"/>
    <w:rsid w:val="004833F6"/>
    <w:rsid w:val="004972ED"/>
    <w:rsid w:val="004B3784"/>
    <w:rsid w:val="004C2BAC"/>
    <w:rsid w:val="004D1EB1"/>
    <w:rsid w:val="004E244C"/>
    <w:rsid w:val="004E2F03"/>
    <w:rsid w:val="004E7D9A"/>
    <w:rsid w:val="004F42DF"/>
    <w:rsid w:val="004F7B49"/>
    <w:rsid w:val="00500A1B"/>
    <w:rsid w:val="0050711B"/>
    <w:rsid w:val="00510DCA"/>
    <w:rsid w:val="0052426D"/>
    <w:rsid w:val="0052737B"/>
    <w:rsid w:val="0054268E"/>
    <w:rsid w:val="00567349"/>
    <w:rsid w:val="00571E68"/>
    <w:rsid w:val="00583000"/>
    <w:rsid w:val="005837CD"/>
    <w:rsid w:val="00595952"/>
    <w:rsid w:val="005A361F"/>
    <w:rsid w:val="005A49DE"/>
    <w:rsid w:val="005A4D76"/>
    <w:rsid w:val="005B146A"/>
    <w:rsid w:val="005C5F68"/>
    <w:rsid w:val="005E2709"/>
    <w:rsid w:val="005F1F0C"/>
    <w:rsid w:val="005F4FD9"/>
    <w:rsid w:val="00616E8A"/>
    <w:rsid w:val="00623221"/>
    <w:rsid w:val="00630183"/>
    <w:rsid w:val="00632E46"/>
    <w:rsid w:val="00655746"/>
    <w:rsid w:val="006566B8"/>
    <w:rsid w:val="00661F12"/>
    <w:rsid w:val="00663207"/>
    <w:rsid w:val="0066680B"/>
    <w:rsid w:val="006715BF"/>
    <w:rsid w:val="00672454"/>
    <w:rsid w:val="006733C7"/>
    <w:rsid w:val="0068147F"/>
    <w:rsid w:val="00686EAE"/>
    <w:rsid w:val="00696B39"/>
    <w:rsid w:val="006A7BF0"/>
    <w:rsid w:val="006C4799"/>
    <w:rsid w:val="006D5907"/>
    <w:rsid w:val="006F018F"/>
    <w:rsid w:val="006F2036"/>
    <w:rsid w:val="00701BBF"/>
    <w:rsid w:val="0071349C"/>
    <w:rsid w:val="00724B15"/>
    <w:rsid w:val="0073503F"/>
    <w:rsid w:val="007412D6"/>
    <w:rsid w:val="007432E0"/>
    <w:rsid w:val="0074362D"/>
    <w:rsid w:val="00781502"/>
    <w:rsid w:val="007B3032"/>
    <w:rsid w:val="007B47DA"/>
    <w:rsid w:val="007D7122"/>
    <w:rsid w:val="007D7602"/>
    <w:rsid w:val="007F680C"/>
    <w:rsid w:val="008135D5"/>
    <w:rsid w:val="00820EDC"/>
    <w:rsid w:val="00832EA7"/>
    <w:rsid w:val="00832FD4"/>
    <w:rsid w:val="00835466"/>
    <w:rsid w:val="0085075F"/>
    <w:rsid w:val="00851BDE"/>
    <w:rsid w:val="00853903"/>
    <w:rsid w:val="008635CF"/>
    <w:rsid w:val="008679A8"/>
    <w:rsid w:val="00877D1B"/>
    <w:rsid w:val="00877FFB"/>
    <w:rsid w:val="008943EB"/>
    <w:rsid w:val="008962B8"/>
    <w:rsid w:val="008A5E93"/>
    <w:rsid w:val="008B59FA"/>
    <w:rsid w:val="008C0DC6"/>
    <w:rsid w:val="008C425F"/>
    <w:rsid w:val="008D4FDF"/>
    <w:rsid w:val="008E6F6B"/>
    <w:rsid w:val="008F12BB"/>
    <w:rsid w:val="008F1816"/>
    <w:rsid w:val="008F1BFE"/>
    <w:rsid w:val="008F3B31"/>
    <w:rsid w:val="0092191F"/>
    <w:rsid w:val="009251A1"/>
    <w:rsid w:val="00936D0D"/>
    <w:rsid w:val="009460F9"/>
    <w:rsid w:val="0095729F"/>
    <w:rsid w:val="00970B58"/>
    <w:rsid w:val="00971FC1"/>
    <w:rsid w:val="009A4BBC"/>
    <w:rsid w:val="009A4F93"/>
    <w:rsid w:val="009B1DD0"/>
    <w:rsid w:val="009B5DEB"/>
    <w:rsid w:val="009D015A"/>
    <w:rsid w:val="009D26D3"/>
    <w:rsid w:val="009D4E2D"/>
    <w:rsid w:val="009D52E7"/>
    <w:rsid w:val="009D6A93"/>
    <w:rsid w:val="009F47FF"/>
    <w:rsid w:val="009F59FE"/>
    <w:rsid w:val="009F5F3D"/>
    <w:rsid w:val="00A04227"/>
    <w:rsid w:val="00A05C8B"/>
    <w:rsid w:val="00A218B6"/>
    <w:rsid w:val="00A2749B"/>
    <w:rsid w:val="00A35114"/>
    <w:rsid w:val="00A44D91"/>
    <w:rsid w:val="00A465D5"/>
    <w:rsid w:val="00A66440"/>
    <w:rsid w:val="00A71348"/>
    <w:rsid w:val="00A91134"/>
    <w:rsid w:val="00A95D34"/>
    <w:rsid w:val="00AA6D43"/>
    <w:rsid w:val="00AB7E1D"/>
    <w:rsid w:val="00AD2D75"/>
    <w:rsid w:val="00AD3C1F"/>
    <w:rsid w:val="00AD4EF9"/>
    <w:rsid w:val="00AE129F"/>
    <w:rsid w:val="00AE17C5"/>
    <w:rsid w:val="00AF599D"/>
    <w:rsid w:val="00AF60D2"/>
    <w:rsid w:val="00B12229"/>
    <w:rsid w:val="00B25F09"/>
    <w:rsid w:val="00B27021"/>
    <w:rsid w:val="00B277F2"/>
    <w:rsid w:val="00B62C33"/>
    <w:rsid w:val="00B828CF"/>
    <w:rsid w:val="00B86A22"/>
    <w:rsid w:val="00B900EF"/>
    <w:rsid w:val="00B91A0F"/>
    <w:rsid w:val="00BA1109"/>
    <w:rsid w:val="00BA6A02"/>
    <w:rsid w:val="00BB528D"/>
    <w:rsid w:val="00BD1332"/>
    <w:rsid w:val="00BD4BA2"/>
    <w:rsid w:val="00BE59F1"/>
    <w:rsid w:val="00BF0ECC"/>
    <w:rsid w:val="00C06638"/>
    <w:rsid w:val="00C34236"/>
    <w:rsid w:val="00C546F0"/>
    <w:rsid w:val="00C62348"/>
    <w:rsid w:val="00C71C96"/>
    <w:rsid w:val="00C756D0"/>
    <w:rsid w:val="00C76FF2"/>
    <w:rsid w:val="00C95B35"/>
    <w:rsid w:val="00CD3BD4"/>
    <w:rsid w:val="00CD7401"/>
    <w:rsid w:val="00CD7976"/>
    <w:rsid w:val="00CE1BB8"/>
    <w:rsid w:val="00CE638C"/>
    <w:rsid w:val="00CF5288"/>
    <w:rsid w:val="00D200E6"/>
    <w:rsid w:val="00D263EC"/>
    <w:rsid w:val="00D27414"/>
    <w:rsid w:val="00D309DD"/>
    <w:rsid w:val="00D337CB"/>
    <w:rsid w:val="00D4178A"/>
    <w:rsid w:val="00D41856"/>
    <w:rsid w:val="00D46773"/>
    <w:rsid w:val="00D53075"/>
    <w:rsid w:val="00D70986"/>
    <w:rsid w:val="00D760FF"/>
    <w:rsid w:val="00D76DD2"/>
    <w:rsid w:val="00D80CFC"/>
    <w:rsid w:val="00D80F68"/>
    <w:rsid w:val="00DA6AB0"/>
    <w:rsid w:val="00DB51A7"/>
    <w:rsid w:val="00DB5989"/>
    <w:rsid w:val="00DC11C4"/>
    <w:rsid w:val="00DC4F91"/>
    <w:rsid w:val="00DC7784"/>
    <w:rsid w:val="00DC7ECA"/>
    <w:rsid w:val="00DF11D1"/>
    <w:rsid w:val="00DF2285"/>
    <w:rsid w:val="00E015C2"/>
    <w:rsid w:val="00E0348C"/>
    <w:rsid w:val="00E2064B"/>
    <w:rsid w:val="00E24BAB"/>
    <w:rsid w:val="00E25C33"/>
    <w:rsid w:val="00E263FA"/>
    <w:rsid w:val="00E32509"/>
    <w:rsid w:val="00E34DD9"/>
    <w:rsid w:val="00E4205C"/>
    <w:rsid w:val="00E44CAC"/>
    <w:rsid w:val="00E50A7A"/>
    <w:rsid w:val="00E53303"/>
    <w:rsid w:val="00E6224B"/>
    <w:rsid w:val="00E62E01"/>
    <w:rsid w:val="00E72043"/>
    <w:rsid w:val="00E75537"/>
    <w:rsid w:val="00E77EB0"/>
    <w:rsid w:val="00E81B00"/>
    <w:rsid w:val="00E81DC0"/>
    <w:rsid w:val="00E82967"/>
    <w:rsid w:val="00E903FC"/>
    <w:rsid w:val="00E949E0"/>
    <w:rsid w:val="00E94DB9"/>
    <w:rsid w:val="00EA1F12"/>
    <w:rsid w:val="00EB00F5"/>
    <w:rsid w:val="00EB2986"/>
    <w:rsid w:val="00EC1CB2"/>
    <w:rsid w:val="00EC301F"/>
    <w:rsid w:val="00EC7B35"/>
    <w:rsid w:val="00EF2F46"/>
    <w:rsid w:val="00EF5357"/>
    <w:rsid w:val="00EF6EC7"/>
    <w:rsid w:val="00F03B54"/>
    <w:rsid w:val="00F06795"/>
    <w:rsid w:val="00F10AE1"/>
    <w:rsid w:val="00F10D1C"/>
    <w:rsid w:val="00F1204C"/>
    <w:rsid w:val="00F16039"/>
    <w:rsid w:val="00F25105"/>
    <w:rsid w:val="00F35AE7"/>
    <w:rsid w:val="00F35F7A"/>
    <w:rsid w:val="00F40D94"/>
    <w:rsid w:val="00F448B8"/>
    <w:rsid w:val="00F53733"/>
    <w:rsid w:val="00F6007A"/>
    <w:rsid w:val="00F65FDA"/>
    <w:rsid w:val="00F81F6A"/>
    <w:rsid w:val="00F85FCD"/>
    <w:rsid w:val="00F924A8"/>
    <w:rsid w:val="00FB0204"/>
    <w:rsid w:val="00FB17E2"/>
    <w:rsid w:val="00FC6639"/>
    <w:rsid w:val="00FC79CD"/>
    <w:rsid w:val="00FD1A4C"/>
    <w:rsid w:val="00FE01C9"/>
    <w:rsid w:val="00FE48D4"/>
    <w:rsid w:val="00FF349F"/>
    <w:rsid w:val="00FF4BB3"/>
    <w:rsid w:val="20FA7AC6"/>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730D280D"/>
  <w15:docId w15:val="{11C338EA-372A-4881-8C3F-B651234842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HAnsi"/>
        <w:sz w:val="22"/>
        <w:szCs w:val="22"/>
        <w:lang w:val="fi-FI" w:eastAsia="en-US" w:bidi="ar-SA"/>
      </w:rPr>
    </w:rPrDefault>
    <w:pPrDefault/>
  </w:docDefaults>
  <w:latentStyles w:defLockedState="0" w:defUIPriority="99" w:defSemiHidden="0" w:defUnhideWhenUsed="0" w:defQFormat="0" w:count="376">
    <w:lsdException w:name="Normal" w:uiPriority="0"/>
    <w:lsdException w:name="heading 1" w:uiPriority="9" w:qFormat="1"/>
    <w:lsdException w:name="heading 2" w:uiPriority="9" w:qFormat="1"/>
    <w:lsdException w:name="heading 3" w:uiPriority="9" w:qFormat="1"/>
    <w:lsdException w:name="heading 4" w:uiPriority="9" w:qFormat="1"/>
    <w:lsdException w:name="heading 5" w:uiPriority="10"/>
    <w:lsdException w:name="heading 6" w:uiPriority="10"/>
    <w:lsdException w:name="heading 7" w:uiPriority="10"/>
    <w:lsdException w:name="heading 8" w:uiPriority="10"/>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uiPriority="79"/>
    <w:lsdException w:name="footer" w:uiPriority="79"/>
    <w:lsdException w:name="index heading" w:semiHidden="1" w:unhideWhenUsed="1"/>
    <w:lsdException w:name="caption" w:uiPriority="35"/>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11" w:qFormat="1"/>
    <w:lsdException w:name="List Number" w:uiPriority="10"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i">
    <w:name w:val="Normal"/>
    <w:rsid w:val="00354E22"/>
    <w:rPr>
      <w:noProof/>
      <w:sz w:val="20"/>
    </w:rPr>
  </w:style>
  <w:style w:type="paragraph" w:styleId="Otsikko1">
    <w:name w:val="heading 1"/>
    <w:next w:val="Leipteksti"/>
    <w:link w:val="Otsikko1Char"/>
    <w:uiPriority w:val="9"/>
    <w:qFormat/>
    <w:rsid w:val="00354E22"/>
    <w:pPr>
      <w:keepNext/>
      <w:numPr>
        <w:numId w:val="5"/>
      </w:numPr>
      <w:spacing w:after="220"/>
      <w:outlineLvl w:val="0"/>
    </w:pPr>
    <w:rPr>
      <w:rFonts w:asciiTheme="majorHAnsi" w:eastAsiaTheme="majorEastAsia" w:hAnsiTheme="majorHAnsi" w:cstheme="majorBidi"/>
      <w:bCs/>
      <w:noProof/>
      <w:sz w:val="32"/>
      <w:szCs w:val="28"/>
    </w:rPr>
  </w:style>
  <w:style w:type="paragraph" w:styleId="Otsikko2">
    <w:name w:val="heading 2"/>
    <w:next w:val="Leipteksti"/>
    <w:link w:val="Otsikko2Char"/>
    <w:uiPriority w:val="9"/>
    <w:qFormat/>
    <w:rsid w:val="00CE638C"/>
    <w:pPr>
      <w:keepNext/>
      <w:numPr>
        <w:ilvl w:val="1"/>
        <w:numId w:val="5"/>
      </w:numPr>
      <w:spacing w:after="220"/>
      <w:outlineLvl w:val="1"/>
    </w:pPr>
    <w:rPr>
      <w:rFonts w:asciiTheme="majorHAnsi" w:eastAsiaTheme="majorEastAsia" w:hAnsiTheme="majorHAnsi" w:cstheme="majorBidi"/>
      <w:bCs/>
      <w:noProof/>
      <w:sz w:val="28"/>
      <w:szCs w:val="26"/>
    </w:rPr>
  </w:style>
  <w:style w:type="paragraph" w:styleId="Otsikko3">
    <w:name w:val="heading 3"/>
    <w:next w:val="Leipteksti"/>
    <w:link w:val="Otsikko3Char"/>
    <w:uiPriority w:val="9"/>
    <w:qFormat/>
    <w:rsid w:val="00354E22"/>
    <w:pPr>
      <w:keepNext/>
      <w:numPr>
        <w:ilvl w:val="2"/>
        <w:numId w:val="5"/>
      </w:numPr>
      <w:spacing w:after="220"/>
      <w:outlineLvl w:val="2"/>
    </w:pPr>
    <w:rPr>
      <w:rFonts w:asciiTheme="majorHAnsi" w:eastAsiaTheme="majorEastAsia" w:hAnsiTheme="majorHAnsi" w:cstheme="majorBidi"/>
      <w:bCs/>
      <w:noProof/>
      <w:sz w:val="24"/>
    </w:rPr>
  </w:style>
  <w:style w:type="paragraph" w:styleId="Otsikko4">
    <w:name w:val="heading 4"/>
    <w:next w:val="Leipteksti"/>
    <w:link w:val="Otsikko4Char"/>
    <w:uiPriority w:val="9"/>
    <w:qFormat/>
    <w:rsid w:val="00354E22"/>
    <w:pPr>
      <w:keepNext/>
      <w:numPr>
        <w:ilvl w:val="3"/>
        <w:numId w:val="5"/>
      </w:numPr>
      <w:spacing w:after="220"/>
      <w:outlineLvl w:val="3"/>
    </w:pPr>
    <w:rPr>
      <w:rFonts w:asciiTheme="majorHAnsi" w:eastAsiaTheme="majorEastAsia" w:hAnsiTheme="majorHAnsi" w:cstheme="majorBidi"/>
      <w:bCs/>
      <w:iCs/>
      <w:noProof/>
    </w:rPr>
  </w:style>
  <w:style w:type="paragraph" w:styleId="Otsikko5">
    <w:name w:val="heading 5"/>
    <w:basedOn w:val="Normaali"/>
    <w:next w:val="Leipteksti"/>
    <w:link w:val="Otsikko5Char"/>
    <w:uiPriority w:val="10"/>
    <w:rsid w:val="000643DE"/>
    <w:pPr>
      <w:keepNext/>
      <w:numPr>
        <w:ilvl w:val="4"/>
        <w:numId w:val="5"/>
      </w:numPr>
      <w:spacing w:after="220"/>
      <w:outlineLvl w:val="4"/>
    </w:pPr>
    <w:rPr>
      <w:rFonts w:asciiTheme="majorHAnsi" w:eastAsiaTheme="majorEastAsia" w:hAnsiTheme="majorHAnsi" w:cstheme="majorBidi"/>
    </w:rPr>
  </w:style>
  <w:style w:type="paragraph" w:styleId="Otsikko6">
    <w:name w:val="heading 6"/>
    <w:basedOn w:val="Normaali"/>
    <w:next w:val="Leipteksti"/>
    <w:link w:val="Otsikko6Char"/>
    <w:uiPriority w:val="10"/>
    <w:rsid w:val="000643DE"/>
    <w:pPr>
      <w:keepNext/>
      <w:numPr>
        <w:ilvl w:val="5"/>
        <w:numId w:val="5"/>
      </w:numPr>
      <w:spacing w:after="220"/>
      <w:outlineLvl w:val="5"/>
    </w:pPr>
    <w:rPr>
      <w:rFonts w:asciiTheme="majorHAnsi" w:eastAsiaTheme="majorEastAsia" w:hAnsiTheme="majorHAnsi" w:cstheme="majorBidi"/>
      <w:iCs/>
    </w:rPr>
  </w:style>
  <w:style w:type="paragraph" w:styleId="Otsikko7">
    <w:name w:val="heading 7"/>
    <w:basedOn w:val="Normaali"/>
    <w:next w:val="Leipteksti"/>
    <w:link w:val="Otsikko7Char"/>
    <w:uiPriority w:val="10"/>
    <w:rsid w:val="000643DE"/>
    <w:pPr>
      <w:keepNext/>
      <w:numPr>
        <w:ilvl w:val="6"/>
        <w:numId w:val="5"/>
      </w:numPr>
      <w:spacing w:after="220"/>
      <w:outlineLvl w:val="6"/>
    </w:pPr>
    <w:rPr>
      <w:rFonts w:asciiTheme="majorHAnsi" w:eastAsiaTheme="majorEastAsia" w:hAnsiTheme="majorHAnsi" w:cstheme="majorBidi"/>
      <w:iCs/>
    </w:rPr>
  </w:style>
  <w:style w:type="paragraph" w:styleId="Otsikko8">
    <w:name w:val="heading 8"/>
    <w:basedOn w:val="Normaali"/>
    <w:next w:val="Leipteksti"/>
    <w:link w:val="Otsikko8Char"/>
    <w:uiPriority w:val="10"/>
    <w:rsid w:val="000643DE"/>
    <w:pPr>
      <w:keepNext/>
      <w:numPr>
        <w:ilvl w:val="7"/>
        <w:numId w:val="5"/>
      </w:numPr>
      <w:spacing w:after="220"/>
      <w:outlineLvl w:val="7"/>
    </w:pPr>
    <w:rPr>
      <w:rFonts w:asciiTheme="majorHAnsi" w:eastAsiaTheme="majorEastAsia" w:hAnsiTheme="majorHAnsi" w:cstheme="majorBidi"/>
      <w:szCs w:val="20"/>
    </w:rPr>
  </w:style>
  <w:style w:type="paragraph" w:styleId="Otsikko9">
    <w:name w:val="heading 9"/>
    <w:basedOn w:val="Normaali"/>
    <w:next w:val="Leipteksti"/>
    <w:link w:val="Otsikko9Char"/>
    <w:uiPriority w:val="10"/>
    <w:rsid w:val="000643DE"/>
    <w:pPr>
      <w:keepNext/>
      <w:spacing w:after="220"/>
      <w:outlineLvl w:val="8"/>
    </w:pPr>
    <w:rPr>
      <w:rFonts w:asciiTheme="majorHAnsi" w:eastAsiaTheme="majorEastAsia" w:hAnsiTheme="majorHAnsi" w:cstheme="majorBidi"/>
      <w:iCs/>
      <w:szCs w:val="20"/>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paragraph" w:styleId="Leipteksti">
    <w:name w:val="Body Text"/>
    <w:link w:val="LeiptekstiChar"/>
    <w:uiPriority w:val="1"/>
    <w:qFormat/>
    <w:rsid w:val="002F614B"/>
    <w:pPr>
      <w:spacing w:after="400" w:line="360" w:lineRule="auto"/>
      <w:ind w:left="1418"/>
    </w:pPr>
    <w:rPr>
      <w:noProof/>
      <w:sz w:val="20"/>
    </w:rPr>
  </w:style>
  <w:style w:type="character" w:customStyle="1" w:styleId="LeiptekstiChar">
    <w:name w:val="Leipäteksti Char"/>
    <w:basedOn w:val="Kappaleenoletusfontti"/>
    <w:link w:val="Leipteksti"/>
    <w:uiPriority w:val="1"/>
    <w:rsid w:val="002F614B"/>
    <w:rPr>
      <w:noProof/>
      <w:sz w:val="20"/>
    </w:rPr>
  </w:style>
  <w:style w:type="paragraph" w:styleId="Eivli">
    <w:name w:val="No Spacing"/>
    <w:link w:val="EivliChar"/>
    <w:uiPriority w:val="1"/>
    <w:rsid w:val="000E2410"/>
    <w:pPr>
      <w:ind w:left="2608"/>
      <w:contextualSpacing/>
    </w:pPr>
    <w:rPr>
      <w:sz w:val="20"/>
    </w:rPr>
  </w:style>
  <w:style w:type="character" w:customStyle="1" w:styleId="Otsikko1Char">
    <w:name w:val="Otsikko 1 Char"/>
    <w:basedOn w:val="Kappaleenoletusfontti"/>
    <w:link w:val="Otsikko1"/>
    <w:uiPriority w:val="9"/>
    <w:rsid w:val="00354E22"/>
    <w:rPr>
      <w:rFonts w:asciiTheme="majorHAnsi" w:eastAsiaTheme="majorEastAsia" w:hAnsiTheme="majorHAnsi" w:cstheme="majorBidi"/>
      <w:bCs/>
      <w:noProof/>
      <w:sz w:val="32"/>
      <w:szCs w:val="28"/>
    </w:rPr>
  </w:style>
  <w:style w:type="character" w:customStyle="1" w:styleId="Otsikko2Char">
    <w:name w:val="Otsikko 2 Char"/>
    <w:basedOn w:val="Kappaleenoletusfontti"/>
    <w:link w:val="Otsikko2"/>
    <w:uiPriority w:val="9"/>
    <w:rsid w:val="00CE638C"/>
    <w:rPr>
      <w:rFonts w:asciiTheme="majorHAnsi" w:eastAsiaTheme="majorEastAsia" w:hAnsiTheme="majorHAnsi" w:cstheme="majorBidi"/>
      <w:bCs/>
      <w:noProof/>
      <w:sz w:val="28"/>
      <w:szCs w:val="26"/>
    </w:rPr>
  </w:style>
  <w:style w:type="character" w:customStyle="1" w:styleId="Otsikko3Char">
    <w:name w:val="Otsikko 3 Char"/>
    <w:basedOn w:val="Kappaleenoletusfontti"/>
    <w:link w:val="Otsikko3"/>
    <w:uiPriority w:val="9"/>
    <w:rsid w:val="00354E22"/>
    <w:rPr>
      <w:rFonts w:asciiTheme="majorHAnsi" w:eastAsiaTheme="majorEastAsia" w:hAnsiTheme="majorHAnsi" w:cstheme="majorBidi"/>
      <w:bCs/>
      <w:noProof/>
      <w:sz w:val="24"/>
    </w:rPr>
  </w:style>
  <w:style w:type="character" w:customStyle="1" w:styleId="Otsikko4Char">
    <w:name w:val="Otsikko 4 Char"/>
    <w:basedOn w:val="Kappaleenoletusfontti"/>
    <w:link w:val="Otsikko4"/>
    <w:uiPriority w:val="9"/>
    <w:rsid w:val="00354E22"/>
    <w:rPr>
      <w:rFonts w:asciiTheme="majorHAnsi" w:eastAsiaTheme="majorEastAsia" w:hAnsiTheme="majorHAnsi" w:cstheme="majorBidi"/>
      <w:bCs/>
      <w:iCs/>
      <w:noProof/>
    </w:rPr>
  </w:style>
  <w:style w:type="character" w:customStyle="1" w:styleId="Otsikko5Char">
    <w:name w:val="Otsikko 5 Char"/>
    <w:basedOn w:val="Kappaleenoletusfontti"/>
    <w:link w:val="Otsikko5"/>
    <w:uiPriority w:val="10"/>
    <w:rsid w:val="00354E22"/>
    <w:rPr>
      <w:rFonts w:asciiTheme="majorHAnsi" w:eastAsiaTheme="majorEastAsia" w:hAnsiTheme="majorHAnsi" w:cstheme="majorBidi"/>
      <w:noProof/>
      <w:sz w:val="20"/>
    </w:rPr>
  </w:style>
  <w:style w:type="character" w:customStyle="1" w:styleId="Otsikko6Char">
    <w:name w:val="Otsikko 6 Char"/>
    <w:basedOn w:val="Kappaleenoletusfontti"/>
    <w:link w:val="Otsikko6"/>
    <w:uiPriority w:val="10"/>
    <w:rsid w:val="00354E22"/>
    <w:rPr>
      <w:rFonts w:asciiTheme="majorHAnsi" w:eastAsiaTheme="majorEastAsia" w:hAnsiTheme="majorHAnsi" w:cstheme="majorBidi"/>
      <w:iCs/>
      <w:noProof/>
      <w:sz w:val="20"/>
    </w:rPr>
  </w:style>
  <w:style w:type="character" w:customStyle="1" w:styleId="Otsikko7Char">
    <w:name w:val="Otsikko 7 Char"/>
    <w:basedOn w:val="Kappaleenoletusfontti"/>
    <w:link w:val="Otsikko7"/>
    <w:uiPriority w:val="10"/>
    <w:rsid w:val="00354E22"/>
    <w:rPr>
      <w:rFonts w:asciiTheme="majorHAnsi" w:eastAsiaTheme="majorEastAsia" w:hAnsiTheme="majorHAnsi" w:cstheme="majorBidi"/>
      <w:iCs/>
      <w:noProof/>
      <w:sz w:val="20"/>
    </w:rPr>
  </w:style>
  <w:style w:type="character" w:customStyle="1" w:styleId="Otsikko8Char">
    <w:name w:val="Otsikko 8 Char"/>
    <w:basedOn w:val="Kappaleenoletusfontti"/>
    <w:link w:val="Otsikko8"/>
    <w:uiPriority w:val="10"/>
    <w:rsid w:val="00354E22"/>
    <w:rPr>
      <w:rFonts w:asciiTheme="majorHAnsi" w:eastAsiaTheme="majorEastAsia" w:hAnsiTheme="majorHAnsi" w:cstheme="majorBidi"/>
      <w:noProof/>
      <w:sz w:val="20"/>
      <w:szCs w:val="20"/>
    </w:rPr>
  </w:style>
  <w:style w:type="character" w:customStyle="1" w:styleId="Otsikko9Char">
    <w:name w:val="Otsikko 9 Char"/>
    <w:basedOn w:val="Kappaleenoletusfontti"/>
    <w:link w:val="Otsikko9"/>
    <w:uiPriority w:val="10"/>
    <w:rsid w:val="00354E22"/>
    <w:rPr>
      <w:rFonts w:asciiTheme="majorHAnsi" w:eastAsiaTheme="majorEastAsia" w:hAnsiTheme="majorHAnsi" w:cstheme="majorBidi"/>
      <w:iCs/>
      <w:noProof/>
      <w:sz w:val="20"/>
      <w:szCs w:val="20"/>
    </w:rPr>
  </w:style>
  <w:style w:type="numbering" w:customStyle="1" w:styleId="Luettelomerkit">
    <w:name w:val="Luettelomerkit"/>
    <w:uiPriority w:val="99"/>
    <w:rsid w:val="001E3BDB"/>
    <w:pPr>
      <w:numPr>
        <w:numId w:val="1"/>
      </w:numPr>
    </w:pPr>
  </w:style>
  <w:style w:type="paragraph" w:styleId="Alaotsikko">
    <w:name w:val="Subtitle"/>
    <w:basedOn w:val="Normaali"/>
    <w:next w:val="Leipteksti"/>
    <w:link w:val="AlaotsikkoChar"/>
    <w:uiPriority w:val="11"/>
    <w:rsid w:val="008943EB"/>
    <w:pPr>
      <w:keepNext/>
      <w:numPr>
        <w:ilvl w:val="1"/>
      </w:numPr>
      <w:spacing w:after="220"/>
    </w:pPr>
    <w:rPr>
      <w:rFonts w:asciiTheme="majorHAnsi" w:eastAsiaTheme="majorEastAsia" w:hAnsiTheme="majorHAnsi" w:cstheme="majorHAnsi"/>
      <w:iCs/>
      <w:sz w:val="30"/>
      <w:szCs w:val="24"/>
    </w:rPr>
  </w:style>
  <w:style w:type="paragraph" w:styleId="Merkittyluettelo">
    <w:name w:val="List Bullet"/>
    <w:basedOn w:val="Leipteksti"/>
    <w:uiPriority w:val="10"/>
    <w:qFormat/>
    <w:rsid w:val="00FE48D4"/>
    <w:pPr>
      <w:numPr>
        <w:numId w:val="13"/>
      </w:numPr>
      <w:contextualSpacing/>
    </w:pPr>
  </w:style>
  <w:style w:type="paragraph" w:styleId="Numeroituluettelo">
    <w:name w:val="List Number"/>
    <w:basedOn w:val="Normaali"/>
    <w:uiPriority w:val="10"/>
    <w:qFormat/>
    <w:rsid w:val="00354E22"/>
    <w:pPr>
      <w:numPr>
        <w:ilvl w:val="8"/>
        <w:numId w:val="5"/>
      </w:numPr>
      <w:spacing w:after="440" w:line="360" w:lineRule="auto"/>
      <w:ind w:left="2155"/>
      <w:contextualSpacing/>
    </w:pPr>
  </w:style>
  <w:style w:type="paragraph" w:styleId="Otsikko">
    <w:name w:val="Title"/>
    <w:basedOn w:val="Normaali"/>
    <w:next w:val="Leipteksti"/>
    <w:link w:val="OtsikkoChar"/>
    <w:uiPriority w:val="10"/>
    <w:rsid w:val="000643DE"/>
    <w:pPr>
      <w:keepNext/>
      <w:spacing w:after="220"/>
      <w:contextualSpacing/>
    </w:pPr>
    <w:rPr>
      <w:rFonts w:asciiTheme="majorHAnsi" w:eastAsiaTheme="majorEastAsia" w:hAnsiTheme="majorHAnsi" w:cstheme="majorHAnsi"/>
      <w:sz w:val="36"/>
      <w:szCs w:val="52"/>
    </w:rPr>
  </w:style>
  <w:style w:type="character" w:customStyle="1" w:styleId="OtsikkoChar">
    <w:name w:val="Otsikko Char"/>
    <w:basedOn w:val="Kappaleenoletusfontti"/>
    <w:link w:val="Otsikko"/>
    <w:uiPriority w:val="10"/>
    <w:rsid w:val="0016163F"/>
    <w:rPr>
      <w:rFonts w:asciiTheme="majorHAnsi" w:eastAsiaTheme="majorEastAsia" w:hAnsiTheme="majorHAnsi" w:cstheme="majorHAnsi"/>
      <w:noProof/>
      <w:sz w:val="36"/>
      <w:szCs w:val="52"/>
    </w:rPr>
  </w:style>
  <w:style w:type="paragraph" w:styleId="Yltunniste">
    <w:name w:val="header"/>
    <w:basedOn w:val="Normaali"/>
    <w:link w:val="YltunnisteChar"/>
    <w:uiPriority w:val="79"/>
    <w:rsid w:val="00F53733"/>
    <w:rPr>
      <w:rFonts w:asciiTheme="majorHAnsi" w:hAnsiTheme="majorHAnsi"/>
      <w:color w:val="4C4D4C" w:themeColor="text1"/>
    </w:rPr>
  </w:style>
  <w:style w:type="character" w:customStyle="1" w:styleId="YltunnisteChar">
    <w:name w:val="Ylätunniste Char"/>
    <w:basedOn w:val="Kappaleenoletusfontti"/>
    <w:link w:val="Yltunniste"/>
    <w:uiPriority w:val="79"/>
    <w:rsid w:val="00F53733"/>
    <w:rPr>
      <w:rFonts w:asciiTheme="majorHAnsi" w:hAnsiTheme="majorHAnsi"/>
      <w:noProof/>
      <w:color w:val="4C4D4C" w:themeColor="text1"/>
      <w:sz w:val="20"/>
    </w:rPr>
  </w:style>
  <w:style w:type="paragraph" w:styleId="Alatunniste">
    <w:name w:val="footer"/>
    <w:basedOn w:val="Normaali"/>
    <w:link w:val="AlatunnisteChar"/>
    <w:uiPriority w:val="79"/>
    <w:rsid w:val="00686EAE"/>
    <w:rPr>
      <w:rFonts w:asciiTheme="majorHAnsi" w:hAnsiTheme="majorHAnsi"/>
      <w:color w:val="4C4D4C" w:themeColor="text1"/>
      <w:sz w:val="16"/>
    </w:rPr>
  </w:style>
  <w:style w:type="character" w:customStyle="1" w:styleId="AlatunnisteChar">
    <w:name w:val="Alatunniste Char"/>
    <w:basedOn w:val="Kappaleenoletusfontti"/>
    <w:link w:val="Alatunniste"/>
    <w:uiPriority w:val="79"/>
    <w:rsid w:val="00686EAE"/>
    <w:rPr>
      <w:rFonts w:asciiTheme="majorHAnsi" w:hAnsiTheme="majorHAnsi"/>
      <w:noProof/>
      <w:color w:val="4C4D4C" w:themeColor="text1"/>
      <w:sz w:val="16"/>
    </w:rPr>
  </w:style>
  <w:style w:type="paragraph" w:styleId="Sisluet3">
    <w:name w:val="toc 3"/>
    <w:basedOn w:val="Normaali"/>
    <w:next w:val="Normaali"/>
    <w:autoRedefine/>
    <w:uiPriority w:val="39"/>
    <w:rsid w:val="00E81B00"/>
    <w:pPr>
      <w:tabs>
        <w:tab w:val="right" w:leader="dot" w:pos="9628"/>
      </w:tabs>
      <w:spacing w:before="240" w:after="240"/>
      <w:ind w:left="1933" w:hanging="799"/>
    </w:pPr>
    <w:rPr>
      <w:rFonts w:asciiTheme="majorHAnsi" w:hAnsiTheme="majorHAnsi"/>
    </w:rPr>
  </w:style>
  <w:style w:type="table" w:styleId="TaulukkoRuudukko">
    <w:name w:val="Table Grid"/>
    <w:basedOn w:val="Normaalitaulukko"/>
    <w:uiPriority w:val="59"/>
    <w:rsid w:val="00661F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ireunaviivaa">
    <w:name w:val="Ei reunaviivaa"/>
    <w:basedOn w:val="Normaalitaulukko"/>
    <w:uiPriority w:val="99"/>
    <w:rsid w:val="008C0DC6"/>
    <w:tblPr>
      <w:tblCellMar>
        <w:left w:w="0" w:type="dxa"/>
        <w:right w:w="0" w:type="dxa"/>
      </w:tblCellMar>
    </w:tblPr>
  </w:style>
  <w:style w:type="paragraph" w:styleId="Seliteteksti">
    <w:name w:val="Balloon Text"/>
    <w:basedOn w:val="Normaali"/>
    <w:link w:val="SelitetekstiChar"/>
    <w:uiPriority w:val="99"/>
    <w:semiHidden/>
    <w:unhideWhenUsed/>
    <w:rsid w:val="00F1204C"/>
    <w:rPr>
      <w:rFonts w:ascii="Tahoma" w:hAnsi="Tahoma" w:cs="Tahoma"/>
      <w:sz w:val="16"/>
      <w:szCs w:val="16"/>
    </w:rPr>
  </w:style>
  <w:style w:type="character" w:customStyle="1" w:styleId="SelitetekstiChar">
    <w:name w:val="Seliteteksti Char"/>
    <w:basedOn w:val="Kappaleenoletusfontti"/>
    <w:link w:val="Seliteteksti"/>
    <w:uiPriority w:val="99"/>
    <w:semiHidden/>
    <w:rsid w:val="00F1204C"/>
    <w:rPr>
      <w:rFonts w:ascii="Tahoma" w:hAnsi="Tahoma" w:cs="Tahoma"/>
      <w:sz w:val="16"/>
      <w:szCs w:val="16"/>
    </w:rPr>
  </w:style>
  <w:style w:type="character" w:styleId="Paikkamerkkiteksti">
    <w:name w:val="Placeholder Text"/>
    <w:basedOn w:val="Kappaleenoletusfontti"/>
    <w:uiPriority w:val="99"/>
    <w:rsid w:val="00F10AE1"/>
    <w:rPr>
      <w:color w:val="auto"/>
    </w:rPr>
  </w:style>
  <w:style w:type="paragraph" w:styleId="Sisllysluettelonotsikko">
    <w:name w:val="TOC Heading"/>
    <w:basedOn w:val="Otsikko"/>
    <w:next w:val="Normaali"/>
    <w:uiPriority w:val="39"/>
    <w:qFormat/>
    <w:rsid w:val="00E81B00"/>
    <w:pPr>
      <w:keepLines/>
    </w:pPr>
    <w:rPr>
      <w:rFonts w:cstheme="majorBidi"/>
      <w:bCs/>
      <w:szCs w:val="28"/>
    </w:rPr>
  </w:style>
  <w:style w:type="numbering" w:customStyle="1" w:styleId="Otsikkonumerointi">
    <w:name w:val="Otsikkonumerointi"/>
    <w:uiPriority w:val="99"/>
    <w:rsid w:val="004E7D9A"/>
    <w:pPr>
      <w:numPr>
        <w:numId w:val="3"/>
      </w:numPr>
    </w:pPr>
  </w:style>
  <w:style w:type="character" w:customStyle="1" w:styleId="AlaotsikkoChar">
    <w:name w:val="Alaotsikko Char"/>
    <w:basedOn w:val="Kappaleenoletusfontti"/>
    <w:link w:val="Alaotsikko"/>
    <w:uiPriority w:val="11"/>
    <w:rsid w:val="008943EB"/>
    <w:rPr>
      <w:rFonts w:asciiTheme="majorHAnsi" w:eastAsiaTheme="majorEastAsia" w:hAnsiTheme="majorHAnsi" w:cstheme="majorHAnsi"/>
      <w:iCs/>
      <w:sz w:val="30"/>
      <w:szCs w:val="24"/>
    </w:rPr>
  </w:style>
  <w:style w:type="paragraph" w:customStyle="1" w:styleId="Sivuotsikko">
    <w:name w:val="Sivuotsikko"/>
    <w:basedOn w:val="Leipteksti"/>
    <w:next w:val="Leipteksti"/>
    <w:uiPriority w:val="11"/>
    <w:rsid w:val="009F59FE"/>
    <w:pPr>
      <w:keepNext/>
      <w:ind w:hanging="2608"/>
    </w:pPr>
  </w:style>
  <w:style w:type="paragraph" w:customStyle="1" w:styleId="Ohjeteksti">
    <w:name w:val="Ohjeteksti"/>
    <w:basedOn w:val="Leipteksti"/>
    <w:next w:val="Leipteksti"/>
    <w:rsid w:val="009F59FE"/>
    <w:pPr>
      <w:pBdr>
        <w:top w:val="single" w:sz="4" w:space="1" w:color="0000FF"/>
        <w:left w:val="single" w:sz="4" w:space="4" w:color="0000FF"/>
        <w:bottom w:val="single" w:sz="4" w:space="1" w:color="0000FF"/>
        <w:right w:val="single" w:sz="4" w:space="4" w:color="0000FF"/>
      </w:pBdr>
    </w:pPr>
    <w:rPr>
      <w:color w:val="0000FF"/>
    </w:rPr>
  </w:style>
  <w:style w:type="paragraph" w:styleId="Kuvaotsikko">
    <w:name w:val="caption"/>
    <w:basedOn w:val="Leipteksti"/>
    <w:next w:val="Leipteksti"/>
    <w:uiPriority w:val="35"/>
    <w:rsid w:val="00145B24"/>
    <w:pPr>
      <w:spacing w:before="120" w:after="120"/>
    </w:pPr>
    <w:rPr>
      <w:bCs/>
      <w:i/>
      <w:sz w:val="18"/>
      <w:szCs w:val="18"/>
    </w:rPr>
  </w:style>
  <w:style w:type="paragraph" w:styleId="Sisluet1">
    <w:name w:val="toc 1"/>
    <w:basedOn w:val="Normaali"/>
    <w:next w:val="Normaali"/>
    <w:autoRedefine/>
    <w:uiPriority w:val="39"/>
    <w:rsid w:val="00E81B00"/>
    <w:pPr>
      <w:tabs>
        <w:tab w:val="right" w:leader="dot" w:pos="9639"/>
      </w:tabs>
      <w:spacing w:before="240" w:after="240"/>
      <w:ind w:left="357" w:hanging="357"/>
    </w:pPr>
    <w:rPr>
      <w:rFonts w:asciiTheme="majorHAnsi" w:hAnsiTheme="majorHAnsi"/>
    </w:rPr>
  </w:style>
  <w:style w:type="paragraph" w:styleId="Sisluet2">
    <w:name w:val="toc 2"/>
    <w:basedOn w:val="Normaali"/>
    <w:next w:val="Normaali"/>
    <w:autoRedefine/>
    <w:uiPriority w:val="39"/>
    <w:rsid w:val="00E81B00"/>
    <w:pPr>
      <w:tabs>
        <w:tab w:val="right" w:leader="dot" w:pos="9628"/>
      </w:tabs>
      <w:spacing w:before="240" w:after="240"/>
      <w:ind w:left="1145" w:hanging="578"/>
    </w:pPr>
    <w:rPr>
      <w:rFonts w:asciiTheme="majorHAnsi" w:hAnsiTheme="majorHAnsi"/>
    </w:rPr>
  </w:style>
  <w:style w:type="character" w:styleId="Hyperlinkki">
    <w:name w:val="Hyperlink"/>
    <w:basedOn w:val="Kappaleenoletusfontti"/>
    <w:uiPriority w:val="99"/>
    <w:unhideWhenUsed/>
    <w:rsid w:val="00E75537"/>
    <w:rPr>
      <w:color w:val="004B78" w:themeColor="accent1" w:themeShade="BF"/>
      <w:u w:val="single"/>
    </w:rPr>
  </w:style>
  <w:style w:type="paragraph" w:styleId="Sisluet4">
    <w:name w:val="toc 4"/>
    <w:basedOn w:val="Normaali"/>
    <w:next w:val="Normaali"/>
    <w:autoRedefine/>
    <w:uiPriority w:val="39"/>
    <w:rsid w:val="00E81B00"/>
    <w:pPr>
      <w:tabs>
        <w:tab w:val="right" w:leader="dot" w:pos="9628"/>
      </w:tabs>
      <w:spacing w:before="240" w:after="240"/>
      <w:ind w:left="2722" w:hanging="1021"/>
    </w:pPr>
    <w:rPr>
      <w:rFonts w:asciiTheme="majorHAnsi" w:hAnsiTheme="majorHAnsi"/>
    </w:rPr>
  </w:style>
  <w:style w:type="paragraph" w:styleId="Sisluet5">
    <w:name w:val="toc 5"/>
    <w:basedOn w:val="Normaali"/>
    <w:next w:val="Normaali"/>
    <w:autoRedefine/>
    <w:uiPriority w:val="39"/>
    <w:rsid w:val="006F2036"/>
    <w:pPr>
      <w:tabs>
        <w:tab w:val="right" w:leader="dot" w:pos="9628"/>
      </w:tabs>
      <w:spacing w:before="240" w:after="240"/>
      <w:ind w:left="4786" w:hanging="1242"/>
    </w:pPr>
  </w:style>
  <w:style w:type="paragraph" w:styleId="Sisluet6">
    <w:name w:val="toc 6"/>
    <w:basedOn w:val="Normaali"/>
    <w:next w:val="Normaali"/>
    <w:autoRedefine/>
    <w:uiPriority w:val="39"/>
    <w:rsid w:val="006F2036"/>
    <w:pPr>
      <w:tabs>
        <w:tab w:val="right" w:leader="dot" w:pos="9628"/>
      </w:tabs>
      <w:spacing w:before="240" w:after="240"/>
      <w:ind w:left="5007" w:hanging="1463"/>
    </w:pPr>
  </w:style>
  <w:style w:type="paragraph" w:styleId="Sisluet7">
    <w:name w:val="toc 7"/>
    <w:basedOn w:val="Normaali"/>
    <w:next w:val="Normaali"/>
    <w:autoRedefine/>
    <w:uiPriority w:val="39"/>
    <w:rsid w:val="006F2036"/>
    <w:pPr>
      <w:tabs>
        <w:tab w:val="right" w:leader="dot" w:pos="9628"/>
      </w:tabs>
      <w:spacing w:before="240" w:after="240"/>
      <w:ind w:left="5228" w:hanging="1684"/>
    </w:pPr>
  </w:style>
  <w:style w:type="paragraph" w:styleId="Sisluet8">
    <w:name w:val="toc 8"/>
    <w:basedOn w:val="Normaali"/>
    <w:next w:val="Normaali"/>
    <w:autoRedefine/>
    <w:uiPriority w:val="39"/>
    <w:rsid w:val="006F2036"/>
    <w:pPr>
      <w:tabs>
        <w:tab w:val="right" w:leader="dot" w:pos="9628"/>
      </w:tabs>
      <w:spacing w:before="240" w:after="240"/>
      <w:ind w:left="5449" w:hanging="1905"/>
    </w:pPr>
  </w:style>
  <w:style w:type="table" w:customStyle="1" w:styleId="Kantataulukko1">
    <w:name w:val="Kanta taulukko1"/>
    <w:basedOn w:val="Normaalitaulukko"/>
    <w:next w:val="TaulukkoRuudukko"/>
    <w:rsid w:val="007D7122"/>
    <w:tblP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Pr>
    <w:tblStylePr w:type="firstRow">
      <w:tblPr/>
      <w:tcPr>
        <w:tcBorders>
          <w:top w:val="single" w:sz="4" w:space="0" w:color="auto"/>
          <w:left w:val="nil"/>
          <w:bottom w:val="single" w:sz="4" w:space="0" w:color="auto"/>
          <w:right w:val="nil"/>
          <w:insideH w:val="nil"/>
          <w:insideV w:val="nil"/>
          <w:tl2br w:val="nil"/>
          <w:tr2bl w:val="nil"/>
        </w:tcBorders>
      </w:tcPr>
    </w:tblStylePr>
    <w:tblStylePr w:type="lastRow">
      <w:tblPr/>
      <w:tcPr>
        <w:tcBorders>
          <w:top w:val="single" w:sz="4" w:space="0" w:color="auto"/>
          <w:left w:val="nil"/>
          <w:bottom w:val="single" w:sz="4" w:space="0" w:color="auto"/>
          <w:right w:val="nil"/>
          <w:insideH w:val="nil"/>
          <w:insideV w:val="nil"/>
          <w:tl2br w:val="nil"/>
          <w:tr2bl w:val="nil"/>
        </w:tcBorders>
      </w:tcPr>
    </w:tblStylePr>
  </w:style>
  <w:style w:type="character" w:customStyle="1" w:styleId="EivliChar">
    <w:name w:val="Ei väliä Char"/>
    <w:basedOn w:val="Kappaleenoletusfontti"/>
    <w:link w:val="Eivli"/>
    <w:uiPriority w:val="1"/>
    <w:rsid w:val="00F25105"/>
    <w:rPr>
      <w:sz w:val="20"/>
    </w:rPr>
  </w:style>
  <w:style w:type="character" w:styleId="AvattuHyperlinkki">
    <w:name w:val="FollowedHyperlink"/>
    <w:basedOn w:val="Kappaleenoletusfontti"/>
    <w:uiPriority w:val="99"/>
    <w:semiHidden/>
    <w:unhideWhenUsed/>
    <w:rsid w:val="00E75537"/>
    <w:rPr>
      <w:color w:val="513B97" w:themeColor="accent5" w:themeShade="BF"/>
      <w:u w:val="single"/>
    </w:rPr>
  </w:style>
  <w:style w:type="character" w:styleId="Kommentinviite">
    <w:name w:val="annotation reference"/>
    <w:basedOn w:val="Kappaleenoletusfontti"/>
    <w:uiPriority w:val="99"/>
    <w:semiHidden/>
    <w:unhideWhenUsed/>
    <w:rsid w:val="00970B58"/>
    <w:rPr>
      <w:sz w:val="16"/>
      <w:szCs w:val="16"/>
    </w:rPr>
  </w:style>
  <w:style w:type="paragraph" w:styleId="Kommentinteksti">
    <w:name w:val="annotation text"/>
    <w:basedOn w:val="Normaali"/>
    <w:link w:val="KommentintekstiChar"/>
    <w:uiPriority w:val="99"/>
    <w:semiHidden/>
    <w:unhideWhenUsed/>
    <w:rsid w:val="00970B58"/>
    <w:rPr>
      <w:szCs w:val="20"/>
    </w:rPr>
  </w:style>
  <w:style w:type="character" w:customStyle="1" w:styleId="KommentintekstiChar">
    <w:name w:val="Kommentin teksti Char"/>
    <w:basedOn w:val="Kappaleenoletusfontti"/>
    <w:link w:val="Kommentinteksti"/>
    <w:uiPriority w:val="99"/>
    <w:semiHidden/>
    <w:rsid w:val="00970B58"/>
    <w:rPr>
      <w:noProof/>
      <w:sz w:val="20"/>
      <w:szCs w:val="20"/>
    </w:rPr>
  </w:style>
  <w:style w:type="paragraph" w:styleId="Kommentinotsikko">
    <w:name w:val="annotation subject"/>
    <w:basedOn w:val="Kommentinteksti"/>
    <w:next w:val="Kommentinteksti"/>
    <w:link w:val="KommentinotsikkoChar"/>
    <w:uiPriority w:val="99"/>
    <w:semiHidden/>
    <w:unhideWhenUsed/>
    <w:rsid w:val="00970B58"/>
    <w:rPr>
      <w:b/>
      <w:bCs/>
    </w:rPr>
  </w:style>
  <w:style w:type="character" w:customStyle="1" w:styleId="KommentinotsikkoChar">
    <w:name w:val="Kommentin otsikko Char"/>
    <w:basedOn w:val="KommentintekstiChar"/>
    <w:link w:val="Kommentinotsikko"/>
    <w:uiPriority w:val="99"/>
    <w:semiHidden/>
    <w:rsid w:val="00970B58"/>
    <w:rPr>
      <w:b/>
      <w:bCs/>
      <w:noProof/>
      <w:sz w:val="20"/>
      <w:szCs w:val="20"/>
    </w:rPr>
  </w:style>
  <w:style w:type="paragraph" w:styleId="Muutos">
    <w:name w:val="Revision"/>
    <w:hidden/>
    <w:uiPriority w:val="99"/>
    <w:semiHidden/>
    <w:rsid w:val="00D760FF"/>
    <w:rPr>
      <w:noProof/>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79881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image" Target="media/image5.png"/><Relationship Id="rId2" Type="http://schemas.openxmlformats.org/officeDocument/2006/relationships/customXml" Target="../customXml/item2.xml"/><Relationship Id="rId16" Type="http://schemas.openxmlformats.org/officeDocument/2006/relationships/image" Target="media/image4.png"/><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image" Target="media/image3.png"/><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454OOG\Documents\Mukautetut%20Office-mallit\Kanta%20pitk&#228;%20asiakirja.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1C00CA4E2AA4FA9B88EF70B391B7F8D"/>
        <w:category>
          <w:name w:val="Yleiset"/>
          <w:gallery w:val="placeholder"/>
        </w:category>
        <w:types>
          <w:type w:val="bbPlcHdr"/>
        </w:types>
        <w:behaviors>
          <w:behavior w:val="content"/>
        </w:behaviors>
        <w:guid w:val="{A2EEEC38-5E49-4F51-AF39-855DC3709BB1}"/>
      </w:docPartPr>
      <w:docPartBody>
        <w:p w:rsidR="00E52ECB" w:rsidRDefault="00EF66C1">
          <w:pPr>
            <w:pStyle w:val="91C00CA4E2AA4FA9B88EF70B391B7F8D"/>
          </w:pPr>
          <w:r w:rsidRPr="00F25D35">
            <w:rPr>
              <w:rStyle w:val="Paikkamerkkiteksti"/>
            </w:rPr>
            <w:t>[Otsikko]</w:t>
          </w:r>
        </w:p>
      </w:docPartBody>
    </w:docPart>
    <w:docPart>
      <w:docPartPr>
        <w:name w:val="437C2257F40E41BE9B2F49AD0EE836E5"/>
        <w:category>
          <w:name w:val="Yleiset"/>
          <w:gallery w:val="placeholder"/>
        </w:category>
        <w:types>
          <w:type w:val="bbPlcHdr"/>
        </w:types>
        <w:behaviors>
          <w:behavior w:val="content"/>
        </w:behaviors>
        <w:guid w:val="{8C4D5787-1C7F-47FC-ADF3-9E35B9DB4B3B}"/>
      </w:docPartPr>
      <w:docPartBody>
        <w:p w:rsidR="00E52ECB" w:rsidRDefault="00EF66C1">
          <w:pPr>
            <w:pStyle w:val="437C2257F40E41BE9B2F49AD0EE836E5"/>
          </w:pPr>
          <w:r w:rsidRPr="005B3838">
            <w:rPr>
              <w:rStyle w:val="Paikkamerkkiteksti"/>
              <w:sz w:val="18"/>
              <w:szCs w:val="18"/>
            </w:rPr>
            <w:t>[</w:t>
          </w:r>
          <w:r>
            <w:rPr>
              <w:rStyle w:val="Paikkamerkkiteksti"/>
              <w:sz w:val="18"/>
              <w:szCs w:val="18"/>
            </w:rPr>
            <w:t>Kuvaus muutoksista</w:t>
          </w:r>
          <w:r w:rsidRPr="005B3838">
            <w:rPr>
              <w:rStyle w:val="Paikkamerkkiteksti"/>
              <w:sz w:val="18"/>
              <w:szCs w:val="18"/>
            </w:rPr>
            <w:t>]</w:t>
          </w:r>
        </w:p>
      </w:docPartBody>
    </w:docPart>
    <w:docPart>
      <w:docPartPr>
        <w:name w:val="F44A243527F544258C396B06F2B28CE5"/>
        <w:category>
          <w:name w:val="Yleiset"/>
          <w:gallery w:val="placeholder"/>
        </w:category>
        <w:types>
          <w:type w:val="bbPlcHdr"/>
        </w:types>
        <w:behaviors>
          <w:behavior w:val="content"/>
        </w:behaviors>
        <w:guid w:val="{8684F9E4-462C-48AC-B498-4A4FEA7B1133}"/>
      </w:docPartPr>
      <w:docPartBody>
        <w:p w:rsidR="00E52ECB" w:rsidRDefault="00EF66C1">
          <w:pPr>
            <w:pStyle w:val="F44A243527F544258C396B06F2B28CE5"/>
          </w:pPr>
          <w:r w:rsidRPr="005B3838">
            <w:rPr>
              <w:rStyle w:val="Paikkamerkkiteksti"/>
              <w:sz w:val="18"/>
              <w:szCs w:val="18"/>
            </w:rPr>
            <w:t>[</w:t>
          </w:r>
          <w:r>
            <w:rPr>
              <w:rStyle w:val="Paikkamerkkiteksti"/>
              <w:sz w:val="18"/>
              <w:szCs w:val="18"/>
            </w:rPr>
            <w:t>Nimi</w:t>
          </w:r>
          <w:r w:rsidRPr="005B3838">
            <w:rPr>
              <w:rStyle w:val="Paikkamerkkiteksti"/>
              <w:sz w:val="18"/>
              <w:szCs w:val="18"/>
            </w:rPr>
            <w:t>]</w:t>
          </w:r>
        </w:p>
      </w:docPartBody>
    </w:docPart>
    <w:docPart>
      <w:docPartPr>
        <w:name w:val="C58FD29C80044B909A0451E44B8542A2"/>
        <w:category>
          <w:name w:val="Yleiset"/>
          <w:gallery w:val="placeholder"/>
        </w:category>
        <w:types>
          <w:type w:val="bbPlcHdr"/>
        </w:types>
        <w:behaviors>
          <w:behavior w:val="content"/>
        </w:behaviors>
        <w:guid w:val="{12A7B950-4528-49E6-8E1A-4CE3AE45428D}"/>
      </w:docPartPr>
      <w:docPartBody>
        <w:p w:rsidR="00E52ECB" w:rsidRDefault="00EF66C1">
          <w:pPr>
            <w:pStyle w:val="C58FD29C80044B909A0451E44B8542A2"/>
          </w:pPr>
          <w:r w:rsidRPr="005B3838">
            <w:rPr>
              <w:rStyle w:val="Paikkamerkkiteksti"/>
              <w:sz w:val="18"/>
              <w:szCs w:val="18"/>
            </w:rPr>
            <w:t>[</w:t>
          </w:r>
          <w:r>
            <w:rPr>
              <w:rStyle w:val="Paikkamerkkiteksti"/>
              <w:sz w:val="18"/>
              <w:szCs w:val="18"/>
            </w:rPr>
            <w:t>pp.kk.vvvv</w:t>
          </w:r>
          <w:r w:rsidRPr="005B3838">
            <w:rPr>
              <w:rStyle w:val="Paikkamerkkiteksti"/>
              <w:sz w:val="18"/>
              <w:szCs w:val="18"/>
            </w:rPr>
            <w:t>]</w:t>
          </w:r>
        </w:p>
      </w:docPartBody>
    </w:docPart>
    <w:docPart>
      <w:docPartPr>
        <w:name w:val="842CB6CD4C784FF8A1DCAAC09585B125"/>
        <w:category>
          <w:name w:val="Yleiset"/>
          <w:gallery w:val="placeholder"/>
        </w:category>
        <w:types>
          <w:type w:val="bbPlcHdr"/>
        </w:types>
        <w:behaviors>
          <w:behavior w:val="content"/>
        </w:behaviors>
        <w:guid w:val="{7EAE27D4-18C0-44EC-870E-3EDD7BF02D96}"/>
      </w:docPartPr>
      <w:docPartBody>
        <w:p w:rsidR="00E52ECB" w:rsidRDefault="00EF66C1">
          <w:pPr>
            <w:pStyle w:val="842CB6CD4C784FF8A1DCAAC09585B125"/>
          </w:pPr>
          <w:r w:rsidRPr="005B3838">
            <w:rPr>
              <w:rStyle w:val="Paikkamerkkiteksti"/>
              <w:sz w:val="18"/>
              <w:szCs w:val="18"/>
            </w:rPr>
            <w:t>[</w:t>
          </w:r>
          <w:r>
            <w:rPr>
              <w:rStyle w:val="Paikkamerkkiteksti"/>
              <w:sz w:val="18"/>
              <w:szCs w:val="18"/>
            </w:rPr>
            <w:t>Kuvaus muutoksista</w:t>
          </w:r>
          <w:r w:rsidRPr="005B3838">
            <w:rPr>
              <w:rStyle w:val="Paikkamerkkiteksti"/>
              <w:sz w:val="18"/>
              <w:szCs w:val="18"/>
            </w:rPr>
            <w:t>]</w:t>
          </w:r>
        </w:p>
      </w:docPartBody>
    </w:docPart>
    <w:docPart>
      <w:docPartPr>
        <w:name w:val="21D1151064B747DC87F3B279A2FEF387"/>
        <w:category>
          <w:name w:val="Yleiset"/>
          <w:gallery w:val="placeholder"/>
        </w:category>
        <w:types>
          <w:type w:val="bbPlcHdr"/>
        </w:types>
        <w:behaviors>
          <w:behavior w:val="content"/>
        </w:behaviors>
        <w:guid w:val="{41E26BAC-087E-48C7-8ABA-AEE376C86B48}"/>
      </w:docPartPr>
      <w:docPartBody>
        <w:p w:rsidR="00E52ECB" w:rsidRDefault="00EF66C1">
          <w:pPr>
            <w:pStyle w:val="21D1151064B747DC87F3B279A2FEF387"/>
          </w:pPr>
          <w:r w:rsidRPr="005B3838">
            <w:rPr>
              <w:rStyle w:val="Paikkamerkkiteksti"/>
              <w:sz w:val="18"/>
              <w:szCs w:val="18"/>
            </w:rPr>
            <w:t>[</w:t>
          </w:r>
          <w:r>
            <w:rPr>
              <w:rStyle w:val="Paikkamerkkiteksti"/>
              <w:sz w:val="18"/>
              <w:szCs w:val="18"/>
            </w:rPr>
            <w:t>Nimi</w:t>
          </w:r>
          <w:r w:rsidRPr="005B3838">
            <w:rPr>
              <w:rStyle w:val="Paikkamerkkiteksti"/>
              <w:sz w:val="18"/>
              <w:szCs w:val="18"/>
            </w:rPr>
            <w:t>]</w:t>
          </w:r>
        </w:p>
      </w:docPartBody>
    </w:docPart>
    <w:docPart>
      <w:docPartPr>
        <w:name w:val="CEEFF1A8BA674F94BE24208D886A1133"/>
        <w:category>
          <w:name w:val="Yleiset"/>
          <w:gallery w:val="placeholder"/>
        </w:category>
        <w:types>
          <w:type w:val="bbPlcHdr"/>
        </w:types>
        <w:behaviors>
          <w:behavior w:val="content"/>
        </w:behaviors>
        <w:guid w:val="{E25ED3A5-E9EA-42B9-B26F-2DA1A9E281B5}"/>
      </w:docPartPr>
      <w:docPartBody>
        <w:p w:rsidR="00E52ECB" w:rsidRDefault="00EF66C1">
          <w:pPr>
            <w:pStyle w:val="F306D3CF629F4CE880CF86466F213230"/>
          </w:pPr>
          <w:r w:rsidRPr="005B3838">
            <w:rPr>
              <w:rStyle w:val="Paikkamerkkiteksti"/>
              <w:sz w:val="18"/>
              <w:szCs w:val="18"/>
            </w:rPr>
            <w:t>[</w:t>
          </w:r>
          <w:r>
            <w:rPr>
              <w:rStyle w:val="Paikkamerkkiteksti"/>
              <w:sz w:val="18"/>
              <w:szCs w:val="18"/>
            </w:rPr>
            <w:t>Kuvaus muutoksista</w:t>
          </w:r>
          <w:r w:rsidRPr="005B3838">
            <w:rPr>
              <w:rStyle w:val="Paikkamerkkiteksti"/>
              <w:sz w:val="18"/>
              <w:szCs w:val="18"/>
            </w:rPr>
            <w:t>]</w:t>
          </w:r>
        </w:p>
      </w:docPartBody>
    </w:docPart>
    <w:docPart>
      <w:docPartPr>
        <w:name w:val="F306D3CF629F4CE880CF86466F213230"/>
        <w:category>
          <w:name w:val="Yleiset"/>
          <w:gallery w:val="placeholder"/>
        </w:category>
        <w:types>
          <w:type w:val="bbPlcHdr"/>
        </w:types>
        <w:behaviors>
          <w:behavior w:val="content"/>
        </w:behaviors>
        <w:guid w:val="{202BA380-91AB-4926-A7A0-9ED0EF9C54DC}"/>
      </w:docPartPr>
      <w:docPartBody>
        <w:p w:rsidR="00E52ECB" w:rsidRDefault="00EF66C1">
          <w:r w:rsidRPr="005B3838">
            <w:rPr>
              <w:rStyle w:val="Paikkamerkkiteksti"/>
              <w:sz w:val="18"/>
              <w:szCs w:val="18"/>
            </w:rPr>
            <w:t>[</w:t>
          </w:r>
          <w:r>
            <w:rPr>
              <w:rStyle w:val="Paikkamerkkiteksti"/>
              <w:sz w:val="18"/>
              <w:szCs w:val="18"/>
            </w:rPr>
            <w:t>Nimi</w:t>
          </w:r>
          <w:r w:rsidRPr="005B3838">
            <w:rPr>
              <w:rStyle w:val="Paikkamerkkiteksti"/>
              <w:sz w:val="18"/>
              <w:szCs w:val="18"/>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1304"/>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66C1"/>
    <w:rsid w:val="00083D7A"/>
    <w:rsid w:val="001840C0"/>
    <w:rsid w:val="002041F1"/>
    <w:rsid w:val="00270B2F"/>
    <w:rsid w:val="002E6424"/>
    <w:rsid w:val="003B5940"/>
    <w:rsid w:val="00434373"/>
    <w:rsid w:val="004B5928"/>
    <w:rsid w:val="00530220"/>
    <w:rsid w:val="00634614"/>
    <w:rsid w:val="0067298B"/>
    <w:rsid w:val="006C044D"/>
    <w:rsid w:val="008567EE"/>
    <w:rsid w:val="0086433F"/>
    <w:rsid w:val="008659AC"/>
    <w:rsid w:val="008E6787"/>
    <w:rsid w:val="009402E8"/>
    <w:rsid w:val="00A818C2"/>
    <w:rsid w:val="00AF7ACE"/>
    <w:rsid w:val="00B40BE7"/>
    <w:rsid w:val="00CD3C3C"/>
    <w:rsid w:val="00E52ECB"/>
    <w:rsid w:val="00EF66C1"/>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i-FI" w:eastAsia="fi-FI"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i">
    <w:name w:val="Normal"/>
    <w:qFormat/>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character" w:styleId="Paikkamerkkiteksti">
    <w:name w:val="Placeholder Text"/>
    <w:basedOn w:val="Kappaleenoletusfontti"/>
    <w:uiPriority w:val="99"/>
    <w:rsid w:val="00CD3C3C"/>
    <w:rPr>
      <w:color w:val="auto"/>
    </w:rPr>
  </w:style>
  <w:style w:type="paragraph" w:customStyle="1" w:styleId="91C00CA4E2AA4FA9B88EF70B391B7F8D">
    <w:name w:val="91C00CA4E2AA4FA9B88EF70B391B7F8D"/>
  </w:style>
  <w:style w:type="paragraph" w:customStyle="1" w:styleId="437C2257F40E41BE9B2F49AD0EE836E5">
    <w:name w:val="437C2257F40E41BE9B2F49AD0EE836E5"/>
  </w:style>
  <w:style w:type="paragraph" w:customStyle="1" w:styleId="F44A243527F544258C396B06F2B28CE5">
    <w:name w:val="F44A243527F544258C396B06F2B28CE5"/>
  </w:style>
  <w:style w:type="paragraph" w:customStyle="1" w:styleId="C58FD29C80044B909A0451E44B8542A2">
    <w:name w:val="C58FD29C80044B909A0451E44B8542A2"/>
  </w:style>
  <w:style w:type="paragraph" w:customStyle="1" w:styleId="842CB6CD4C784FF8A1DCAAC09585B125">
    <w:name w:val="842CB6CD4C784FF8A1DCAAC09585B125"/>
  </w:style>
  <w:style w:type="paragraph" w:customStyle="1" w:styleId="21D1151064B747DC87F3B279A2FEF387">
    <w:name w:val="21D1151064B747DC87F3B279A2FEF387"/>
  </w:style>
  <w:style w:type="paragraph" w:customStyle="1" w:styleId="F306D3CF629F4CE880CF86466F213230">
    <w:name w:val="F306D3CF629F4CE880CF86466F21323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Kanta">
  <a:themeElements>
    <a:clrScheme name="Kanta">
      <a:dk1>
        <a:srgbClr val="4C4D4C"/>
      </a:dk1>
      <a:lt1>
        <a:srgbClr val="FFFFFF"/>
      </a:lt1>
      <a:dk2>
        <a:srgbClr val="0066A0"/>
      </a:dk2>
      <a:lt2>
        <a:srgbClr val="FFD76E"/>
      </a:lt2>
      <a:accent1>
        <a:srgbClr val="0066A1"/>
      </a:accent1>
      <a:accent2>
        <a:srgbClr val="A6D867"/>
      </a:accent2>
      <a:accent3>
        <a:srgbClr val="FFA961"/>
      </a:accent3>
      <a:accent4>
        <a:srgbClr val="0F94B3"/>
      </a:accent4>
      <a:accent5>
        <a:srgbClr val="735BBF"/>
      </a:accent5>
      <a:accent6>
        <a:srgbClr val="0B523E"/>
      </a:accent6>
      <a:hlink>
        <a:srgbClr val="5BACCF"/>
      </a:hlink>
      <a:folHlink>
        <a:srgbClr val="FFA86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a:solidFill>
            <a:srgbClr val="0066A1"/>
          </a:solidFill>
        </a:ln>
      </a:spPr>
      <a:bodyPr rtlCol="0" anchor="ctr"/>
      <a:lstStyle>
        <a:defPPr algn="ctr">
          <a:defRPr/>
        </a:defPPr>
      </a:lstStyle>
      <a:style>
        <a:lnRef idx="2">
          <a:schemeClr val="accent1">
            <a:shade val="50000"/>
          </a:schemeClr>
        </a:lnRef>
        <a:fillRef idx="1">
          <a:schemeClr val="accent1"/>
        </a:fillRef>
        <a:effectRef idx="0">
          <a:schemeClr val="accent1"/>
        </a:effectRef>
        <a:fontRef idx="minor">
          <a:schemeClr val="lt1"/>
        </a:fontRef>
      </a:style>
    </a:spDef>
    <a:lnDef>
      <a:spPr>
        <a:ln w="19050">
          <a:solidFill>
            <a:srgbClr val="0066A1"/>
          </a:solidFill>
        </a:ln>
      </a:spPr>
      <a:bodyPr/>
      <a:lstStyle/>
      <a:style>
        <a:lnRef idx="1">
          <a:schemeClr val="accent1"/>
        </a:lnRef>
        <a:fillRef idx="0">
          <a:schemeClr val="accent1"/>
        </a:fillRef>
        <a:effectRef idx="0">
          <a:schemeClr val="accent1"/>
        </a:effectRef>
        <a:fontRef idx="minor">
          <a:schemeClr val="tx1"/>
        </a:fontRef>
      </a:style>
    </a:lnDef>
    <a:txDef>
      <a:spPr>
        <a:noFill/>
      </a:spPr>
      <a:bodyPr wrap="none" rtlCol="0">
        <a:spAutoFit/>
      </a:bodyPr>
      <a:lstStyle>
        <a:defPPr algn="l">
          <a:defRPr dirty="0" smtClean="0"/>
        </a:defPPr>
      </a:lstStyle>
    </a:txDef>
  </a:objectDefaults>
  <a:extraClrSchemeLst/>
  <a:extLst>
    <a:ext uri="{05A4C25C-085E-4340-85A3-A5531E510DB2}">
      <thm15:themeFamily xmlns:thm15="http://schemas.microsoft.com/office/thememl/2012/main" name="Kanta" id="{74F77D9D-CABF-410E-AE1A-013A2BC5DA7E}" vid="{C96C7665-31D1-4D72-8D94-9AF0D7023382}"/>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2024-11-01T00:00:00</PublishDate>
  <Abstract/>
  <CompanyAddress/>
  <CompanyPhone/>
  <CompanyFax/>
  <CompanyEmail/>
</CoverPageProperties>
</file>

<file path=customXml/item2.xml><?xml version="1.0" encoding="utf-8"?>
<?mso-contentType ?>
<SharedContentType xmlns="Microsoft.SharePoint.Taxonomy.ContentTypeSync" SourceId="4c5c86b2-34ba-4440-84a3-2847672c608a" ContentTypeId="0x010100B5B0C7C8E89E4B24A1DD48391A5B64DF00104209A661E54CD587BC7C170A805A7512" PreviousValue="false"/>
</file>

<file path=customXml/item3.xml><?xml version="1.0" encoding="utf-8"?>
<p:properties xmlns:p="http://schemas.microsoft.com/office/2006/metadata/properties" xmlns:xsi="http://www.w3.org/2001/XMLSchema-instance" xmlns:pc="http://schemas.microsoft.com/office/infopath/2007/PartnerControls">
  <documentManagement>
    <l284e851add84855ab4a13e805c1c02b xmlns="28d5f0a3-ab75-4f37-b21c-c5486e890318">
      <Terms xmlns="http://schemas.microsoft.com/office/infopath/2007/PartnerControls"/>
    </l284e851add84855ab4a13e805c1c02b>
    <je38d6a6b76c4a24843bec5179df8dbe xmlns="28d5f0a3-ab75-4f37-b21c-c5486e890318">
      <Terms xmlns="http://schemas.microsoft.com/office/infopath/2007/PartnerControls"/>
    </je38d6a6b76c4a24843bec5179df8dbe>
    <KelaPaivamaara xmlns="28d5f0a3-ab75-4f37-b21c-c5486e890318" xsi:nil="true"/>
    <hfc18b29aed44339bbdc39df31ab0fbf xmlns="28d5f0a3-ab75-4f37-b21c-c5486e890318">
      <Terms xmlns="http://schemas.microsoft.com/office/infopath/2007/PartnerControls"/>
    </hfc18b29aed44339bbdc39df31ab0fbf>
    <KelaKuvaus xmlns="28d5f0a3-ab75-4f37-b21c-c5486e890318" xsi:nil="true"/>
    <e53f7fded1c34b15bbf16fc4b4798b6a xmlns="28d5f0a3-ab75-4f37-b21c-c5486e890318">
      <Terms xmlns="http://schemas.microsoft.com/office/infopath/2007/PartnerControls">
        <TermInfo xmlns="http://schemas.microsoft.com/office/infopath/2007/PartnerControls">
          <TermName xmlns="http://schemas.microsoft.com/office/infopath/2007/PartnerControls">Ei</TermName>
          <TermId xmlns="http://schemas.microsoft.com/office/infopath/2007/PartnerControls">4da38706-6322-4438-8e0a-a80ce46c1d74</TermId>
        </TermInfo>
      </Terms>
    </e53f7fded1c34b15bbf16fc4b4798b6a>
    <j0be05872c2d4232bfb1a6c120cbdd2c xmlns="28d5f0a3-ab75-4f37-b21c-c5486e890318">
      <Terms xmlns="http://schemas.microsoft.com/office/infopath/2007/PartnerControls"/>
    </j0be05872c2d4232bfb1a6c120cbdd2c>
    <Vanhentunut xmlns="28d5f0a3-ab75-4f37-b21c-c5486e890318">false</Vanhentunut>
    <f721df5e45f944579809e2a3903aa817 xmlns="28d5f0a3-ab75-4f37-b21c-c5486e890318">
      <Terms xmlns="http://schemas.microsoft.com/office/infopath/2007/PartnerControls">
        <TermInfo xmlns="http://schemas.microsoft.com/office/infopath/2007/PartnerControls">
          <TermName xmlns="http://schemas.microsoft.com/office/infopath/2007/PartnerControls">Kanta</TermName>
          <TermId xmlns="http://schemas.microsoft.com/office/infopath/2007/PartnerControls">6415e8ca-77a5-4574-80c6-2b37449729b9</TermId>
        </TermInfo>
      </Terms>
    </f721df5e45f944579809e2a3903aa817>
    <TaxKeywordTaxHTField xmlns="28d5f0a3-ab75-4f37-b21c-c5486e890318">
      <Terms xmlns="http://schemas.microsoft.com/office/infopath/2007/PartnerControls"/>
    </TaxKeywordTaxHTField>
    <jd32bd60a3ed49c984e203f2c1797fd7 xmlns="28d5f0a3-ab75-4f37-b21c-c5486e890318">
      <Terms xmlns="http://schemas.microsoft.com/office/infopath/2007/PartnerControls"/>
    </jd32bd60a3ed49c984e203f2c1797fd7>
    <bcefd7c481cb48f4861306052502dba8 xmlns="28d5f0a3-ab75-4f37-b21c-c5486e890318">
      <Terms xmlns="http://schemas.microsoft.com/office/infopath/2007/PartnerControls">
        <TermInfo xmlns="http://schemas.microsoft.com/office/infopath/2007/PartnerControls">
          <TermName xmlns="http://schemas.microsoft.com/office/infopath/2007/PartnerControls">Kanta-kehitysryhmä</TermName>
          <TermId xmlns="http://schemas.microsoft.com/office/infopath/2007/PartnerControls">50650f86-979c-420d-8206-05fe153c5f04</TermId>
        </TermInfo>
      </Terms>
    </bcefd7c481cb48f4861306052502dba8>
    <j875f3fda00345e6808e9e260f685289 xmlns="28d5f0a3-ab75-4f37-b21c-c5486e890318">
      <Terms xmlns="http://schemas.microsoft.com/office/infopath/2007/PartnerControls"/>
    </j875f3fda00345e6808e9e260f685289>
    <TaxCatchAll xmlns="28d5f0a3-ab75-4f37-b21c-c5486e890318">
      <Value>12</Value>
      <Value>4</Value>
      <Value>3</Value>
    </TaxCatchAll>
    <KelaArkistoitu xmlns="28d5f0a3-ab75-4f37-b21c-c5486e890318"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Kanta pitkä peruspohja" ma:contentTypeID="0x010100B5B0C7C8E89E4B24A1DD48391A5B64DF00104209A661E54CD587BC7C170A805A751200CE9BC2ADE0C63D45ABE55BC48D36A697" ma:contentTypeVersion="34" ma:contentTypeDescription="Luo uusi asiakirja." ma:contentTypeScope="" ma:versionID="fe4eddb5cb92a1fb502dc00a70bd6c6e">
  <xsd:schema xmlns:xsd="http://www.w3.org/2001/XMLSchema" xmlns:xs="http://www.w3.org/2001/XMLSchema" xmlns:p="http://schemas.microsoft.com/office/2006/metadata/properties" xmlns:ns2="28d5f0a3-ab75-4f37-b21c-c5486e890318" targetNamespace="http://schemas.microsoft.com/office/2006/metadata/properties" ma:root="true" ma:fieldsID="31c93e4bc8811bcd5182f73b4b466efa" ns2:_="">
    <xsd:import namespace="28d5f0a3-ab75-4f37-b21c-c5486e890318"/>
    <xsd:element name="properties">
      <xsd:complexType>
        <xsd:sequence>
          <xsd:element name="documentManagement">
            <xsd:complexType>
              <xsd:all>
                <xsd:element ref="ns2:KelaKuvaus" minOccurs="0"/>
                <xsd:element ref="ns2:f721df5e45f944579809e2a3903aa817" minOccurs="0"/>
                <xsd:element ref="ns2:TaxCatchAll" minOccurs="0"/>
                <xsd:element ref="ns2:TaxCatchAllLabel" minOccurs="0"/>
                <xsd:element ref="ns2:TaxKeywordTaxHTField" minOccurs="0"/>
                <xsd:element ref="ns2:e53f7fded1c34b15bbf16fc4b4798b6a" minOccurs="0"/>
                <xsd:element ref="ns2:hfc18b29aed44339bbdc39df31ab0fbf" minOccurs="0"/>
                <xsd:element ref="ns2:je38d6a6b76c4a24843bec5179df8dbe" minOccurs="0"/>
                <xsd:element ref="ns2:j0be05872c2d4232bfb1a6c120cbdd2c" minOccurs="0"/>
                <xsd:element ref="ns2:bcefd7c481cb48f4861306052502dba8" minOccurs="0"/>
                <xsd:element ref="ns2:KelaPaivamaara" minOccurs="0"/>
                <xsd:element ref="ns2:Vanhentunut" minOccurs="0"/>
                <xsd:element ref="ns2:KelaArkistoitu" minOccurs="0"/>
                <xsd:element ref="ns2:j875f3fda00345e6808e9e260f685289" minOccurs="0"/>
                <xsd:element ref="ns2:jd32bd60a3ed49c984e203f2c1797fd7" minOccurs="0"/>
                <xsd:element ref="ns2:l284e851add84855ab4a13e805c1c02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d5f0a3-ab75-4f37-b21c-c5486e890318" elementFormDefault="qualified">
    <xsd:import namespace="http://schemas.microsoft.com/office/2006/documentManagement/types"/>
    <xsd:import namespace="http://schemas.microsoft.com/office/infopath/2007/PartnerControls"/>
    <xsd:element name="KelaKuvaus" ma:index="8" nillable="true" ma:displayName="Kela kuvaus" ma:internalName="KelaKuvaus" ma:readOnly="false">
      <xsd:simpleType>
        <xsd:restriction base="dms:Note">
          <xsd:maxLength value="255"/>
        </xsd:restriction>
      </xsd:simpleType>
    </xsd:element>
    <xsd:element name="f721df5e45f944579809e2a3903aa817" ma:index="9" nillable="true" ma:taxonomy="true" ma:internalName="f721df5e45f944579809e2a3903aa817" ma:taxonomyFieldName="KelaAsiasanat" ma:displayName="Asiasanat" ma:readOnly="false" ma:default="" ma:fieldId="{f721df5e-45f9-4457-9809-e2a3903aa817}" ma:taxonomyMulti="true" ma:sspId="4c5c86b2-34ba-4440-84a3-2847672c608a" ma:termSetId="5542d321-0a2b-42bf-8a33-8ddb6f1f1ddb" ma:anchorId="00000000-0000-0000-0000-000000000000" ma:open="false" ma:isKeyword="false">
      <xsd:complexType>
        <xsd:sequence>
          <xsd:element ref="pc:Terms" minOccurs="0" maxOccurs="1"/>
        </xsd:sequence>
      </xsd:complexType>
    </xsd:element>
    <xsd:element name="TaxCatchAll" ma:index="10" nillable="true" ma:displayName="Taxonomy Catch All Column" ma:hidden="true" ma:list="{76ea435b-2979-4a4f-b0fd-e03895d4cc13}" ma:internalName="TaxCatchAll" ma:showField="CatchAllData" ma:web="07f35a52-110e-4ac6-9fed-cf131b4be64d">
      <xsd:complexType>
        <xsd:complexContent>
          <xsd:extension base="dms:MultiChoiceLookup">
            <xsd:sequence>
              <xsd:element name="Value" type="dms:Lookup" maxOccurs="unbounded" minOccurs="0" nillable="true"/>
            </xsd:sequence>
          </xsd:extension>
        </xsd:complexContent>
      </xsd:complexType>
    </xsd:element>
    <xsd:element name="TaxCatchAllLabel" ma:index="11" nillable="true" ma:displayName="Taxonomy Catch All Column1" ma:hidden="true" ma:list="{76ea435b-2979-4a4f-b0fd-e03895d4cc13}" ma:internalName="TaxCatchAllLabel" ma:readOnly="true" ma:showField="CatchAllDataLabel" ma:web="07f35a52-110e-4ac6-9fed-cf131b4be64d">
      <xsd:complexType>
        <xsd:complexContent>
          <xsd:extension base="dms:MultiChoiceLookup">
            <xsd:sequence>
              <xsd:element name="Value" type="dms:Lookup" maxOccurs="unbounded" minOccurs="0" nillable="true"/>
            </xsd:sequence>
          </xsd:extension>
        </xsd:complexContent>
      </xsd:complexType>
    </xsd:element>
    <xsd:element name="TaxKeywordTaxHTField" ma:index="13" nillable="true" ma:taxonomy="true" ma:internalName="TaxKeywordTaxHTField" ma:taxonomyFieldName="TaxKeyword" ma:displayName="Vapaat asiasanat" ma:readOnly="false" ma:fieldId="{23f27201-bee3-471e-b2e7-b64fd8b7ca38}" ma:taxonomyMulti="true" ma:sspId="4c5c86b2-34ba-4440-84a3-2847672c608a" ma:termSetId="00000000-0000-0000-0000-000000000000" ma:anchorId="00000000-0000-0000-0000-000000000000" ma:open="true" ma:isKeyword="true">
      <xsd:complexType>
        <xsd:sequence>
          <xsd:element ref="pc:Terms" minOccurs="0" maxOccurs="1"/>
        </xsd:sequence>
      </xsd:complexType>
    </xsd:element>
    <xsd:element name="e53f7fded1c34b15bbf16fc4b4798b6a" ma:index="15" ma:taxonomy="true" ma:internalName="e53f7fded1c34b15bbf16fc4b4798b6a" ma:taxonomyFieldName="KelaNostaIntranettiin" ma:displayName="Nosta intranettiin" ma:readOnly="false" ma:default="-1;#Ei|4da38706-6322-4438-8e0a-a80ce46c1d74" ma:fieldId="{e53f7fde-d1c3-4b15-bbf1-6fc4b4798b6a}" ma:sspId="4c5c86b2-34ba-4440-84a3-2847672c608a" ma:termSetId="10bf8a1a-1f69-4a5f-ab60-3581b73e1222" ma:anchorId="00000000-0000-0000-0000-000000000000" ma:open="false" ma:isKeyword="false">
      <xsd:complexType>
        <xsd:sequence>
          <xsd:element ref="pc:Terms" minOccurs="0" maxOccurs="1"/>
        </xsd:sequence>
      </xsd:complexType>
    </xsd:element>
    <xsd:element name="hfc18b29aed44339bbdc39df31ab0fbf" ma:index="17" nillable="true" ma:taxonomy="true" ma:internalName="hfc18b29aed44339bbdc39df31ab0fbf" ma:taxonomyFieldName="KelaSinettiLuokka" ma:displayName="Sinetti-luokka" ma:readOnly="false" ma:fieldId="{1fc18b29-aed4-4339-bbdc-39df31ab0fbf}" ma:sspId="4c5c86b2-34ba-4440-84a3-2847672c608a" ma:termSetId="0aa28ecf-894e-4be0-b074-023a8e2c2ec6" ma:anchorId="00000000-0000-0000-0000-000000000000" ma:open="false" ma:isKeyword="false">
      <xsd:complexType>
        <xsd:sequence>
          <xsd:element ref="pc:Terms" minOccurs="0" maxOccurs="1"/>
        </xsd:sequence>
      </xsd:complexType>
    </xsd:element>
    <xsd:element name="je38d6a6b76c4a24843bec5179df8dbe" ma:index="19" nillable="true" ma:taxonomy="true" ma:internalName="je38d6a6b76c4a24843bec5179df8dbe" ma:taxonomyFieldName="KelaOrganisaatio" ma:displayName="Organisaatio" ma:readOnly="false" ma:fieldId="{3e38d6a6-b76c-4a24-843b-ec5179df8dbe}" ma:sspId="4c5c86b2-34ba-4440-84a3-2847672c608a" ma:termSetId="02def8b6-f7d2-45ba-b520-fd72e17a1328" ma:anchorId="00000000-0000-0000-0000-000000000000" ma:open="false" ma:isKeyword="false">
      <xsd:complexType>
        <xsd:sequence>
          <xsd:element ref="pc:Terms" minOccurs="0" maxOccurs="1"/>
        </xsd:sequence>
      </xsd:complexType>
    </xsd:element>
    <xsd:element name="j0be05872c2d4232bfb1a6c120cbdd2c" ma:index="21" nillable="true" ma:taxonomy="true" ma:internalName="j0be05872c2d4232bfb1a6c120cbdd2c" ma:taxonomyFieldName="KelaProjekti" ma:displayName="Projekti" ma:readOnly="false" ma:fieldId="{30be0587-2c2d-4232-bfb1-a6c120cbdd2c}" ma:sspId="4c5c86b2-34ba-4440-84a3-2847672c608a" ma:termSetId="323e2c25-3e48-47d5-ac8e-2d902997cd95" ma:anchorId="00000000-0000-0000-0000-000000000000" ma:open="false" ma:isKeyword="false">
      <xsd:complexType>
        <xsd:sequence>
          <xsd:element ref="pc:Terms" minOccurs="0" maxOccurs="1"/>
        </xsd:sequence>
      </xsd:complexType>
    </xsd:element>
    <xsd:element name="bcefd7c481cb48f4861306052502dba8" ma:index="23" nillable="true" ma:taxonomy="true" ma:internalName="bcefd7c481cb48f4861306052502dba8" ma:taxonomyFieldName="KelaTyoryhma" ma:displayName="Työryhmä" ma:readOnly="false" ma:default="-1;#Kanta-kehitysryhmä|50650f86-979c-420d-8206-05fe153c5f04" ma:fieldId="{bcefd7c4-81cb-48f4-8613-06052502dba8}" ma:sspId="4c5c86b2-34ba-4440-84a3-2847672c608a" ma:termSetId="4b9da738-be0d-4d6b-8d76-c446442f1894" ma:anchorId="00000000-0000-0000-0000-000000000000" ma:open="false" ma:isKeyword="false">
      <xsd:complexType>
        <xsd:sequence>
          <xsd:element ref="pc:Terms" minOccurs="0" maxOccurs="1"/>
        </xsd:sequence>
      </xsd:complexType>
    </xsd:element>
    <xsd:element name="KelaPaivamaara" ma:index="25" nillable="true" ma:displayName="Päivämäärä" ma:description="" ma:format="DateOnly" ma:internalName="KelaPaivamaara" ma:readOnly="false">
      <xsd:simpleType>
        <xsd:restriction base="dms:DateTime"/>
      </xsd:simpleType>
    </xsd:element>
    <xsd:element name="Vanhentunut" ma:index="26" nillable="true" ma:displayName="Vanhentunut" ma:default="0" ma:description="Kertoo onko dokumentti käytössä vai vanhentunut" ma:internalName="Vanhentunut">
      <xsd:simpleType>
        <xsd:restriction base="dms:Boolean"/>
      </xsd:simpleType>
    </xsd:element>
    <xsd:element name="KelaArkistoitu" ma:index="27" nillable="true" ma:displayName="Arkistoitu" ma:internalName="KelaArkistoitu">
      <xsd:simpleType>
        <xsd:restriction base="dms:Boolean"/>
      </xsd:simpleType>
    </xsd:element>
    <xsd:element name="j875f3fda00345e6808e9e260f685289" ma:index="29" nillable="true" ma:taxonomy="true" ma:internalName="j875f3fda00345e6808e9e260f685289" ma:taxonomyFieldName="KelaOmaLuokitus" ma:displayName="Oma luokitus" ma:readOnly="false" ma:fieldId="{3875f3fd-a003-45e6-808e-9e260f685289}" ma:sspId="4c5c86b2-34ba-4440-84a3-2847672c608a" ma:termSetId="a4ffa867-016e-4b37-a26f-274a385a69af" ma:anchorId="00000000-0000-0000-0000-000000000000" ma:open="true" ma:isKeyword="false">
      <xsd:complexType>
        <xsd:sequence>
          <xsd:element ref="pc:Terms" minOccurs="0" maxOccurs="1"/>
        </xsd:sequence>
      </xsd:complexType>
    </xsd:element>
    <xsd:element name="jd32bd60a3ed49c984e203f2c1797fd7" ma:index="31" nillable="true" ma:taxonomy="true" ma:internalName="jd32bd60a3ed49c984e203f2c1797fd7" ma:taxonomyFieldName="KelaNavigaatiotermi" ma:displayName="Navigaatiotermi" ma:readOnly="false" ma:default="-1;#Kanta-kehitysryhmä|e5dae96e-275d-4205-9c96-5d214b258508" ma:fieldId="{3d32bd60-a3ed-49c9-84e2-03f2c1797fd7}" ma:sspId="4c5c86b2-34ba-4440-84a3-2847672c608a" ma:termSetId="3eb46731-101f-4040-8309-e14179209745" ma:anchorId="00000000-0000-0000-0000-000000000000" ma:open="false" ma:isKeyword="false">
      <xsd:complexType>
        <xsd:sequence>
          <xsd:element ref="pc:Terms" minOccurs="0" maxOccurs="1"/>
        </xsd:sequence>
      </xsd:complexType>
    </xsd:element>
    <xsd:element name="l284e851add84855ab4a13e805c1c02b" ma:index="33" nillable="true" ma:taxonomy="true" ma:internalName="l284e851add84855ab4a13e805c1c02b" ma:taxonomyFieldName="KelaDokumenttiluokka" ma:displayName="Dokumenttiluokka" ma:readOnly="false" ma:fieldId="{5284e851-add8-4855-ab4a-13e805c1c02b}" ma:sspId="4c5c86b2-34ba-4440-84a3-2847672c608a" ma:termSetId="bf7000c1-2b82-4fd1-b8de-c823b525e770"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ältölaji"/>
        <xsd:element ref="dc:title" minOccurs="0" maxOccurs="1" ma:index="4" ma:displayName="Otsikk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315D194A-2C9F-4306-89FC-9E4D4DCCDA66}">
  <ds:schemaRefs>
    <ds:schemaRef ds:uri="Microsoft.SharePoint.Taxonomy.ContentTypeSync"/>
  </ds:schemaRefs>
</ds:datastoreItem>
</file>

<file path=customXml/itemProps3.xml><?xml version="1.0" encoding="utf-8"?>
<ds:datastoreItem xmlns:ds="http://schemas.openxmlformats.org/officeDocument/2006/customXml" ds:itemID="{75F6EDF2-B41A-4460-96B5-F3A2BB043573}">
  <ds:schemaRefs>
    <ds:schemaRef ds:uri="http://purl.org/dc/terms/"/>
    <ds:schemaRef ds:uri="http://schemas.microsoft.com/office/2006/documentManagement/types"/>
    <ds:schemaRef ds:uri="http://www.w3.org/XML/1998/namespace"/>
    <ds:schemaRef ds:uri="http://purl.org/dc/dcmitype/"/>
    <ds:schemaRef ds:uri="http://purl.org/dc/elements/1.1/"/>
    <ds:schemaRef ds:uri="http://schemas.microsoft.com/office/2006/metadata/properties"/>
    <ds:schemaRef ds:uri="http://schemas.microsoft.com/office/infopath/2007/PartnerControls"/>
    <ds:schemaRef ds:uri="http://schemas.openxmlformats.org/package/2006/metadata/core-properties"/>
    <ds:schemaRef ds:uri="28d5f0a3-ab75-4f37-b21c-c5486e890318"/>
  </ds:schemaRefs>
</ds:datastoreItem>
</file>

<file path=customXml/itemProps4.xml><?xml version="1.0" encoding="utf-8"?>
<ds:datastoreItem xmlns:ds="http://schemas.openxmlformats.org/officeDocument/2006/customXml" ds:itemID="{7E40A24D-A6FD-49C0-851B-AA4FFF43CCDD}">
  <ds:schemaRefs>
    <ds:schemaRef ds:uri="http://schemas.microsoft.com/sharepoint/v3/contenttype/forms"/>
  </ds:schemaRefs>
</ds:datastoreItem>
</file>

<file path=customXml/itemProps5.xml><?xml version="1.0" encoding="utf-8"?>
<ds:datastoreItem xmlns:ds="http://schemas.openxmlformats.org/officeDocument/2006/customXml" ds:itemID="{74AAD813-6CD2-41C9-8782-363929D52E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d5f0a3-ab75-4f37-b21c-c5486e8903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67B701FF-B690-47DE-A687-56920F15FD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Kanta pitkä asiakirja.dotx</Template>
  <TotalTime>6</TotalTime>
  <Pages>26</Pages>
  <Words>5755</Words>
  <Characters>46616</Characters>
  <Application>Microsoft Office Word</Application>
  <DocSecurity>0</DocSecurity>
  <Lines>388</Lines>
  <Paragraphs>104</Paragraphs>
  <ScaleCrop>false</ScaleCrop>
  <HeadingPairs>
    <vt:vector size="4" baseType="variant">
      <vt:variant>
        <vt:lpstr>Otsikko</vt:lpstr>
      </vt:variant>
      <vt:variant>
        <vt:i4>1</vt:i4>
      </vt:variant>
      <vt:variant>
        <vt:lpstr>Title</vt:lpstr>
      </vt:variant>
      <vt:variant>
        <vt:i4>1</vt:i4>
      </vt:variant>
    </vt:vector>
  </HeadingPairs>
  <TitlesOfParts>
    <vt:vector size="2" baseType="lpstr">
      <vt:lpstr>Tiedonhallintapalvelun koosteet ja ylläpidettävät asiakirjat</vt:lpstr>
      <vt:lpstr/>
    </vt:vector>
  </TitlesOfParts>
  <Company>Kela</Company>
  <LinksUpToDate>false</LinksUpToDate>
  <CharactersWithSpaces>52267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Tiedonhallintapalvelun koosteet ja ylläpidettävät asiakirjat</dc:title>
  <dc:subject>Määrittely</dc:subject>
  <dc:creator>Eklund Marjut</dc:creator>
  <cp:keywords/>
  <cp:lastModifiedBy>Kuusisto Katja</cp:lastModifiedBy>
  <cp:revision>2</cp:revision>
  <dcterms:created xsi:type="dcterms:W3CDTF">2024-11-01T06:45:00Z</dcterms:created>
  <dcterms:modified xsi:type="dcterms:W3CDTF">2024-11-01T06:45:00Z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0x010100B5B0C7C8E89E4B24A1DD48391A5B64DF00104209A661E54CD587BC7C170A805A751200CE9BC2ADE0C63D45ABE55BC48D36A697</vt:lpwstr>
  </property>
  <property fmtid="{D5CDD505-2E9C-101B-9397-08002B2CF9AE}" pid="3" name="TaxKeyword">
    <vt:lpwstr/>
  </property>
  <property fmtid="{D5CDD505-2E9C-101B-9397-08002B2CF9AE}" pid="4" name="KelaOmaLuokitus">
    <vt:lpwstr/>
  </property>
  <property fmtid="{D5CDD505-2E9C-101B-9397-08002B2CF9AE}" pid="5" name="KelaNavigaatiotermi">
    <vt:lpwstr>5</vt:lpwstr>
  </property>
  <property fmtid="{D5CDD505-2E9C-101B-9397-08002B2CF9AE}" pid="6" name="KelaProjekti">
    <vt:lpwstr/>
  </property>
  <property fmtid="{D5CDD505-2E9C-101B-9397-08002B2CF9AE}" pid="7" name="KelaAsiasanat">
    <vt:lpwstr>3;#Kanta|6415e8ca-77a5-4574-80c6-2b37449729b9</vt:lpwstr>
  </property>
  <property fmtid="{D5CDD505-2E9C-101B-9397-08002B2CF9AE}" pid="8" name="KelaNostaIntranettiin">
    <vt:lpwstr>12;#Ei|4da38706-6322-4438-8e0a-a80ce46c1d74</vt:lpwstr>
  </property>
  <property fmtid="{D5CDD505-2E9C-101B-9397-08002B2CF9AE}" pid="9" name="KelaOrganisaatio">
    <vt:lpwstr/>
  </property>
  <property fmtid="{D5CDD505-2E9C-101B-9397-08002B2CF9AE}" pid="10" name="KelaTyoryhma">
    <vt:lpwstr>4;#Kanta-kehitysryhmä|50650f86-979c-420d-8206-05fe153c5f04</vt:lpwstr>
  </property>
  <property fmtid="{D5CDD505-2E9C-101B-9397-08002B2CF9AE}" pid="11" name="KelaSinettiLuokka">
    <vt:lpwstr/>
  </property>
  <property fmtid="{D5CDD505-2E9C-101B-9397-08002B2CF9AE}" pid="12" name="KelaDokumenttiluokka">
    <vt:lpwstr/>
  </property>
</Properties>
</file>