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Toc34807878" w:displacedByCustomXml="next"/>
    <w:bookmarkStart w:id="1" w:name="_Toc354341435" w:displacedByCustomXml="next"/>
    <w:bookmarkStart w:id="2" w:name="_Toc510593824" w:displacedByCustomXml="next"/>
    <w:sdt>
      <w:sdtPr>
        <w:id w:val="1637908615"/>
        <w:docPartObj>
          <w:docPartGallery w:val="Cover Pages"/>
          <w:docPartUnique/>
        </w:docPartObj>
      </w:sdtPr>
      <w:sdtEndPr>
        <w:rPr>
          <w:lang w:val="sv-SE"/>
        </w:rPr>
      </w:sdtEndPr>
      <w:sdtContent>
        <w:p w14:paraId="36C256BA" w14:textId="625DA273" w:rsidR="009A4BBC" w:rsidRDefault="009A4BBC" w:rsidP="0016637F">
          <w:pPr>
            <w:spacing w:line="360" w:lineRule="auto"/>
            <w:rPr>
              <w:rStyle w:val="Otsikko2Char"/>
            </w:rPr>
          </w:pPr>
          <w:r>
            <w:br/>
          </w:r>
          <w:r>
            <w:br/>
          </w:r>
          <w:r>
            <w:br/>
          </w:r>
          <w:r>
            <w:br/>
          </w:r>
          <w:r>
            <w:br/>
          </w:r>
          <w:r>
            <w:br/>
          </w:r>
          <w:r>
            <w:br/>
          </w:r>
          <w:r>
            <w:br/>
          </w:r>
          <w:r>
            <w:br/>
          </w:r>
          <w:r>
            <w:br/>
          </w:r>
          <w:r>
            <w:br/>
          </w:r>
          <w:r>
            <w:br/>
          </w:r>
          <w:r>
            <w:br/>
          </w:r>
          <w:r>
            <w:br/>
          </w:r>
          <w:bookmarkEnd w:id="0"/>
          <w:sdt>
            <w:sdtPr>
              <w:rPr>
                <w:rStyle w:val="Otsikko1Char"/>
              </w:rPr>
              <w:alias w:val="Otsikko"/>
              <w:tag w:val=""/>
              <w:id w:val="525446846"/>
              <w:placeholder>
                <w:docPart w:val="E7D857F2DB2E431E8FC5E715186E77AE"/>
              </w:placeholder>
              <w:dataBinding w:prefixMappings="xmlns:ns0='http://purl.org/dc/elements/1.1/' xmlns:ns1='http://schemas.openxmlformats.org/package/2006/metadata/core-properties' " w:xpath="/ns1:coreProperties[1]/ns0:title[1]" w:storeItemID="{6C3C8BC8-F283-45AE-878A-BAB7291924A1}"/>
              <w:text/>
            </w:sdtPr>
            <w:sdtContent>
              <w:r w:rsidR="00015889" w:rsidRPr="00015889">
                <w:rPr>
                  <w:rStyle w:val="Otsikko1Char"/>
                </w:rPr>
                <w:t>Potilastiedon arkisto: rajapintakäyttötapaukset arkiston ja liittyvän järjestelmän välillä</w:t>
              </w:r>
            </w:sdtContent>
          </w:sdt>
        </w:p>
        <w:p w14:paraId="7728D720" w14:textId="241FFEE0" w:rsidR="007126BB" w:rsidRDefault="00015889" w:rsidP="007959BE">
          <w:pPr>
            <w:tabs>
              <w:tab w:val="center" w:pos="4819"/>
            </w:tabs>
            <w:spacing w:line="360" w:lineRule="auto"/>
          </w:pPr>
          <w:r>
            <w:rPr>
              <w:rStyle w:val="LeiptekstiChar"/>
            </w:rPr>
            <w:t>v</w:t>
          </w:r>
          <w:r w:rsidR="004616CF">
            <w:rPr>
              <w:rStyle w:val="LeiptekstiChar"/>
            </w:rPr>
            <w:t>2.0</w:t>
          </w:r>
          <w:ins w:id="3" w:author="Eklund Marjut" w:date="2022-02-16T07:49:00Z">
            <w:r w:rsidR="00EB61AC">
              <w:rPr>
                <w:rStyle w:val="LeiptekstiChar"/>
              </w:rPr>
              <w:t>.</w:t>
            </w:r>
          </w:ins>
          <w:del w:id="4" w:author="Eklund Marjut" w:date="2022-02-16T07:49:00Z">
            <w:r w:rsidR="004616CF" w:rsidDel="00EB61AC">
              <w:rPr>
                <w:rStyle w:val="LeiptekstiChar"/>
              </w:rPr>
              <w:delText>0</w:delText>
            </w:r>
          </w:del>
          <w:del w:id="5" w:author="Eklund Marjut" w:date="2022-03-25T16:12:00Z">
            <w:r w:rsidR="00F5078D" w:rsidDel="006662BE">
              <w:rPr>
                <w:rStyle w:val="LeiptekstiChar"/>
              </w:rPr>
              <w:delText xml:space="preserve"> </w:delText>
            </w:r>
            <w:r w:rsidR="002E66F2" w:rsidDel="006662BE">
              <w:rPr>
                <w:rStyle w:val="LeiptekstiChar"/>
              </w:rPr>
              <w:delText>RC</w:delText>
            </w:r>
          </w:del>
          <w:ins w:id="6" w:author="Kunnari Riitta" w:date="2021-08-25T12:10:00Z">
            <w:del w:id="7" w:author="Eklund Marjut" w:date="2022-03-25T16:12:00Z">
              <w:r w:rsidR="004C49D0" w:rsidDel="006662BE">
                <w:rPr>
                  <w:rStyle w:val="LeiptekstiChar"/>
                </w:rPr>
                <w:delText>2</w:delText>
              </w:r>
            </w:del>
          </w:ins>
          <w:del w:id="8" w:author="Eklund Marjut" w:date="2022-03-25T16:12:00Z">
            <w:r w:rsidR="004616CF" w:rsidDel="006662BE">
              <w:rPr>
                <w:rStyle w:val="LeiptekstiChar"/>
              </w:rPr>
              <w:delText>1</w:delText>
            </w:r>
          </w:del>
          <w:ins w:id="9" w:author="Eklund Marjut" w:date="2022-03-25T16:12:00Z">
            <w:r w:rsidR="006662BE">
              <w:rPr>
                <w:rStyle w:val="LeiptekstiChar"/>
              </w:rPr>
              <w:t>0</w:t>
            </w:r>
          </w:ins>
          <w:ins w:id="10" w:author="Pakari Arja" w:date="2021-10-20T16:54:00Z">
            <w:r w:rsidR="005C75CF">
              <w:rPr>
                <w:rStyle w:val="LeiptekstiChar"/>
              </w:rPr>
              <w:tab/>
            </w:r>
          </w:ins>
          <w:r w:rsidR="009A4BBC">
            <w:rPr>
              <w:rStyle w:val="Otsikko2Char"/>
            </w:rPr>
            <w:br/>
          </w:r>
        </w:p>
        <w:p w14:paraId="74D1EFBE" w14:textId="77777777" w:rsidR="007126BB" w:rsidRDefault="007126BB" w:rsidP="007126BB">
          <w:pPr>
            <w:pStyle w:val="Kommentinteksti"/>
          </w:pPr>
        </w:p>
        <w:p w14:paraId="4629B9BC" w14:textId="5FF25C55" w:rsidR="009A4BBC" w:rsidRDefault="00015889" w:rsidP="0016637F">
          <w:pPr>
            <w:spacing w:line="360" w:lineRule="auto"/>
          </w:pPr>
          <w:r>
            <w:br/>
            <w:t>Kela, Kanta-palvelut</w:t>
          </w:r>
        </w:p>
        <w:p w14:paraId="6EC980F6" w14:textId="43371E5C" w:rsidR="009A4BBC" w:rsidRDefault="003E64D1" w:rsidP="0016637F">
          <w:pPr>
            <w:spacing w:line="360" w:lineRule="auto"/>
          </w:pPr>
          <w:ins w:id="11" w:author="Pakari Arja" w:date="2021-10-20T16:56:00Z">
            <w:del w:id="12" w:author="Eklund Marjut" w:date="2021-12-03T07:50:00Z">
              <w:r w:rsidDel="007959BE">
                <w:delText>21</w:delText>
              </w:r>
            </w:del>
          </w:ins>
          <w:ins w:id="13" w:author="Kunnari Riitta" w:date="2021-07-07T09:15:00Z">
            <w:del w:id="14" w:author="Eklund Marjut" w:date="2021-12-03T07:50:00Z">
              <w:r w:rsidR="004C49D0" w:rsidDel="007959BE">
                <w:delText>7</w:delText>
              </w:r>
            </w:del>
          </w:ins>
          <w:del w:id="15" w:author="Eklund Marjut" w:date="2021-12-03T07:50:00Z">
            <w:r w:rsidR="00F5078D" w:rsidDel="007959BE">
              <w:delText>2</w:delText>
            </w:r>
            <w:r w:rsidR="00846E17" w:rsidDel="007959BE">
              <w:delText>4</w:delText>
            </w:r>
            <w:r w:rsidR="002E66F2" w:rsidDel="007959BE">
              <w:delText>.</w:delText>
            </w:r>
          </w:del>
          <w:ins w:id="16" w:author="Pakari Arja" w:date="2021-10-20T16:41:00Z">
            <w:del w:id="17" w:author="Eklund Marjut" w:date="2021-12-03T07:50:00Z">
              <w:r w:rsidR="00123B35" w:rsidDel="007959BE">
                <w:delText>10</w:delText>
              </w:r>
            </w:del>
          </w:ins>
          <w:ins w:id="18" w:author="Kunnari Riitta" w:date="2021-09-07T13:16:00Z">
            <w:del w:id="19" w:author="Eklund Marjut" w:date="2021-12-03T07:50:00Z">
              <w:r w:rsidR="00E90F7E" w:rsidDel="007959BE">
                <w:delText>9</w:delText>
              </w:r>
            </w:del>
          </w:ins>
          <w:del w:id="20" w:author="Eklund Marjut" w:date="2021-12-03T07:50:00Z">
            <w:r w:rsidR="002E66F2" w:rsidDel="007959BE">
              <w:delText>1</w:delText>
            </w:r>
            <w:r w:rsidR="00F5078D" w:rsidDel="007959BE">
              <w:delText>1</w:delText>
            </w:r>
            <w:r w:rsidR="002E66F2" w:rsidDel="007959BE">
              <w:delText>.202</w:delText>
            </w:r>
          </w:del>
          <w:ins w:id="21" w:author="Kunnari Riitta" w:date="2021-07-07T09:16:00Z">
            <w:del w:id="22" w:author="Eklund Marjut" w:date="2021-12-03T07:50:00Z">
              <w:r w:rsidR="005776B9" w:rsidDel="007959BE">
                <w:delText>1</w:delText>
              </w:r>
            </w:del>
          </w:ins>
          <w:del w:id="23" w:author="Eklund Marjut" w:date="2021-12-03T07:50:00Z">
            <w:r w:rsidR="002E66F2" w:rsidDel="007959BE">
              <w:delText>0</w:delText>
            </w:r>
          </w:del>
          <w:ins w:id="24" w:author="Eklund Marjut" w:date="2022-03-25T16:13:00Z">
            <w:r w:rsidR="006662BE">
              <w:t>25.3.2022</w:t>
            </w:r>
          </w:ins>
        </w:p>
        <w:p w14:paraId="535953ED" w14:textId="1DB85D54" w:rsidR="009A4BBC" w:rsidRDefault="00BE4CCD" w:rsidP="0016637F">
          <w:pPr>
            <w:pStyle w:val="Alatunniste"/>
            <w:spacing w:line="360" w:lineRule="auto"/>
            <w:rPr>
              <w:color w:val="0066A0" w:themeColor="text2"/>
            </w:rPr>
          </w:pPr>
          <w:r>
            <w:cr/>
          </w:r>
          <w:r>
            <w:br/>
          </w:r>
          <w:r>
            <w:br/>
          </w:r>
          <w:r>
            <w:br/>
          </w:r>
          <w:r>
            <w:br/>
          </w:r>
          <w:r>
            <w:br/>
          </w:r>
          <w:r>
            <w:br/>
          </w:r>
          <w:r w:rsidR="009A4BBC">
            <w:br/>
          </w:r>
          <w:r w:rsidR="009A4BBC">
            <w:br/>
          </w:r>
          <w:r w:rsidR="009A4BBC">
            <w:br/>
          </w:r>
          <w:r w:rsidR="009A4BBC">
            <w:br/>
          </w:r>
          <w:r w:rsidR="009A4BBC">
            <w:br/>
          </w:r>
          <w:r w:rsidR="009A4BBC">
            <w:br/>
          </w:r>
          <w:r w:rsidR="009A4BBC">
            <w:br/>
          </w:r>
          <w:r w:rsidR="009A4BBC">
            <w:br/>
          </w:r>
          <w:r w:rsidR="009A4BBC">
            <w:rPr>
              <w:color w:val="0066A0" w:themeColor="text2"/>
            </w:rPr>
            <w:br/>
          </w:r>
        </w:p>
        <w:p w14:paraId="33D648CE" w14:textId="0521E879" w:rsidR="009A4BBC" w:rsidRPr="00681094" w:rsidRDefault="009A4BBC" w:rsidP="0016637F">
          <w:pPr>
            <w:pStyle w:val="Alatunniste"/>
          </w:pPr>
          <w:r w:rsidRPr="00681094">
            <w:rPr>
              <w:color w:val="0066A0" w:themeColor="text2"/>
            </w:rPr>
            <w:t>Kela</w:t>
          </w:r>
          <w:r w:rsidRPr="00681094">
            <w:rPr>
              <w:color w:val="0066A0" w:themeColor="text2"/>
            </w:rPr>
            <w:tab/>
          </w:r>
          <w:r w:rsidRPr="00681094">
            <w:rPr>
              <w:color w:val="0066A0" w:themeColor="text2"/>
            </w:rPr>
            <w:tab/>
          </w:r>
          <w:r w:rsidRPr="00354E22">
            <w:rPr>
              <w:color w:val="0066A0" w:themeColor="text2"/>
            </w:rPr>
            <w:t>FPA</w:t>
          </w:r>
          <w:r w:rsidRPr="00681094">
            <w:rPr>
              <w:color w:val="0066A0" w:themeColor="text2"/>
            </w:rPr>
            <w:tab/>
          </w:r>
          <w:r w:rsidRPr="00681094">
            <w:rPr>
              <w:color w:val="0066A0" w:themeColor="text2"/>
            </w:rPr>
            <w:tab/>
          </w:r>
          <w:r w:rsidRPr="00681094">
            <w:rPr>
              <w:color w:val="0066A0" w:themeColor="text2"/>
            </w:rPr>
            <w:tab/>
          </w:r>
          <w:r w:rsidRPr="00681094">
            <w:rPr>
              <w:color w:val="0066A0" w:themeColor="text2"/>
            </w:rPr>
            <w:tab/>
          </w:r>
        </w:p>
        <w:p w14:paraId="7A41073C" w14:textId="77777777" w:rsidR="009A4BBC" w:rsidRDefault="009A4BBC" w:rsidP="0016637F">
          <w:pPr>
            <w:pStyle w:val="Alatunniste"/>
          </w:pPr>
          <w:r w:rsidRPr="00681094">
            <w:rPr>
              <w:color w:val="0066A0" w:themeColor="text2"/>
            </w:rPr>
            <w:t>Kanta-palvelut</w:t>
          </w:r>
          <w:r w:rsidRPr="00681094">
            <w:rPr>
              <w:color w:val="0066A0" w:themeColor="text2"/>
            </w:rPr>
            <w:tab/>
          </w:r>
          <w:r>
            <w:tab/>
          </w:r>
          <w:r w:rsidRPr="00354E22">
            <w:rPr>
              <w:color w:val="0066A0" w:themeColor="text2"/>
            </w:rPr>
            <w:t>Kanta tjänsterma</w:t>
          </w:r>
          <w:r w:rsidRPr="00272176">
            <w:rPr>
              <w:color w:val="0066A0" w:themeColor="text2"/>
            </w:rPr>
            <w:tab/>
          </w:r>
          <w:r>
            <w:tab/>
          </w:r>
          <w:r>
            <w:tab/>
          </w:r>
          <w:r>
            <w:tab/>
            <w:t>www.kanta.fi</w:t>
          </w:r>
        </w:p>
        <w:p w14:paraId="1BFCC954" w14:textId="77777777" w:rsidR="009A4BBC" w:rsidRPr="00354E22" w:rsidRDefault="009A4BBC">
          <w:pPr>
            <w:rPr>
              <w:lang w:val="sv-SE"/>
            </w:rPr>
          </w:pPr>
          <w:r w:rsidRPr="00043EA5">
            <w:rPr>
              <w:rFonts w:asciiTheme="majorHAnsi" w:hAnsiTheme="majorHAnsi"/>
              <w:color w:val="4C4D4C" w:themeColor="text1"/>
              <w:sz w:val="16"/>
              <w:lang w:val="sv-SE"/>
            </w:rPr>
            <w:t>PL 45</w:t>
          </w:r>
          <w:r w:rsidRPr="00846E17">
            <w:rPr>
              <w:rFonts w:asciiTheme="majorHAnsi" w:hAnsiTheme="majorHAnsi"/>
              <w:color w:val="4C4D4C" w:themeColor="text1"/>
              <w:sz w:val="16"/>
              <w:lang w:val="sv-SE"/>
            </w:rPr>
            <w:t>0, 00056 K</w:t>
          </w:r>
          <w:r w:rsidRPr="00696F24">
            <w:rPr>
              <w:rFonts w:asciiTheme="majorHAnsi" w:hAnsiTheme="majorHAnsi"/>
              <w:color w:val="4C4D4C" w:themeColor="text1"/>
              <w:sz w:val="16"/>
              <w:lang w:val="sv-SE"/>
            </w:rPr>
            <w:t>ela</w:t>
          </w:r>
          <w:r w:rsidRPr="00696F24">
            <w:rPr>
              <w:lang w:val="sv-SE"/>
            </w:rPr>
            <w:tab/>
          </w:r>
          <w:r w:rsidRPr="00696F24">
            <w:rPr>
              <w:rFonts w:asciiTheme="majorHAnsi" w:hAnsiTheme="majorHAnsi"/>
              <w:color w:val="4C4D4C" w:themeColor="text1"/>
              <w:sz w:val="16"/>
              <w:lang w:val="sv-SE"/>
            </w:rPr>
            <w:t>PB 450, 00056 FPA</w:t>
          </w:r>
          <w:r w:rsidRPr="00696F24">
            <w:rPr>
              <w:lang w:val="sv-SE"/>
            </w:rPr>
            <w:tab/>
          </w:r>
          <w:r w:rsidRPr="00696F24">
            <w:rPr>
              <w:lang w:val="sv-SE"/>
            </w:rPr>
            <w:tab/>
          </w:r>
          <w:r w:rsidRPr="00696F24">
            <w:rPr>
              <w:lang w:val="sv-SE"/>
            </w:rPr>
            <w:tab/>
          </w:r>
          <w:r w:rsidRPr="00696F24">
            <w:rPr>
              <w:rFonts w:asciiTheme="majorHAnsi" w:hAnsiTheme="majorHAnsi"/>
              <w:color w:val="4C4D4C" w:themeColor="text1"/>
              <w:sz w:val="16"/>
              <w:lang w:val="sv-SE"/>
            </w:rPr>
            <w:t>kanta@ka</w:t>
          </w:r>
          <w:r w:rsidRPr="00354E22">
            <w:rPr>
              <w:rFonts w:asciiTheme="majorHAnsi" w:hAnsiTheme="majorHAnsi"/>
              <w:color w:val="4C4D4C" w:themeColor="text1"/>
              <w:sz w:val="16"/>
              <w:lang w:val="sv-SE"/>
            </w:rPr>
            <w:t>nta.fi</w:t>
          </w:r>
        </w:p>
        <w:p w14:paraId="03F7D4D1" w14:textId="4FAFA20E" w:rsidR="009A4BBC" w:rsidRDefault="005311BF">
          <w:pPr>
            <w:rPr>
              <w:lang w:val="sv-SE"/>
            </w:rPr>
          </w:pPr>
        </w:p>
      </w:sdtContent>
    </w:sdt>
    <w:bookmarkEnd w:id="1" w:displacedByCustomXml="next"/>
    <w:bookmarkEnd w:id="2" w:displacedByCustomXml="next"/>
    <w:sdt>
      <w:sdtPr>
        <w:rPr>
          <w:rFonts w:asciiTheme="minorHAnsi" w:eastAsiaTheme="minorHAnsi" w:hAnsiTheme="minorHAnsi" w:cstheme="minorHAnsi"/>
          <w:bCs w:val="0"/>
          <w:sz w:val="20"/>
          <w:szCs w:val="22"/>
        </w:rPr>
        <w:id w:val="444042565"/>
        <w:docPartObj>
          <w:docPartGallery w:val="Table of Contents"/>
          <w:docPartUnique/>
        </w:docPartObj>
      </w:sdtPr>
      <w:sdtEndPr>
        <w:rPr>
          <w:b/>
        </w:rPr>
      </w:sdtEndPr>
      <w:sdtContent>
        <w:p w14:paraId="6BFC3A07" w14:textId="11FB60B4" w:rsidR="00C149F8" w:rsidRDefault="00C149F8">
          <w:pPr>
            <w:pStyle w:val="Sisllysluettelonotsikko"/>
          </w:pPr>
          <w:r>
            <w:t>Sisällys</w:t>
          </w:r>
        </w:p>
        <w:p w14:paraId="1D1A5ADD" w14:textId="2A3D777C" w:rsidR="00043EA5" w:rsidRDefault="00C149F8">
          <w:pPr>
            <w:pStyle w:val="Sisluet1"/>
            <w:rPr>
              <w:ins w:id="25" w:author="Eklund Marjut" w:date="2021-12-03T10:04:00Z"/>
              <w:rFonts w:asciiTheme="minorHAnsi" w:eastAsiaTheme="minorEastAsia" w:hAnsiTheme="minorHAnsi" w:cstheme="minorBidi"/>
              <w:sz w:val="22"/>
              <w:lang w:eastAsia="fi-FI"/>
            </w:rPr>
          </w:pPr>
          <w:r>
            <w:fldChar w:fldCharType="begin"/>
          </w:r>
          <w:r>
            <w:instrText xml:space="preserve"> TOC \o "1-1" \h \z \u </w:instrText>
          </w:r>
          <w:r>
            <w:fldChar w:fldCharType="separate"/>
          </w:r>
          <w:ins w:id="26" w:author="Eklund Marjut" w:date="2021-12-03T10:04:00Z">
            <w:r w:rsidR="00043EA5" w:rsidRPr="008A219F">
              <w:rPr>
                <w:rStyle w:val="Hyperlinkki"/>
              </w:rPr>
              <w:fldChar w:fldCharType="begin"/>
            </w:r>
            <w:r w:rsidR="00043EA5" w:rsidRPr="008A219F">
              <w:rPr>
                <w:rStyle w:val="Hyperlinkki"/>
              </w:rPr>
              <w:instrText xml:space="preserve"> </w:instrText>
            </w:r>
            <w:r w:rsidR="00043EA5">
              <w:instrText>HYPERLINK \l "_Toc89418291"</w:instrText>
            </w:r>
            <w:r w:rsidR="00043EA5" w:rsidRPr="008A219F">
              <w:rPr>
                <w:rStyle w:val="Hyperlinkki"/>
              </w:rPr>
              <w:instrText xml:space="preserve"> </w:instrText>
            </w:r>
            <w:r w:rsidR="00043EA5" w:rsidRPr="008A219F">
              <w:rPr>
                <w:rStyle w:val="Hyperlinkki"/>
              </w:rPr>
              <w:fldChar w:fldCharType="separate"/>
            </w:r>
            <w:r w:rsidR="00043EA5" w:rsidRPr="008A219F">
              <w:rPr>
                <w:rStyle w:val="Hyperlinkki"/>
              </w:rPr>
              <w:t>1</w:t>
            </w:r>
            <w:r w:rsidR="00043EA5">
              <w:rPr>
                <w:rFonts w:asciiTheme="minorHAnsi" w:eastAsiaTheme="minorEastAsia" w:hAnsiTheme="minorHAnsi" w:cstheme="minorBidi"/>
                <w:sz w:val="22"/>
                <w:lang w:eastAsia="fi-FI"/>
              </w:rPr>
              <w:tab/>
            </w:r>
            <w:r w:rsidR="00043EA5" w:rsidRPr="008A219F">
              <w:rPr>
                <w:rStyle w:val="Hyperlinkki"/>
              </w:rPr>
              <w:t>Johdanto</w:t>
            </w:r>
            <w:r w:rsidR="00043EA5">
              <w:rPr>
                <w:webHidden/>
              </w:rPr>
              <w:tab/>
            </w:r>
            <w:r w:rsidR="00043EA5">
              <w:rPr>
                <w:webHidden/>
              </w:rPr>
              <w:fldChar w:fldCharType="begin"/>
            </w:r>
            <w:r w:rsidR="00043EA5">
              <w:rPr>
                <w:webHidden/>
              </w:rPr>
              <w:instrText xml:space="preserve"> PAGEREF _Toc89418291 \h </w:instrText>
            </w:r>
          </w:ins>
          <w:r w:rsidR="00043EA5">
            <w:rPr>
              <w:webHidden/>
            </w:rPr>
          </w:r>
          <w:r w:rsidR="00043EA5">
            <w:rPr>
              <w:webHidden/>
            </w:rPr>
            <w:fldChar w:fldCharType="separate"/>
          </w:r>
          <w:ins w:id="27" w:author="Eklund Marjut" w:date="2021-12-03T10:04:00Z">
            <w:r w:rsidR="00043EA5">
              <w:rPr>
                <w:webHidden/>
              </w:rPr>
              <w:t>4</w:t>
            </w:r>
            <w:r w:rsidR="00043EA5">
              <w:rPr>
                <w:webHidden/>
              </w:rPr>
              <w:fldChar w:fldCharType="end"/>
            </w:r>
            <w:r w:rsidR="00043EA5" w:rsidRPr="008A219F">
              <w:rPr>
                <w:rStyle w:val="Hyperlinkki"/>
              </w:rPr>
              <w:fldChar w:fldCharType="end"/>
            </w:r>
          </w:ins>
        </w:p>
        <w:p w14:paraId="171C92C0" w14:textId="513F1D77" w:rsidR="00043EA5" w:rsidRDefault="00043EA5">
          <w:pPr>
            <w:pStyle w:val="Sisluet1"/>
            <w:rPr>
              <w:ins w:id="28" w:author="Eklund Marjut" w:date="2021-12-03T10:04:00Z"/>
              <w:rFonts w:asciiTheme="minorHAnsi" w:eastAsiaTheme="minorEastAsia" w:hAnsiTheme="minorHAnsi" w:cstheme="minorBidi"/>
              <w:sz w:val="22"/>
              <w:lang w:eastAsia="fi-FI"/>
            </w:rPr>
          </w:pPr>
          <w:ins w:id="29" w:author="Eklund Marjut" w:date="2021-12-03T10:04:00Z">
            <w:r w:rsidRPr="008A219F">
              <w:rPr>
                <w:rStyle w:val="Hyperlinkki"/>
              </w:rPr>
              <w:fldChar w:fldCharType="begin"/>
            </w:r>
            <w:r w:rsidRPr="008A219F">
              <w:rPr>
                <w:rStyle w:val="Hyperlinkki"/>
              </w:rPr>
              <w:instrText xml:space="preserve"> </w:instrText>
            </w:r>
            <w:r>
              <w:instrText>HYPERLINK \l "_Toc89418292"</w:instrText>
            </w:r>
            <w:r w:rsidRPr="008A219F">
              <w:rPr>
                <w:rStyle w:val="Hyperlinkki"/>
              </w:rPr>
              <w:instrText xml:space="preserve"> </w:instrText>
            </w:r>
            <w:r w:rsidRPr="008A219F">
              <w:rPr>
                <w:rStyle w:val="Hyperlinkki"/>
              </w:rPr>
              <w:fldChar w:fldCharType="separate"/>
            </w:r>
            <w:r w:rsidRPr="008A219F">
              <w:rPr>
                <w:rStyle w:val="Hyperlinkki"/>
              </w:rPr>
              <w:t>2</w:t>
            </w:r>
            <w:r>
              <w:rPr>
                <w:rFonts w:asciiTheme="minorHAnsi" w:eastAsiaTheme="minorEastAsia" w:hAnsiTheme="minorHAnsi" w:cstheme="minorBidi"/>
                <w:sz w:val="22"/>
                <w:lang w:eastAsia="fi-FI"/>
              </w:rPr>
              <w:tab/>
            </w:r>
            <w:r w:rsidRPr="008A219F">
              <w:rPr>
                <w:rStyle w:val="Hyperlinkki"/>
              </w:rPr>
              <w:t>Potilastiedon arkiston palvelupyynnöt</w:t>
            </w:r>
            <w:r>
              <w:rPr>
                <w:webHidden/>
              </w:rPr>
              <w:tab/>
            </w:r>
            <w:r>
              <w:rPr>
                <w:webHidden/>
              </w:rPr>
              <w:fldChar w:fldCharType="begin"/>
            </w:r>
            <w:r>
              <w:rPr>
                <w:webHidden/>
              </w:rPr>
              <w:instrText xml:space="preserve"> PAGEREF _Toc89418292 \h </w:instrText>
            </w:r>
          </w:ins>
          <w:r>
            <w:rPr>
              <w:webHidden/>
            </w:rPr>
          </w:r>
          <w:r>
            <w:rPr>
              <w:webHidden/>
            </w:rPr>
            <w:fldChar w:fldCharType="separate"/>
          </w:r>
          <w:ins w:id="30" w:author="Eklund Marjut" w:date="2021-12-03T10:04:00Z">
            <w:r>
              <w:rPr>
                <w:webHidden/>
              </w:rPr>
              <w:t>4</w:t>
            </w:r>
            <w:r>
              <w:rPr>
                <w:webHidden/>
              </w:rPr>
              <w:fldChar w:fldCharType="end"/>
            </w:r>
            <w:r w:rsidRPr="008A219F">
              <w:rPr>
                <w:rStyle w:val="Hyperlinkki"/>
              </w:rPr>
              <w:fldChar w:fldCharType="end"/>
            </w:r>
          </w:ins>
        </w:p>
        <w:p w14:paraId="3E3687A6" w14:textId="0BCE0EC0" w:rsidR="00043EA5" w:rsidRDefault="00043EA5">
          <w:pPr>
            <w:pStyle w:val="Sisluet1"/>
            <w:rPr>
              <w:ins w:id="31" w:author="Eklund Marjut" w:date="2021-12-03T10:04:00Z"/>
              <w:rFonts w:asciiTheme="minorHAnsi" w:eastAsiaTheme="minorEastAsia" w:hAnsiTheme="minorHAnsi" w:cstheme="minorBidi"/>
              <w:sz w:val="22"/>
              <w:lang w:eastAsia="fi-FI"/>
            </w:rPr>
          </w:pPr>
          <w:ins w:id="32" w:author="Eklund Marjut" w:date="2021-12-03T10:04:00Z">
            <w:r w:rsidRPr="008A219F">
              <w:rPr>
                <w:rStyle w:val="Hyperlinkki"/>
              </w:rPr>
              <w:fldChar w:fldCharType="begin"/>
            </w:r>
            <w:r w:rsidRPr="008A219F">
              <w:rPr>
                <w:rStyle w:val="Hyperlinkki"/>
              </w:rPr>
              <w:instrText xml:space="preserve"> </w:instrText>
            </w:r>
            <w:r>
              <w:instrText>HYPERLINK \l "_Toc89418293"</w:instrText>
            </w:r>
            <w:r w:rsidRPr="008A219F">
              <w:rPr>
                <w:rStyle w:val="Hyperlinkki"/>
              </w:rPr>
              <w:instrText xml:space="preserve"> </w:instrText>
            </w:r>
            <w:r w:rsidRPr="008A219F">
              <w:rPr>
                <w:rStyle w:val="Hyperlinkki"/>
              </w:rPr>
              <w:fldChar w:fldCharType="separate"/>
            </w:r>
            <w:r w:rsidRPr="008A219F">
              <w:rPr>
                <w:rStyle w:val="Hyperlinkki"/>
              </w:rPr>
              <w:t>3</w:t>
            </w:r>
            <w:r>
              <w:rPr>
                <w:rFonts w:asciiTheme="minorHAnsi" w:eastAsiaTheme="minorEastAsia" w:hAnsiTheme="minorHAnsi" w:cstheme="minorBidi"/>
                <w:sz w:val="22"/>
                <w:lang w:eastAsia="fi-FI"/>
              </w:rPr>
              <w:tab/>
            </w:r>
            <w:r w:rsidRPr="008A219F">
              <w:rPr>
                <w:rStyle w:val="Hyperlinkki"/>
              </w:rPr>
              <w:t>Potilastiedon arkiston asiakirjatyypit</w:t>
            </w:r>
            <w:r>
              <w:rPr>
                <w:webHidden/>
              </w:rPr>
              <w:tab/>
            </w:r>
            <w:r>
              <w:rPr>
                <w:webHidden/>
              </w:rPr>
              <w:fldChar w:fldCharType="begin"/>
            </w:r>
            <w:r>
              <w:rPr>
                <w:webHidden/>
              </w:rPr>
              <w:instrText xml:space="preserve"> PAGEREF _Toc89418293 \h </w:instrText>
            </w:r>
          </w:ins>
          <w:r>
            <w:rPr>
              <w:webHidden/>
            </w:rPr>
          </w:r>
          <w:r>
            <w:rPr>
              <w:webHidden/>
            </w:rPr>
            <w:fldChar w:fldCharType="separate"/>
          </w:r>
          <w:ins w:id="33" w:author="Eklund Marjut" w:date="2021-12-03T10:04:00Z">
            <w:r>
              <w:rPr>
                <w:webHidden/>
              </w:rPr>
              <w:t>9</w:t>
            </w:r>
            <w:r>
              <w:rPr>
                <w:webHidden/>
              </w:rPr>
              <w:fldChar w:fldCharType="end"/>
            </w:r>
            <w:r w:rsidRPr="008A219F">
              <w:rPr>
                <w:rStyle w:val="Hyperlinkki"/>
              </w:rPr>
              <w:fldChar w:fldCharType="end"/>
            </w:r>
          </w:ins>
        </w:p>
        <w:p w14:paraId="4CFEB21D" w14:textId="42D77371" w:rsidR="00043EA5" w:rsidRDefault="00043EA5">
          <w:pPr>
            <w:pStyle w:val="Sisluet1"/>
            <w:rPr>
              <w:ins w:id="34" w:author="Eklund Marjut" w:date="2021-12-03T10:04:00Z"/>
              <w:rFonts w:asciiTheme="minorHAnsi" w:eastAsiaTheme="minorEastAsia" w:hAnsiTheme="minorHAnsi" w:cstheme="minorBidi"/>
              <w:sz w:val="22"/>
              <w:lang w:eastAsia="fi-FI"/>
            </w:rPr>
          </w:pPr>
          <w:ins w:id="35" w:author="Eklund Marjut" w:date="2021-12-03T10:04:00Z">
            <w:r w:rsidRPr="008A219F">
              <w:rPr>
                <w:rStyle w:val="Hyperlinkki"/>
              </w:rPr>
              <w:fldChar w:fldCharType="begin"/>
            </w:r>
            <w:r w:rsidRPr="008A219F">
              <w:rPr>
                <w:rStyle w:val="Hyperlinkki"/>
              </w:rPr>
              <w:instrText xml:space="preserve"> </w:instrText>
            </w:r>
            <w:r>
              <w:instrText>HYPERLINK \l "_Toc89418294"</w:instrText>
            </w:r>
            <w:r w:rsidRPr="008A219F">
              <w:rPr>
                <w:rStyle w:val="Hyperlinkki"/>
              </w:rPr>
              <w:instrText xml:space="preserve"> </w:instrText>
            </w:r>
            <w:r w:rsidRPr="008A219F">
              <w:rPr>
                <w:rStyle w:val="Hyperlinkki"/>
              </w:rPr>
              <w:fldChar w:fldCharType="separate"/>
            </w:r>
            <w:r w:rsidRPr="008A219F">
              <w:rPr>
                <w:rStyle w:val="Hyperlinkki"/>
              </w:rPr>
              <w:t>4</w:t>
            </w:r>
            <w:r>
              <w:rPr>
                <w:rFonts w:asciiTheme="minorHAnsi" w:eastAsiaTheme="minorEastAsia" w:hAnsiTheme="minorHAnsi" w:cstheme="minorBidi"/>
                <w:sz w:val="22"/>
                <w:lang w:eastAsia="fi-FI"/>
              </w:rPr>
              <w:tab/>
            </w:r>
            <w:r w:rsidRPr="008A219F">
              <w:rPr>
                <w:rStyle w:val="Hyperlinkki"/>
              </w:rPr>
              <w:t>Arkistoi palvelutapahtuma-asiakirja (PPA)</w:t>
            </w:r>
            <w:r>
              <w:rPr>
                <w:webHidden/>
              </w:rPr>
              <w:tab/>
            </w:r>
            <w:r>
              <w:rPr>
                <w:webHidden/>
              </w:rPr>
              <w:fldChar w:fldCharType="begin"/>
            </w:r>
            <w:r>
              <w:rPr>
                <w:webHidden/>
              </w:rPr>
              <w:instrText xml:space="preserve"> PAGEREF _Toc89418294 \h </w:instrText>
            </w:r>
          </w:ins>
          <w:r>
            <w:rPr>
              <w:webHidden/>
            </w:rPr>
          </w:r>
          <w:r>
            <w:rPr>
              <w:webHidden/>
            </w:rPr>
            <w:fldChar w:fldCharType="separate"/>
          </w:r>
          <w:ins w:id="36" w:author="Eklund Marjut" w:date="2021-12-03T10:04:00Z">
            <w:r>
              <w:rPr>
                <w:webHidden/>
              </w:rPr>
              <w:t>11</w:t>
            </w:r>
            <w:r>
              <w:rPr>
                <w:webHidden/>
              </w:rPr>
              <w:fldChar w:fldCharType="end"/>
            </w:r>
            <w:r w:rsidRPr="008A219F">
              <w:rPr>
                <w:rStyle w:val="Hyperlinkki"/>
              </w:rPr>
              <w:fldChar w:fldCharType="end"/>
            </w:r>
          </w:ins>
        </w:p>
        <w:p w14:paraId="6203CEF6" w14:textId="5630B92D" w:rsidR="00043EA5" w:rsidRDefault="00043EA5">
          <w:pPr>
            <w:pStyle w:val="Sisluet1"/>
            <w:rPr>
              <w:ins w:id="37" w:author="Eklund Marjut" w:date="2021-12-03T10:04:00Z"/>
              <w:rFonts w:asciiTheme="minorHAnsi" w:eastAsiaTheme="minorEastAsia" w:hAnsiTheme="minorHAnsi" w:cstheme="minorBidi"/>
              <w:sz w:val="22"/>
              <w:lang w:eastAsia="fi-FI"/>
            </w:rPr>
          </w:pPr>
          <w:ins w:id="38" w:author="Eklund Marjut" w:date="2021-12-03T10:04:00Z">
            <w:r w:rsidRPr="008A219F">
              <w:rPr>
                <w:rStyle w:val="Hyperlinkki"/>
              </w:rPr>
              <w:fldChar w:fldCharType="begin"/>
            </w:r>
            <w:r w:rsidRPr="008A219F">
              <w:rPr>
                <w:rStyle w:val="Hyperlinkki"/>
              </w:rPr>
              <w:instrText xml:space="preserve"> </w:instrText>
            </w:r>
            <w:r>
              <w:instrText>HYPERLINK \l "_Toc89418295"</w:instrText>
            </w:r>
            <w:r w:rsidRPr="008A219F">
              <w:rPr>
                <w:rStyle w:val="Hyperlinkki"/>
              </w:rPr>
              <w:instrText xml:space="preserve"> </w:instrText>
            </w:r>
            <w:r w:rsidRPr="008A219F">
              <w:rPr>
                <w:rStyle w:val="Hyperlinkki"/>
              </w:rPr>
              <w:fldChar w:fldCharType="separate"/>
            </w:r>
            <w:r w:rsidRPr="008A219F">
              <w:rPr>
                <w:rStyle w:val="Hyperlinkki"/>
              </w:rPr>
              <w:t>5</w:t>
            </w:r>
            <w:r>
              <w:rPr>
                <w:rFonts w:asciiTheme="minorHAnsi" w:eastAsiaTheme="minorEastAsia" w:hAnsiTheme="minorHAnsi" w:cstheme="minorBidi"/>
                <w:sz w:val="22"/>
                <w:lang w:eastAsia="fi-FI"/>
              </w:rPr>
              <w:tab/>
            </w:r>
            <w:r w:rsidRPr="008A219F">
              <w:rPr>
                <w:rStyle w:val="Hyperlinkki"/>
              </w:rPr>
              <w:t>Arkistoi palvelutapahtuma-asiakirja</w:t>
            </w:r>
            <w:r>
              <w:rPr>
                <w:webHidden/>
              </w:rPr>
              <w:tab/>
            </w:r>
            <w:r>
              <w:rPr>
                <w:webHidden/>
              </w:rPr>
              <w:fldChar w:fldCharType="begin"/>
            </w:r>
            <w:r>
              <w:rPr>
                <w:webHidden/>
              </w:rPr>
              <w:instrText xml:space="preserve"> PAGEREF _Toc89418295 \h </w:instrText>
            </w:r>
          </w:ins>
          <w:r>
            <w:rPr>
              <w:webHidden/>
            </w:rPr>
          </w:r>
          <w:r>
            <w:rPr>
              <w:webHidden/>
            </w:rPr>
            <w:fldChar w:fldCharType="separate"/>
          </w:r>
          <w:ins w:id="39" w:author="Eklund Marjut" w:date="2021-12-03T10:04:00Z">
            <w:r>
              <w:rPr>
                <w:webHidden/>
              </w:rPr>
              <w:t>15</w:t>
            </w:r>
            <w:r>
              <w:rPr>
                <w:webHidden/>
              </w:rPr>
              <w:fldChar w:fldCharType="end"/>
            </w:r>
            <w:r w:rsidRPr="008A219F">
              <w:rPr>
                <w:rStyle w:val="Hyperlinkki"/>
              </w:rPr>
              <w:fldChar w:fldCharType="end"/>
            </w:r>
          </w:ins>
        </w:p>
        <w:p w14:paraId="472797B2" w14:textId="39BD996F" w:rsidR="00043EA5" w:rsidRDefault="00043EA5">
          <w:pPr>
            <w:pStyle w:val="Sisluet1"/>
            <w:rPr>
              <w:ins w:id="40" w:author="Eklund Marjut" w:date="2021-12-03T10:04:00Z"/>
              <w:rFonts w:asciiTheme="minorHAnsi" w:eastAsiaTheme="minorEastAsia" w:hAnsiTheme="minorHAnsi" w:cstheme="minorBidi"/>
              <w:sz w:val="22"/>
              <w:lang w:eastAsia="fi-FI"/>
            </w:rPr>
          </w:pPr>
          <w:ins w:id="41" w:author="Eklund Marjut" w:date="2021-12-03T10:04:00Z">
            <w:r w:rsidRPr="008A219F">
              <w:rPr>
                <w:rStyle w:val="Hyperlinkki"/>
              </w:rPr>
              <w:fldChar w:fldCharType="begin"/>
            </w:r>
            <w:r w:rsidRPr="008A219F">
              <w:rPr>
                <w:rStyle w:val="Hyperlinkki"/>
              </w:rPr>
              <w:instrText xml:space="preserve"> </w:instrText>
            </w:r>
            <w:r>
              <w:instrText>HYPERLINK \l "_Toc89418296"</w:instrText>
            </w:r>
            <w:r w:rsidRPr="008A219F">
              <w:rPr>
                <w:rStyle w:val="Hyperlinkki"/>
              </w:rPr>
              <w:instrText xml:space="preserve"> </w:instrText>
            </w:r>
            <w:r w:rsidRPr="008A219F">
              <w:rPr>
                <w:rStyle w:val="Hyperlinkki"/>
              </w:rPr>
              <w:fldChar w:fldCharType="separate"/>
            </w:r>
            <w:r w:rsidRPr="008A219F">
              <w:rPr>
                <w:rStyle w:val="Hyperlinkki"/>
              </w:rPr>
              <w:t>6</w:t>
            </w:r>
            <w:r>
              <w:rPr>
                <w:rFonts w:asciiTheme="minorHAnsi" w:eastAsiaTheme="minorEastAsia" w:hAnsiTheme="minorHAnsi" w:cstheme="minorBidi"/>
                <w:sz w:val="22"/>
                <w:lang w:eastAsia="fi-FI"/>
              </w:rPr>
              <w:tab/>
            </w:r>
            <w:r w:rsidRPr="008A219F">
              <w:rPr>
                <w:rStyle w:val="Hyperlinkki"/>
              </w:rPr>
              <w:t>Arkistoi hoitoasiakirja (PPA)</w:t>
            </w:r>
            <w:r>
              <w:rPr>
                <w:webHidden/>
              </w:rPr>
              <w:tab/>
            </w:r>
            <w:r>
              <w:rPr>
                <w:webHidden/>
              </w:rPr>
              <w:fldChar w:fldCharType="begin"/>
            </w:r>
            <w:r>
              <w:rPr>
                <w:webHidden/>
              </w:rPr>
              <w:instrText xml:space="preserve"> PAGEREF _Toc89418296 \h </w:instrText>
            </w:r>
          </w:ins>
          <w:r>
            <w:rPr>
              <w:webHidden/>
            </w:rPr>
          </w:r>
          <w:r>
            <w:rPr>
              <w:webHidden/>
            </w:rPr>
            <w:fldChar w:fldCharType="separate"/>
          </w:r>
          <w:ins w:id="42" w:author="Eklund Marjut" w:date="2021-12-03T10:04:00Z">
            <w:r>
              <w:rPr>
                <w:webHidden/>
              </w:rPr>
              <w:t>19</w:t>
            </w:r>
            <w:r>
              <w:rPr>
                <w:webHidden/>
              </w:rPr>
              <w:fldChar w:fldCharType="end"/>
            </w:r>
            <w:r w:rsidRPr="008A219F">
              <w:rPr>
                <w:rStyle w:val="Hyperlinkki"/>
              </w:rPr>
              <w:fldChar w:fldCharType="end"/>
            </w:r>
          </w:ins>
        </w:p>
        <w:p w14:paraId="54F369D2" w14:textId="4D6AF66F" w:rsidR="00043EA5" w:rsidRDefault="00043EA5">
          <w:pPr>
            <w:pStyle w:val="Sisluet1"/>
            <w:rPr>
              <w:ins w:id="43" w:author="Eklund Marjut" w:date="2021-12-03T10:04:00Z"/>
              <w:rFonts w:asciiTheme="minorHAnsi" w:eastAsiaTheme="minorEastAsia" w:hAnsiTheme="minorHAnsi" w:cstheme="minorBidi"/>
              <w:sz w:val="22"/>
              <w:lang w:eastAsia="fi-FI"/>
            </w:rPr>
          </w:pPr>
          <w:ins w:id="44" w:author="Eklund Marjut" w:date="2021-12-03T10:04:00Z">
            <w:r w:rsidRPr="008A219F">
              <w:rPr>
                <w:rStyle w:val="Hyperlinkki"/>
              </w:rPr>
              <w:fldChar w:fldCharType="begin"/>
            </w:r>
            <w:r w:rsidRPr="008A219F">
              <w:rPr>
                <w:rStyle w:val="Hyperlinkki"/>
              </w:rPr>
              <w:instrText xml:space="preserve"> </w:instrText>
            </w:r>
            <w:r>
              <w:instrText>HYPERLINK \l "_Toc89418297"</w:instrText>
            </w:r>
            <w:r w:rsidRPr="008A219F">
              <w:rPr>
                <w:rStyle w:val="Hyperlinkki"/>
              </w:rPr>
              <w:instrText xml:space="preserve"> </w:instrText>
            </w:r>
            <w:r w:rsidRPr="008A219F">
              <w:rPr>
                <w:rStyle w:val="Hyperlinkki"/>
              </w:rPr>
              <w:fldChar w:fldCharType="separate"/>
            </w:r>
            <w:r w:rsidRPr="008A219F">
              <w:rPr>
                <w:rStyle w:val="Hyperlinkki"/>
              </w:rPr>
              <w:t>7</w:t>
            </w:r>
            <w:r>
              <w:rPr>
                <w:rFonts w:asciiTheme="minorHAnsi" w:eastAsiaTheme="minorEastAsia" w:hAnsiTheme="minorHAnsi" w:cstheme="minorBidi"/>
                <w:sz w:val="22"/>
                <w:lang w:eastAsia="fi-FI"/>
              </w:rPr>
              <w:tab/>
            </w:r>
            <w:r w:rsidRPr="008A219F">
              <w:rPr>
                <w:rStyle w:val="Hyperlinkki"/>
              </w:rPr>
              <w:t>Arkistoi hoitoasiakirja</w:t>
            </w:r>
            <w:r>
              <w:rPr>
                <w:webHidden/>
              </w:rPr>
              <w:tab/>
            </w:r>
            <w:r>
              <w:rPr>
                <w:webHidden/>
              </w:rPr>
              <w:fldChar w:fldCharType="begin"/>
            </w:r>
            <w:r>
              <w:rPr>
                <w:webHidden/>
              </w:rPr>
              <w:instrText xml:space="preserve"> PAGEREF _Toc89418297 \h </w:instrText>
            </w:r>
          </w:ins>
          <w:r>
            <w:rPr>
              <w:webHidden/>
            </w:rPr>
          </w:r>
          <w:r>
            <w:rPr>
              <w:webHidden/>
            </w:rPr>
            <w:fldChar w:fldCharType="separate"/>
          </w:r>
          <w:ins w:id="45" w:author="Eklund Marjut" w:date="2021-12-03T10:04:00Z">
            <w:r>
              <w:rPr>
                <w:webHidden/>
              </w:rPr>
              <w:t>24</w:t>
            </w:r>
            <w:r>
              <w:rPr>
                <w:webHidden/>
              </w:rPr>
              <w:fldChar w:fldCharType="end"/>
            </w:r>
            <w:r w:rsidRPr="008A219F">
              <w:rPr>
                <w:rStyle w:val="Hyperlinkki"/>
              </w:rPr>
              <w:fldChar w:fldCharType="end"/>
            </w:r>
          </w:ins>
        </w:p>
        <w:p w14:paraId="192F752F" w14:textId="182AE7CB" w:rsidR="00043EA5" w:rsidRDefault="00043EA5">
          <w:pPr>
            <w:pStyle w:val="Sisluet1"/>
            <w:rPr>
              <w:ins w:id="46" w:author="Eklund Marjut" w:date="2021-12-03T10:04:00Z"/>
              <w:rFonts w:asciiTheme="minorHAnsi" w:eastAsiaTheme="minorEastAsia" w:hAnsiTheme="minorHAnsi" w:cstheme="minorBidi"/>
              <w:sz w:val="22"/>
              <w:lang w:eastAsia="fi-FI"/>
            </w:rPr>
          </w:pPr>
          <w:ins w:id="47" w:author="Eklund Marjut" w:date="2021-12-03T10:04:00Z">
            <w:r w:rsidRPr="008A219F">
              <w:rPr>
                <w:rStyle w:val="Hyperlinkki"/>
              </w:rPr>
              <w:fldChar w:fldCharType="begin"/>
            </w:r>
            <w:r w:rsidRPr="008A219F">
              <w:rPr>
                <w:rStyle w:val="Hyperlinkki"/>
              </w:rPr>
              <w:instrText xml:space="preserve"> </w:instrText>
            </w:r>
            <w:r>
              <w:instrText>HYPERLINK \l "_Toc89418298"</w:instrText>
            </w:r>
            <w:r w:rsidRPr="008A219F">
              <w:rPr>
                <w:rStyle w:val="Hyperlinkki"/>
              </w:rPr>
              <w:instrText xml:space="preserve"> </w:instrText>
            </w:r>
            <w:r w:rsidRPr="008A219F">
              <w:rPr>
                <w:rStyle w:val="Hyperlinkki"/>
              </w:rPr>
              <w:fldChar w:fldCharType="separate"/>
            </w:r>
            <w:r w:rsidRPr="008A219F">
              <w:rPr>
                <w:rStyle w:val="Hyperlinkki"/>
              </w:rPr>
              <w:t>8</w:t>
            </w:r>
            <w:r>
              <w:rPr>
                <w:rFonts w:asciiTheme="minorHAnsi" w:eastAsiaTheme="minorEastAsia" w:hAnsiTheme="minorHAnsi" w:cstheme="minorBidi"/>
                <w:sz w:val="22"/>
                <w:lang w:eastAsia="fi-FI"/>
              </w:rPr>
              <w:tab/>
            </w:r>
            <w:r w:rsidRPr="008A219F">
              <w:rPr>
                <w:rStyle w:val="Hyperlinkki"/>
              </w:rPr>
              <w:t>Arkistoi asiakirja Tahdonilmaisupalveluun</w:t>
            </w:r>
            <w:r>
              <w:rPr>
                <w:webHidden/>
              </w:rPr>
              <w:tab/>
            </w:r>
            <w:r>
              <w:rPr>
                <w:webHidden/>
              </w:rPr>
              <w:fldChar w:fldCharType="begin"/>
            </w:r>
            <w:r>
              <w:rPr>
                <w:webHidden/>
              </w:rPr>
              <w:instrText xml:space="preserve"> PAGEREF _Toc89418298 \h </w:instrText>
            </w:r>
          </w:ins>
          <w:r>
            <w:rPr>
              <w:webHidden/>
            </w:rPr>
          </w:r>
          <w:r>
            <w:rPr>
              <w:webHidden/>
            </w:rPr>
            <w:fldChar w:fldCharType="separate"/>
          </w:r>
          <w:ins w:id="48" w:author="Eklund Marjut" w:date="2021-12-03T10:04:00Z">
            <w:r>
              <w:rPr>
                <w:webHidden/>
              </w:rPr>
              <w:t>29</w:t>
            </w:r>
            <w:r>
              <w:rPr>
                <w:webHidden/>
              </w:rPr>
              <w:fldChar w:fldCharType="end"/>
            </w:r>
            <w:r w:rsidRPr="008A219F">
              <w:rPr>
                <w:rStyle w:val="Hyperlinkki"/>
              </w:rPr>
              <w:fldChar w:fldCharType="end"/>
            </w:r>
          </w:ins>
        </w:p>
        <w:p w14:paraId="4CAF4206" w14:textId="54847268" w:rsidR="00043EA5" w:rsidRDefault="00043EA5">
          <w:pPr>
            <w:pStyle w:val="Sisluet1"/>
            <w:rPr>
              <w:ins w:id="49" w:author="Eklund Marjut" w:date="2021-12-03T10:04:00Z"/>
              <w:rFonts w:asciiTheme="minorHAnsi" w:eastAsiaTheme="minorEastAsia" w:hAnsiTheme="minorHAnsi" w:cstheme="minorBidi"/>
              <w:sz w:val="22"/>
              <w:lang w:eastAsia="fi-FI"/>
            </w:rPr>
          </w:pPr>
          <w:ins w:id="50" w:author="Eklund Marjut" w:date="2021-12-03T10:04:00Z">
            <w:r w:rsidRPr="008A219F">
              <w:rPr>
                <w:rStyle w:val="Hyperlinkki"/>
              </w:rPr>
              <w:fldChar w:fldCharType="begin"/>
            </w:r>
            <w:r w:rsidRPr="008A219F">
              <w:rPr>
                <w:rStyle w:val="Hyperlinkki"/>
              </w:rPr>
              <w:instrText xml:space="preserve"> </w:instrText>
            </w:r>
            <w:r>
              <w:instrText>HYPERLINK \l "_Toc89418299"</w:instrText>
            </w:r>
            <w:r w:rsidRPr="008A219F">
              <w:rPr>
                <w:rStyle w:val="Hyperlinkki"/>
              </w:rPr>
              <w:instrText xml:space="preserve"> </w:instrText>
            </w:r>
            <w:r w:rsidRPr="008A219F">
              <w:rPr>
                <w:rStyle w:val="Hyperlinkki"/>
              </w:rPr>
              <w:fldChar w:fldCharType="separate"/>
            </w:r>
            <w:r w:rsidRPr="008A219F">
              <w:rPr>
                <w:rStyle w:val="Hyperlinkki"/>
              </w:rPr>
              <w:t>9</w:t>
            </w:r>
            <w:r>
              <w:rPr>
                <w:rFonts w:asciiTheme="minorHAnsi" w:eastAsiaTheme="minorEastAsia" w:hAnsiTheme="minorHAnsi" w:cstheme="minorBidi"/>
                <w:sz w:val="22"/>
                <w:lang w:eastAsia="fi-FI"/>
              </w:rPr>
              <w:tab/>
            </w:r>
            <w:r w:rsidRPr="008A219F">
              <w:rPr>
                <w:rStyle w:val="Hyperlinkki"/>
              </w:rPr>
              <w:t>Arkistoi arkistoasiakirja</w:t>
            </w:r>
            <w:r>
              <w:rPr>
                <w:webHidden/>
              </w:rPr>
              <w:tab/>
            </w:r>
            <w:r>
              <w:rPr>
                <w:webHidden/>
              </w:rPr>
              <w:fldChar w:fldCharType="begin"/>
            </w:r>
            <w:r>
              <w:rPr>
                <w:webHidden/>
              </w:rPr>
              <w:instrText xml:space="preserve"> PAGEREF _Toc89418299 \h </w:instrText>
            </w:r>
          </w:ins>
          <w:r>
            <w:rPr>
              <w:webHidden/>
            </w:rPr>
          </w:r>
          <w:r>
            <w:rPr>
              <w:webHidden/>
            </w:rPr>
            <w:fldChar w:fldCharType="separate"/>
          </w:r>
          <w:ins w:id="51" w:author="Eklund Marjut" w:date="2021-12-03T10:04:00Z">
            <w:r>
              <w:rPr>
                <w:webHidden/>
              </w:rPr>
              <w:t>34</w:t>
            </w:r>
            <w:r>
              <w:rPr>
                <w:webHidden/>
              </w:rPr>
              <w:fldChar w:fldCharType="end"/>
            </w:r>
            <w:r w:rsidRPr="008A219F">
              <w:rPr>
                <w:rStyle w:val="Hyperlinkki"/>
              </w:rPr>
              <w:fldChar w:fldCharType="end"/>
            </w:r>
          </w:ins>
        </w:p>
        <w:p w14:paraId="7A84B1A0" w14:textId="75456C99" w:rsidR="00043EA5" w:rsidRDefault="00043EA5">
          <w:pPr>
            <w:pStyle w:val="Sisluet1"/>
            <w:rPr>
              <w:ins w:id="52" w:author="Eklund Marjut" w:date="2021-12-03T10:04:00Z"/>
              <w:rFonts w:asciiTheme="minorHAnsi" w:eastAsiaTheme="minorEastAsia" w:hAnsiTheme="minorHAnsi" w:cstheme="minorBidi"/>
              <w:sz w:val="22"/>
              <w:lang w:eastAsia="fi-FI"/>
            </w:rPr>
          </w:pPr>
          <w:ins w:id="53" w:author="Eklund Marjut" w:date="2021-12-03T10:04:00Z">
            <w:r w:rsidRPr="008A219F">
              <w:rPr>
                <w:rStyle w:val="Hyperlinkki"/>
              </w:rPr>
              <w:fldChar w:fldCharType="begin"/>
            </w:r>
            <w:r w:rsidRPr="008A219F">
              <w:rPr>
                <w:rStyle w:val="Hyperlinkki"/>
              </w:rPr>
              <w:instrText xml:space="preserve"> </w:instrText>
            </w:r>
            <w:r>
              <w:instrText>HYPERLINK \l "_Toc89418300"</w:instrText>
            </w:r>
            <w:r w:rsidRPr="008A219F">
              <w:rPr>
                <w:rStyle w:val="Hyperlinkki"/>
              </w:rPr>
              <w:instrText xml:space="preserve"> </w:instrText>
            </w:r>
            <w:r w:rsidRPr="008A219F">
              <w:rPr>
                <w:rStyle w:val="Hyperlinkki"/>
              </w:rPr>
              <w:fldChar w:fldCharType="separate"/>
            </w:r>
            <w:r w:rsidRPr="008A219F">
              <w:rPr>
                <w:rStyle w:val="Hyperlinkki"/>
              </w:rPr>
              <w:t>10</w:t>
            </w:r>
            <w:r>
              <w:rPr>
                <w:rFonts w:asciiTheme="minorHAnsi" w:eastAsiaTheme="minorEastAsia" w:hAnsiTheme="minorHAnsi" w:cstheme="minorBidi"/>
                <w:sz w:val="22"/>
                <w:lang w:eastAsia="fi-FI"/>
              </w:rPr>
              <w:tab/>
            </w:r>
            <w:r w:rsidRPr="008A219F">
              <w:rPr>
                <w:rStyle w:val="Hyperlinkki"/>
              </w:rPr>
              <w:t>Arkistoi luovutusilmoitus</w:t>
            </w:r>
            <w:r>
              <w:rPr>
                <w:webHidden/>
              </w:rPr>
              <w:tab/>
            </w:r>
            <w:r>
              <w:rPr>
                <w:webHidden/>
              </w:rPr>
              <w:fldChar w:fldCharType="begin"/>
            </w:r>
            <w:r>
              <w:rPr>
                <w:webHidden/>
              </w:rPr>
              <w:instrText xml:space="preserve"> PAGEREF _Toc89418300 \h </w:instrText>
            </w:r>
          </w:ins>
          <w:r>
            <w:rPr>
              <w:webHidden/>
            </w:rPr>
          </w:r>
          <w:r>
            <w:rPr>
              <w:webHidden/>
            </w:rPr>
            <w:fldChar w:fldCharType="separate"/>
          </w:r>
          <w:ins w:id="54" w:author="Eklund Marjut" w:date="2021-12-03T10:04:00Z">
            <w:r>
              <w:rPr>
                <w:webHidden/>
              </w:rPr>
              <w:t>37</w:t>
            </w:r>
            <w:r>
              <w:rPr>
                <w:webHidden/>
              </w:rPr>
              <w:fldChar w:fldCharType="end"/>
            </w:r>
            <w:r w:rsidRPr="008A219F">
              <w:rPr>
                <w:rStyle w:val="Hyperlinkki"/>
              </w:rPr>
              <w:fldChar w:fldCharType="end"/>
            </w:r>
          </w:ins>
        </w:p>
        <w:p w14:paraId="4F9F31F9" w14:textId="4963EA76" w:rsidR="00043EA5" w:rsidRDefault="00043EA5">
          <w:pPr>
            <w:pStyle w:val="Sisluet1"/>
            <w:rPr>
              <w:ins w:id="55" w:author="Eklund Marjut" w:date="2021-12-03T10:04:00Z"/>
              <w:rFonts w:asciiTheme="minorHAnsi" w:eastAsiaTheme="minorEastAsia" w:hAnsiTheme="minorHAnsi" w:cstheme="minorBidi"/>
              <w:sz w:val="22"/>
              <w:lang w:eastAsia="fi-FI"/>
            </w:rPr>
          </w:pPr>
          <w:ins w:id="56" w:author="Eklund Marjut" w:date="2021-12-03T10:04:00Z">
            <w:r w:rsidRPr="008A219F">
              <w:rPr>
                <w:rStyle w:val="Hyperlinkki"/>
              </w:rPr>
              <w:fldChar w:fldCharType="begin"/>
            </w:r>
            <w:r w:rsidRPr="008A219F">
              <w:rPr>
                <w:rStyle w:val="Hyperlinkki"/>
              </w:rPr>
              <w:instrText xml:space="preserve"> </w:instrText>
            </w:r>
            <w:r>
              <w:instrText>HYPERLINK \l "_Toc89418301"</w:instrText>
            </w:r>
            <w:r w:rsidRPr="008A219F">
              <w:rPr>
                <w:rStyle w:val="Hyperlinkki"/>
              </w:rPr>
              <w:instrText xml:space="preserve"> </w:instrText>
            </w:r>
            <w:r w:rsidRPr="008A219F">
              <w:rPr>
                <w:rStyle w:val="Hyperlinkki"/>
              </w:rPr>
              <w:fldChar w:fldCharType="separate"/>
            </w:r>
            <w:r w:rsidRPr="008A219F">
              <w:rPr>
                <w:rStyle w:val="Hyperlinkki"/>
              </w:rPr>
              <w:t>11</w:t>
            </w:r>
            <w:r>
              <w:rPr>
                <w:rFonts w:asciiTheme="minorHAnsi" w:eastAsiaTheme="minorEastAsia" w:hAnsiTheme="minorHAnsi" w:cstheme="minorBidi"/>
                <w:sz w:val="22"/>
                <w:lang w:eastAsia="fi-FI"/>
              </w:rPr>
              <w:tab/>
            </w:r>
            <w:r w:rsidRPr="008A219F">
              <w:rPr>
                <w:rStyle w:val="Hyperlinkki"/>
              </w:rPr>
              <w:t>Korvaa palvelutapahtuma-asiakirja (PPA)</w:t>
            </w:r>
            <w:r>
              <w:rPr>
                <w:webHidden/>
              </w:rPr>
              <w:tab/>
            </w:r>
            <w:r>
              <w:rPr>
                <w:webHidden/>
              </w:rPr>
              <w:fldChar w:fldCharType="begin"/>
            </w:r>
            <w:r>
              <w:rPr>
                <w:webHidden/>
              </w:rPr>
              <w:instrText xml:space="preserve"> PAGEREF _Toc89418301 \h </w:instrText>
            </w:r>
          </w:ins>
          <w:r>
            <w:rPr>
              <w:webHidden/>
            </w:rPr>
          </w:r>
          <w:r>
            <w:rPr>
              <w:webHidden/>
            </w:rPr>
            <w:fldChar w:fldCharType="separate"/>
          </w:r>
          <w:ins w:id="57" w:author="Eklund Marjut" w:date="2021-12-03T10:04:00Z">
            <w:r>
              <w:rPr>
                <w:webHidden/>
              </w:rPr>
              <w:t>40</w:t>
            </w:r>
            <w:r>
              <w:rPr>
                <w:webHidden/>
              </w:rPr>
              <w:fldChar w:fldCharType="end"/>
            </w:r>
            <w:r w:rsidRPr="008A219F">
              <w:rPr>
                <w:rStyle w:val="Hyperlinkki"/>
              </w:rPr>
              <w:fldChar w:fldCharType="end"/>
            </w:r>
          </w:ins>
        </w:p>
        <w:p w14:paraId="294CF832" w14:textId="69AFC96F" w:rsidR="00043EA5" w:rsidRDefault="00043EA5">
          <w:pPr>
            <w:pStyle w:val="Sisluet1"/>
            <w:rPr>
              <w:ins w:id="58" w:author="Eklund Marjut" w:date="2021-12-03T10:04:00Z"/>
              <w:rFonts w:asciiTheme="minorHAnsi" w:eastAsiaTheme="minorEastAsia" w:hAnsiTheme="minorHAnsi" w:cstheme="minorBidi"/>
              <w:sz w:val="22"/>
              <w:lang w:eastAsia="fi-FI"/>
            </w:rPr>
          </w:pPr>
          <w:ins w:id="59" w:author="Eklund Marjut" w:date="2021-12-03T10:04:00Z">
            <w:r w:rsidRPr="008A219F">
              <w:rPr>
                <w:rStyle w:val="Hyperlinkki"/>
              </w:rPr>
              <w:fldChar w:fldCharType="begin"/>
            </w:r>
            <w:r w:rsidRPr="008A219F">
              <w:rPr>
                <w:rStyle w:val="Hyperlinkki"/>
              </w:rPr>
              <w:instrText xml:space="preserve"> </w:instrText>
            </w:r>
            <w:r>
              <w:instrText>HYPERLINK \l "_Toc89418302"</w:instrText>
            </w:r>
            <w:r w:rsidRPr="008A219F">
              <w:rPr>
                <w:rStyle w:val="Hyperlinkki"/>
              </w:rPr>
              <w:instrText xml:space="preserve"> </w:instrText>
            </w:r>
            <w:r w:rsidRPr="008A219F">
              <w:rPr>
                <w:rStyle w:val="Hyperlinkki"/>
              </w:rPr>
              <w:fldChar w:fldCharType="separate"/>
            </w:r>
            <w:r w:rsidRPr="008A219F">
              <w:rPr>
                <w:rStyle w:val="Hyperlinkki"/>
              </w:rPr>
              <w:t>12</w:t>
            </w:r>
            <w:r>
              <w:rPr>
                <w:rFonts w:asciiTheme="minorHAnsi" w:eastAsiaTheme="minorEastAsia" w:hAnsiTheme="minorHAnsi" w:cstheme="minorBidi"/>
                <w:sz w:val="22"/>
                <w:lang w:eastAsia="fi-FI"/>
              </w:rPr>
              <w:tab/>
            </w:r>
            <w:r w:rsidRPr="008A219F">
              <w:rPr>
                <w:rStyle w:val="Hyperlinkki"/>
              </w:rPr>
              <w:t>Korvaa palvelutapahtuma-asiakirja</w:t>
            </w:r>
            <w:r>
              <w:rPr>
                <w:webHidden/>
              </w:rPr>
              <w:tab/>
            </w:r>
            <w:r>
              <w:rPr>
                <w:webHidden/>
              </w:rPr>
              <w:fldChar w:fldCharType="begin"/>
            </w:r>
            <w:r>
              <w:rPr>
                <w:webHidden/>
              </w:rPr>
              <w:instrText xml:space="preserve"> PAGEREF _Toc89418302 \h </w:instrText>
            </w:r>
          </w:ins>
          <w:r>
            <w:rPr>
              <w:webHidden/>
            </w:rPr>
          </w:r>
          <w:r>
            <w:rPr>
              <w:webHidden/>
            </w:rPr>
            <w:fldChar w:fldCharType="separate"/>
          </w:r>
          <w:ins w:id="60" w:author="Eklund Marjut" w:date="2021-12-03T10:04:00Z">
            <w:r>
              <w:rPr>
                <w:webHidden/>
              </w:rPr>
              <w:t>43</w:t>
            </w:r>
            <w:r>
              <w:rPr>
                <w:webHidden/>
              </w:rPr>
              <w:fldChar w:fldCharType="end"/>
            </w:r>
            <w:r w:rsidRPr="008A219F">
              <w:rPr>
                <w:rStyle w:val="Hyperlinkki"/>
              </w:rPr>
              <w:fldChar w:fldCharType="end"/>
            </w:r>
          </w:ins>
        </w:p>
        <w:p w14:paraId="08DA6EBC" w14:textId="602A7F9A" w:rsidR="00043EA5" w:rsidRDefault="00043EA5">
          <w:pPr>
            <w:pStyle w:val="Sisluet1"/>
            <w:rPr>
              <w:ins w:id="61" w:author="Eklund Marjut" w:date="2021-12-03T10:04:00Z"/>
              <w:rFonts w:asciiTheme="minorHAnsi" w:eastAsiaTheme="minorEastAsia" w:hAnsiTheme="minorHAnsi" w:cstheme="minorBidi"/>
              <w:sz w:val="22"/>
              <w:lang w:eastAsia="fi-FI"/>
            </w:rPr>
          </w:pPr>
          <w:ins w:id="62" w:author="Eklund Marjut" w:date="2021-12-03T10:04:00Z">
            <w:r w:rsidRPr="008A219F">
              <w:rPr>
                <w:rStyle w:val="Hyperlinkki"/>
              </w:rPr>
              <w:fldChar w:fldCharType="begin"/>
            </w:r>
            <w:r w:rsidRPr="008A219F">
              <w:rPr>
                <w:rStyle w:val="Hyperlinkki"/>
              </w:rPr>
              <w:instrText xml:space="preserve"> </w:instrText>
            </w:r>
            <w:r>
              <w:instrText>HYPERLINK \l "_Toc89418303"</w:instrText>
            </w:r>
            <w:r w:rsidRPr="008A219F">
              <w:rPr>
                <w:rStyle w:val="Hyperlinkki"/>
              </w:rPr>
              <w:instrText xml:space="preserve"> </w:instrText>
            </w:r>
            <w:r w:rsidRPr="008A219F">
              <w:rPr>
                <w:rStyle w:val="Hyperlinkki"/>
              </w:rPr>
              <w:fldChar w:fldCharType="separate"/>
            </w:r>
            <w:r w:rsidRPr="008A219F">
              <w:rPr>
                <w:rStyle w:val="Hyperlinkki"/>
              </w:rPr>
              <w:t>13</w:t>
            </w:r>
            <w:r>
              <w:rPr>
                <w:rFonts w:asciiTheme="minorHAnsi" w:eastAsiaTheme="minorEastAsia" w:hAnsiTheme="minorHAnsi" w:cstheme="minorBidi"/>
                <w:sz w:val="22"/>
                <w:lang w:eastAsia="fi-FI"/>
              </w:rPr>
              <w:tab/>
            </w:r>
            <w:r w:rsidRPr="008A219F">
              <w:rPr>
                <w:rStyle w:val="Hyperlinkki"/>
              </w:rPr>
              <w:t>Korvaa hoitoasiakirja (PPA)</w:t>
            </w:r>
            <w:r>
              <w:rPr>
                <w:webHidden/>
              </w:rPr>
              <w:tab/>
            </w:r>
            <w:r>
              <w:rPr>
                <w:webHidden/>
              </w:rPr>
              <w:fldChar w:fldCharType="begin"/>
            </w:r>
            <w:r>
              <w:rPr>
                <w:webHidden/>
              </w:rPr>
              <w:instrText xml:space="preserve"> PAGEREF _Toc89418303 \h </w:instrText>
            </w:r>
          </w:ins>
          <w:r>
            <w:rPr>
              <w:webHidden/>
            </w:rPr>
          </w:r>
          <w:r>
            <w:rPr>
              <w:webHidden/>
            </w:rPr>
            <w:fldChar w:fldCharType="separate"/>
          </w:r>
          <w:ins w:id="63" w:author="Eklund Marjut" w:date="2021-12-03T10:04:00Z">
            <w:r>
              <w:rPr>
                <w:webHidden/>
              </w:rPr>
              <w:t>46</w:t>
            </w:r>
            <w:r>
              <w:rPr>
                <w:webHidden/>
              </w:rPr>
              <w:fldChar w:fldCharType="end"/>
            </w:r>
            <w:r w:rsidRPr="008A219F">
              <w:rPr>
                <w:rStyle w:val="Hyperlinkki"/>
              </w:rPr>
              <w:fldChar w:fldCharType="end"/>
            </w:r>
          </w:ins>
        </w:p>
        <w:p w14:paraId="3ED6CA3C" w14:textId="4062749C" w:rsidR="00043EA5" w:rsidRDefault="00043EA5">
          <w:pPr>
            <w:pStyle w:val="Sisluet1"/>
            <w:rPr>
              <w:ins w:id="64" w:author="Eklund Marjut" w:date="2021-12-03T10:04:00Z"/>
              <w:rFonts w:asciiTheme="minorHAnsi" w:eastAsiaTheme="minorEastAsia" w:hAnsiTheme="minorHAnsi" w:cstheme="minorBidi"/>
              <w:sz w:val="22"/>
              <w:lang w:eastAsia="fi-FI"/>
            </w:rPr>
          </w:pPr>
          <w:ins w:id="65" w:author="Eklund Marjut" w:date="2021-12-03T10:04:00Z">
            <w:r w:rsidRPr="008A219F">
              <w:rPr>
                <w:rStyle w:val="Hyperlinkki"/>
              </w:rPr>
              <w:fldChar w:fldCharType="begin"/>
            </w:r>
            <w:r w:rsidRPr="008A219F">
              <w:rPr>
                <w:rStyle w:val="Hyperlinkki"/>
              </w:rPr>
              <w:instrText xml:space="preserve"> </w:instrText>
            </w:r>
            <w:r>
              <w:instrText>HYPERLINK \l "_Toc89418304"</w:instrText>
            </w:r>
            <w:r w:rsidRPr="008A219F">
              <w:rPr>
                <w:rStyle w:val="Hyperlinkki"/>
              </w:rPr>
              <w:instrText xml:space="preserve"> </w:instrText>
            </w:r>
            <w:r w:rsidRPr="008A219F">
              <w:rPr>
                <w:rStyle w:val="Hyperlinkki"/>
              </w:rPr>
              <w:fldChar w:fldCharType="separate"/>
            </w:r>
            <w:r w:rsidRPr="008A219F">
              <w:rPr>
                <w:rStyle w:val="Hyperlinkki"/>
              </w:rPr>
              <w:t>14</w:t>
            </w:r>
            <w:r>
              <w:rPr>
                <w:rFonts w:asciiTheme="minorHAnsi" w:eastAsiaTheme="minorEastAsia" w:hAnsiTheme="minorHAnsi" w:cstheme="minorBidi"/>
                <w:sz w:val="22"/>
                <w:lang w:eastAsia="fi-FI"/>
              </w:rPr>
              <w:tab/>
            </w:r>
            <w:r w:rsidRPr="008A219F">
              <w:rPr>
                <w:rStyle w:val="Hyperlinkki"/>
              </w:rPr>
              <w:t>Korvaa hoitoasiakirja</w:t>
            </w:r>
            <w:r>
              <w:rPr>
                <w:webHidden/>
              </w:rPr>
              <w:tab/>
            </w:r>
            <w:r>
              <w:rPr>
                <w:webHidden/>
              </w:rPr>
              <w:fldChar w:fldCharType="begin"/>
            </w:r>
            <w:r>
              <w:rPr>
                <w:webHidden/>
              </w:rPr>
              <w:instrText xml:space="preserve"> PAGEREF _Toc89418304 \h </w:instrText>
            </w:r>
          </w:ins>
          <w:r>
            <w:rPr>
              <w:webHidden/>
            </w:rPr>
          </w:r>
          <w:r>
            <w:rPr>
              <w:webHidden/>
            </w:rPr>
            <w:fldChar w:fldCharType="separate"/>
          </w:r>
          <w:ins w:id="66" w:author="Eklund Marjut" w:date="2021-12-03T10:04:00Z">
            <w:r>
              <w:rPr>
                <w:webHidden/>
              </w:rPr>
              <w:t>51</w:t>
            </w:r>
            <w:r>
              <w:rPr>
                <w:webHidden/>
              </w:rPr>
              <w:fldChar w:fldCharType="end"/>
            </w:r>
            <w:r w:rsidRPr="008A219F">
              <w:rPr>
                <w:rStyle w:val="Hyperlinkki"/>
              </w:rPr>
              <w:fldChar w:fldCharType="end"/>
            </w:r>
          </w:ins>
        </w:p>
        <w:p w14:paraId="51193284" w14:textId="2C1FB301" w:rsidR="00043EA5" w:rsidRDefault="00043EA5">
          <w:pPr>
            <w:pStyle w:val="Sisluet1"/>
            <w:rPr>
              <w:ins w:id="67" w:author="Eklund Marjut" w:date="2021-12-03T10:04:00Z"/>
              <w:rFonts w:asciiTheme="minorHAnsi" w:eastAsiaTheme="minorEastAsia" w:hAnsiTheme="minorHAnsi" w:cstheme="minorBidi"/>
              <w:sz w:val="22"/>
              <w:lang w:eastAsia="fi-FI"/>
            </w:rPr>
          </w:pPr>
          <w:ins w:id="68" w:author="Eklund Marjut" w:date="2021-12-03T10:04:00Z">
            <w:r w:rsidRPr="008A219F">
              <w:rPr>
                <w:rStyle w:val="Hyperlinkki"/>
              </w:rPr>
              <w:fldChar w:fldCharType="begin"/>
            </w:r>
            <w:r w:rsidRPr="008A219F">
              <w:rPr>
                <w:rStyle w:val="Hyperlinkki"/>
              </w:rPr>
              <w:instrText xml:space="preserve"> </w:instrText>
            </w:r>
            <w:r>
              <w:instrText>HYPERLINK \l "_Toc89418305"</w:instrText>
            </w:r>
            <w:r w:rsidRPr="008A219F">
              <w:rPr>
                <w:rStyle w:val="Hyperlinkki"/>
              </w:rPr>
              <w:instrText xml:space="preserve"> </w:instrText>
            </w:r>
            <w:r w:rsidRPr="008A219F">
              <w:rPr>
                <w:rStyle w:val="Hyperlinkki"/>
              </w:rPr>
              <w:fldChar w:fldCharType="separate"/>
            </w:r>
            <w:r w:rsidRPr="008A219F">
              <w:rPr>
                <w:rStyle w:val="Hyperlinkki"/>
              </w:rPr>
              <w:t>15</w:t>
            </w:r>
            <w:r>
              <w:rPr>
                <w:rFonts w:asciiTheme="minorHAnsi" w:eastAsiaTheme="minorEastAsia" w:hAnsiTheme="minorHAnsi" w:cstheme="minorBidi"/>
                <w:sz w:val="22"/>
                <w:lang w:eastAsia="fi-FI"/>
              </w:rPr>
              <w:tab/>
            </w:r>
            <w:r w:rsidRPr="008A219F">
              <w:rPr>
                <w:rStyle w:val="Hyperlinkki"/>
              </w:rPr>
              <w:t>Korvaa Tahdonilmaisupalvelun asiakirja</w:t>
            </w:r>
            <w:r>
              <w:rPr>
                <w:webHidden/>
              </w:rPr>
              <w:tab/>
            </w:r>
            <w:r>
              <w:rPr>
                <w:webHidden/>
              </w:rPr>
              <w:fldChar w:fldCharType="begin"/>
            </w:r>
            <w:r>
              <w:rPr>
                <w:webHidden/>
              </w:rPr>
              <w:instrText xml:space="preserve"> PAGEREF _Toc89418305 \h </w:instrText>
            </w:r>
          </w:ins>
          <w:r>
            <w:rPr>
              <w:webHidden/>
            </w:rPr>
          </w:r>
          <w:r>
            <w:rPr>
              <w:webHidden/>
            </w:rPr>
            <w:fldChar w:fldCharType="separate"/>
          </w:r>
          <w:ins w:id="69" w:author="Eklund Marjut" w:date="2021-12-03T10:04:00Z">
            <w:r>
              <w:rPr>
                <w:webHidden/>
              </w:rPr>
              <w:t>57</w:t>
            </w:r>
            <w:r>
              <w:rPr>
                <w:webHidden/>
              </w:rPr>
              <w:fldChar w:fldCharType="end"/>
            </w:r>
            <w:r w:rsidRPr="008A219F">
              <w:rPr>
                <w:rStyle w:val="Hyperlinkki"/>
              </w:rPr>
              <w:fldChar w:fldCharType="end"/>
            </w:r>
          </w:ins>
        </w:p>
        <w:p w14:paraId="4EB3E02C" w14:textId="7D9BB9C1" w:rsidR="00043EA5" w:rsidRDefault="00043EA5">
          <w:pPr>
            <w:pStyle w:val="Sisluet1"/>
            <w:rPr>
              <w:ins w:id="70" w:author="Eklund Marjut" w:date="2021-12-03T10:04:00Z"/>
              <w:rFonts w:asciiTheme="minorHAnsi" w:eastAsiaTheme="minorEastAsia" w:hAnsiTheme="minorHAnsi" w:cstheme="minorBidi"/>
              <w:sz w:val="22"/>
              <w:lang w:eastAsia="fi-FI"/>
            </w:rPr>
          </w:pPr>
          <w:ins w:id="71" w:author="Eklund Marjut" w:date="2021-12-03T10:04:00Z">
            <w:r w:rsidRPr="008A219F">
              <w:rPr>
                <w:rStyle w:val="Hyperlinkki"/>
              </w:rPr>
              <w:fldChar w:fldCharType="begin"/>
            </w:r>
            <w:r w:rsidRPr="008A219F">
              <w:rPr>
                <w:rStyle w:val="Hyperlinkki"/>
              </w:rPr>
              <w:instrText xml:space="preserve"> </w:instrText>
            </w:r>
            <w:r>
              <w:instrText>HYPERLINK \l "_Toc89418306"</w:instrText>
            </w:r>
            <w:r w:rsidRPr="008A219F">
              <w:rPr>
                <w:rStyle w:val="Hyperlinkki"/>
              </w:rPr>
              <w:instrText xml:space="preserve"> </w:instrText>
            </w:r>
            <w:r w:rsidRPr="008A219F">
              <w:rPr>
                <w:rStyle w:val="Hyperlinkki"/>
              </w:rPr>
              <w:fldChar w:fldCharType="separate"/>
            </w:r>
            <w:r w:rsidRPr="008A219F">
              <w:rPr>
                <w:rStyle w:val="Hyperlinkki"/>
              </w:rPr>
              <w:t>16</w:t>
            </w:r>
            <w:r>
              <w:rPr>
                <w:rFonts w:asciiTheme="minorHAnsi" w:eastAsiaTheme="minorEastAsia" w:hAnsiTheme="minorHAnsi" w:cstheme="minorBidi"/>
                <w:sz w:val="22"/>
                <w:lang w:eastAsia="fi-FI"/>
              </w:rPr>
              <w:tab/>
            </w:r>
            <w:r w:rsidRPr="008A219F">
              <w:rPr>
                <w:rStyle w:val="Hyperlinkki"/>
              </w:rPr>
              <w:t>Korvaa arkistoasiakirja</w:t>
            </w:r>
            <w:r>
              <w:rPr>
                <w:webHidden/>
              </w:rPr>
              <w:tab/>
            </w:r>
            <w:r>
              <w:rPr>
                <w:webHidden/>
              </w:rPr>
              <w:fldChar w:fldCharType="begin"/>
            </w:r>
            <w:r>
              <w:rPr>
                <w:webHidden/>
              </w:rPr>
              <w:instrText xml:space="preserve"> PAGEREF _Toc89418306 \h </w:instrText>
            </w:r>
          </w:ins>
          <w:r>
            <w:rPr>
              <w:webHidden/>
            </w:rPr>
          </w:r>
          <w:r>
            <w:rPr>
              <w:webHidden/>
            </w:rPr>
            <w:fldChar w:fldCharType="separate"/>
          </w:r>
          <w:ins w:id="72" w:author="Eklund Marjut" w:date="2021-12-03T10:04:00Z">
            <w:r>
              <w:rPr>
                <w:webHidden/>
              </w:rPr>
              <w:t>61</w:t>
            </w:r>
            <w:r>
              <w:rPr>
                <w:webHidden/>
              </w:rPr>
              <w:fldChar w:fldCharType="end"/>
            </w:r>
            <w:r w:rsidRPr="008A219F">
              <w:rPr>
                <w:rStyle w:val="Hyperlinkki"/>
              </w:rPr>
              <w:fldChar w:fldCharType="end"/>
            </w:r>
          </w:ins>
        </w:p>
        <w:p w14:paraId="65ABD93D" w14:textId="3622BF19" w:rsidR="00043EA5" w:rsidRDefault="00043EA5">
          <w:pPr>
            <w:pStyle w:val="Sisluet1"/>
            <w:rPr>
              <w:ins w:id="73" w:author="Eklund Marjut" w:date="2021-12-03T10:04:00Z"/>
              <w:rFonts w:asciiTheme="minorHAnsi" w:eastAsiaTheme="minorEastAsia" w:hAnsiTheme="minorHAnsi" w:cstheme="minorBidi"/>
              <w:sz w:val="22"/>
              <w:lang w:eastAsia="fi-FI"/>
            </w:rPr>
          </w:pPr>
          <w:ins w:id="74" w:author="Eklund Marjut" w:date="2021-12-03T10:04:00Z">
            <w:r w:rsidRPr="008A219F">
              <w:rPr>
                <w:rStyle w:val="Hyperlinkki"/>
              </w:rPr>
              <w:fldChar w:fldCharType="begin"/>
            </w:r>
            <w:r w:rsidRPr="008A219F">
              <w:rPr>
                <w:rStyle w:val="Hyperlinkki"/>
              </w:rPr>
              <w:instrText xml:space="preserve"> </w:instrText>
            </w:r>
            <w:r>
              <w:instrText>HYPERLINK \l "_Toc89418307"</w:instrText>
            </w:r>
            <w:r w:rsidRPr="008A219F">
              <w:rPr>
                <w:rStyle w:val="Hyperlinkki"/>
              </w:rPr>
              <w:instrText xml:space="preserve"> </w:instrText>
            </w:r>
            <w:r w:rsidRPr="008A219F">
              <w:rPr>
                <w:rStyle w:val="Hyperlinkki"/>
              </w:rPr>
              <w:fldChar w:fldCharType="separate"/>
            </w:r>
            <w:r w:rsidRPr="008A219F">
              <w:rPr>
                <w:rStyle w:val="Hyperlinkki"/>
              </w:rPr>
              <w:t>17</w:t>
            </w:r>
            <w:r>
              <w:rPr>
                <w:rFonts w:asciiTheme="minorHAnsi" w:eastAsiaTheme="minorEastAsia" w:hAnsiTheme="minorHAnsi" w:cstheme="minorBidi"/>
                <w:sz w:val="22"/>
                <w:lang w:eastAsia="fi-FI"/>
              </w:rPr>
              <w:tab/>
            </w:r>
            <w:r w:rsidRPr="008A219F">
              <w:rPr>
                <w:rStyle w:val="Hyperlinkki"/>
              </w:rPr>
              <w:t>Hae potilasasiakirjoja (PPB)</w:t>
            </w:r>
            <w:r>
              <w:rPr>
                <w:webHidden/>
              </w:rPr>
              <w:tab/>
            </w:r>
            <w:r>
              <w:rPr>
                <w:webHidden/>
              </w:rPr>
              <w:fldChar w:fldCharType="begin"/>
            </w:r>
            <w:r>
              <w:rPr>
                <w:webHidden/>
              </w:rPr>
              <w:instrText xml:space="preserve"> PAGEREF _Toc89418307 \h </w:instrText>
            </w:r>
          </w:ins>
          <w:r>
            <w:rPr>
              <w:webHidden/>
            </w:rPr>
          </w:r>
          <w:r>
            <w:rPr>
              <w:webHidden/>
            </w:rPr>
            <w:fldChar w:fldCharType="separate"/>
          </w:r>
          <w:ins w:id="75" w:author="Eklund Marjut" w:date="2021-12-03T10:04:00Z">
            <w:r>
              <w:rPr>
                <w:webHidden/>
              </w:rPr>
              <w:t>64</w:t>
            </w:r>
            <w:r>
              <w:rPr>
                <w:webHidden/>
              </w:rPr>
              <w:fldChar w:fldCharType="end"/>
            </w:r>
            <w:r w:rsidRPr="008A219F">
              <w:rPr>
                <w:rStyle w:val="Hyperlinkki"/>
              </w:rPr>
              <w:fldChar w:fldCharType="end"/>
            </w:r>
          </w:ins>
        </w:p>
        <w:p w14:paraId="0CB9F086" w14:textId="47E373B1" w:rsidR="00043EA5" w:rsidRDefault="00043EA5">
          <w:pPr>
            <w:pStyle w:val="Sisluet1"/>
            <w:rPr>
              <w:ins w:id="76" w:author="Eklund Marjut" w:date="2021-12-03T10:04:00Z"/>
              <w:rFonts w:asciiTheme="minorHAnsi" w:eastAsiaTheme="minorEastAsia" w:hAnsiTheme="minorHAnsi" w:cstheme="minorBidi"/>
              <w:sz w:val="22"/>
              <w:lang w:eastAsia="fi-FI"/>
            </w:rPr>
          </w:pPr>
          <w:ins w:id="77" w:author="Eklund Marjut" w:date="2021-12-03T10:04:00Z">
            <w:r w:rsidRPr="008A219F">
              <w:rPr>
                <w:rStyle w:val="Hyperlinkki"/>
              </w:rPr>
              <w:fldChar w:fldCharType="begin"/>
            </w:r>
            <w:r w:rsidRPr="008A219F">
              <w:rPr>
                <w:rStyle w:val="Hyperlinkki"/>
              </w:rPr>
              <w:instrText xml:space="preserve"> </w:instrText>
            </w:r>
            <w:r>
              <w:instrText>HYPERLINK \l "_Toc89418308"</w:instrText>
            </w:r>
            <w:r w:rsidRPr="008A219F">
              <w:rPr>
                <w:rStyle w:val="Hyperlinkki"/>
              </w:rPr>
              <w:instrText xml:space="preserve"> </w:instrText>
            </w:r>
            <w:r w:rsidRPr="008A219F">
              <w:rPr>
                <w:rStyle w:val="Hyperlinkki"/>
              </w:rPr>
              <w:fldChar w:fldCharType="separate"/>
            </w:r>
            <w:r w:rsidRPr="008A219F">
              <w:rPr>
                <w:rStyle w:val="Hyperlinkki"/>
              </w:rPr>
              <w:t>18</w:t>
            </w:r>
            <w:r>
              <w:rPr>
                <w:rFonts w:asciiTheme="minorHAnsi" w:eastAsiaTheme="minorEastAsia" w:hAnsiTheme="minorHAnsi" w:cstheme="minorBidi"/>
                <w:sz w:val="22"/>
                <w:lang w:eastAsia="fi-FI"/>
              </w:rPr>
              <w:tab/>
            </w:r>
            <w:r w:rsidRPr="008A219F">
              <w:rPr>
                <w:rStyle w:val="Hyperlinkki"/>
              </w:rPr>
              <w:t>Hae oman rekisterin asiakirjoja</w:t>
            </w:r>
            <w:r>
              <w:rPr>
                <w:webHidden/>
              </w:rPr>
              <w:tab/>
            </w:r>
            <w:r>
              <w:rPr>
                <w:webHidden/>
              </w:rPr>
              <w:fldChar w:fldCharType="begin"/>
            </w:r>
            <w:r>
              <w:rPr>
                <w:webHidden/>
              </w:rPr>
              <w:instrText xml:space="preserve"> PAGEREF _Toc89418308 \h </w:instrText>
            </w:r>
          </w:ins>
          <w:r>
            <w:rPr>
              <w:webHidden/>
            </w:rPr>
          </w:r>
          <w:r>
            <w:rPr>
              <w:webHidden/>
            </w:rPr>
            <w:fldChar w:fldCharType="separate"/>
          </w:r>
          <w:ins w:id="78" w:author="Eklund Marjut" w:date="2021-12-03T10:04:00Z">
            <w:r>
              <w:rPr>
                <w:webHidden/>
              </w:rPr>
              <w:t>69</w:t>
            </w:r>
            <w:r>
              <w:rPr>
                <w:webHidden/>
              </w:rPr>
              <w:fldChar w:fldCharType="end"/>
            </w:r>
            <w:r w:rsidRPr="008A219F">
              <w:rPr>
                <w:rStyle w:val="Hyperlinkki"/>
              </w:rPr>
              <w:fldChar w:fldCharType="end"/>
            </w:r>
          </w:ins>
        </w:p>
        <w:p w14:paraId="544D05B7" w14:textId="18AF8E77" w:rsidR="00043EA5" w:rsidRDefault="00043EA5">
          <w:pPr>
            <w:pStyle w:val="Sisluet1"/>
            <w:rPr>
              <w:ins w:id="79" w:author="Eklund Marjut" w:date="2021-12-03T10:04:00Z"/>
              <w:rFonts w:asciiTheme="minorHAnsi" w:eastAsiaTheme="minorEastAsia" w:hAnsiTheme="minorHAnsi" w:cstheme="minorBidi"/>
              <w:sz w:val="22"/>
              <w:lang w:eastAsia="fi-FI"/>
            </w:rPr>
          </w:pPr>
          <w:ins w:id="80" w:author="Eklund Marjut" w:date="2021-12-03T10:04:00Z">
            <w:r w:rsidRPr="008A219F">
              <w:rPr>
                <w:rStyle w:val="Hyperlinkki"/>
              </w:rPr>
              <w:fldChar w:fldCharType="begin"/>
            </w:r>
            <w:r w:rsidRPr="008A219F">
              <w:rPr>
                <w:rStyle w:val="Hyperlinkki"/>
              </w:rPr>
              <w:instrText xml:space="preserve"> </w:instrText>
            </w:r>
            <w:r>
              <w:instrText>HYPERLINK \l "_Toc89418309"</w:instrText>
            </w:r>
            <w:r w:rsidRPr="008A219F">
              <w:rPr>
                <w:rStyle w:val="Hyperlinkki"/>
              </w:rPr>
              <w:instrText xml:space="preserve"> </w:instrText>
            </w:r>
            <w:r w:rsidRPr="008A219F">
              <w:rPr>
                <w:rStyle w:val="Hyperlinkki"/>
              </w:rPr>
              <w:fldChar w:fldCharType="separate"/>
            </w:r>
            <w:r w:rsidRPr="008A219F">
              <w:rPr>
                <w:rStyle w:val="Hyperlinkki"/>
              </w:rPr>
              <w:t>19</w:t>
            </w:r>
            <w:r>
              <w:rPr>
                <w:rFonts w:asciiTheme="minorHAnsi" w:eastAsiaTheme="minorEastAsia" w:hAnsiTheme="minorHAnsi" w:cstheme="minorBidi"/>
                <w:sz w:val="22"/>
                <w:lang w:eastAsia="fi-FI"/>
              </w:rPr>
              <w:tab/>
            </w:r>
            <w:r w:rsidRPr="008A219F">
              <w:rPr>
                <w:rStyle w:val="Hyperlinkki"/>
              </w:rPr>
              <w:t>Hae asiakirjoja luovutuksena</w:t>
            </w:r>
            <w:r>
              <w:rPr>
                <w:webHidden/>
              </w:rPr>
              <w:tab/>
            </w:r>
            <w:r>
              <w:rPr>
                <w:webHidden/>
              </w:rPr>
              <w:fldChar w:fldCharType="begin"/>
            </w:r>
            <w:r>
              <w:rPr>
                <w:webHidden/>
              </w:rPr>
              <w:instrText xml:space="preserve"> PAGEREF _Toc89418309 \h </w:instrText>
            </w:r>
          </w:ins>
          <w:r>
            <w:rPr>
              <w:webHidden/>
            </w:rPr>
          </w:r>
          <w:r>
            <w:rPr>
              <w:webHidden/>
            </w:rPr>
            <w:fldChar w:fldCharType="separate"/>
          </w:r>
          <w:ins w:id="81" w:author="Eklund Marjut" w:date="2021-12-03T10:04:00Z">
            <w:r>
              <w:rPr>
                <w:webHidden/>
              </w:rPr>
              <w:t>72</w:t>
            </w:r>
            <w:r>
              <w:rPr>
                <w:webHidden/>
              </w:rPr>
              <w:fldChar w:fldCharType="end"/>
            </w:r>
            <w:r w:rsidRPr="008A219F">
              <w:rPr>
                <w:rStyle w:val="Hyperlinkki"/>
              </w:rPr>
              <w:fldChar w:fldCharType="end"/>
            </w:r>
          </w:ins>
        </w:p>
        <w:p w14:paraId="29E130CC" w14:textId="47F8DFBA" w:rsidR="00043EA5" w:rsidRDefault="00043EA5">
          <w:pPr>
            <w:pStyle w:val="Sisluet1"/>
            <w:rPr>
              <w:ins w:id="82" w:author="Eklund Marjut" w:date="2021-12-03T10:04:00Z"/>
              <w:rFonts w:asciiTheme="minorHAnsi" w:eastAsiaTheme="minorEastAsia" w:hAnsiTheme="minorHAnsi" w:cstheme="minorBidi"/>
              <w:sz w:val="22"/>
              <w:lang w:eastAsia="fi-FI"/>
            </w:rPr>
          </w:pPr>
          <w:ins w:id="83" w:author="Eklund Marjut" w:date="2021-12-03T10:04:00Z">
            <w:r w:rsidRPr="008A219F">
              <w:rPr>
                <w:rStyle w:val="Hyperlinkki"/>
              </w:rPr>
              <w:fldChar w:fldCharType="begin"/>
            </w:r>
            <w:r w:rsidRPr="008A219F">
              <w:rPr>
                <w:rStyle w:val="Hyperlinkki"/>
              </w:rPr>
              <w:instrText xml:space="preserve"> </w:instrText>
            </w:r>
            <w:r>
              <w:instrText>HYPERLINK \l "_Toc89418310"</w:instrText>
            </w:r>
            <w:r w:rsidRPr="008A219F">
              <w:rPr>
                <w:rStyle w:val="Hyperlinkki"/>
              </w:rPr>
              <w:instrText xml:space="preserve"> </w:instrText>
            </w:r>
            <w:r w:rsidRPr="008A219F">
              <w:rPr>
                <w:rStyle w:val="Hyperlinkki"/>
              </w:rPr>
              <w:fldChar w:fldCharType="separate"/>
            </w:r>
            <w:r w:rsidRPr="008A219F">
              <w:rPr>
                <w:rStyle w:val="Hyperlinkki"/>
              </w:rPr>
              <w:t>20</w:t>
            </w:r>
            <w:r>
              <w:rPr>
                <w:rFonts w:asciiTheme="minorHAnsi" w:eastAsiaTheme="minorEastAsia" w:hAnsiTheme="minorHAnsi" w:cstheme="minorBidi"/>
                <w:sz w:val="22"/>
                <w:lang w:eastAsia="fi-FI"/>
              </w:rPr>
              <w:tab/>
            </w:r>
            <w:r w:rsidRPr="008A219F">
              <w:rPr>
                <w:rStyle w:val="Hyperlinkki"/>
              </w:rPr>
              <w:t>Hae asiakirjoja ostopalvelutilanteessa</w:t>
            </w:r>
            <w:r>
              <w:rPr>
                <w:webHidden/>
              </w:rPr>
              <w:tab/>
            </w:r>
            <w:r>
              <w:rPr>
                <w:webHidden/>
              </w:rPr>
              <w:fldChar w:fldCharType="begin"/>
            </w:r>
            <w:r>
              <w:rPr>
                <w:webHidden/>
              </w:rPr>
              <w:instrText xml:space="preserve"> PAGEREF _Toc89418310 \h </w:instrText>
            </w:r>
          </w:ins>
          <w:r>
            <w:rPr>
              <w:webHidden/>
            </w:rPr>
          </w:r>
          <w:r>
            <w:rPr>
              <w:webHidden/>
            </w:rPr>
            <w:fldChar w:fldCharType="separate"/>
          </w:r>
          <w:ins w:id="84" w:author="Eklund Marjut" w:date="2021-12-03T10:04:00Z">
            <w:r>
              <w:rPr>
                <w:webHidden/>
              </w:rPr>
              <w:t>76</w:t>
            </w:r>
            <w:r>
              <w:rPr>
                <w:webHidden/>
              </w:rPr>
              <w:fldChar w:fldCharType="end"/>
            </w:r>
            <w:r w:rsidRPr="008A219F">
              <w:rPr>
                <w:rStyle w:val="Hyperlinkki"/>
              </w:rPr>
              <w:fldChar w:fldCharType="end"/>
            </w:r>
          </w:ins>
        </w:p>
        <w:p w14:paraId="3F19CA7E" w14:textId="3CC32696" w:rsidR="00043EA5" w:rsidRDefault="00043EA5">
          <w:pPr>
            <w:pStyle w:val="Sisluet1"/>
            <w:rPr>
              <w:ins w:id="85" w:author="Eklund Marjut" w:date="2021-12-03T10:04:00Z"/>
              <w:rFonts w:asciiTheme="minorHAnsi" w:eastAsiaTheme="minorEastAsia" w:hAnsiTheme="minorHAnsi" w:cstheme="minorBidi"/>
              <w:sz w:val="22"/>
              <w:lang w:eastAsia="fi-FI"/>
            </w:rPr>
          </w:pPr>
          <w:ins w:id="86" w:author="Eklund Marjut" w:date="2021-12-03T10:04:00Z">
            <w:r w:rsidRPr="008A219F">
              <w:rPr>
                <w:rStyle w:val="Hyperlinkki"/>
              </w:rPr>
              <w:fldChar w:fldCharType="begin"/>
            </w:r>
            <w:r w:rsidRPr="008A219F">
              <w:rPr>
                <w:rStyle w:val="Hyperlinkki"/>
              </w:rPr>
              <w:instrText xml:space="preserve"> </w:instrText>
            </w:r>
            <w:r>
              <w:instrText>HYPERLINK \l "_Toc89418311"</w:instrText>
            </w:r>
            <w:r w:rsidRPr="008A219F">
              <w:rPr>
                <w:rStyle w:val="Hyperlinkki"/>
              </w:rPr>
              <w:instrText xml:space="preserve"> </w:instrText>
            </w:r>
            <w:r w:rsidRPr="008A219F">
              <w:rPr>
                <w:rStyle w:val="Hyperlinkki"/>
              </w:rPr>
              <w:fldChar w:fldCharType="separate"/>
            </w:r>
            <w:r w:rsidRPr="008A219F">
              <w:rPr>
                <w:rStyle w:val="Hyperlinkki"/>
              </w:rPr>
              <w:t>21</w:t>
            </w:r>
            <w:r>
              <w:rPr>
                <w:rFonts w:asciiTheme="minorHAnsi" w:eastAsiaTheme="minorEastAsia" w:hAnsiTheme="minorHAnsi" w:cstheme="minorBidi"/>
                <w:sz w:val="22"/>
                <w:lang w:eastAsia="fi-FI"/>
              </w:rPr>
              <w:tab/>
            </w:r>
            <w:r w:rsidRPr="008A219F">
              <w:rPr>
                <w:rStyle w:val="Hyperlinkki"/>
              </w:rPr>
              <w:t>Hae Tahdonilmaisupalvelun asiakirjoja</w:t>
            </w:r>
            <w:r>
              <w:rPr>
                <w:webHidden/>
              </w:rPr>
              <w:tab/>
            </w:r>
            <w:r>
              <w:rPr>
                <w:webHidden/>
              </w:rPr>
              <w:fldChar w:fldCharType="begin"/>
            </w:r>
            <w:r>
              <w:rPr>
                <w:webHidden/>
              </w:rPr>
              <w:instrText xml:space="preserve"> PAGEREF _Toc89418311 \h </w:instrText>
            </w:r>
          </w:ins>
          <w:r>
            <w:rPr>
              <w:webHidden/>
            </w:rPr>
          </w:r>
          <w:r>
            <w:rPr>
              <w:webHidden/>
            </w:rPr>
            <w:fldChar w:fldCharType="separate"/>
          </w:r>
          <w:ins w:id="87" w:author="Eklund Marjut" w:date="2021-12-03T10:04:00Z">
            <w:r>
              <w:rPr>
                <w:webHidden/>
              </w:rPr>
              <w:t>80</w:t>
            </w:r>
            <w:r>
              <w:rPr>
                <w:webHidden/>
              </w:rPr>
              <w:fldChar w:fldCharType="end"/>
            </w:r>
            <w:r w:rsidRPr="008A219F">
              <w:rPr>
                <w:rStyle w:val="Hyperlinkki"/>
              </w:rPr>
              <w:fldChar w:fldCharType="end"/>
            </w:r>
          </w:ins>
        </w:p>
        <w:p w14:paraId="5B7A0915" w14:textId="251FDA9A" w:rsidR="00043EA5" w:rsidRDefault="00043EA5">
          <w:pPr>
            <w:pStyle w:val="Sisluet1"/>
            <w:rPr>
              <w:ins w:id="88" w:author="Eklund Marjut" w:date="2021-12-03T10:04:00Z"/>
              <w:rFonts w:asciiTheme="minorHAnsi" w:eastAsiaTheme="minorEastAsia" w:hAnsiTheme="minorHAnsi" w:cstheme="minorBidi"/>
              <w:sz w:val="22"/>
              <w:lang w:eastAsia="fi-FI"/>
            </w:rPr>
          </w:pPr>
          <w:ins w:id="89" w:author="Eklund Marjut" w:date="2021-12-03T10:04:00Z">
            <w:r w:rsidRPr="008A219F">
              <w:rPr>
                <w:rStyle w:val="Hyperlinkki"/>
              </w:rPr>
              <w:fldChar w:fldCharType="begin"/>
            </w:r>
            <w:r w:rsidRPr="008A219F">
              <w:rPr>
                <w:rStyle w:val="Hyperlinkki"/>
              </w:rPr>
              <w:instrText xml:space="preserve"> </w:instrText>
            </w:r>
            <w:r>
              <w:instrText>HYPERLINK \l "_Toc89418312"</w:instrText>
            </w:r>
            <w:r w:rsidRPr="008A219F">
              <w:rPr>
                <w:rStyle w:val="Hyperlinkki"/>
              </w:rPr>
              <w:instrText xml:space="preserve"> </w:instrText>
            </w:r>
            <w:r w:rsidRPr="008A219F">
              <w:rPr>
                <w:rStyle w:val="Hyperlinkki"/>
              </w:rPr>
              <w:fldChar w:fldCharType="separate"/>
            </w:r>
            <w:r w:rsidRPr="008A219F">
              <w:rPr>
                <w:rStyle w:val="Hyperlinkki"/>
              </w:rPr>
              <w:t>22</w:t>
            </w:r>
            <w:r>
              <w:rPr>
                <w:rFonts w:asciiTheme="minorHAnsi" w:eastAsiaTheme="minorEastAsia" w:hAnsiTheme="minorHAnsi" w:cstheme="minorBidi"/>
                <w:sz w:val="22"/>
                <w:lang w:eastAsia="fi-FI"/>
              </w:rPr>
              <w:tab/>
            </w:r>
            <w:r w:rsidRPr="008A219F">
              <w:rPr>
                <w:rStyle w:val="Hyperlinkki"/>
              </w:rPr>
              <w:t>Hae arkistoasiakirjoja</w:t>
            </w:r>
            <w:r>
              <w:rPr>
                <w:webHidden/>
              </w:rPr>
              <w:tab/>
            </w:r>
            <w:r>
              <w:rPr>
                <w:webHidden/>
              </w:rPr>
              <w:fldChar w:fldCharType="begin"/>
            </w:r>
            <w:r>
              <w:rPr>
                <w:webHidden/>
              </w:rPr>
              <w:instrText xml:space="preserve"> PAGEREF _Toc89418312 \h </w:instrText>
            </w:r>
          </w:ins>
          <w:r>
            <w:rPr>
              <w:webHidden/>
            </w:rPr>
          </w:r>
          <w:r>
            <w:rPr>
              <w:webHidden/>
            </w:rPr>
            <w:fldChar w:fldCharType="separate"/>
          </w:r>
          <w:ins w:id="90" w:author="Eklund Marjut" w:date="2021-12-03T10:04:00Z">
            <w:r>
              <w:rPr>
                <w:webHidden/>
              </w:rPr>
              <w:t>84</w:t>
            </w:r>
            <w:r>
              <w:rPr>
                <w:webHidden/>
              </w:rPr>
              <w:fldChar w:fldCharType="end"/>
            </w:r>
            <w:r w:rsidRPr="008A219F">
              <w:rPr>
                <w:rStyle w:val="Hyperlinkki"/>
              </w:rPr>
              <w:fldChar w:fldCharType="end"/>
            </w:r>
          </w:ins>
        </w:p>
        <w:p w14:paraId="73BB4524" w14:textId="7954492D" w:rsidR="00043EA5" w:rsidRDefault="00043EA5">
          <w:pPr>
            <w:pStyle w:val="Sisluet1"/>
            <w:rPr>
              <w:ins w:id="91" w:author="Eklund Marjut" w:date="2021-12-03T10:04:00Z"/>
              <w:rFonts w:asciiTheme="minorHAnsi" w:eastAsiaTheme="minorEastAsia" w:hAnsiTheme="minorHAnsi" w:cstheme="minorBidi"/>
              <w:sz w:val="22"/>
              <w:lang w:eastAsia="fi-FI"/>
            </w:rPr>
          </w:pPr>
          <w:ins w:id="92" w:author="Eklund Marjut" w:date="2021-12-03T10:04:00Z">
            <w:r w:rsidRPr="008A219F">
              <w:rPr>
                <w:rStyle w:val="Hyperlinkki"/>
              </w:rPr>
              <w:fldChar w:fldCharType="begin"/>
            </w:r>
            <w:r w:rsidRPr="008A219F">
              <w:rPr>
                <w:rStyle w:val="Hyperlinkki"/>
              </w:rPr>
              <w:instrText xml:space="preserve"> </w:instrText>
            </w:r>
            <w:r>
              <w:instrText>HYPERLINK \l "_Toc89418313"</w:instrText>
            </w:r>
            <w:r w:rsidRPr="008A219F">
              <w:rPr>
                <w:rStyle w:val="Hyperlinkki"/>
              </w:rPr>
              <w:instrText xml:space="preserve"> </w:instrText>
            </w:r>
            <w:r w:rsidRPr="008A219F">
              <w:rPr>
                <w:rStyle w:val="Hyperlinkki"/>
              </w:rPr>
              <w:fldChar w:fldCharType="separate"/>
            </w:r>
            <w:r w:rsidRPr="008A219F">
              <w:rPr>
                <w:rStyle w:val="Hyperlinkki"/>
              </w:rPr>
              <w:t>23</w:t>
            </w:r>
            <w:r>
              <w:rPr>
                <w:rFonts w:asciiTheme="minorHAnsi" w:eastAsiaTheme="minorEastAsia" w:hAnsiTheme="minorHAnsi" w:cstheme="minorBidi"/>
                <w:sz w:val="22"/>
                <w:lang w:eastAsia="fi-FI"/>
              </w:rPr>
              <w:tab/>
            </w:r>
            <w:r w:rsidRPr="008A219F">
              <w:rPr>
                <w:rStyle w:val="Hyperlinkki"/>
              </w:rPr>
              <w:t>Hae keskeisiä tietoja (PPC)</w:t>
            </w:r>
            <w:r>
              <w:rPr>
                <w:webHidden/>
              </w:rPr>
              <w:tab/>
            </w:r>
            <w:r>
              <w:rPr>
                <w:webHidden/>
              </w:rPr>
              <w:fldChar w:fldCharType="begin"/>
            </w:r>
            <w:r>
              <w:rPr>
                <w:webHidden/>
              </w:rPr>
              <w:instrText xml:space="preserve"> PAGEREF _Toc89418313 \h </w:instrText>
            </w:r>
          </w:ins>
          <w:r>
            <w:rPr>
              <w:webHidden/>
            </w:rPr>
          </w:r>
          <w:r>
            <w:rPr>
              <w:webHidden/>
            </w:rPr>
            <w:fldChar w:fldCharType="separate"/>
          </w:r>
          <w:ins w:id="93" w:author="Eklund Marjut" w:date="2021-12-03T10:04:00Z">
            <w:r>
              <w:rPr>
                <w:webHidden/>
              </w:rPr>
              <w:t>94</w:t>
            </w:r>
            <w:r>
              <w:rPr>
                <w:webHidden/>
              </w:rPr>
              <w:fldChar w:fldCharType="end"/>
            </w:r>
            <w:r w:rsidRPr="008A219F">
              <w:rPr>
                <w:rStyle w:val="Hyperlinkki"/>
              </w:rPr>
              <w:fldChar w:fldCharType="end"/>
            </w:r>
          </w:ins>
        </w:p>
        <w:p w14:paraId="72586019" w14:textId="08DFB3E1" w:rsidR="00043EA5" w:rsidRDefault="00043EA5">
          <w:pPr>
            <w:pStyle w:val="Sisluet1"/>
            <w:rPr>
              <w:ins w:id="94" w:author="Eklund Marjut" w:date="2021-12-03T10:04:00Z"/>
              <w:rFonts w:asciiTheme="minorHAnsi" w:eastAsiaTheme="minorEastAsia" w:hAnsiTheme="minorHAnsi" w:cstheme="minorBidi"/>
              <w:sz w:val="22"/>
              <w:lang w:eastAsia="fi-FI"/>
            </w:rPr>
          </w:pPr>
          <w:ins w:id="95" w:author="Eklund Marjut" w:date="2021-12-03T10:04:00Z">
            <w:r w:rsidRPr="008A219F">
              <w:rPr>
                <w:rStyle w:val="Hyperlinkki"/>
              </w:rPr>
              <w:fldChar w:fldCharType="begin"/>
            </w:r>
            <w:r w:rsidRPr="008A219F">
              <w:rPr>
                <w:rStyle w:val="Hyperlinkki"/>
              </w:rPr>
              <w:instrText xml:space="preserve"> </w:instrText>
            </w:r>
            <w:r>
              <w:instrText>HYPERLINK \l "_Toc89418314"</w:instrText>
            </w:r>
            <w:r w:rsidRPr="008A219F">
              <w:rPr>
                <w:rStyle w:val="Hyperlinkki"/>
              </w:rPr>
              <w:instrText xml:space="preserve"> </w:instrText>
            </w:r>
            <w:r w:rsidRPr="008A219F">
              <w:rPr>
                <w:rStyle w:val="Hyperlinkki"/>
              </w:rPr>
              <w:fldChar w:fldCharType="separate"/>
            </w:r>
            <w:r w:rsidRPr="008A219F">
              <w:rPr>
                <w:rStyle w:val="Hyperlinkki"/>
              </w:rPr>
              <w:t>24</w:t>
            </w:r>
            <w:r>
              <w:rPr>
                <w:rFonts w:asciiTheme="minorHAnsi" w:eastAsiaTheme="minorEastAsia" w:hAnsiTheme="minorHAnsi" w:cstheme="minorBidi"/>
                <w:sz w:val="22"/>
                <w:lang w:eastAsia="fi-FI"/>
              </w:rPr>
              <w:tab/>
            </w:r>
            <w:r w:rsidRPr="008A219F">
              <w:rPr>
                <w:rStyle w:val="Hyperlinkki"/>
              </w:rPr>
              <w:t>Hae keskeisiä terveystietoja</w:t>
            </w:r>
            <w:r>
              <w:rPr>
                <w:webHidden/>
              </w:rPr>
              <w:tab/>
            </w:r>
            <w:r>
              <w:rPr>
                <w:webHidden/>
              </w:rPr>
              <w:fldChar w:fldCharType="begin"/>
            </w:r>
            <w:r>
              <w:rPr>
                <w:webHidden/>
              </w:rPr>
              <w:instrText xml:space="preserve"> PAGEREF _Toc89418314 \h </w:instrText>
            </w:r>
          </w:ins>
          <w:r>
            <w:rPr>
              <w:webHidden/>
            </w:rPr>
          </w:r>
          <w:r>
            <w:rPr>
              <w:webHidden/>
            </w:rPr>
            <w:fldChar w:fldCharType="separate"/>
          </w:r>
          <w:ins w:id="96" w:author="Eklund Marjut" w:date="2021-12-03T10:04:00Z">
            <w:r>
              <w:rPr>
                <w:webHidden/>
              </w:rPr>
              <w:t>98</w:t>
            </w:r>
            <w:r>
              <w:rPr>
                <w:webHidden/>
              </w:rPr>
              <w:fldChar w:fldCharType="end"/>
            </w:r>
            <w:r w:rsidRPr="008A219F">
              <w:rPr>
                <w:rStyle w:val="Hyperlinkki"/>
              </w:rPr>
              <w:fldChar w:fldCharType="end"/>
            </w:r>
          </w:ins>
        </w:p>
        <w:p w14:paraId="436BA02F" w14:textId="365585B9" w:rsidR="00043EA5" w:rsidRDefault="00043EA5">
          <w:pPr>
            <w:pStyle w:val="Sisluet1"/>
            <w:rPr>
              <w:ins w:id="97" w:author="Eklund Marjut" w:date="2021-12-03T10:04:00Z"/>
              <w:rFonts w:asciiTheme="minorHAnsi" w:eastAsiaTheme="minorEastAsia" w:hAnsiTheme="minorHAnsi" w:cstheme="minorBidi"/>
              <w:sz w:val="22"/>
              <w:lang w:eastAsia="fi-FI"/>
            </w:rPr>
          </w:pPr>
          <w:ins w:id="98" w:author="Eklund Marjut" w:date="2021-12-03T10:04:00Z">
            <w:r w:rsidRPr="008A219F">
              <w:rPr>
                <w:rStyle w:val="Hyperlinkki"/>
              </w:rPr>
              <w:fldChar w:fldCharType="begin"/>
            </w:r>
            <w:r w:rsidRPr="008A219F">
              <w:rPr>
                <w:rStyle w:val="Hyperlinkki"/>
              </w:rPr>
              <w:instrText xml:space="preserve"> </w:instrText>
            </w:r>
            <w:r>
              <w:instrText>HYPERLINK \l "_Toc89418315"</w:instrText>
            </w:r>
            <w:r w:rsidRPr="008A219F">
              <w:rPr>
                <w:rStyle w:val="Hyperlinkki"/>
              </w:rPr>
              <w:instrText xml:space="preserve"> </w:instrText>
            </w:r>
            <w:r w:rsidRPr="008A219F">
              <w:rPr>
                <w:rStyle w:val="Hyperlinkki"/>
              </w:rPr>
              <w:fldChar w:fldCharType="separate"/>
            </w:r>
            <w:r w:rsidRPr="008A219F">
              <w:rPr>
                <w:rStyle w:val="Hyperlinkki"/>
              </w:rPr>
              <w:t>25</w:t>
            </w:r>
            <w:r>
              <w:rPr>
                <w:rFonts w:asciiTheme="minorHAnsi" w:eastAsiaTheme="minorEastAsia" w:hAnsiTheme="minorHAnsi" w:cstheme="minorBidi"/>
                <w:sz w:val="22"/>
                <w:lang w:eastAsia="fi-FI"/>
              </w:rPr>
              <w:tab/>
            </w:r>
            <w:r w:rsidRPr="008A219F">
              <w:rPr>
                <w:rStyle w:val="Hyperlinkki"/>
              </w:rPr>
              <w:t>Hae koronatodistus</w:t>
            </w:r>
            <w:r>
              <w:rPr>
                <w:webHidden/>
              </w:rPr>
              <w:tab/>
            </w:r>
            <w:r>
              <w:rPr>
                <w:webHidden/>
              </w:rPr>
              <w:fldChar w:fldCharType="begin"/>
            </w:r>
            <w:r>
              <w:rPr>
                <w:webHidden/>
              </w:rPr>
              <w:instrText xml:space="preserve"> PAGEREF _Toc89418315 \h </w:instrText>
            </w:r>
          </w:ins>
          <w:r>
            <w:rPr>
              <w:webHidden/>
            </w:rPr>
          </w:r>
          <w:r>
            <w:rPr>
              <w:webHidden/>
            </w:rPr>
            <w:fldChar w:fldCharType="separate"/>
          </w:r>
          <w:ins w:id="99" w:author="Eklund Marjut" w:date="2021-12-03T10:04:00Z">
            <w:r>
              <w:rPr>
                <w:webHidden/>
              </w:rPr>
              <w:t>102</w:t>
            </w:r>
            <w:r>
              <w:rPr>
                <w:webHidden/>
              </w:rPr>
              <w:fldChar w:fldCharType="end"/>
            </w:r>
            <w:r w:rsidRPr="008A219F">
              <w:rPr>
                <w:rStyle w:val="Hyperlinkki"/>
              </w:rPr>
              <w:fldChar w:fldCharType="end"/>
            </w:r>
          </w:ins>
        </w:p>
        <w:p w14:paraId="12ED03B8" w14:textId="5A7C3C0E" w:rsidR="00043EA5" w:rsidRDefault="00043EA5">
          <w:pPr>
            <w:pStyle w:val="Sisluet1"/>
            <w:rPr>
              <w:ins w:id="100" w:author="Eklund Marjut" w:date="2021-12-03T10:04:00Z"/>
              <w:rFonts w:asciiTheme="minorHAnsi" w:eastAsiaTheme="minorEastAsia" w:hAnsiTheme="minorHAnsi" w:cstheme="minorBidi"/>
              <w:sz w:val="22"/>
              <w:lang w:eastAsia="fi-FI"/>
            </w:rPr>
          </w:pPr>
          <w:ins w:id="101" w:author="Eklund Marjut" w:date="2021-12-03T10:04:00Z">
            <w:r w:rsidRPr="008A219F">
              <w:rPr>
                <w:rStyle w:val="Hyperlinkki"/>
              </w:rPr>
              <w:fldChar w:fldCharType="begin"/>
            </w:r>
            <w:r w:rsidRPr="008A219F">
              <w:rPr>
                <w:rStyle w:val="Hyperlinkki"/>
              </w:rPr>
              <w:instrText xml:space="preserve"> </w:instrText>
            </w:r>
            <w:r>
              <w:instrText>HYPERLINK \l "_Toc89418316"</w:instrText>
            </w:r>
            <w:r w:rsidRPr="008A219F">
              <w:rPr>
                <w:rStyle w:val="Hyperlinkki"/>
              </w:rPr>
              <w:instrText xml:space="preserve"> </w:instrText>
            </w:r>
            <w:r w:rsidRPr="008A219F">
              <w:rPr>
                <w:rStyle w:val="Hyperlinkki"/>
              </w:rPr>
              <w:fldChar w:fldCharType="separate"/>
            </w:r>
            <w:r w:rsidRPr="008A219F">
              <w:rPr>
                <w:rStyle w:val="Hyperlinkki"/>
              </w:rPr>
              <w:t>26</w:t>
            </w:r>
            <w:r>
              <w:rPr>
                <w:rFonts w:asciiTheme="minorHAnsi" w:eastAsiaTheme="minorEastAsia" w:hAnsiTheme="minorHAnsi" w:cstheme="minorBidi"/>
                <w:sz w:val="22"/>
                <w:lang w:eastAsia="fi-FI"/>
              </w:rPr>
              <w:tab/>
            </w:r>
            <w:r w:rsidRPr="008A219F">
              <w:rPr>
                <w:rStyle w:val="Hyperlinkki"/>
              </w:rPr>
              <w:t>Edelleenvälitä asiakirja</w:t>
            </w:r>
            <w:r>
              <w:rPr>
                <w:webHidden/>
              </w:rPr>
              <w:tab/>
            </w:r>
            <w:r>
              <w:rPr>
                <w:webHidden/>
              </w:rPr>
              <w:fldChar w:fldCharType="begin"/>
            </w:r>
            <w:r>
              <w:rPr>
                <w:webHidden/>
              </w:rPr>
              <w:instrText xml:space="preserve"> PAGEREF _Toc89418316 \h </w:instrText>
            </w:r>
          </w:ins>
          <w:r>
            <w:rPr>
              <w:webHidden/>
            </w:rPr>
          </w:r>
          <w:r>
            <w:rPr>
              <w:webHidden/>
            </w:rPr>
            <w:fldChar w:fldCharType="separate"/>
          </w:r>
          <w:ins w:id="102" w:author="Eklund Marjut" w:date="2021-12-03T10:04:00Z">
            <w:r>
              <w:rPr>
                <w:webHidden/>
              </w:rPr>
              <w:t>107</w:t>
            </w:r>
            <w:r>
              <w:rPr>
                <w:webHidden/>
              </w:rPr>
              <w:fldChar w:fldCharType="end"/>
            </w:r>
            <w:r w:rsidRPr="008A219F">
              <w:rPr>
                <w:rStyle w:val="Hyperlinkki"/>
              </w:rPr>
              <w:fldChar w:fldCharType="end"/>
            </w:r>
          </w:ins>
        </w:p>
        <w:p w14:paraId="29B458C0" w14:textId="4202DF94" w:rsidR="00043EA5" w:rsidRDefault="00043EA5">
          <w:pPr>
            <w:pStyle w:val="Sisluet1"/>
            <w:rPr>
              <w:ins w:id="103" w:author="Eklund Marjut" w:date="2021-12-03T10:04:00Z"/>
              <w:rFonts w:asciiTheme="minorHAnsi" w:eastAsiaTheme="minorEastAsia" w:hAnsiTheme="minorHAnsi" w:cstheme="minorBidi"/>
              <w:sz w:val="22"/>
              <w:lang w:eastAsia="fi-FI"/>
            </w:rPr>
          </w:pPr>
          <w:ins w:id="104" w:author="Eklund Marjut" w:date="2021-12-03T10:04:00Z">
            <w:r w:rsidRPr="008A219F">
              <w:rPr>
                <w:rStyle w:val="Hyperlinkki"/>
              </w:rPr>
              <w:lastRenderedPageBreak/>
              <w:fldChar w:fldCharType="begin"/>
            </w:r>
            <w:r w:rsidRPr="008A219F">
              <w:rPr>
                <w:rStyle w:val="Hyperlinkki"/>
              </w:rPr>
              <w:instrText xml:space="preserve"> </w:instrText>
            </w:r>
            <w:r>
              <w:instrText>HYPERLINK \l "_Toc89418317"</w:instrText>
            </w:r>
            <w:r w:rsidRPr="008A219F">
              <w:rPr>
                <w:rStyle w:val="Hyperlinkki"/>
              </w:rPr>
              <w:instrText xml:space="preserve"> </w:instrText>
            </w:r>
            <w:r w:rsidRPr="008A219F">
              <w:rPr>
                <w:rStyle w:val="Hyperlinkki"/>
              </w:rPr>
              <w:fldChar w:fldCharType="separate"/>
            </w:r>
            <w:r w:rsidRPr="008A219F">
              <w:rPr>
                <w:rStyle w:val="Hyperlinkki"/>
              </w:rPr>
              <w:t>27</w:t>
            </w:r>
            <w:r>
              <w:rPr>
                <w:rFonts w:asciiTheme="minorHAnsi" w:eastAsiaTheme="minorEastAsia" w:hAnsiTheme="minorHAnsi" w:cstheme="minorBidi"/>
                <w:sz w:val="22"/>
                <w:lang w:eastAsia="fi-FI"/>
              </w:rPr>
              <w:tab/>
            </w:r>
            <w:r w:rsidRPr="008A219F">
              <w:rPr>
                <w:rStyle w:val="Hyperlinkki"/>
              </w:rPr>
              <w:t>Alikäyttötapaus: Arkistoi asiakirja</w:t>
            </w:r>
            <w:r>
              <w:rPr>
                <w:webHidden/>
              </w:rPr>
              <w:tab/>
            </w:r>
            <w:r>
              <w:rPr>
                <w:webHidden/>
              </w:rPr>
              <w:fldChar w:fldCharType="begin"/>
            </w:r>
            <w:r>
              <w:rPr>
                <w:webHidden/>
              </w:rPr>
              <w:instrText xml:space="preserve"> PAGEREF _Toc89418317 \h </w:instrText>
            </w:r>
          </w:ins>
          <w:r>
            <w:rPr>
              <w:webHidden/>
            </w:rPr>
          </w:r>
          <w:r>
            <w:rPr>
              <w:webHidden/>
            </w:rPr>
            <w:fldChar w:fldCharType="separate"/>
          </w:r>
          <w:ins w:id="105" w:author="Eklund Marjut" w:date="2021-12-03T10:04:00Z">
            <w:r>
              <w:rPr>
                <w:webHidden/>
              </w:rPr>
              <w:t>109</w:t>
            </w:r>
            <w:r>
              <w:rPr>
                <w:webHidden/>
              </w:rPr>
              <w:fldChar w:fldCharType="end"/>
            </w:r>
            <w:r w:rsidRPr="008A219F">
              <w:rPr>
                <w:rStyle w:val="Hyperlinkki"/>
              </w:rPr>
              <w:fldChar w:fldCharType="end"/>
            </w:r>
          </w:ins>
        </w:p>
        <w:p w14:paraId="06BD8C5B" w14:textId="2A262EC6" w:rsidR="00043EA5" w:rsidRDefault="00043EA5">
          <w:pPr>
            <w:pStyle w:val="Sisluet1"/>
            <w:rPr>
              <w:ins w:id="106" w:author="Eklund Marjut" w:date="2021-12-03T10:04:00Z"/>
              <w:rFonts w:asciiTheme="minorHAnsi" w:eastAsiaTheme="minorEastAsia" w:hAnsiTheme="minorHAnsi" w:cstheme="minorBidi"/>
              <w:sz w:val="22"/>
              <w:lang w:eastAsia="fi-FI"/>
            </w:rPr>
          </w:pPr>
          <w:ins w:id="107" w:author="Eklund Marjut" w:date="2021-12-03T10:04:00Z">
            <w:r w:rsidRPr="008A219F">
              <w:rPr>
                <w:rStyle w:val="Hyperlinkki"/>
              </w:rPr>
              <w:fldChar w:fldCharType="begin"/>
            </w:r>
            <w:r w:rsidRPr="008A219F">
              <w:rPr>
                <w:rStyle w:val="Hyperlinkki"/>
              </w:rPr>
              <w:instrText xml:space="preserve"> </w:instrText>
            </w:r>
            <w:r>
              <w:instrText>HYPERLINK \l "_Toc89418318"</w:instrText>
            </w:r>
            <w:r w:rsidRPr="008A219F">
              <w:rPr>
                <w:rStyle w:val="Hyperlinkki"/>
              </w:rPr>
              <w:instrText xml:space="preserve"> </w:instrText>
            </w:r>
            <w:r w:rsidRPr="008A219F">
              <w:rPr>
                <w:rStyle w:val="Hyperlinkki"/>
              </w:rPr>
              <w:fldChar w:fldCharType="separate"/>
            </w:r>
            <w:r w:rsidRPr="008A219F">
              <w:rPr>
                <w:rStyle w:val="Hyperlinkki"/>
              </w:rPr>
              <w:t>28</w:t>
            </w:r>
            <w:r>
              <w:rPr>
                <w:rFonts w:asciiTheme="minorHAnsi" w:eastAsiaTheme="minorEastAsia" w:hAnsiTheme="minorHAnsi" w:cstheme="minorBidi"/>
                <w:sz w:val="22"/>
                <w:lang w:eastAsia="fi-FI"/>
              </w:rPr>
              <w:tab/>
            </w:r>
            <w:r w:rsidRPr="008A219F">
              <w:rPr>
                <w:rStyle w:val="Hyperlinkki"/>
              </w:rPr>
              <w:t>Alikäyttötapaus: Hae tiedot</w:t>
            </w:r>
            <w:r>
              <w:rPr>
                <w:webHidden/>
              </w:rPr>
              <w:tab/>
            </w:r>
            <w:r>
              <w:rPr>
                <w:webHidden/>
              </w:rPr>
              <w:fldChar w:fldCharType="begin"/>
            </w:r>
            <w:r>
              <w:rPr>
                <w:webHidden/>
              </w:rPr>
              <w:instrText xml:space="preserve"> PAGEREF _Toc89418318 \h </w:instrText>
            </w:r>
          </w:ins>
          <w:r>
            <w:rPr>
              <w:webHidden/>
            </w:rPr>
          </w:r>
          <w:r>
            <w:rPr>
              <w:webHidden/>
            </w:rPr>
            <w:fldChar w:fldCharType="separate"/>
          </w:r>
          <w:ins w:id="108" w:author="Eklund Marjut" w:date="2021-12-03T10:04:00Z">
            <w:r>
              <w:rPr>
                <w:webHidden/>
              </w:rPr>
              <w:t>112</w:t>
            </w:r>
            <w:r>
              <w:rPr>
                <w:webHidden/>
              </w:rPr>
              <w:fldChar w:fldCharType="end"/>
            </w:r>
            <w:r w:rsidRPr="008A219F">
              <w:rPr>
                <w:rStyle w:val="Hyperlinkki"/>
              </w:rPr>
              <w:fldChar w:fldCharType="end"/>
            </w:r>
          </w:ins>
        </w:p>
        <w:p w14:paraId="30BE20ED" w14:textId="77729E57" w:rsidR="00043EA5" w:rsidRDefault="00043EA5">
          <w:pPr>
            <w:pStyle w:val="Sisluet1"/>
            <w:rPr>
              <w:ins w:id="109" w:author="Eklund Marjut" w:date="2021-12-03T10:04:00Z"/>
              <w:rFonts w:asciiTheme="minorHAnsi" w:eastAsiaTheme="minorEastAsia" w:hAnsiTheme="minorHAnsi" w:cstheme="minorBidi"/>
              <w:sz w:val="22"/>
              <w:lang w:eastAsia="fi-FI"/>
            </w:rPr>
          </w:pPr>
          <w:ins w:id="110" w:author="Eklund Marjut" w:date="2021-12-03T10:04:00Z">
            <w:r w:rsidRPr="008A219F">
              <w:rPr>
                <w:rStyle w:val="Hyperlinkki"/>
              </w:rPr>
              <w:fldChar w:fldCharType="begin"/>
            </w:r>
            <w:r w:rsidRPr="008A219F">
              <w:rPr>
                <w:rStyle w:val="Hyperlinkki"/>
              </w:rPr>
              <w:instrText xml:space="preserve"> </w:instrText>
            </w:r>
            <w:r>
              <w:instrText>HYPERLINK \l "_Toc89418319"</w:instrText>
            </w:r>
            <w:r w:rsidRPr="008A219F">
              <w:rPr>
                <w:rStyle w:val="Hyperlinkki"/>
              </w:rPr>
              <w:instrText xml:space="preserve"> </w:instrText>
            </w:r>
            <w:r w:rsidRPr="008A219F">
              <w:rPr>
                <w:rStyle w:val="Hyperlinkki"/>
              </w:rPr>
              <w:fldChar w:fldCharType="separate"/>
            </w:r>
            <w:r w:rsidRPr="008A219F">
              <w:rPr>
                <w:rStyle w:val="Hyperlinkki"/>
              </w:rPr>
              <w:t>29</w:t>
            </w:r>
            <w:r>
              <w:rPr>
                <w:rFonts w:asciiTheme="minorHAnsi" w:eastAsiaTheme="minorEastAsia" w:hAnsiTheme="minorHAnsi" w:cstheme="minorBidi"/>
                <w:sz w:val="22"/>
                <w:lang w:eastAsia="fi-FI"/>
              </w:rPr>
              <w:tab/>
            </w:r>
            <w:r w:rsidRPr="008A219F">
              <w:rPr>
                <w:rStyle w:val="Hyperlinkki"/>
              </w:rPr>
              <w:t>Liiteluettelo</w:t>
            </w:r>
            <w:r>
              <w:rPr>
                <w:webHidden/>
              </w:rPr>
              <w:tab/>
            </w:r>
            <w:r>
              <w:rPr>
                <w:webHidden/>
              </w:rPr>
              <w:fldChar w:fldCharType="begin"/>
            </w:r>
            <w:r>
              <w:rPr>
                <w:webHidden/>
              </w:rPr>
              <w:instrText xml:space="preserve"> PAGEREF _Toc89418319 \h </w:instrText>
            </w:r>
          </w:ins>
          <w:r>
            <w:rPr>
              <w:webHidden/>
            </w:rPr>
          </w:r>
          <w:r>
            <w:rPr>
              <w:webHidden/>
            </w:rPr>
            <w:fldChar w:fldCharType="separate"/>
          </w:r>
          <w:ins w:id="111" w:author="Eklund Marjut" w:date="2021-12-03T10:04:00Z">
            <w:r>
              <w:rPr>
                <w:webHidden/>
              </w:rPr>
              <w:t>116</w:t>
            </w:r>
            <w:r>
              <w:rPr>
                <w:webHidden/>
              </w:rPr>
              <w:fldChar w:fldCharType="end"/>
            </w:r>
            <w:r w:rsidRPr="008A219F">
              <w:rPr>
                <w:rStyle w:val="Hyperlinkki"/>
              </w:rPr>
              <w:fldChar w:fldCharType="end"/>
            </w:r>
          </w:ins>
        </w:p>
        <w:p w14:paraId="090201D6" w14:textId="3D929304" w:rsidR="00043EA5" w:rsidRDefault="00043EA5">
          <w:pPr>
            <w:pStyle w:val="Sisluet1"/>
            <w:rPr>
              <w:ins w:id="112" w:author="Eklund Marjut" w:date="2021-12-03T10:04:00Z"/>
              <w:rFonts w:asciiTheme="minorHAnsi" w:eastAsiaTheme="minorEastAsia" w:hAnsiTheme="minorHAnsi" w:cstheme="minorBidi"/>
              <w:sz w:val="22"/>
              <w:lang w:eastAsia="fi-FI"/>
            </w:rPr>
          </w:pPr>
          <w:ins w:id="113" w:author="Eklund Marjut" w:date="2021-12-03T10:04:00Z">
            <w:r w:rsidRPr="008A219F">
              <w:rPr>
                <w:rStyle w:val="Hyperlinkki"/>
              </w:rPr>
              <w:fldChar w:fldCharType="begin"/>
            </w:r>
            <w:r w:rsidRPr="008A219F">
              <w:rPr>
                <w:rStyle w:val="Hyperlinkki"/>
              </w:rPr>
              <w:instrText xml:space="preserve"> </w:instrText>
            </w:r>
            <w:r>
              <w:instrText>HYPERLINK \l "_Toc89418320"</w:instrText>
            </w:r>
            <w:r w:rsidRPr="008A219F">
              <w:rPr>
                <w:rStyle w:val="Hyperlinkki"/>
              </w:rPr>
              <w:instrText xml:space="preserve"> </w:instrText>
            </w:r>
            <w:r w:rsidRPr="008A219F">
              <w:rPr>
                <w:rStyle w:val="Hyperlinkki"/>
              </w:rPr>
              <w:fldChar w:fldCharType="separate"/>
            </w:r>
            <w:r w:rsidRPr="008A219F">
              <w:rPr>
                <w:rStyle w:val="Hyperlinkki"/>
              </w:rPr>
              <w:t>30</w:t>
            </w:r>
            <w:r>
              <w:rPr>
                <w:rFonts w:asciiTheme="minorHAnsi" w:eastAsiaTheme="minorEastAsia" w:hAnsiTheme="minorHAnsi" w:cstheme="minorBidi"/>
                <w:sz w:val="22"/>
                <w:lang w:eastAsia="fi-FI"/>
              </w:rPr>
              <w:tab/>
            </w:r>
            <w:r w:rsidRPr="008A219F">
              <w:rPr>
                <w:rStyle w:val="Hyperlinkki"/>
              </w:rPr>
              <w:t>Muutoshistoria</w:t>
            </w:r>
            <w:r>
              <w:rPr>
                <w:webHidden/>
              </w:rPr>
              <w:tab/>
            </w:r>
            <w:r>
              <w:rPr>
                <w:webHidden/>
              </w:rPr>
              <w:fldChar w:fldCharType="begin"/>
            </w:r>
            <w:r>
              <w:rPr>
                <w:webHidden/>
              </w:rPr>
              <w:instrText xml:space="preserve"> PAGEREF _Toc89418320 \h </w:instrText>
            </w:r>
          </w:ins>
          <w:r>
            <w:rPr>
              <w:webHidden/>
            </w:rPr>
          </w:r>
          <w:r>
            <w:rPr>
              <w:webHidden/>
            </w:rPr>
            <w:fldChar w:fldCharType="separate"/>
          </w:r>
          <w:ins w:id="114" w:author="Eklund Marjut" w:date="2021-12-03T10:04:00Z">
            <w:r>
              <w:rPr>
                <w:webHidden/>
              </w:rPr>
              <w:t>119</w:t>
            </w:r>
            <w:r>
              <w:rPr>
                <w:webHidden/>
              </w:rPr>
              <w:fldChar w:fldCharType="end"/>
            </w:r>
            <w:r w:rsidRPr="008A219F">
              <w:rPr>
                <w:rStyle w:val="Hyperlinkki"/>
              </w:rPr>
              <w:fldChar w:fldCharType="end"/>
            </w:r>
          </w:ins>
        </w:p>
        <w:p w14:paraId="464B165A" w14:textId="0EC8CBA0" w:rsidR="00C149F8" w:rsidRDefault="00C149F8">
          <w:pPr>
            <w:rPr>
              <w:b/>
            </w:rPr>
          </w:pPr>
          <w:r>
            <w:rPr>
              <w:rFonts w:asciiTheme="majorHAnsi" w:hAnsiTheme="majorHAnsi"/>
            </w:rPr>
            <w:fldChar w:fldCharType="end"/>
          </w:r>
        </w:p>
      </w:sdtContent>
    </w:sdt>
    <w:p w14:paraId="54D89FC0" w14:textId="77777777" w:rsidR="00BF1F9A" w:rsidRDefault="00BF1F9A"/>
    <w:p w14:paraId="1315F8C2" w14:textId="77777777" w:rsidR="00BF1F9A" w:rsidRDefault="00BF1F9A">
      <w:pPr>
        <w:rPr>
          <w:rFonts w:asciiTheme="majorHAnsi" w:eastAsiaTheme="majorEastAsia" w:hAnsiTheme="majorHAnsi" w:cstheme="majorBidi"/>
          <w:bCs/>
          <w:sz w:val="32"/>
          <w:szCs w:val="28"/>
        </w:rPr>
      </w:pPr>
      <w:r>
        <w:br w:type="page"/>
      </w:r>
    </w:p>
    <w:p w14:paraId="311DBA0F" w14:textId="5EC6FE48" w:rsidR="00FC79CD" w:rsidRDefault="00BD4279" w:rsidP="00FC79CD">
      <w:pPr>
        <w:pStyle w:val="Otsikko1"/>
      </w:pPr>
      <w:bookmarkStart w:id="115" w:name="_Toc89418291"/>
      <w:r>
        <w:lastRenderedPageBreak/>
        <w:t>Johdanto</w:t>
      </w:r>
      <w:bookmarkEnd w:id="115"/>
    </w:p>
    <w:p w14:paraId="335DE65E" w14:textId="17C2C1B8" w:rsidR="00BD4279" w:rsidRDefault="00BD4279" w:rsidP="00BD4279">
      <w:pPr>
        <w:pStyle w:val="Leipteksti"/>
      </w:pPr>
      <w:r>
        <w:t xml:space="preserve">Dokumentissa kuvataan valtakunnallisten tietojärjestelmäpalveluiden </w:t>
      </w:r>
      <w:r w:rsidR="00593390">
        <w:t xml:space="preserve">Potilastiedon arkiston (arkisto) ja </w:t>
      </w:r>
      <w:r>
        <w:t xml:space="preserve">potilastietoa käsittelevän järjestelmän (järjestelmä) väliset rajapintakäyttötapaukset. Rajapintakäyttötapauksissa ei oteta kantaa potilastietoa käsittelevän järjestelmän sisäiseen toimintaan. Potilastietojärjestelmiä koskevat toiminnalliset vaatimukset on kuvattu </w:t>
      </w:r>
      <w:r w:rsidR="00AE0012">
        <w:t>omassa dokumentissaan</w:t>
      </w:r>
      <w:r>
        <w:t xml:space="preserve"> [LM1].</w:t>
      </w:r>
    </w:p>
    <w:p w14:paraId="3F0CB30A" w14:textId="3B573B96" w:rsidR="002F614B" w:rsidRDefault="00BD4279" w:rsidP="00BD4279">
      <w:pPr>
        <w:pStyle w:val="Leipteksti"/>
        <w:rPr>
          <w:ins w:id="116" w:author="Kunnari Riitta" w:date="2021-09-07T09:18:00Z"/>
        </w:rPr>
      </w:pPr>
      <w:r>
        <w:t>Potilastiedon arkiston viestinvälitys ja arkistosanomien tietosisältö on kuvattu tarkemmin dokumentissa Potilastiedon arkiston Medical Records -sanomat [LM4]. Terveydenhuollon asiakirjojen tietosisällöt on määritelty Terveyden ja hyvinvoinnin laitoksen tietosisältöjä koskevissa määrityksissä.</w:t>
      </w:r>
    </w:p>
    <w:p w14:paraId="1C95B865" w14:textId="34FE036A" w:rsidR="008E3D3D" w:rsidRDefault="008E3D3D" w:rsidP="00BD4279">
      <w:pPr>
        <w:pStyle w:val="Leipteksti"/>
      </w:pPr>
      <w:ins w:id="117" w:author="Kunnari Riitta" w:date="2021-09-07T09:18:00Z">
        <w:r w:rsidRPr="008E3D3D">
          <w:t xml:space="preserve">Muutokset lakiin Sosiaali- ja terveydenhuollon asiakastietojen sähköinen käsittely (asiakastietolaki,voimaan </w:t>
        </w:r>
      </w:ins>
      <w:ins w:id="118" w:author="Kunnari Riitta" w:date="2021-09-07T13:07:00Z">
        <w:r w:rsidR="00A533B3">
          <w:t>1.11.</w:t>
        </w:r>
      </w:ins>
      <w:ins w:id="119" w:author="Kunnari Riitta" w:date="2021-09-07T09:18:00Z">
        <w:r w:rsidRPr="008E3D3D">
          <w:t>2021), jotka vaikuttavat tietojen luovutuksen perusteisiin on kuvattu dokumentissa Luovutustenhallinnan yleiskuvaus</w:t>
        </w:r>
      </w:ins>
      <w:ins w:id="120" w:author="Kunnari Riitta" w:date="2021-09-07T09:19:00Z">
        <w:r w:rsidR="00A533B3">
          <w:t xml:space="preserve"> [LM13</w:t>
        </w:r>
        <w:r>
          <w:t>]</w:t>
        </w:r>
      </w:ins>
      <w:ins w:id="121" w:author="Kunnari Riitta" w:date="2021-09-07T09:18:00Z">
        <w:r w:rsidRPr="008E3D3D">
          <w:t>.</w:t>
        </w:r>
      </w:ins>
    </w:p>
    <w:p w14:paraId="645688AA" w14:textId="05B2833E" w:rsidR="00BD4279" w:rsidRDefault="00BD4279" w:rsidP="00BD4279">
      <w:pPr>
        <w:pStyle w:val="Otsikko1"/>
      </w:pPr>
      <w:bookmarkStart w:id="122" w:name="_Toc89418292"/>
      <w:r w:rsidRPr="00BD4279">
        <w:t>Potilastiedon arkiston palvelupyynnöt</w:t>
      </w:r>
      <w:bookmarkEnd w:id="122"/>
      <w:r w:rsidRPr="00BD4279">
        <w:t xml:space="preserve"> </w:t>
      </w:r>
    </w:p>
    <w:p w14:paraId="2C619500" w14:textId="1DE179BC" w:rsidR="00BD4279" w:rsidRPr="00BD4279" w:rsidRDefault="00BD4279" w:rsidP="00BD4279">
      <w:pPr>
        <w:pStyle w:val="Leipteksti"/>
      </w:pPr>
      <w:r w:rsidRPr="00BD4279">
        <w:t>Tässä luvussa kuvataan potilastiedon arkistossa käytössä olevat palvelupyynnöt sekä kutakin palvelupyyntöä vastaavat käyttötapaukset</w:t>
      </w:r>
      <w:r w:rsidR="00AE0012">
        <w:t>.</w:t>
      </w:r>
    </w:p>
    <w:p w14:paraId="40C4A1D4" w14:textId="4FE9BE17" w:rsidR="00BD4279" w:rsidRDefault="00BD4279" w:rsidP="00BD4279">
      <w:pPr>
        <w:pStyle w:val="Otsikko2"/>
      </w:pPr>
      <w:r w:rsidRPr="00BD4279">
        <w:lastRenderedPageBreak/>
        <w:t>Potilastiedon arkiston palvelupyynnöt</w:t>
      </w:r>
    </w:p>
    <w:p w14:paraId="552E58CA" w14:textId="218890D4" w:rsidR="00BD4279" w:rsidRDefault="00273F46" w:rsidP="00BD4279">
      <w:pPr>
        <w:pStyle w:val="Leipteksti"/>
        <w:rPr>
          <w:ins w:id="123" w:author="Eklund Marjut" w:date="2021-12-03T08:17:00Z"/>
        </w:rPr>
      </w:pPr>
      <w:ins w:id="124" w:author="Eklund Marjut" w:date="2021-12-03T09:22:00Z">
        <w:r w:rsidRPr="00273F46">
          <w:rPr>
            <w:lang w:eastAsia="fi-FI"/>
          </w:rPr>
          <w:drawing>
            <wp:anchor distT="0" distB="0" distL="114300" distR="114300" simplePos="0" relativeHeight="251658240" behindDoc="0" locked="0" layoutInCell="1" allowOverlap="1" wp14:anchorId="412EEE1A" wp14:editId="005A67B4">
              <wp:simplePos x="0" y="0"/>
              <wp:positionH relativeFrom="column">
                <wp:posOffset>-177165</wp:posOffset>
              </wp:positionH>
              <wp:positionV relativeFrom="paragraph">
                <wp:posOffset>450850</wp:posOffset>
              </wp:positionV>
              <wp:extent cx="6296025" cy="3397885"/>
              <wp:effectExtent l="0" t="0" r="9525" b="0"/>
              <wp:wrapSquare wrapText="bothSides"/>
              <wp:docPr id="1" name="Kuva 1" descr="Potilasasiakirjojen arkistoinnin palvelupyynnöt PP1, PP13, PP16, PP37 ja PPA arkistoivat Hoito- ja palvelutapahtuma-asiakirjoja Terveydenhuollon toimintayksikön rekisteriin Palvelutapahtuman asiakirjoihin. Potilasasiakirjojen haun palvelutapahtumat PP2, PP6, PP12, PP15, PP21, PP22, PP30, PP36, PP40, PP42, PP44, PP46 ja PPB hakevat Hoito- ja palvelutapahtuma-asiakirjoja Terveydenhuollon toimintayksikön rekisterin Palvelutapahtumien asiakirjoista. Palvelupyyntö PPB käyttää myös Tahdonilmaisupalvelun tahdonilmaisuja. &#10;Arkistonhoitajan käyttöliittymästä palvelupyynnöllä PP60 voidaan mitätöidä asiakirja Terveydenhuollon toimintayksikön rekisteristä.&#10;Ostopalvelun valtuutuksen arkistointiin ja hakuun liittyvät palvelupyynnöt PP32, PP38 ja PP39 käsittelevät Terveydenhuollon toimintayksikön rekisterin ostopalvelun valtuutukset -arkistoasiakirjoja. &#10;Keskeisten tietojen hakujen palvelupyynnöt PP27, PP28, PP41, PP43, PP45, PP47 ja PPC hakevat tietoja Terveydenhuollon toimintayksikön rekisteristä Ylläpidettävistä keskeisistä terveystiedoista (Terveys- ja hoitosuunnitelma) ja Keskeiset terveystiedot (Koosteet) Tiedonhallintapalvelusta, jossa on laboratoriotutkimukset, fysiologiset mittaukset, rokotukset, toimenpiteet, diagnoosit, kuvantamistutkimukset ja riskitiedot. Palvelupyyntö PPC hakee myös hammasstatuksen ja hätähaun yhteydessä tahdonilmaisut.  Koosteiden tallennus tapahtuu suoraan Terveydenhuollon toimintayksikön rekisterin Palvelutapahtuma ja hoitoasiakirjoista Tiedonhallintapalveluun Keskeisiin terveystietoihih (koosteet).&#10;Tahdonilmaisujen palvelupyynnöillä PP23, PP24, PP25, PP26, PP48 ja PP49 hallitaan Tahdonilmaisupalvelussa olevia potilaan tahdonilmaisuja kuten Hoitotahto ja  Elinluovutustahto sekä Informoinnit, luovutuslupa ja kiellot.&#10;Palvelupyynnöllä PP35 hoidetaan arkistoidun Palvelutapahtuman tai Hoitoasiakirjan edelleenvälitys Viestinvälityspalveluiden kautta Terveydenhuollon toimintayksikön rekisteristä.&#10;Omakannan palvelupyynnöllä PP19 haetaan Terveydenhuollon toimintayksikön rekisteristä Hoito- ja palvelutapahtuma-asiakirjoja kansalaiselle. Palvelupyynnöllä PP31 ja PPC01 haetaan keskeisiä terveystietoja Terveydenhuollon toimintayksikön rekisteristä ylläpidettävistä terveystiedoista ja Keskeisistä terveystiedot (koosteet) Tiedonhallintapalvelusta. Palvelupyynnöillä PP20 ja PP29 hallitaan kansalaisten tahdonilmaisut käyttäen Tahdonilmaisupalvelun Potilaan tahdonilmaisut rekisteriä.&#10;Kevyiden rajapintojen kautta haetaan palvelutapahtumia palvelupyynnöillä PP54, PP55, PP56, PP57 ja PP59 käyttäen Terveydenhuollon toimintayksikön rekisterin Palvelutapahtuma-asiakirjoja. Kevyiden kyselyrajapintojen palvelupyynnöllä PP58 tarkistetaan ostopalvelun valtuutus Terveydenhuollon toimintayksikön arkistoasiakirjat rekisteristä. Kevyiden kyselyrajapintojen palvelupyynnöillä PP51, PP52 ja PP53 haetaan luovutuslupatiedot Kelan rekisterin Potilaan tahdonilmaisuista.&#10;Palvelupyynnöillä PPC02, PPC03 ja PPC04 kansallinen eHealth-yhteyspiste hakee keskeisten terveystietojen koosteita Tiedonhallintapalvelusta potilastiedon yhteenvedon tuottamista varten eri hakutilanteissa.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6296025" cy="3397885"/>
                      </a:xfrm>
                      <a:prstGeom prst="rect">
                        <a:avLst/>
                      </a:prstGeom>
                    </pic:spPr>
                  </pic:pic>
                </a:graphicData>
              </a:graphic>
              <wp14:sizeRelH relativeFrom="margin">
                <wp14:pctWidth>0</wp14:pctWidth>
              </wp14:sizeRelH>
              <wp14:sizeRelV relativeFrom="margin">
                <wp14:pctHeight>0</wp14:pctHeight>
              </wp14:sizeRelV>
            </wp:anchor>
          </w:drawing>
        </w:r>
      </w:ins>
      <w:r w:rsidR="00BD4279" w:rsidRPr="00BD4279">
        <w:t>Seuraavassa kuvassa on esitetty Potilastiedon arkiston palvelupyynnöt yleisellä tasolla</w:t>
      </w:r>
      <w:r w:rsidR="00BD4279">
        <w:t>.</w:t>
      </w:r>
      <w:ins w:id="125" w:author="Eklund Marjut" w:date="2021-12-03T09:22:00Z">
        <w:r w:rsidRPr="00273F46">
          <w:rPr>
            <w:lang w:eastAsia="fi-FI"/>
          </w:rPr>
          <w:t xml:space="preserve"> </w:t>
        </w:r>
      </w:ins>
    </w:p>
    <w:p w14:paraId="7A09CD66" w14:textId="77777777" w:rsidR="009E38EA" w:rsidRDefault="009E38EA" w:rsidP="00BD4279">
      <w:pPr>
        <w:pStyle w:val="Leipteksti"/>
      </w:pPr>
    </w:p>
    <w:p w14:paraId="283751E9" w14:textId="2FD62EB0" w:rsidR="00BD4279" w:rsidRDefault="00BD4279" w:rsidP="00BD4279">
      <w:pPr>
        <w:pStyle w:val="Otsikko2"/>
      </w:pPr>
      <w:r w:rsidRPr="00BD4279">
        <w:t>Käyttötapaukset ja palvelupyynnöt</w:t>
      </w:r>
    </w:p>
    <w:p w14:paraId="0750838D" w14:textId="019C9DC6" w:rsidR="00BD4279" w:rsidRDefault="00BD4279" w:rsidP="00BD4279">
      <w:pPr>
        <w:pStyle w:val="Leipteksti"/>
      </w:pPr>
      <w:r>
        <w:t>Potilastiedon arkiston käyttötapaukset ja niissä käytettävät palvelupyynnöt on kuvattu seuraavassa taulukossa. Palvelupyyntö on ilmoitettava kaikissa Potilastiedon arkistoon lähetettävissä arkistosanomissa Kansallisessa koodistopalvelussa olevan eArkisto - Arkistosanomien palvelupyynnöt -luokituksen mukaan.</w:t>
      </w:r>
    </w:p>
    <w:p w14:paraId="7CCBC5DB" w14:textId="3F2DDC5E" w:rsidR="00BD4279" w:rsidRDefault="00BD4279" w:rsidP="00BD4279">
      <w:pPr>
        <w:pStyle w:val="Leipteksti"/>
      </w:pPr>
      <w:r>
        <w:t>Taulukossa ovat mukana myös palvelupyyntöuudistuksessa käyttöön tulevat palvelupyynnöt Potilasasiakirjojen arkistointi PPA, Potilasasiakirjojen haku PPB ja Keskeisten tietojen haku PPC. Niiden palvelupyyntöjen kohdalle, joiden toiminnallisuus sisältyy uusiin palvelupyyntöihin, on merkitty korvaavan palvelupyynnön tunnus.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Potilastiedon arkiston käyttötapaukset ja niissä käytettävät palvelupyynnöt"/>
      </w:tblPr>
      <w:tblGrid>
        <w:gridCol w:w="3229"/>
        <w:gridCol w:w="5165"/>
        <w:gridCol w:w="1224"/>
      </w:tblGrid>
      <w:tr w:rsidR="001A210C" w:rsidRPr="00B55E82" w14:paraId="26156CC7" w14:textId="77777777" w:rsidTr="001A210C">
        <w:trPr>
          <w:cantSplit/>
          <w:tblHeader/>
        </w:trPr>
        <w:tc>
          <w:tcPr>
            <w:tcW w:w="2542" w:type="dxa"/>
            <w:tcBorders>
              <w:top w:val="single" w:sz="4" w:space="0" w:color="auto"/>
              <w:left w:val="single" w:sz="8" w:space="0" w:color="000000"/>
              <w:bottom w:val="single" w:sz="8" w:space="0" w:color="000000"/>
              <w:right w:val="single" w:sz="8" w:space="0" w:color="000000"/>
            </w:tcBorders>
          </w:tcPr>
          <w:p w14:paraId="17E3EF3E" w14:textId="77777777" w:rsidR="001A210C" w:rsidRPr="00D513CC" w:rsidRDefault="001A210C" w:rsidP="00B611E6">
            <w:pPr>
              <w:rPr>
                <w:color w:val="0070C0"/>
                <w:szCs w:val="20"/>
              </w:rPr>
            </w:pPr>
            <w:r w:rsidRPr="00D513CC">
              <w:rPr>
                <w:b/>
                <w:color w:val="0070C0"/>
                <w:szCs w:val="20"/>
              </w:rPr>
              <w:t>Käyttötapaus</w:t>
            </w:r>
          </w:p>
        </w:tc>
        <w:tc>
          <w:tcPr>
            <w:tcW w:w="5812" w:type="dxa"/>
            <w:tcBorders>
              <w:top w:val="single" w:sz="4" w:space="0" w:color="auto"/>
              <w:left w:val="single" w:sz="8" w:space="0" w:color="000000"/>
              <w:bottom w:val="single" w:sz="8" w:space="0" w:color="000000"/>
              <w:right w:val="single" w:sz="8" w:space="0" w:color="000000"/>
            </w:tcBorders>
          </w:tcPr>
          <w:p w14:paraId="1E5DE90E" w14:textId="3120F88A" w:rsidR="001A210C" w:rsidRPr="00D513CC" w:rsidRDefault="001A210C" w:rsidP="00B611E6">
            <w:pPr>
              <w:rPr>
                <w:color w:val="0070C0"/>
                <w:szCs w:val="20"/>
              </w:rPr>
            </w:pPr>
            <w:r w:rsidRPr="00D513CC">
              <w:rPr>
                <w:b/>
                <w:color w:val="0070C0"/>
                <w:szCs w:val="20"/>
              </w:rPr>
              <w:t>Palvelupyyntö (PP)</w:t>
            </w:r>
          </w:p>
        </w:tc>
        <w:tc>
          <w:tcPr>
            <w:tcW w:w="1264" w:type="dxa"/>
            <w:tcBorders>
              <w:top w:val="single" w:sz="4" w:space="0" w:color="auto"/>
              <w:left w:val="single" w:sz="8" w:space="0" w:color="000000"/>
              <w:bottom w:val="single" w:sz="8" w:space="0" w:color="000000"/>
              <w:right w:val="single" w:sz="8" w:space="0" w:color="000000"/>
            </w:tcBorders>
          </w:tcPr>
          <w:p w14:paraId="13C27529" w14:textId="6E98D3D0" w:rsidR="001A210C" w:rsidRPr="00D513CC" w:rsidRDefault="001A210C" w:rsidP="00B611E6">
            <w:pPr>
              <w:rPr>
                <w:b/>
                <w:color w:val="0070C0"/>
                <w:szCs w:val="20"/>
              </w:rPr>
            </w:pPr>
            <w:r w:rsidRPr="00D513CC">
              <w:rPr>
                <w:b/>
                <w:color w:val="0070C0"/>
                <w:szCs w:val="20"/>
              </w:rPr>
              <w:t>Korvaava PP</w:t>
            </w:r>
          </w:p>
        </w:tc>
      </w:tr>
      <w:tr w:rsidR="001A210C" w:rsidRPr="00B55E82" w14:paraId="35EC56F9" w14:textId="77777777" w:rsidTr="00B611E6">
        <w:trPr>
          <w:cantSplit/>
        </w:trPr>
        <w:tc>
          <w:tcPr>
            <w:tcW w:w="8354" w:type="dxa"/>
            <w:gridSpan w:val="2"/>
            <w:tcBorders>
              <w:top w:val="none" w:sz="0" w:space="0" w:color="000000"/>
              <w:left w:val="single" w:sz="8" w:space="0" w:color="000000"/>
              <w:bottom w:val="single" w:sz="8" w:space="0" w:color="000000"/>
              <w:right w:val="single" w:sz="8" w:space="0" w:color="000000"/>
            </w:tcBorders>
          </w:tcPr>
          <w:p w14:paraId="1EFAE1B1" w14:textId="77777777" w:rsidR="001A210C" w:rsidRPr="00B55E82" w:rsidRDefault="001A210C" w:rsidP="00B611E6">
            <w:pPr>
              <w:rPr>
                <w:szCs w:val="20"/>
              </w:rPr>
            </w:pPr>
            <w:r w:rsidRPr="00B55E82">
              <w:rPr>
                <w:b/>
                <w:szCs w:val="20"/>
              </w:rPr>
              <w:t>Asiakirjojen arkistointi</w:t>
            </w:r>
          </w:p>
        </w:tc>
        <w:tc>
          <w:tcPr>
            <w:tcW w:w="1264" w:type="dxa"/>
            <w:tcBorders>
              <w:top w:val="none" w:sz="0" w:space="0" w:color="000000"/>
              <w:left w:val="single" w:sz="8" w:space="0" w:color="000000"/>
              <w:bottom w:val="single" w:sz="8" w:space="0" w:color="000000"/>
              <w:right w:val="single" w:sz="8" w:space="0" w:color="000000"/>
            </w:tcBorders>
          </w:tcPr>
          <w:p w14:paraId="19B0FD26" w14:textId="77777777" w:rsidR="001A210C" w:rsidRPr="00B55E82" w:rsidRDefault="001A210C" w:rsidP="00B611E6">
            <w:pPr>
              <w:rPr>
                <w:b/>
                <w:szCs w:val="20"/>
              </w:rPr>
            </w:pPr>
          </w:p>
        </w:tc>
      </w:tr>
      <w:tr w:rsidR="001A210C" w:rsidRPr="00B55E82" w14:paraId="67A0C648"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46D162D4" w14:textId="77777777" w:rsidR="001A210C" w:rsidRPr="00B55E82" w:rsidRDefault="001A210C" w:rsidP="00B611E6">
            <w:pPr>
              <w:rPr>
                <w:szCs w:val="20"/>
              </w:rPr>
            </w:pPr>
            <w:r w:rsidRPr="00B55E82">
              <w:rPr>
                <w:szCs w:val="20"/>
              </w:rPr>
              <w:t>Arkistoi palvelutapahtuma (PPA)</w:t>
            </w:r>
          </w:p>
        </w:tc>
        <w:tc>
          <w:tcPr>
            <w:tcW w:w="5812" w:type="dxa"/>
            <w:tcBorders>
              <w:top w:val="none" w:sz="0" w:space="0" w:color="000000"/>
              <w:left w:val="none" w:sz="0" w:space="0" w:color="000000"/>
              <w:bottom w:val="single" w:sz="8" w:space="0" w:color="000000"/>
              <w:right w:val="single" w:sz="8" w:space="0" w:color="000000"/>
            </w:tcBorders>
          </w:tcPr>
          <w:p w14:paraId="69C926B8" w14:textId="77777777" w:rsidR="001A210C" w:rsidRPr="00B55E82" w:rsidRDefault="001A210C" w:rsidP="00B611E6">
            <w:pPr>
              <w:rPr>
                <w:szCs w:val="20"/>
              </w:rPr>
            </w:pPr>
            <w:r w:rsidRPr="00B55E82">
              <w:rPr>
                <w:szCs w:val="20"/>
              </w:rPr>
              <w:t>Potilasasiakirjojen arkistointi, PPA</w:t>
            </w:r>
          </w:p>
        </w:tc>
        <w:tc>
          <w:tcPr>
            <w:tcW w:w="1264" w:type="dxa"/>
            <w:tcBorders>
              <w:top w:val="none" w:sz="0" w:space="0" w:color="000000"/>
              <w:left w:val="none" w:sz="0" w:space="0" w:color="000000"/>
              <w:bottom w:val="single" w:sz="8" w:space="0" w:color="000000"/>
              <w:right w:val="single" w:sz="8" w:space="0" w:color="000000"/>
            </w:tcBorders>
          </w:tcPr>
          <w:p w14:paraId="64DF5A86" w14:textId="77777777" w:rsidR="001A210C" w:rsidRPr="00B55E82" w:rsidRDefault="001A210C" w:rsidP="00B611E6">
            <w:pPr>
              <w:rPr>
                <w:szCs w:val="20"/>
              </w:rPr>
            </w:pPr>
          </w:p>
        </w:tc>
      </w:tr>
      <w:tr w:rsidR="001A210C" w:rsidRPr="00B55E82" w14:paraId="64F29B7B"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1DE39ECF" w14:textId="77777777" w:rsidR="001A210C" w:rsidRPr="00B55E82" w:rsidRDefault="001A210C" w:rsidP="00B611E6">
            <w:pPr>
              <w:rPr>
                <w:szCs w:val="20"/>
              </w:rPr>
            </w:pPr>
            <w:r w:rsidRPr="00B55E82">
              <w:rPr>
                <w:szCs w:val="20"/>
              </w:rPr>
              <w:lastRenderedPageBreak/>
              <w:t>Arkistoi palvelutapahtuma-asiakirja</w:t>
            </w:r>
          </w:p>
        </w:tc>
        <w:tc>
          <w:tcPr>
            <w:tcW w:w="5812" w:type="dxa"/>
            <w:tcBorders>
              <w:top w:val="none" w:sz="0" w:space="0" w:color="000000"/>
              <w:left w:val="none" w:sz="0" w:space="0" w:color="000000"/>
              <w:bottom w:val="single" w:sz="8" w:space="0" w:color="000000"/>
              <w:right w:val="single" w:sz="8" w:space="0" w:color="000000"/>
            </w:tcBorders>
          </w:tcPr>
          <w:p w14:paraId="40503F32" w14:textId="77777777" w:rsidR="001A210C" w:rsidRPr="00B55E82" w:rsidRDefault="001A210C" w:rsidP="00B611E6">
            <w:pPr>
              <w:rPr>
                <w:szCs w:val="20"/>
              </w:rPr>
            </w:pPr>
            <w:r w:rsidRPr="00B55E82">
              <w:rPr>
                <w:szCs w:val="20"/>
              </w:rPr>
              <w:t>Palvelunantajan omien asiakirjojen arkistointi, PP1</w:t>
            </w:r>
            <w:r>
              <w:rPr>
                <w:szCs w:val="20"/>
              </w:rPr>
              <w:t xml:space="preserve"> </w:t>
            </w:r>
          </w:p>
          <w:p w14:paraId="61952C64" w14:textId="77777777" w:rsidR="001A210C" w:rsidRPr="00B55E82" w:rsidRDefault="001A210C" w:rsidP="00B611E6">
            <w:pPr>
              <w:rPr>
                <w:szCs w:val="20"/>
              </w:rPr>
            </w:pPr>
            <w:r w:rsidRPr="00B55E82">
              <w:rPr>
                <w:szCs w:val="20"/>
              </w:rPr>
              <w:t>Vanhojen tietojen arkistointi, PP37</w:t>
            </w:r>
            <w:r>
              <w:rPr>
                <w:szCs w:val="20"/>
              </w:rPr>
              <w:t xml:space="preserve"> </w:t>
            </w:r>
          </w:p>
          <w:p w14:paraId="32D4E041" w14:textId="77777777" w:rsidR="001A210C" w:rsidRPr="00B55E82" w:rsidRDefault="001A210C" w:rsidP="00B611E6">
            <w:pPr>
              <w:rPr>
                <w:szCs w:val="20"/>
              </w:rPr>
            </w:pPr>
            <w:r w:rsidRPr="00B55E82">
              <w:rPr>
                <w:szCs w:val="20"/>
              </w:rPr>
              <w:t>Tuottajan asiakirjojen arkistointi järjestäjän rekisteriin Potilastiedon arkistoon potilaskohtaisessa ostopalvelussa, PP13</w:t>
            </w:r>
            <w:r>
              <w:rPr>
                <w:szCs w:val="20"/>
              </w:rPr>
              <w:t xml:space="preserve"> </w:t>
            </w:r>
          </w:p>
          <w:p w14:paraId="2BABF4FB" w14:textId="77777777" w:rsidR="001A210C" w:rsidRPr="00B55E82" w:rsidRDefault="001A210C" w:rsidP="00B611E6">
            <w:pPr>
              <w:rPr>
                <w:szCs w:val="20"/>
              </w:rPr>
            </w:pPr>
            <w:r w:rsidRPr="00B55E82">
              <w:rPr>
                <w:szCs w:val="20"/>
              </w:rPr>
              <w:t>Tuottajan asiakirjojen arkistointi järjestäjän rekisteriin Potilastiedon arkistoon väestötasoisessa ostopalvelussa, PP16</w:t>
            </w:r>
          </w:p>
        </w:tc>
        <w:tc>
          <w:tcPr>
            <w:tcW w:w="1264" w:type="dxa"/>
            <w:tcBorders>
              <w:top w:val="none" w:sz="0" w:space="0" w:color="000000"/>
              <w:left w:val="none" w:sz="0" w:space="0" w:color="000000"/>
              <w:bottom w:val="single" w:sz="8" w:space="0" w:color="000000"/>
              <w:right w:val="single" w:sz="8" w:space="0" w:color="000000"/>
            </w:tcBorders>
          </w:tcPr>
          <w:p w14:paraId="7EE21314" w14:textId="77777777" w:rsidR="001A210C" w:rsidRDefault="001A210C" w:rsidP="00B611E6">
            <w:pPr>
              <w:rPr>
                <w:szCs w:val="20"/>
              </w:rPr>
            </w:pPr>
            <w:r>
              <w:rPr>
                <w:szCs w:val="20"/>
              </w:rPr>
              <w:t>PPA</w:t>
            </w:r>
          </w:p>
          <w:p w14:paraId="4202D48F" w14:textId="77777777" w:rsidR="001A210C" w:rsidRDefault="001A210C" w:rsidP="00B611E6">
            <w:pPr>
              <w:rPr>
                <w:szCs w:val="20"/>
              </w:rPr>
            </w:pPr>
            <w:r>
              <w:rPr>
                <w:szCs w:val="20"/>
              </w:rPr>
              <w:t>-</w:t>
            </w:r>
          </w:p>
          <w:p w14:paraId="01A15A2E" w14:textId="77777777" w:rsidR="001A210C" w:rsidRDefault="001A210C" w:rsidP="00B611E6">
            <w:pPr>
              <w:rPr>
                <w:szCs w:val="20"/>
              </w:rPr>
            </w:pPr>
            <w:r>
              <w:rPr>
                <w:szCs w:val="20"/>
              </w:rPr>
              <w:t>PPA</w:t>
            </w:r>
            <w:r>
              <w:rPr>
                <w:szCs w:val="20"/>
              </w:rPr>
              <w:br/>
            </w:r>
            <w:r>
              <w:rPr>
                <w:szCs w:val="20"/>
              </w:rPr>
              <w:br/>
            </w:r>
          </w:p>
          <w:p w14:paraId="260D3D3A" w14:textId="77777777" w:rsidR="001A210C" w:rsidRPr="00B55E82" w:rsidRDefault="001A210C" w:rsidP="00B611E6">
            <w:pPr>
              <w:rPr>
                <w:szCs w:val="20"/>
              </w:rPr>
            </w:pPr>
            <w:r>
              <w:rPr>
                <w:szCs w:val="20"/>
              </w:rPr>
              <w:t>PPA</w:t>
            </w:r>
          </w:p>
        </w:tc>
      </w:tr>
      <w:tr w:rsidR="001A210C" w:rsidRPr="00B55E82" w14:paraId="0CC88ED0"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4A43B8FA" w14:textId="77777777" w:rsidR="001A210C" w:rsidRPr="00B55E82" w:rsidRDefault="001A210C" w:rsidP="00B611E6">
            <w:pPr>
              <w:rPr>
                <w:szCs w:val="20"/>
              </w:rPr>
            </w:pPr>
            <w:r w:rsidRPr="00B55E82">
              <w:rPr>
                <w:szCs w:val="20"/>
              </w:rPr>
              <w:t>Arkistoi hoitoasiakirja (PPA)</w:t>
            </w:r>
          </w:p>
        </w:tc>
        <w:tc>
          <w:tcPr>
            <w:tcW w:w="5812" w:type="dxa"/>
            <w:tcBorders>
              <w:top w:val="none" w:sz="0" w:space="0" w:color="000000"/>
              <w:left w:val="none" w:sz="0" w:space="0" w:color="000000"/>
              <w:bottom w:val="single" w:sz="8" w:space="0" w:color="000000"/>
              <w:right w:val="single" w:sz="8" w:space="0" w:color="000000"/>
            </w:tcBorders>
          </w:tcPr>
          <w:p w14:paraId="231C3792" w14:textId="77777777" w:rsidR="001A210C" w:rsidRPr="00B55E82" w:rsidRDefault="001A210C" w:rsidP="00B611E6">
            <w:pPr>
              <w:rPr>
                <w:szCs w:val="20"/>
              </w:rPr>
            </w:pPr>
            <w:r w:rsidRPr="00B55E82">
              <w:rPr>
                <w:szCs w:val="20"/>
              </w:rPr>
              <w:t>Potilasasiakirjojen arkistointi, PPA</w:t>
            </w:r>
          </w:p>
        </w:tc>
        <w:tc>
          <w:tcPr>
            <w:tcW w:w="1264" w:type="dxa"/>
            <w:tcBorders>
              <w:top w:val="none" w:sz="0" w:space="0" w:color="000000"/>
              <w:left w:val="none" w:sz="0" w:space="0" w:color="000000"/>
              <w:bottom w:val="single" w:sz="8" w:space="0" w:color="000000"/>
              <w:right w:val="single" w:sz="8" w:space="0" w:color="000000"/>
            </w:tcBorders>
          </w:tcPr>
          <w:p w14:paraId="0C8CB356" w14:textId="77777777" w:rsidR="001A210C" w:rsidRPr="00B55E82" w:rsidRDefault="001A210C" w:rsidP="00B611E6">
            <w:pPr>
              <w:rPr>
                <w:szCs w:val="20"/>
              </w:rPr>
            </w:pPr>
          </w:p>
        </w:tc>
      </w:tr>
      <w:tr w:rsidR="001A210C" w:rsidRPr="00B55E82" w14:paraId="43984A74"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051B6741" w14:textId="77777777" w:rsidR="001A210C" w:rsidRPr="00B55E82" w:rsidRDefault="001A210C" w:rsidP="00B611E6">
            <w:pPr>
              <w:rPr>
                <w:szCs w:val="20"/>
              </w:rPr>
            </w:pPr>
            <w:r w:rsidRPr="00B55E82">
              <w:rPr>
                <w:szCs w:val="20"/>
              </w:rPr>
              <w:t>Arkistoi hoitoasiakirja</w:t>
            </w:r>
          </w:p>
        </w:tc>
        <w:tc>
          <w:tcPr>
            <w:tcW w:w="5812" w:type="dxa"/>
            <w:tcBorders>
              <w:top w:val="none" w:sz="0" w:space="0" w:color="000000"/>
              <w:left w:val="none" w:sz="0" w:space="0" w:color="000000"/>
              <w:bottom w:val="single" w:sz="8" w:space="0" w:color="000000"/>
              <w:right w:val="single" w:sz="8" w:space="0" w:color="000000"/>
            </w:tcBorders>
          </w:tcPr>
          <w:p w14:paraId="0754EA1B" w14:textId="77777777" w:rsidR="001A210C" w:rsidRPr="00B55E82" w:rsidRDefault="001A210C" w:rsidP="00B611E6">
            <w:pPr>
              <w:rPr>
                <w:szCs w:val="20"/>
              </w:rPr>
            </w:pPr>
            <w:r w:rsidRPr="00B55E82">
              <w:rPr>
                <w:szCs w:val="20"/>
              </w:rPr>
              <w:t>Palvelunantajan omien asiakirjojen arkistointi, PP1</w:t>
            </w:r>
          </w:p>
          <w:p w14:paraId="5FA5B7D7" w14:textId="77777777" w:rsidR="001A210C" w:rsidRPr="00B55E82" w:rsidRDefault="001A210C" w:rsidP="00B611E6">
            <w:pPr>
              <w:rPr>
                <w:szCs w:val="20"/>
              </w:rPr>
            </w:pPr>
            <w:r w:rsidRPr="00B55E82">
              <w:rPr>
                <w:szCs w:val="20"/>
              </w:rPr>
              <w:t>Vanhojen tietojen arkistointi, PP37</w:t>
            </w:r>
          </w:p>
          <w:p w14:paraId="738AAF7C" w14:textId="77777777" w:rsidR="001A210C" w:rsidRPr="00B55E82" w:rsidRDefault="001A210C" w:rsidP="00B611E6">
            <w:pPr>
              <w:rPr>
                <w:szCs w:val="20"/>
              </w:rPr>
            </w:pPr>
            <w:r w:rsidRPr="00B55E82">
              <w:rPr>
                <w:szCs w:val="20"/>
              </w:rPr>
              <w:t>Tuottajan asiakirjojen arkistointi järjestäjän rekisteriin Potilastiedon arkistoon potilaskohtaisessa ostopalvelussa, PP13</w:t>
            </w:r>
          </w:p>
          <w:p w14:paraId="2A7B15F8" w14:textId="77777777" w:rsidR="001A210C" w:rsidRPr="00B55E82" w:rsidRDefault="001A210C" w:rsidP="00B611E6">
            <w:pPr>
              <w:rPr>
                <w:szCs w:val="20"/>
              </w:rPr>
            </w:pPr>
            <w:r w:rsidRPr="00B55E82">
              <w:rPr>
                <w:szCs w:val="20"/>
              </w:rPr>
              <w:t>Tuottajan asiakirjojen arkistointi järjestäjän rekisteriin Potilastiedon arkistoon väestötasoisessa ostopalvelussa, PP16</w:t>
            </w:r>
            <w:r>
              <w:rPr>
                <w:szCs w:val="20"/>
              </w:rPr>
              <w:t xml:space="preserve"> </w:t>
            </w:r>
          </w:p>
        </w:tc>
        <w:tc>
          <w:tcPr>
            <w:tcW w:w="1264" w:type="dxa"/>
            <w:tcBorders>
              <w:top w:val="none" w:sz="0" w:space="0" w:color="000000"/>
              <w:left w:val="none" w:sz="0" w:space="0" w:color="000000"/>
              <w:bottom w:val="single" w:sz="8" w:space="0" w:color="000000"/>
              <w:right w:val="single" w:sz="8" w:space="0" w:color="000000"/>
            </w:tcBorders>
          </w:tcPr>
          <w:p w14:paraId="4F06908D" w14:textId="77777777" w:rsidR="001A210C" w:rsidRDefault="001A210C" w:rsidP="00B611E6">
            <w:pPr>
              <w:rPr>
                <w:szCs w:val="20"/>
              </w:rPr>
            </w:pPr>
            <w:r>
              <w:rPr>
                <w:szCs w:val="20"/>
              </w:rPr>
              <w:t>PPA</w:t>
            </w:r>
          </w:p>
          <w:p w14:paraId="49E459AC" w14:textId="77777777" w:rsidR="001A210C" w:rsidRDefault="001A210C" w:rsidP="00B611E6">
            <w:pPr>
              <w:rPr>
                <w:szCs w:val="20"/>
              </w:rPr>
            </w:pPr>
            <w:r>
              <w:rPr>
                <w:szCs w:val="20"/>
              </w:rPr>
              <w:t>-</w:t>
            </w:r>
          </w:p>
          <w:p w14:paraId="5850FD44" w14:textId="77777777" w:rsidR="001A210C" w:rsidRDefault="001A210C" w:rsidP="00B611E6">
            <w:pPr>
              <w:rPr>
                <w:szCs w:val="20"/>
              </w:rPr>
            </w:pPr>
            <w:r>
              <w:rPr>
                <w:szCs w:val="20"/>
              </w:rPr>
              <w:t>PPA</w:t>
            </w:r>
            <w:r>
              <w:rPr>
                <w:szCs w:val="20"/>
              </w:rPr>
              <w:br/>
            </w:r>
            <w:r>
              <w:rPr>
                <w:szCs w:val="20"/>
              </w:rPr>
              <w:br/>
            </w:r>
          </w:p>
          <w:p w14:paraId="3610F51E" w14:textId="77777777" w:rsidR="001A210C" w:rsidRPr="00B55E82" w:rsidRDefault="001A210C" w:rsidP="00B611E6">
            <w:pPr>
              <w:rPr>
                <w:szCs w:val="20"/>
              </w:rPr>
            </w:pPr>
            <w:r>
              <w:rPr>
                <w:szCs w:val="20"/>
              </w:rPr>
              <w:t>PPA</w:t>
            </w:r>
            <w:r>
              <w:rPr>
                <w:szCs w:val="20"/>
              </w:rPr>
              <w:br/>
            </w:r>
          </w:p>
        </w:tc>
      </w:tr>
      <w:tr w:rsidR="001A210C" w:rsidRPr="00B55E82" w14:paraId="1D468411"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446D13B7" w14:textId="2BD269A6" w:rsidR="001A210C" w:rsidRPr="00B55E82" w:rsidRDefault="001A210C" w:rsidP="00B611E6">
            <w:pPr>
              <w:rPr>
                <w:szCs w:val="20"/>
              </w:rPr>
            </w:pPr>
            <w:r w:rsidRPr="00B55E82">
              <w:rPr>
                <w:szCs w:val="20"/>
              </w:rPr>
              <w:t xml:space="preserve">Arkistoi asiakirja </w:t>
            </w:r>
            <w:del w:id="126" w:author="Eklund Marjut" w:date="2021-12-03T08:02:00Z">
              <w:r w:rsidRPr="00B55E82" w:rsidDel="002530BF">
                <w:rPr>
                  <w:szCs w:val="20"/>
                </w:rPr>
                <w:delText>Kelan rekisteriin</w:delText>
              </w:r>
            </w:del>
            <w:ins w:id="127" w:author="Eklund Marjut" w:date="2021-12-03T08:02:00Z">
              <w:r w:rsidR="002530BF">
                <w:rPr>
                  <w:szCs w:val="20"/>
                </w:rPr>
                <w:t>Tahdonilmaisupalveluun</w:t>
              </w:r>
            </w:ins>
          </w:p>
          <w:p w14:paraId="279A2993" w14:textId="00E71F16" w:rsidR="001A210C" w:rsidRPr="00B55E82" w:rsidRDefault="001A210C" w:rsidP="008D11BE">
            <w:pPr>
              <w:rPr>
                <w:szCs w:val="20"/>
              </w:rPr>
            </w:pPr>
            <w:r w:rsidRPr="00B55E82">
              <w:rPr>
                <w:szCs w:val="20"/>
              </w:rPr>
              <w:t>(</w:t>
            </w:r>
            <w:r w:rsidR="008D11BE">
              <w:rPr>
                <w:szCs w:val="20"/>
              </w:rPr>
              <w:t>luovutusten</w:t>
            </w:r>
            <w:r w:rsidR="008D11BE" w:rsidRPr="00B55E82">
              <w:rPr>
                <w:szCs w:val="20"/>
              </w:rPr>
              <w:t xml:space="preserve">hallinnan </w:t>
            </w:r>
            <w:r w:rsidRPr="00B55E82">
              <w:rPr>
                <w:szCs w:val="20"/>
              </w:rPr>
              <w:t>asiakirjat ja tahdonilmaisut)</w:t>
            </w:r>
          </w:p>
        </w:tc>
        <w:tc>
          <w:tcPr>
            <w:tcW w:w="5812" w:type="dxa"/>
            <w:tcBorders>
              <w:top w:val="none" w:sz="0" w:space="0" w:color="000000"/>
              <w:left w:val="none" w:sz="0" w:space="0" w:color="000000"/>
              <w:bottom w:val="single" w:sz="8" w:space="0" w:color="000000"/>
              <w:right w:val="single" w:sz="8" w:space="0" w:color="000000"/>
            </w:tcBorders>
          </w:tcPr>
          <w:p w14:paraId="6039BAED" w14:textId="5ADD4E78" w:rsidR="001A210C" w:rsidRPr="00B55E82" w:rsidRDefault="001A210C" w:rsidP="002530BF">
            <w:pPr>
              <w:rPr>
                <w:szCs w:val="20"/>
              </w:rPr>
            </w:pPr>
            <w:del w:id="128" w:author="Eklund Marjut" w:date="2021-12-03T08:05:00Z">
              <w:r w:rsidRPr="00B55E82" w:rsidDel="002530BF">
                <w:rPr>
                  <w:szCs w:val="20"/>
                </w:rPr>
                <w:delText>Kelan rekisteriin</w:delText>
              </w:r>
            </w:del>
            <w:ins w:id="129" w:author="Eklund Marjut" w:date="2021-12-03T08:05:00Z">
              <w:r w:rsidR="002530BF">
                <w:rPr>
                  <w:szCs w:val="20"/>
                </w:rPr>
                <w:t>Tahdonilmaisupalveluun</w:t>
              </w:r>
            </w:ins>
            <w:r w:rsidRPr="00B55E82">
              <w:rPr>
                <w:szCs w:val="20"/>
              </w:rPr>
              <w:t xml:space="preserve"> tallennus, PP23</w:t>
            </w:r>
          </w:p>
        </w:tc>
        <w:tc>
          <w:tcPr>
            <w:tcW w:w="1264" w:type="dxa"/>
            <w:tcBorders>
              <w:top w:val="none" w:sz="0" w:space="0" w:color="000000"/>
              <w:left w:val="none" w:sz="0" w:space="0" w:color="000000"/>
              <w:bottom w:val="single" w:sz="8" w:space="0" w:color="000000"/>
              <w:right w:val="single" w:sz="8" w:space="0" w:color="000000"/>
            </w:tcBorders>
          </w:tcPr>
          <w:p w14:paraId="21C4FDBA" w14:textId="77777777" w:rsidR="001A210C" w:rsidRPr="00B55E82" w:rsidRDefault="001A210C" w:rsidP="00B611E6">
            <w:pPr>
              <w:rPr>
                <w:szCs w:val="20"/>
              </w:rPr>
            </w:pPr>
            <w:r>
              <w:rPr>
                <w:szCs w:val="20"/>
              </w:rPr>
              <w:t>-</w:t>
            </w:r>
          </w:p>
        </w:tc>
      </w:tr>
      <w:tr w:rsidR="001A210C" w:rsidRPr="00B55E82" w14:paraId="4F826CFA"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35453C32" w14:textId="77777777" w:rsidR="001A210C" w:rsidRPr="00B55E82" w:rsidRDefault="001A210C" w:rsidP="00B611E6">
            <w:pPr>
              <w:rPr>
                <w:szCs w:val="20"/>
              </w:rPr>
            </w:pPr>
            <w:r w:rsidRPr="00B55E82">
              <w:rPr>
                <w:szCs w:val="20"/>
              </w:rPr>
              <w:t>Arkistoi arkistoasiakirja</w:t>
            </w:r>
          </w:p>
        </w:tc>
        <w:tc>
          <w:tcPr>
            <w:tcW w:w="5812" w:type="dxa"/>
            <w:tcBorders>
              <w:top w:val="none" w:sz="0" w:space="0" w:color="000000"/>
              <w:left w:val="none" w:sz="0" w:space="0" w:color="000000"/>
              <w:bottom w:val="single" w:sz="8" w:space="0" w:color="000000"/>
              <w:right w:val="single" w:sz="8" w:space="0" w:color="000000"/>
            </w:tcBorders>
          </w:tcPr>
          <w:p w14:paraId="3C231099" w14:textId="77777777" w:rsidR="001A210C" w:rsidRPr="00B55E82" w:rsidRDefault="001A210C" w:rsidP="00B611E6">
            <w:pPr>
              <w:rPr>
                <w:szCs w:val="20"/>
              </w:rPr>
            </w:pPr>
            <w:r w:rsidRPr="00B55E82">
              <w:rPr>
                <w:szCs w:val="20"/>
              </w:rPr>
              <w:t>Arkistoasiakirjojen arkistointi, PP32</w:t>
            </w:r>
          </w:p>
        </w:tc>
        <w:tc>
          <w:tcPr>
            <w:tcW w:w="1264" w:type="dxa"/>
            <w:tcBorders>
              <w:top w:val="none" w:sz="0" w:space="0" w:color="000000"/>
              <w:left w:val="none" w:sz="0" w:space="0" w:color="000000"/>
              <w:bottom w:val="single" w:sz="8" w:space="0" w:color="000000"/>
              <w:right w:val="single" w:sz="8" w:space="0" w:color="000000"/>
            </w:tcBorders>
          </w:tcPr>
          <w:p w14:paraId="28408D88" w14:textId="77777777" w:rsidR="001A210C" w:rsidRPr="00B55E82" w:rsidRDefault="001A210C" w:rsidP="00B611E6">
            <w:pPr>
              <w:rPr>
                <w:szCs w:val="20"/>
              </w:rPr>
            </w:pPr>
            <w:r>
              <w:rPr>
                <w:szCs w:val="20"/>
              </w:rPr>
              <w:t>-</w:t>
            </w:r>
          </w:p>
        </w:tc>
      </w:tr>
      <w:tr w:rsidR="001A210C" w:rsidRPr="00B55E82" w14:paraId="1308F458"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599B931A" w14:textId="77777777" w:rsidR="001A210C" w:rsidRPr="00B55E82" w:rsidRDefault="001A210C" w:rsidP="00B611E6">
            <w:pPr>
              <w:rPr>
                <w:szCs w:val="20"/>
              </w:rPr>
            </w:pPr>
            <w:r w:rsidRPr="00B55E82">
              <w:rPr>
                <w:szCs w:val="20"/>
              </w:rPr>
              <w:t>Arkistoi luovutusilmoitus</w:t>
            </w:r>
          </w:p>
        </w:tc>
        <w:tc>
          <w:tcPr>
            <w:tcW w:w="5812" w:type="dxa"/>
            <w:tcBorders>
              <w:top w:val="none" w:sz="0" w:space="0" w:color="000000"/>
              <w:left w:val="none" w:sz="0" w:space="0" w:color="000000"/>
              <w:bottom w:val="single" w:sz="8" w:space="0" w:color="000000"/>
              <w:right w:val="single" w:sz="8" w:space="0" w:color="000000"/>
            </w:tcBorders>
          </w:tcPr>
          <w:p w14:paraId="406735F2" w14:textId="77777777" w:rsidR="001A210C" w:rsidRPr="00B55E82" w:rsidRDefault="001A210C" w:rsidP="00B611E6">
            <w:pPr>
              <w:rPr>
                <w:szCs w:val="20"/>
              </w:rPr>
            </w:pPr>
            <w:r w:rsidRPr="00B55E82">
              <w:rPr>
                <w:szCs w:val="20"/>
              </w:rPr>
              <w:t>Arkistoasiakirjojen arkistointi, PP32</w:t>
            </w:r>
          </w:p>
        </w:tc>
        <w:tc>
          <w:tcPr>
            <w:tcW w:w="1264" w:type="dxa"/>
            <w:tcBorders>
              <w:top w:val="none" w:sz="0" w:space="0" w:color="000000"/>
              <w:left w:val="none" w:sz="0" w:space="0" w:color="000000"/>
              <w:bottom w:val="single" w:sz="8" w:space="0" w:color="000000"/>
              <w:right w:val="single" w:sz="8" w:space="0" w:color="000000"/>
            </w:tcBorders>
          </w:tcPr>
          <w:p w14:paraId="528D5529" w14:textId="77777777" w:rsidR="001A210C" w:rsidRPr="00B55E82" w:rsidRDefault="001A210C" w:rsidP="00B611E6">
            <w:pPr>
              <w:rPr>
                <w:szCs w:val="20"/>
              </w:rPr>
            </w:pPr>
            <w:r>
              <w:rPr>
                <w:szCs w:val="20"/>
              </w:rPr>
              <w:t>-</w:t>
            </w:r>
          </w:p>
        </w:tc>
      </w:tr>
      <w:tr w:rsidR="001A210C" w:rsidRPr="00B55E82" w14:paraId="14830553"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59927D67" w14:textId="77777777" w:rsidR="001A210C" w:rsidRPr="00B55E82" w:rsidRDefault="001A210C" w:rsidP="00B611E6">
            <w:pPr>
              <w:rPr>
                <w:szCs w:val="20"/>
              </w:rPr>
            </w:pPr>
            <w:r w:rsidRPr="00B55E82">
              <w:rPr>
                <w:szCs w:val="20"/>
              </w:rPr>
              <w:t> </w:t>
            </w:r>
          </w:p>
          <w:p w14:paraId="63E1C36A" w14:textId="77777777" w:rsidR="001A210C" w:rsidRPr="00B55E82" w:rsidRDefault="001A210C" w:rsidP="00B611E6">
            <w:pPr>
              <w:rPr>
                <w:szCs w:val="20"/>
              </w:rPr>
            </w:pPr>
          </w:p>
        </w:tc>
        <w:tc>
          <w:tcPr>
            <w:tcW w:w="5812" w:type="dxa"/>
            <w:tcBorders>
              <w:top w:val="none" w:sz="0" w:space="0" w:color="000000"/>
              <w:left w:val="none" w:sz="0" w:space="0" w:color="000000"/>
              <w:bottom w:val="single" w:sz="8" w:space="0" w:color="000000"/>
              <w:right w:val="single" w:sz="8" w:space="0" w:color="000000"/>
            </w:tcBorders>
          </w:tcPr>
          <w:p w14:paraId="6712A208" w14:textId="77777777" w:rsidR="001A210C" w:rsidRPr="00B55E82" w:rsidRDefault="001A210C" w:rsidP="00B611E6">
            <w:pPr>
              <w:rPr>
                <w:szCs w:val="20"/>
              </w:rPr>
            </w:pPr>
            <w:r w:rsidRPr="00B55E82">
              <w:rPr>
                <w:szCs w:val="20"/>
              </w:rPr>
              <w:t> </w:t>
            </w:r>
          </w:p>
        </w:tc>
        <w:tc>
          <w:tcPr>
            <w:tcW w:w="1264" w:type="dxa"/>
            <w:tcBorders>
              <w:top w:val="none" w:sz="0" w:space="0" w:color="000000"/>
              <w:left w:val="none" w:sz="0" w:space="0" w:color="000000"/>
              <w:bottom w:val="single" w:sz="8" w:space="0" w:color="000000"/>
              <w:right w:val="single" w:sz="8" w:space="0" w:color="000000"/>
            </w:tcBorders>
          </w:tcPr>
          <w:p w14:paraId="50DEF5A8" w14:textId="77777777" w:rsidR="001A210C" w:rsidRPr="00B55E82" w:rsidRDefault="001A210C" w:rsidP="00B611E6">
            <w:pPr>
              <w:rPr>
                <w:szCs w:val="20"/>
              </w:rPr>
            </w:pPr>
          </w:p>
        </w:tc>
      </w:tr>
      <w:tr w:rsidR="001A210C" w:rsidRPr="00B55E82" w14:paraId="1B8CF411" w14:textId="77777777" w:rsidTr="00B611E6">
        <w:trPr>
          <w:cantSplit/>
        </w:trPr>
        <w:tc>
          <w:tcPr>
            <w:tcW w:w="8354" w:type="dxa"/>
            <w:gridSpan w:val="2"/>
            <w:tcBorders>
              <w:top w:val="none" w:sz="0" w:space="0" w:color="000000"/>
              <w:left w:val="single" w:sz="8" w:space="0" w:color="000000"/>
              <w:bottom w:val="single" w:sz="8" w:space="0" w:color="000000"/>
              <w:right w:val="single" w:sz="8" w:space="0" w:color="000000"/>
            </w:tcBorders>
          </w:tcPr>
          <w:p w14:paraId="01700C16" w14:textId="77777777" w:rsidR="001A210C" w:rsidRPr="00B55E82" w:rsidRDefault="001A210C" w:rsidP="00B611E6">
            <w:pPr>
              <w:rPr>
                <w:szCs w:val="20"/>
              </w:rPr>
            </w:pPr>
            <w:r w:rsidRPr="00B55E82">
              <w:rPr>
                <w:b/>
                <w:szCs w:val="20"/>
              </w:rPr>
              <w:t>Asiakirjojen korvaaminen</w:t>
            </w:r>
          </w:p>
        </w:tc>
        <w:tc>
          <w:tcPr>
            <w:tcW w:w="1264" w:type="dxa"/>
            <w:tcBorders>
              <w:top w:val="none" w:sz="0" w:space="0" w:color="000000"/>
              <w:left w:val="single" w:sz="8" w:space="0" w:color="000000"/>
              <w:bottom w:val="single" w:sz="8" w:space="0" w:color="000000"/>
              <w:right w:val="single" w:sz="8" w:space="0" w:color="000000"/>
            </w:tcBorders>
          </w:tcPr>
          <w:p w14:paraId="428C4DAE" w14:textId="77777777" w:rsidR="001A210C" w:rsidRPr="00B55E82" w:rsidRDefault="001A210C" w:rsidP="00B611E6">
            <w:pPr>
              <w:rPr>
                <w:b/>
                <w:szCs w:val="20"/>
              </w:rPr>
            </w:pPr>
          </w:p>
        </w:tc>
      </w:tr>
      <w:tr w:rsidR="001A210C" w:rsidRPr="00B55E82" w14:paraId="1F249B57"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097BE5AE" w14:textId="77777777" w:rsidR="001A210C" w:rsidRPr="00B55E82" w:rsidRDefault="001A210C" w:rsidP="00B611E6">
            <w:pPr>
              <w:rPr>
                <w:szCs w:val="20"/>
              </w:rPr>
            </w:pPr>
            <w:r w:rsidRPr="00B55E82">
              <w:rPr>
                <w:szCs w:val="20"/>
              </w:rPr>
              <w:t>Korvaa palvelutapahtuma (PPA)</w:t>
            </w:r>
          </w:p>
        </w:tc>
        <w:tc>
          <w:tcPr>
            <w:tcW w:w="5812" w:type="dxa"/>
            <w:tcBorders>
              <w:top w:val="none" w:sz="0" w:space="0" w:color="000000"/>
              <w:left w:val="none" w:sz="0" w:space="0" w:color="000000"/>
              <w:bottom w:val="single" w:sz="8" w:space="0" w:color="000000"/>
              <w:right w:val="single" w:sz="8" w:space="0" w:color="000000"/>
            </w:tcBorders>
          </w:tcPr>
          <w:p w14:paraId="7126EBD8" w14:textId="77777777" w:rsidR="001A210C" w:rsidRPr="00B55E82" w:rsidRDefault="001A210C" w:rsidP="00B611E6">
            <w:pPr>
              <w:rPr>
                <w:szCs w:val="20"/>
              </w:rPr>
            </w:pPr>
            <w:r w:rsidRPr="00B55E82">
              <w:rPr>
                <w:szCs w:val="20"/>
              </w:rPr>
              <w:t>Potilasasiakirjojen arkistointi, PPA</w:t>
            </w:r>
          </w:p>
        </w:tc>
        <w:tc>
          <w:tcPr>
            <w:tcW w:w="1264" w:type="dxa"/>
            <w:tcBorders>
              <w:top w:val="none" w:sz="0" w:space="0" w:color="000000"/>
              <w:left w:val="none" w:sz="0" w:space="0" w:color="000000"/>
              <w:bottom w:val="single" w:sz="8" w:space="0" w:color="000000"/>
              <w:right w:val="single" w:sz="8" w:space="0" w:color="000000"/>
            </w:tcBorders>
          </w:tcPr>
          <w:p w14:paraId="7D32C10A" w14:textId="77777777" w:rsidR="001A210C" w:rsidRPr="00B55E82" w:rsidRDefault="001A210C" w:rsidP="00B611E6">
            <w:pPr>
              <w:rPr>
                <w:szCs w:val="20"/>
              </w:rPr>
            </w:pPr>
          </w:p>
        </w:tc>
      </w:tr>
      <w:tr w:rsidR="001A210C" w:rsidRPr="00B55E82" w14:paraId="106FAFF8"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5A681213" w14:textId="77777777" w:rsidR="001A210C" w:rsidRPr="00B55E82" w:rsidRDefault="001A210C" w:rsidP="00B611E6">
            <w:pPr>
              <w:rPr>
                <w:szCs w:val="20"/>
              </w:rPr>
            </w:pPr>
            <w:r w:rsidRPr="00B55E82">
              <w:rPr>
                <w:szCs w:val="20"/>
              </w:rPr>
              <w:t>Korvaa palvelutapahtuma-asiakirja</w:t>
            </w:r>
          </w:p>
        </w:tc>
        <w:tc>
          <w:tcPr>
            <w:tcW w:w="5812" w:type="dxa"/>
            <w:tcBorders>
              <w:top w:val="none" w:sz="0" w:space="0" w:color="000000"/>
              <w:left w:val="none" w:sz="0" w:space="0" w:color="000000"/>
              <w:bottom w:val="single" w:sz="8" w:space="0" w:color="000000"/>
              <w:right w:val="single" w:sz="8" w:space="0" w:color="000000"/>
            </w:tcBorders>
          </w:tcPr>
          <w:p w14:paraId="658A48F4" w14:textId="77777777" w:rsidR="001A210C" w:rsidRPr="00B55E82" w:rsidRDefault="001A210C" w:rsidP="00B611E6">
            <w:pPr>
              <w:rPr>
                <w:szCs w:val="20"/>
              </w:rPr>
            </w:pPr>
            <w:r w:rsidRPr="00B55E82">
              <w:rPr>
                <w:szCs w:val="20"/>
              </w:rPr>
              <w:t>Palvelunantajan omien asiakirjojen arkistointi, PP1</w:t>
            </w:r>
            <w:r>
              <w:rPr>
                <w:szCs w:val="20"/>
              </w:rPr>
              <w:t xml:space="preserve"> </w:t>
            </w:r>
          </w:p>
          <w:p w14:paraId="051DA19E" w14:textId="77777777" w:rsidR="001A210C" w:rsidRPr="00B55E82" w:rsidRDefault="001A210C" w:rsidP="00B611E6">
            <w:pPr>
              <w:rPr>
                <w:szCs w:val="20"/>
              </w:rPr>
            </w:pPr>
            <w:r w:rsidRPr="00B55E82">
              <w:rPr>
                <w:szCs w:val="20"/>
              </w:rPr>
              <w:t>Vanhojen tietojen arkistointi, PP37</w:t>
            </w:r>
          </w:p>
          <w:p w14:paraId="5CCDF03B" w14:textId="77777777" w:rsidR="001A210C" w:rsidRPr="00B55E82" w:rsidRDefault="001A210C" w:rsidP="00B611E6">
            <w:pPr>
              <w:rPr>
                <w:szCs w:val="20"/>
              </w:rPr>
            </w:pPr>
            <w:r w:rsidRPr="00B55E82">
              <w:rPr>
                <w:szCs w:val="20"/>
              </w:rPr>
              <w:t>Tuottajan asiakirjojen arkistointi järjestäjän rekisteriin Potilastiedon arkistoon potilaskohtaisessa ostopalvelussa, PP13</w:t>
            </w:r>
            <w:r>
              <w:rPr>
                <w:szCs w:val="20"/>
              </w:rPr>
              <w:t xml:space="preserve"> </w:t>
            </w:r>
          </w:p>
          <w:p w14:paraId="6385EC5C" w14:textId="77777777" w:rsidR="001A210C" w:rsidRPr="00B55E82" w:rsidRDefault="001A210C" w:rsidP="00B611E6">
            <w:pPr>
              <w:rPr>
                <w:szCs w:val="20"/>
              </w:rPr>
            </w:pPr>
            <w:r w:rsidRPr="00B55E82">
              <w:rPr>
                <w:szCs w:val="20"/>
              </w:rPr>
              <w:t>Tuottajan asiakirjojen arkistointi järjestäjän rekisteriin Potilastiedon arkistoon väestötasoisessa ostopalvelussa, PP16</w:t>
            </w:r>
            <w:r>
              <w:rPr>
                <w:szCs w:val="20"/>
              </w:rPr>
              <w:t xml:space="preserve"> </w:t>
            </w:r>
          </w:p>
        </w:tc>
        <w:tc>
          <w:tcPr>
            <w:tcW w:w="1264" w:type="dxa"/>
            <w:tcBorders>
              <w:top w:val="none" w:sz="0" w:space="0" w:color="000000"/>
              <w:left w:val="none" w:sz="0" w:space="0" w:color="000000"/>
              <w:bottom w:val="single" w:sz="8" w:space="0" w:color="000000"/>
              <w:right w:val="single" w:sz="8" w:space="0" w:color="000000"/>
            </w:tcBorders>
          </w:tcPr>
          <w:p w14:paraId="23C978F7" w14:textId="77777777" w:rsidR="001A210C" w:rsidRDefault="001A210C" w:rsidP="00B611E6">
            <w:pPr>
              <w:rPr>
                <w:szCs w:val="20"/>
              </w:rPr>
            </w:pPr>
            <w:r>
              <w:rPr>
                <w:szCs w:val="20"/>
              </w:rPr>
              <w:t>PPA</w:t>
            </w:r>
          </w:p>
          <w:p w14:paraId="033252A8" w14:textId="77777777" w:rsidR="001A210C" w:rsidRDefault="001A210C" w:rsidP="00B611E6">
            <w:pPr>
              <w:rPr>
                <w:szCs w:val="20"/>
              </w:rPr>
            </w:pPr>
            <w:r>
              <w:rPr>
                <w:szCs w:val="20"/>
              </w:rPr>
              <w:t>-</w:t>
            </w:r>
          </w:p>
          <w:p w14:paraId="3C99AFFA" w14:textId="77777777" w:rsidR="001A210C" w:rsidRDefault="001A210C" w:rsidP="00B611E6">
            <w:pPr>
              <w:rPr>
                <w:szCs w:val="20"/>
              </w:rPr>
            </w:pPr>
            <w:r>
              <w:rPr>
                <w:szCs w:val="20"/>
              </w:rPr>
              <w:t>PPA</w:t>
            </w:r>
            <w:r>
              <w:rPr>
                <w:szCs w:val="20"/>
              </w:rPr>
              <w:br/>
            </w:r>
            <w:r>
              <w:rPr>
                <w:szCs w:val="20"/>
              </w:rPr>
              <w:br/>
            </w:r>
          </w:p>
          <w:p w14:paraId="6F00E575" w14:textId="77777777" w:rsidR="001A210C" w:rsidRPr="00B55E82" w:rsidRDefault="001A210C" w:rsidP="00B611E6">
            <w:pPr>
              <w:rPr>
                <w:szCs w:val="20"/>
              </w:rPr>
            </w:pPr>
            <w:r>
              <w:rPr>
                <w:szCs w:val="20"/>
              </w:rPr>
              <w:t>PPA</w:t>
            </w:r>
          </w:p>
        </w:tc>
      </w:tr>
      <w:tr w:rsidR="001A210C" w:rsidRPr="00B55E82" w14:paraId="2E01B0B4"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27BE7751" w14:textId="77777777" w:rsidR="001A210C" w:rsidRPr="00B55E82" w:rsidRDefault="001A210C" w:rsidP="00B611E6">
            <w:pPr>
              <w:rPr>
                <w:szCs w:val="20"/>
              </w:rPr>
            </w:pPr>
            <w:r w:rsidRPr="00B55E82">
              <w:rPr>
                <w:szCs w:val="20"/>
              </w:rPr>
              <w:t>Korvaa hoitoasiakirja (PPA)</w:t>
            </w:r>
          </w:p>
        </w:tc>
        <w:tc>
          <w:tcPr>
            <w:tcW w:w="5812" w:type="dxa"/>
            <w:tcBorders>
              <w:top w:val="none" w:sz="0" w:space="0" w:color="000000"/>
              <w:left w:val="none" w:sz="0" w:space="0" w:color="000000"/>
              <w:bottom w:val="single" w:sz="8" w:space="0" w:color="000000"/>
              <w:right w:val="single" w:sz="8" w:space="0" w:color="000000"/>
            </w:tcBorders>
          </w:tcPr>
          <w:p w14:paraId="50F41712" w14:textId="77777777" w:rsidR="001A210C" w:rsidRPr="00B55E82" w:rsidRDefault="001A210C" w:rsidP="00B611E6">
            <w:pPr>
              <w:rPr>
                <w:szCs w:val="20"/>
              </w:rPr>
            </w:pPr>
            <w:r w:rsidRPr="00B55E82">
              <w:rPr>
                <w:szCs w:val="20"/>
              </w:rPr>
              <w:t>Potilasasiakirjojen arkistointi, PPA</w:t>
            </w:r>
          </w:p>
        </w:tc>
        <w:tc>
          <w:tcPr>
            <w:tcW w:w="1264" w:type="dxa"/>
            <w:tcBorders>
              <w:top w:val="none" w:sz="0" w:space="0" w:color="000000"/>
              <w:left w:val="none" w:sz="0" w:space="0" w:color="000000"/>
              <w:bottom w:val="single" w:sz="8" w:space="0" w:color="000000"/>
              <w:right w:val="single" w:sz="8" w:space="0" w:color="000000"/>
            </w:tcBorders>
          </w:tcPr>
          <w:p w14:paraId="3F25F3AB" w14:textId="77777777" w:rsidR="001A210C" w:rsidRPr="00B55E82" w:rsidRDefault="001A210C" w:rsidP="00B611E6">
            <w:pPr>
              <w:rPr>
                <w:szCs w:val="20"/>
              </w:rPr>
            </w:pPr>
          </w:p>
        </w:tc>
      </w:tr>
      <w:tr w:rsidR="001A210C" w:rsidRPr="00B55E82" w14:paraId="20FBA70D"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11E4AB1B" w14:textId="77777777" w:rsidR="001A210C" w:rsidRPr="00B55E82" w:rsidRDefault="001A210C" w:rsidP="00B611E6">
            <w:pPr>
              <w:rPr>
                <w:szCs w:val="20"/>
              </w:rPr>
            </w:pPr>
            <w:r w:rsidRPr="00B55E82">
              <w:rPr>
                <w:szCs w:val="20"/>
              </w:rPr>
              <w:t>Korvaa hoitoasiakirja</w:t>
            </w:r>
          </w:p>
        </w:tc>
        <w:tc>
          <w:tcPr>
            <w:tcW w:w="5812" w:type="dxa"/>
            <w:tcBorders>
              <w:top w:val="none" w:sz="0" w:space="0" w:color="000000"/>
              <w:left w:val="none" w:sz="0" w:space="0" w:color="000000"/>
              <w:bottom w:val="single" w:sz="8" w:space="0" w:color="000000"/>
              <w:right w:val="single" w:sz="8" w:space="0" w:color="000000"/>
            </w:tcBorders>
          </w:tcPr>
          <w:p w14:paraId="0C84E9C0" w14:textId="77777777" w:rsidR="001A210C" w:rsidRPr="00B55E82" w:rsidRDefault="001A210C" w:rsidP="00B611E6">
            <w:pPr>
              <w:rPr>
                <w:szCs w:val="20"/>
              </w:rPr>
            </w:pPr>
            <w:r w:rsidRPr="00B55E82">
              <w:rPr>
                <w:szCs w:val="20"/>
              </w:rPr>
              <w:t>Palvelunantajan omien asiakirjojen arkistointi, PP1</w:t>
            </w:r>
            <w:r>
              <w:rPr>
                <w:szCs w:val="20"/>
              </w:rPr>
              <w:t xml:space="preserve"> </w:t>
            </w:r>
          </w:p>
          <w:p w14:paraId="62083467" w14:textId="77777777" w:rsidR="001A210C" w:rsidRPr="00B55E82" w:rsidRDefault="001A210C" w:rsidP="00B611E6">
            <w:pPr>
              <w:rPr>
                <w:szCs w:val="20"/>
              </w:rPr>
            </w:pPr>
            <w:r w:rsidRPr="00B55E82">
              <w:rPr>
                <w:szCs w:val="20"/>
              </w:rPr>
              <w:t>Vanhojen tietojen arkistointi, PP37</w:t>
            </w:r>
          </w:p>
          <w:p w14:paraId="6FCF4276" w14:textId="77777777" w:rsidR="001A210C" w:rsidRPr="00B55E82" w:rsidRDefault="001A210C" w:rsidP="00B611E6">
            <w:pPr>
              <w:rPr>
                <w:szCs w:val="20"/>
              </w:rPr>
            </w:pPr>
            <w:r w:rsidRPr="00B55E82">
              <w:rPr>
                <w:szCs w:val="20"/>
              </w:rPr>
              <w:t>Tuottajan asiakirjojen arkistointi järjestäjän rekisteriin Potilastiedon arkistoon potilaskohtaisessa ostopalvelussa, PP13</w:t>
            </w:r>
            <w:r>
              <w:rPr>
                <w:szCs w:val="20"/>
              </w:rPr>
              <w:t xml:space="preserve"> </w:t>
            </w:r>
          </w:p>
          <w:p w14:paraId="7D358A0C" w14:textId="77777777" w:rsidR="001A210C" w:rsidRPr="00B55E82" w:rsidRDefault="001A210C" w:rsidP="00B611E6">
            <w:pPr>
              <w:rPr>
                <w:szCs w:val="20"/>
              </w:rPr>
            </w:pPr>
            <w:r w:rsidRPr="00B55E82">
              <w:rPr>
                <w:szCs w:val="20"/>
              </w:rPr>
              <w:t>Tuottajan asiakirjojen arkistointi järjestäjän rekisteriin Potilastiedon arkistoon väestötasoisessa ostopalvelussa, PP16</w:t>
            </w:r>
            <w:r>
              <w:rPr>
                <w:szCs w:val="20"/>
              </w:rPr>
              <w:t xml:space="preserve"> </w:t>
            </w:r>
          </w:p>
        </w:tc>
        <w:tc>
          <w:tcPr>
            <w:tcW w:w="1264" w:type="dxa"/>
            <w:tcBorders>
              <w:top w:val="none" w:sz="0" w:space="0" w:color="000000"/>
              <w:left w:val="none" w:sz="0" w:space="0" w:color="000000"/>
              <w:bottom w:val="single" w:sz="8" w:space="0" w:color="000000"/>
              <w:right w:val="single" w:sz="8" w:space="0" w:color="000000"/>
            </w:tcBorders>
          </w:tcPr>
          <w:p w14:paraId="09FDDED5" w14:textId="77777777" w:rsidR="001A210C" w:rsidRDefault="001A210C" w:rsidP="00B611E6">
            <w:pPr>
              <w:rPr>
                <w:szCs w:val="20"/>
              </w:rPr>
            </w:pPr>
            <w:r>
              <w:rPr>
                <w:szCs w:val="20"/>
              </w:rPr>
              <w:t>PPA</w:t>
            </w:r>
          </w:p>
          <w:p w14:paraId="6B5A3737" w14:textId="77777777" w:rsidR="001A210C" w:rsidRDefault="001A210C" w:rsidP="00B611E6">
            <w:pPr>
              <w:rPr>
                <w:szCs w:val="20"/>
              </w:rPr>
            </w:pPr>
            <w:r>
              <w:rPr>
                <w:szCs w:val="20"/>
              </w:rPr>
              <w:t>-</w:t>
            </w:r>
          </w:p>
          <w:p w14:paraId="7F052EC4" w14:textId="77777777" w:rsidR="001A210C" w:rsidRDefault="001A210C" w:rsidP="00B611E6">
            <w:pPr>
              <w:rPr>
                <w:szCs w:val="20"/>
              </w:rPr>
            </w:pPr>
            <w:r>
              <w:rPr>
                <w:szCs w:val="20"/>
              </w:rPr>
              <w:t>PPA</w:t>
            </w:r>
            <w:r>
              <w:rPr>
                <w:szCs w:val="20"/>
              </w:rPr>
              <w:br/>
            </w:r>
            <w:r>
              <w:rPr>
                <w:szCs w:val="20"/>
              </w:rPr>
              <w:br/>
            </w:r>
          </w:p>
          <w:p w14:paraId="04E003BA" w14:textId="77777777" w:rsidR="001A210C" w:rsidRPr="00B55E82" w:rsidRDefault="001A210C" w:rsidP="00B611E6">
            <w:pPr>
              <w:rPr>
                <w:szCs w:val="20"/>
              </w:rPr>
            </w:pPr>
            <w:r>
              <w:rPr>
                <w:szCs w:val="20"/>
              </w:rPr>
              <w:t>PPA</w:t>
            </w:r>
          </w:p>
        </w:tc>
      </w:tr>
      <w:tr w:rsidR="001A210C" w:rsidRPr="00B55E82" w14:paraId="75AD27BE"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71446534" w14:textId="024933B6" w:rsidR="001A210C" w:rsidRPr="00B55E82" w:rsidRDefault="001A210C" w:rsidP="00B611E6">
            <w:pPr>
              <w:rPr>
                <w:szCs w:val="20"/>
              </w:rPr>
            </w:pPr>
            <w:r w:rsidRPr="00B55E82">
              <w:rPr>
                <w:szCs w:val="20"/>
              </w:rPr>
              <w:t xml:space="preserve">Korvaa </w:t>
            </w:r>
            <w:del w:id="130" w:author="Eklund Marjut" w:date="2021-12-03T08:04:00Z">
              <w:r w:rsidRPr="00B55E82" w:rsidDel="002530BF">
                <w:rPr>
                  <w:szCs w:val="20"/>
                </w:rPr>
                <w:delText>Kelan rekisterin</w:delText>
              </w:r>
            </w:del>
            <w:ins w:id="131" w:author="Eklund Marjut" w:date="2021-12-03T08:04:00Z">
              <w:r w:rsidR="002530BF">
                <w:rPr>
                  <w:szCs w:val="20"/>
                </w:rPr>
                <w:t>Tahdonilmaisupalvelun</w:t>
              </w:r>
            </w:ins>
            <w:r w:rsidRPr="00B55E82">
              <w:rPr>
                <w:szCs w:val="20"/>
              </w:rPr>
              <w:t xml:space="preserve"> asiakirja </w:t>
            </w:r>
          </w:p>
          <w:p w14:paraId="67EB60AB" w14:textId="3DA03821" w:rsidR="001A210C" w:rsidRPr="00B55E82" w:rsidRDefault="001A210C" w:rsidP="008D11BE">
            <w:pPr>
              <w:rPr>
                <w:szCs w:val="20"/>
              </w:rPr>
            </w:pPr>
            <w:r w:rsidRPr="00B55E82">
              <w:rPr>
                <w:szCs w:val="20"/>
              </w:rPr>
              <w:t>(</w:t>
            </w:r>
            <w:r w:rsidR="008D11BE">
              <w:rPr>
                <w:szCs w:val="20"/>
              </w:rPr>
              <w:t>luovutusten</w:t>
            </w:r>
            <w:r w:rsidR="008D11BE" w:rsidRPr="00B55E82">
              <w:rPr>
                <w:szCs w:val="20"/>
              </w:rPr>
              <w:t xml:space="preserve">hallinnan </w:t>
            </w:r>
            <w:r w:rsidRPr="00B55E82">
              <w:rPr>
                <w:szCs w:val="20"/>
              </w:rPr>
              <w:t>asiakirjat ja tahdonilmaisut)</w:t>
            </w:r>
          </w:p>
        </w:tc>
        <w:tc>
          <w:tcPr>
            <w:tcW w:w="5812" w:type="dxa"/>
            <w:tcBorders>
              <w:top w:val="none" w:sz="0" w:space="0" w:color="000000"/>
              <w:left w:val="none" w:sz="0" w:space="0" w:color="000000"/>
              <w:bottom w:val="single" w:sz="8" w:space="0" w:color="000000"/>
              <w:right w:val="single" w:sz="8" w:space="0" w:color="000000"/>
            </w:tcBorders>
          </w:tcPr>
          <w:p w14:paraId="4BE865CC" w14:textId="665A9E69" w:rsidR="001A210C" w:rsidRPr="00B55E82" w:rsidRDefault="001A210C" w:rsidP="00B611E6">
            <w:pPr>
              <w:rPr>
                <w:szCs w:val="20"/>
              </w:rPr>
            </w:pPr>
            <w:del w:id="132" w:author="Eklund Marjut" w:date="2021-12-03T08:05:00Z">
              <w:r w:rsidRPr="00B55E82" w:rsidDel="002530BF">
                <w:rPr>
                  <w:szCs w:val="20"/>
                </w:rPr>
                <w:delText>Kelan rekisteriin</w:delText>
              </w:r>
            </w:del>
            <w:ins w:id="133" w:author="Eklund Marjut" w:date="2021-12-03T08:05:00Z">
              <w:r w:rsidR="002530BF">
                <w:rPr>
                  <w:szCs w:val="20"/>
                </w:rPr>
                <w:t>Tahdonilmaisupalveluun</w:t>
              </w:r>
            </w:ins>
            <w:r w:rsidRPr="00B55E82">
              <w:rPr>
                <w:szCs w:val="20"/>
              </w:rPr>
              <w:t xml:space="preserve"> tallennus, PP23</w:t>
            </w:r>
          </w:p>
        </w:tc>
        <w:tc>
          <w:tcPr>
            <w:tcW w:w="1264" w:type="dxa"/>
            <w:tcBorders>
              <w:top w:val="none" w:sz="0" w:space="0" w:color="000000"/>
              <w:left w:val="none" w:sz="0" w:space="0" w:color="000000"/>
              <w:bottom w:val="single" w:sz="8" w:space="0" w:color="000000"/>
              <w:right w:val="single" w:sz="8" w:space="0" w:color="000000"/>
            </w:tcBorders>
          </w:tcPr>
          <w:p w14:paraId="2D962F9B" w14:textId="77777777" w:rsidR="001A210C" w:rsidRPr="00B55E82" w:rsidRDefault="001A210C" w:rsidP="00B611E6">
            <w:pPr>
              <w:rPr>
                <w:szCs w:val="20"/>
              </w:rPr>
            </w:pPr>
            <w:r>
              <w:rPr>
                <w:szCs w:val="20"/>
              </w:rPr>
              <w:t>-</w:t>
            </w:r>
          </w:p>
        </w:tc>
      </w:tr>
      <w:tr w:rsidR="001A210C" w:rsidRPr="00B55E82" w14:paraId="76C51D9A"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0EDAAD72" w14:textId="77777777" w:rsidR="001A210C" w:rsidRPr="00B55E82" w:rsidRDefault="001A210C" w:rsidP="00B611E6">
            <w:pPr>
              <w:rPr>
                <w:szCs w:val="20"/>
              </w:rPr>
            </w:pPr>
            <w:r w:rsidRPr="00B55E82">
              <w:rPr>
                <w:szCs w:val="20"/>
              </w:rPr>
              <w:t>Korvaa arkistoasiakirja</w:t>
            </w:r>
          </w:p>
        </w:tc>
        <w:tc>
          <w:tcPr>
            <w:tcW w:w="5812" w:type="dxa"/>
            <w:tcBorders>
              <w:top w:val="none" w:sz="0" w:space="0" w:color="000000"/>
              <w:left w:val="none" w:sz="0" w:space="0" w:color="000000"/>
              <w:bottom w:val="single" w:sz="8" w:space="0" w:color="000000"/>
              <w:right w:val="single" w:sz="8" w:space="0" w:color="000000"/>
            </w:tcBorders>
          </w:tcPr>
          <w:p w14:paraId="763CA6FB" w14:textId="6FD62B3A" w:rsidR="001A210C" w:rsidRPr="00B55E82" w:rsidRDefault="001A210C" w:rsidP="00397BB1">
            <w:pPr>
              <w:rPr>
                <w:szCs w:val="20"/>
              </w:rPr>
            </w:pPr>
            <w:r w:rsidRPr="00B55E82">
              <w:rPr>
                <w:szCs w:val="20"/>
              </w:rPr>
              <w:t xml:space="preserve">Arkistoasiakirjojen arkistointi, </w:t>
            </w:r>
            <w:del w:id="134" w:author="Eklund Marjut" w:date="2021-12-03T08:32:00Z">
              <w:r w:rsidRPr="00B55E82" w:rsidDel="00397BB1">
                <w:rPr>
                  <w:szCs w:val="20"/>
                </w:rPr>
                <w:delText>PP23</w:delText>
              </w:r>
            </w:del>
            <w:ins w:id="135" w:author="Eklund Marjut" w:date="2021-12-03T08:32:00Z">
              <w:r w:rsidR="00397BB1" w:rsidRPr="00B55E82">
                <w:rPr>
                  <w:szCs w:val="20"/>
                </w:rPr>
                <w:t>PP</w:t>
              </w:r>
              <w:r w:rsidR="00397BB1">
                <w:rPr>
                  <w:szCs w:val="20"/>
                </w:rPr>
                <w:t>32</w:t>
              </w:r>
            </w:ins>
          </w:p>
        </w:tc>
        <w:tc>
          <w:tcPr>
            <w:tcW w:w="1264" w:type="dxa"/>
            <w:tcBorders>
              <w:top w:val="none" w:sz="0" w:space="0" w:color="000000"/>
              <w:left w:val="none" w:sz="0" w:space="0" w:color="000000"/>
              <w:bottom w:val="single" w:sz="8" w:space="0" w:color="000000"/>
              <w:right w:val="single" w:sz="8" w:space="0" w:color="000000"/>
            </w:tcBorders>
          </w:tcPr>
          <w:p w14:paraId="0FDEF0B6" w14:textId="77777777" w:rsidR="001A210C" w:rsidRPr="00B55E82" w:rsidRDefault="001A210C" w:rsidP="00B611E6">
            <w:pPr>
              <w:rPr>
                <w:szCs w:val="20"/>
              </w:rPr>
            </w:pPr>
            <w:r>
              <w:rPr>
                <w:szCs w:val="20"/>
              </w:rPr>
              <w:t>-</w:t>
            </w:r>
          </w:p>
        </w:tc>
      </w:tr>
      <w:tr w:rsidR="001A210C" w:rsidRPr="00B55E82" w14:paraId="11922A8D"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030D9296" w14:textId="77777777" w:rsidR="001A210C" w:rsidRPr="00B55E82" w:rsidRDefault="001A210C" w:rsidP="00B611E6">
            <w:pPr>
              <w:rPr>
                <w:szCs w:val="20"/>
              </w:rPr>
            </w:pPr>
            <w:r w:rsidRPr="00B55E82">
              <w:rPr>
                <w:szCs w:val="20"/>
              </w:rPr>
              <w:t> </w:t>
            </w:r>
          </w:p>
          <w:p w14:paraId="3ABD3EDD" w14:textId="77777777" w:rsidR="001A210C" w:rsidRPr="00B55E82" w:rsidRDefault="001A210C" w:rsidP="00B611E6">
            <w:pPr>
              <w:rPr>
                <w:szCs w:val="20"/>
              </w:rPr>
            </w:pPr>
          </w:p>
          <w:p w14:paraId="09216AE0" w14:textId="77777777" w:rsidR="001A210C" w:rsidRPr="00B55E82" w:rsidRDefault="001A210C" w:rsidP="00B611E6">
            <w:pPr>
              <w:rPr>
                <w:szCs w:val="20"/>
              </w:rPr>
            </w:pPr>
          </w:p>
        </w:tc>
        <w:tc>
          <w:tcPr>
            <w:tcW w:w="5812" w:type="dxa"/>
            <w:tcBorders>
              <w:top w:val="none" w:sz="0" w:space="0" w:color="000000"/>
              <w:left w:val="none" w:sz="0" w:space="0" w:color="000000"/>
              <w:bottom w:val="single" w:sz="8" w:space="0" w:color="000000"/>
              <w:right w:val="single" w:sz="8" w:space="0" w:color="000000"/>
            </w:tcBorders>
          </w:tcPr>
          <w:p w14:paraId="620DBB89" w14:textId="77777777" w:rsidR="001A210C" w:rsidRPr="00B55E82" w:rsidRDefault="001A210C" w:rsidP="00B611E6">
            <w:pPr>
              <w:rPr>
                <w:szCs w:val="20"/>
              </w:rPr>
            </w:pPr>
            <w:r w:rsidRPr="00B55E82">
              <w:rPr>
                <w:szCs w:val="20"/>
              </w:rPr>
              <w:t> </w:t>
            </w:r>
          </w:p>
        </w:tc>
        <w:tc>
          <w:tcPr>
            <w:tcW w:w="1264" w:type="dxa"/>
            <w:tcBorders>
              <w:top w:val="none" w:sz="0" w:space="0" w:color="000000"/>
              <w:left w:val="none" w:sz="0" w:space="0" w:color="000000"/>
              <w:bottom w:val="single" w:sz="8" w:space="0" w:color="000000"/>
              <w:right w:val="single" w:sz="8" w:space="0" w:color="000000"/>
            </w:tcBorders>
          </w:tcPr>
          <w:p w14:paraId="43E05E65" w14:textId="77777777" w:rsidR="001A210C" w:rsidRPr="00B55E82" w:rsidRDefault="001A210C" w:rsidP="00B611E6">
            <w:pPr>
              <w:rPr>
                <w:szCs w:val="20"/>
              </w:rPr>
            </w:pPr>
          </w:p>
        </w:tc>
      </w:tr>
      <w:tr w:rsidR="001A210C" w:rsidRPr="00B55E82" w14:paraId="0FFFADF5" w14:textId="77777777" w:rsidTr="00B611E6">
        <w:trPr>
          <w:cantSplit/>
        </w:trPr>
        <w:tc>
          <w:tcPr>
            <w:tcW w:w="8354" w:type="dxa"/>
            <w:gridSpan w:val="2"/>
            <w:tcBorders>
              <w:top w:val="none" w:sz="0" w:space="0" w:color="000000"/>
              <w:left w:val="single" w:sz="8" w:space="0" w:color="000000"/>
              <w:bottom w:val="single" w:sz="8" w:space="0" w:color="000000"/>
              <w:right w:val="single" w:sz="8" w:space="0" w:color="000000"/>
            </w:tcBorders>
          </w:tcPr>
          <w:p w14:paraId="2F771F3E" w14:textId="77777777" w:rsidR="001A210C" w:rsidRPr="00B55E82" w:rsidRDefault="001A210C" w:rsidP="00B611E6">
            <w:pPr>
              <w:rPr>
                <w:szCs w:val="20"/>
              </w:rPr>
            </w:pPr>
            <w:r w:rsidRPr="00B55E82">
              <w:rPr>
                <w:b/>
                <w:szCs w:val="20"/>
              </w:rPr>
              <w:t>Haku</w:t>
            </w:r>
            <w:r w:rsidRPr="00B55E82">
              <w:rPr>
                <w:szCs w:val="20"/>
              </w:rPr>
              <w:t> </w:t>
            </w:r>
          </w:p>
        </w:tc>
        <w:tc>
          <w:tcPr>
            <w:tcW w:w="1264" w:type="dxa"/>
            <w:tcBorders>
              <w:top w:val="none" w:sz="0" w:space="0" w:color="000000"/>
              <w:left w:val="single" w:sz="8" w:space="0" w:color="000000"/>
              <w:bottom w:val="single" w:sz="8" w:space="0" w:color="000000"/>
              <w:right w:val="single" w:sz="8" w:space="0" w:color="000000"/>
            </w:tcBorders>
          </w:tcPr>
          <w:p w14:paraId="07F653F6" w14:textId="77777777" w:rsidR="001A210C" w:rsidRPr="00B55E82" w:rsidRDefault="001A210C" w:rsidP="00B611E6">
            <w:pPr>
              <w:rPr>
                <w:b/>
                <w:szCs w:val="20"/>
              </w:rPr>
            </w:pPr>
          </w:p>
        </w:tc>
      </w:tr>
      <w:tr w:rsidR="001A210C" w:rsidRPr="00B55E82" w14:paraId="4F224155"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5EC13C36" w14:textId="77777777" w:rsidR="001A210C" w:rsidRPr="00B55E82" w:rsidRDefault="001A210C" w:rsidP="00B611E6">
            <w:pPr>
              <w:rPr>
                <w:szCs w:val="20"/>
              </w:rPr>
            </w:pPr>
            <w:r w:rsidRPr="00B55E82">
              <w:rPr>
                <w:szCs w:val="20"/>
              </w:rPr>
              <w:lastRenderedPageBreak/>
              <w:t>Hae potilasasiakirjoja (PPB)</w:t>
            </w:r>
          </w:p>
        </w:tc>
        <w:tc>
          <w:tcPr>
            <w:tcW w:w="5812" w:type="dxa"/>
            <w:tcBorders>
              <w:top w:val="none" w:sz="0" w:space="0" w:color="000000"/>
              <w:left w:val="none" w:sz="0" w:space="0" w:color="000000"/>
              <w:bottom w:val="single" w:sz="8" w:space="0" w:color="000000"/>
              <w:right w:val="single" w:sz="8" w:space="0" w:color="000000"/>
            </w:tcBorders>
          </w:tcPr>
          <w:p w14:paraId="362FC3E7" w14:textId="77777777" w:rsidR="001A210C" w:rsidRPr="00B55E82" w:rsidRDefault="001A210C" w:rsidP="00B611E6">
            <w:pPr>
              <w:rPr>
                <w:szCs w:val="20"/>
              </w:rPr>
            </w:pPr>
            <w:r w:rsidRPr="00B55E82">
              <w:rPr>
                <w:szCs w:val="20"/>
              </w:rPr>
              <w:t>Potilasasiakirjojen haku, PPB</w:t>
            </w:r>
          </w:p>
        </w:tc>
        <w:tc>
          <w:tcPr>
            <w:tcW w:w="1264" w:type="dxa"/>
            <w:tcBorders>
              <w:top w:val="none" w:sz="0" w:space="0" w:color="000000"/>
              <w:left w:val="none" w:sz="0" w:space="0" w:color="000000"/>
              <w:bottom w:val="single" w:sz="8" w:space="0" w:color="000000"/>
              <w:right w:val="single" w:sz="8" w:space="0" w:color="000000"/>
            </w:tcBorders>
          </w:tcPr>
          <w:p w14:paraId="617B380D" w14:textId="77777777" w:rsidR="001A210C" w:rsidRPr="00B55E82" w:rsidRDefault="001A210C" w:rsidP="00B611E6">
            <w:pPr>
              <w:rPr>
                <w:szCs w:val="20"/>
              </w:rPr>
            </w:pPr>
          </w:p>
        </w:tc>
      </w:tr>
      <w:tr w:rsidR="001A210C" w:rsidRPr="00B55E82" w14:paraId="051A25D4"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70314852" w14:textId="77777777" w:rsidR="001A210C" w:rsidRPr="00B55E82" w:rsidRDefault="001A210C" w:rsidP="00B611E6">
            <w:pPr>
              <w:rPr>
                <w:szCs w:val="20"/>
              </w:rPr>
            </w:pPr>
            <w:r w:rsidRPr="00B55E82">
              <w:rPr>
                <w:szCs w:val="20"/>
              </w:rPr>
              <w:t>Hae oman rekisterin asiakirjoja</w:t>
            </w:r>
          </w:p>
        </w:tc>
        <w:tc>
          <w:tcPr>
            <w:tcW w:w="5812" w:type="dxa"/>
            <w:tcBorders>
              <w:top w:val="none" w:sz="0" w:space="0" w:color="000000"/>
              <w:left w:val="none" w:sz="0" w:space="0" w:color="000000"/>
              <w:bottom w:val="single" w:sz="8" w:space="0" w:color="000000"/>
              <w:right w:val="single" w:sz="8" w:space="0" w:color="000000"/>
            </w:tcBorders>
          </w:tcPr>
          <w:p w14:paraId="2DB067F4" w14:textId="77777777" w:rsidR="001A210C" w:rsidRPr="00B55E82" w:rsidRDefault="001A210C" w:rsidP="00B611E6">
            <w:pPr>
              <w:rPr>
                <w:szCs w:val="20"/>
              </w:rPr>
            </w:pPr>
            <w:r w:rsidRPr="00B55E82">
              <w:rPr>
                <w:szCs w:val="20"/>
              </w:rPr>
              <w:t>Palvelunantajan omien tietojen haku Potilastiedon arkistosta, PP2</w:t>
            </w:r>
          </w:p>
          <w:p w14:paraId="6390C059" w14:textId="77777777" w:rsidR="001A210C" w:rsidRPr="00B55E82" w:rsidRDefault="001A210C" w:rsidP="00B611E6">
            <w:pPr>
              <w:rPr>
                <w:szCs w:val="20"/>
              </w:rPr>
            </w:pPr>
            <w:r w:rsidRPr="00B55E82">
              <w:rPr>
                <w:szCs w:val="20"/>
              </w:rPr>
              <w:t>Palvelunantajan omien vanhojen tietojen haku Potilastiedon arkistosta, PP36</w:t>
            </w:r>
          </w:p>
        </w:tc>
        <w:tc>
          <w:tcPr>
            <w:tcW w:w="1264" w:type="dxa"/>
            <w:tcBorders>
              <w:top w:val="none" w:sz="0" w:space="0" w:color="000000"/>
              <w:left w:val="none" w:sz="0" w:space="0" w:color="000000"/>
              <w:bottom w:val="single" w:sz="8" w:space="0" w:color="000000"/>
              <w:right w:val="single" w:sz="8" w:space="0" w:color="000000"/>
            </w:tcBorders>
          </w:tcPr>
          <w:p w14:paraId="433005D3" w14:textId="77777777" w:rsidR="001A210C" w:rsidRDefault="001A210C" w:rsidP="00B611E6">
            <w:pPr>
              <w:rPr>
                <w:szCs w:val="20"/>
              </w:rPr>
            </w:pPr>
            <w:r>
              <w:rPr>
                <w:szCs w:val="20"/>
              </w:rPr>
              <w:t>PPB</w:t>
            </w:r>
            <w:r>
              <w:rPr>
                <w:szCs w:val="20"/>
              </w:rPr>
              <w:br/>
            </w:r>
          </w:p>
          <w:p w14:paraId="245C5448" w14:textId="77777777" w:rsidR="001A210C" w:rsidRPr="00B55E82" w:rsidRDefault="001A210C" w:rsidP="00B611E6">
            <w:pPr>
              <w:rPr>
                <w:szCs w:val="20"/>
              </w:rPr>
            </w:pPr>
            <w:r>
              <w:rPr>
                <w:szCs w:val="20"/>
              </w:rPr>
              <w:t>-</w:t>
            </w:r>
          </w:p>
        </w:tc>
      </w:tr>
      <w:tr w:rsidR="001A210C" w:rsidRPr="00B55E82" w14:paraId="68421923"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5729D70F" w14:textId="77777777" w:rsidR="001A210C" w:rsidRPr="00B55E82" w:rsidRDefault="001A210C" w:rsidP="00B611E6">
            <w:pPr>
              <w:rPr>
                <w:szCs w:val="20"/>
              </w:rPr>
            </w:pPr>
            <w:r w:rsidRPr="00B55E82">
              <w:rPr>
                <w:szCs w:val="20"/>
              </w:rPr>
              <w:t>Hae asiakirjoja luovutuksena</w:t>
            </w:r>
          </w:p>
        </w:tc>
        <w:tc>
          <w:tcPr>
            <w:tcW w:w="5812" w:type="dxa"/>
            <w:tcBorders>
              <w:top w:val="none" w:sz="0" w:space="0" w:color="000000"/>
              <w:left w:val="none" w:sz="0" w:space="0" w:color="000000"/>
              <w:bottom w:val="single" w:sz="8" w:space="0" w:color="000000"/>
              <w:right w:val="single" w:sz="8" w:space="0" w:color="000000"/>
            </w:tcBorders>
          </w:tcPr>
          <w:p w14:paraId="7B2C3842" w14:textId="77777777" w:rsidR="001A210C" w:rsidRPr="00B55E82" w:rsidRDefault="001A210C" w:rsidP="00B611E6">
            <w:pPr>
              <w:rPr>
                <w:szCs w:val="20"/>
              </w:rPr>
            </w:pPr>
            <w:r w:rsidRPr="00B55E82">
              <w:rPr>
                <w:szCs w:val="20"/>
              </w:rPr>
              <w:t>Luovutushaku, PP21</w:t>
            </w:r>
          </w:p>
          <w:p w14:paraId="6A7725B3" w14:textId="77777777" w:rsidR="001A210C" w:rsidRPr="00B55E82" w:rsidRDefault="001A210C" w:rsidP="00B611E6">
            <w:pPr>
              <w:rPr>
                <w:szCs w:val="20"/>
              </w:rPr>
            </w:pPr>
            <w:r w:rsidRPr="00B55E82">
              <w:rPr>
                <w:szCs w:val="20"/>
              </w:rPr>
              <w:t>Haku yhteisestä potilastietorekisteristä, PP22</w:t>
            </w:r>
          </w:p>
          <w:p w14:paraId="77EE2941" w14:textId="77777777" w:rsidR="001A210C" w:rsidRPr="00B55E82" w:rsidRDefault="001A210C" w:rsidP="00B611E6">
            <w:pPr>
              <w:rPr>
                <w:szCs w:val="20"/>
              </w:rPr>
            </w:pPr>
            <w:r w:rsidRPr="00B55E82">
              <w:rPr>
                <w:szCs w:val="20"/>
              </w:rPr>
              <w:t>Ennakkohaku, PP30</w:t>
            </w:r>
          </w:p>
          <w:p w14:paraId="06B18BAB" w14:textId="4696191D" w:rsidR="001A210C" w:rsidRPr="00B55E82" w:rsidRDefault="00771FA1" w:rsidP="00771FA1">
            <w:pPr>
              <w:rPr>
                <w:szCs w:val="20"/>
              </w:rPr>
            </w:pPr>
            <w:r>
              <w:rPr>
                <w:szCs w:val="20"/>
              </w:rPr>
              <w:t>Luovutush</w:t>
            </w:r>
            <w:r w:rsidR="00FA0431">
              <w:rPr>
                <w:szCs w:val="20"/>
              </w:rPr>
              <w:t>aku</w:t>
            </w:r>
            <w:r w:rsidR="001A210C" w:rsidRPr="00B55E82">
              <w:rPr>
                <w:szCs w:val="20"/>
              </w:rPr>
              <w:t xml:space="preserve"> Potilastiedon arkistosta hätätilanteessa, PP6</w:t>
            </w:r>
          </w:p>
        </w:tc>
        <w:tc>
          <w:tcPr>
            <w:tcW w:w="1264" w:type="dxa"/>
            <w:tcBorders>
              <w:top w:val="none" w:sz="0" w:space="0" w:color="000000"/>
              <w:left w:val="none" w:sz="0" w:space="0" w:color="000000"/>
              <w:bottom w:val="single" w:sz="8" w:space="0" w:color="000000"/>
              <w:right w:val="single" w:sz="8" w:space="0" w:color="000000"/>
            </w:tcBorders>
          </w:tcPr>
          <w:p w14:paraId="6447C5B5" w14:textId="77777777" w:rsidR="001A210C" w:rsidRDefault="001A210C" w:rsidP="00B611E6">
            <w:pPr>
              <w:rPr>
                <w:szCs w:val="20"/>
              </w:rPr>
            </w:pPr>
            <w:r>
              <w:rPr>
                <w:szCs w:val="20"/>
              </w:rPr>
              <w:t>PPB</w:t>
            </w:r>
          </w:p>
          <w:p w14:paraId="30789F80" w14:textId="77777777" w:rsidR="001A210C" w:rsidRDefault="001A210C" w:rsidP="00B611E6">
            <w:pPr>
              <w:rPr>
                <w:szCs w:val="20"/>
              </w:rPr>
            </w:pPr>
            <w:r>
              <w:rPr>
                <w:szCs w:val="20"/>
              </w:rPr>
              <w:t>-</w:t>
            </w:r>
          </w:p>
          <w:p w14:paraId="1E8BB6D0" w14:textId="77777777" w:rsidR="001A210C" w:rsidRDefault="001A210C" w:rsidP="00B611E6">
            <w:pPr>
              <w:rPr>
                <w:szCs w:val="20"/>
              </w:rPr>
            </w:pPr>
            <w:r>
              <w:rPr>
                <w:szCs w:val="20"/>
              </w:rPr>
              <w:t>PPB</w:t>
            </w:r>
          </w:p>
          <w:p w14:paraId="70F0FDB6" w14:textId="77777777" w:rsidR="001A210C" w:rsidRPr="00B55E82" w:rsidRDefault="001A210C" w:rsidP="00B611E6">
            <w:pPr>
              <w:rPr>
                <w:szCs w:val="20"/>
              </w:rPr>
            </w:pPr>
            <w:r>
              <w:rPr>
                <w:szCs w:val="20"/>
              </w:rPr>
              <w:t>PPB</w:t>
            </w:r>
          </w:p>
        </w:tc>
      </w:tr>
      <w:tr w:rsidR="001A210C" w:rsidRPr="00B55E82" w14:paraId="11BADF22"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4ACB54D1" w14:textId="77777777" w:rsidR="001A210C" w:rsidRPr="00B55E82" w:rsidRDefault="001A210C" w:rsidP="00B611E6">
            <w:pPr>
              <w:rPr>
                <w:szCs w:val="20"/>
              </w:rPr>
            </w:pPr>
            <w:r w:rsidRPr="00B55E82">
              <w:rPr>
                <w:szCs w:val="20"/>
              </w:rPr>
              <w:t>Hae asiakirjoja ostopalvelutilanteessa</w:t>
            </w:r>
          </w:p>
        </w:tc>
        <w:tc>
          <w:tcPr>
            <w:tcW w:w="5812" w:type="dxa"/>
            <w:tcBorders>
              <w:top w:val="none" w:sz="0" w:space="0" w:color="000000"/>
              <w:left w:val="none" w:sz="0" w:space="0" w:color="000000"/>
              <w:bottom w:val="single" w:sz="8" w:space="0" w:color="000000"/>
              <w:right w:val="single" w:sz="8" w:space="0" w:color="000000"/>
            </w:tcBorders>
          </w:tcPr>
          <w:p w14:paraId="7581AE7D" w14:textId="77777777" w:rsidR="001A210C" w:rsidRPr="00B55E82" w:rsidRDefault="001A210C" w:rsidP="00B611E6">
            <w:pPr>
              <w:rPr>
                <w:szCs w:val="20"/>
              </w:rPr>
            </w:pPr>
            <w:r w:rsidRPr="00B55E82">
              <w:rPr>
                <w:szCs w:val="20"/>
              </w:rPr>
              <w:t>Tuottajan tekemä haku järjestäjän rekisteristä Potilastiedon arkistosta potilaskohtaisessa ostopalvelussa, PP12</w:t>
            </w:r>
          </w:p>
          <w:p w14:paraId="0B0FE614" w14:textId="77777777" w:rsidR="001A210C" w:rsidRPr="00B55E82" w:rsidRDefault="001A210C" w:rsidP="00B611E6">
            <w:pPr>
              <w:rPr>
                <w:szCs w:val="20"/>
              </w:rPr>
            </w:pPr>
            <w:r w:rsidRPr="00B55E82">
              <w:rPr>
                <w:szCs w:val="20"/>
              </w:rPr>
              <w:t>Tuottajan tekemä haku järjestäjän rekisteristä Potilastiedon arkistosta väestötasoisessa ostopalvelussa, PP15</w:t>
            </w:r>
          </w:p>
          <w:p w14:paraId="7BFA39B2" w14:textId="77777777" w:rsidR="001A210C" w:rsidRPr="00B55E82" w:rsidRDefault="001A210C" w:rsidP="00B611E6">
            <w:pPr>
              <w:rPr>
                <w:szCs w:val="20"/>
              </w:rPr>
            </w:pPr>
            <w:r w:rsidRPr="00B55E82">
              <w:rPr>
                <w:szCs w:val="20"/>
              </w:rPr>
              <w:t>Luovutushaku potilaskohtaisessa ostopalvelutilanteessa, PP40</w:t>
            </w:r>
            <w:r>
              <w:rPr>
                <w:szCs w:val="20"/>
              </w:rPr>
              <w:t xml:space="preserve"> </w:t>
            </w:r>
          </w:p>
          <w:p w14:paraId="498456DA" w14:textId="074E4BA6" w:rsidR="001A210C" w:rsidRPr="00B55E82" w:rsidRDefault="00771FA1" w:rsidP="00B611E6">
            <w:pPr>
              <w:rPr>
                <w:szCs w:val="20"/>
              </w:rPr>
            </w:pPr>
            <w:r>
              <w:rPr>
                <w:szCs w:val="20"/>
              </w:rPr>
              <w:t>Luovutush</w:t>
            </w:r>
            <w:r w:rsidR="00FA0431">
              <w:rPr>
                <w:szCs w:val="20"/>
              </w:rPr>
              <w:t>aku</w:t>
            </w:r>
            <w:r w:rsidR="001A210C" w:rsidRPr="00B55E82">
              <w:rPr>
                <w:szCs w:val="20"/>
              </w:rPr>
              <w:t xml:space="preserve"> Potilastiedon arkistosta potilaskohtaisessa ostopalvelussa hätätilanteessa, PP42</w:t>
            </w:r>
          </w:p>
          <w:p w14:paraId="7504C654" w14:textId="77777777" w:rsidR="001A210C" w:rsidRPr="00B55E82" w:rsidRDefault="001A210C" w:rsidP="00B611E6">
            <w:pPr>
              <w:rPr>
                <w:szCs w:val="20"/>
              </w:rPr>
            </w:pPr>
            <w:r w:rsidRPr="00B55E82">
              <w:rPr>
                <w:szCs w:val="20"/>
              </w:rPr>
              <w:t>Luovutushaku väestötasoisessa ostopalvelutilanteessa, PP44</w:t>
            </w:r>
            <w:r>
              <w:rPr>
                <w:szCs w:val="20"/>
              </w:rPr>
              <w:t xml:space="preserve"> </w:t>
            </w:r>
          </w:p>
          <w:p w14:paraId="53397C40" w14:textId="61B8D82C" w:rsidR="001A210C" w:rsidRPr="00B55E82" w:rsidRDefault="00771FA1" w:rsidP="00B611E6">
            <w:pPr>
              <w:rPr>
                <w:szCs w:val="20"/>
              </w:rPr>
            </w:pPr>
            <w:r>
              <w:rPr>
                <w:szCs w:val="20"/>
              </w:rPr>
              <w:t>Luovutush</w:t>
            </w:r>
            <w:r w:rsidR="00FA0431">
              <w:rPr>
                <w:szCs w:val="20"/>
              </w:rPr>
              <w:t>aku</w:t>
            </w:r>
            <w:r w:rsidR="001A210C" w:rsidRPr="00B55E82">
              <w:rPr>
                <w:szCs w:val="20"/>
              </w:rPr>
              <w:t xml:space="preserve"> Potilastiedon arkistosta väestötasoisessa ostopalvelussa hätätilanteessa, PP46</w:t>
            </w:r>
          </w:p>
        </w:tc>
        <w:tc>
          <w:tcPr>
            <w:tcW w:w="1264" w:type="dxa"/>
            <w:tcBorders>
              <w:top w:val="none" w:sz="0" w:space="0" w:color="000000"/>
              <w:left w:val="none" w:sz="0" w:space="0" w:color="000000"/>
              <w:bottom w:val="single" w:sz="8" w:space="0" w:color="000000"/>
              <w:right w:val="single" w:sz="8" w:space="0" w:color="000000"/>
            </w:tcBorders>
          </w:tcPr>
          <w:p w14:paraId="5F608747" w14:textId="77777777" w:rsidR="001A210C" w:rsidRDefault="001A210C" w:rsidP="00B611E6">
            <w:pPr>
              <w:rPr>
                <w:szCs w:val="20"/>
              </w:rPr>
            </w:pPr>
            <w:r>
              <w:rPr>
                <w:szCs w:val="20"/>
              </w:rPr>
              <w:t>PPB</w:t>
            </w:r>
            <w:r>
              <w:rPr>
                <w:szCs w:val="20"/>
              </w:rPr>
              <w:br/>
            </w:r>
          </w:p>
          <w:p w14:paraId="15329B71" w14:textId="77777777" w:rsidR="001A210C" w:rsidRDefault="001A210C" w:rsidP="00B611E6">
            <w:pPr>
              <w:rPr>
                <w:szCs w:val="20"/>
              </w:rPr>
            </w:pPr>
            <w:r>
              <w:rPr>
                <w:szCs w:val="20"/>
              </w:rPr>
              <w:t>PPB</w:t>
            </w:r>
            <w:r>
              <w:rPr>
                <w:szCs w:val="20"/>
              </w:rPr>
              <w:br/>
            </w:r>
          </w:p>
          <w:p w14:paraId="51820010" w14:textId="77777777" w:rsidR="001A210C" w:rsidRDefault="001A210C" w:rsidP="00B611E6">
            <w:pPr>
              <w:rPr>
                <w:szCs w:val="20"/>
              </w:rPr>
            </w:pPr>
            <w:r>
              <w:rPr>
                <w:szCs w:val="20"/>
              </w:rPr>
              <w:t>PPB</w:t>
            </w:r>
          </w:p>
          <w:p w14:paraId="034940A1" w14:textId="77777777" w:rsidR="001A210C" w:rsidRDefault="001A210C" w:rsidP="00B611E6">
            <w:pPr>
              <w:rPr>
                <w:szCs w:val="20"/>
              </w:rPr>
            </w:pPr>
            <w:r>
              <w:rPr>
                <w:szCs w:val="20"/>
              </w:rPr>
              <w:t>PPB</w:t>
            </w:r>
            <w:r>
              <w:rPr>
                <w:szCs w:val="20"/>
              </w:rPr>
              <w:br/>
            </w:r>
          </w:p>
          <w:p w14:paraId="2C4119A9" w14:textId="77777777" w:rsidR="001A210C" w:rsidRDefault="001A210C" w:rsidP="00B611E6">
            <w:pPr>
              <w:rPr>
                <w:szCs w:val="20"/>
              </w:rPr>
            </w:pPr>
            <w:r>
              <w:rPr>
                <w:szCs w:val="20"/>
              </w:rPr>
              <w:t>PPB</w:t>
            </w:r>
          </w:p>
          <w:p w14:paraId="58823293" w14:textId="77777777" w:rsidR="001A210C" w:rsidRDefault="001A210C" w:rsidP="00B611E6">
            <w:pPr>
              <w:rPr>
                <w:szCs w:val="20"/>
              </w:rPr>
            </w:pPr>
            <w:r>
              <w:rPr>
                <w:szCs w:val="20"/>
              </w:rPr>
              <w:t>PPB</w:t>
            </w:r>
          </w:p>
          <w:p w14:paraId="15DB1B81" w14:textId="77777777" w:rsidR="001A210C" w:rsidRPr="00B55E82" w:rsidRDefault="001A210C" w:rsidP="00B611E6">
            <w:pPr>
              <w:rPr>
                <w:szCs w:val="20"/>
              </w:rPr>
            </w:pPr>
          </w:p>
        </w:tc>
      </w:tr>
      <w:tr w:rsidR="001A210C" w:rsidRPr="00B55E82" w14:paraId="6AA9CFCE"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490EE8D4" w14:textId="583B4BE6" w:rsidR="001A210C" w:rsidRPr="00B55E82" w:rsidRDefault="001A210C" w:rsidP="00B611E6">
            <w:pPr>
              <w:rPr>
                <w:szCs w:val="20"/>
              </w:rPr>
            </w:pPr>
            <w:r w:rsidRPr="00B55E82">
              <w:rPr>
                <w:szCs w:val="20"/>
              </w:rPr>
              <w:t xml:space="preserve">Hae </w:t>
            </w:r>
            <w:del w:id="136" w:author="Eklund Marjut" w:date="2021-12-03T10:01:00Z">
              <w:r w:rsidRPr="00B55E82" w:rsidDel="00AC710C">
                <w:rPr>
                  <w:szCs w:val="20"/>
                </w:rPr>
                <w:delText>Kelan rekisteri</w:delText>
              </w:r>
            </w:del>
            <w:ins w:id="137" w:author="Eklund Marjut" w:date="2021-12-03T10:01:00Z">
              <w:r w:rsidR="00AC710C">
                <w:rPr>
                  <w:szCs w:val="20"/>
                </w:rPr>
                <w:t>Tahdonilmaisupalvelu</w:t>
              </w:r>
            </w:ins>
            <w:r w:rsidRPr="00B55E82">
              <w:rPr>
                <w:szCs w:val="20"/>
              </w:rPr>
              <w:t>n asiakirjoja</w:t>
            </w:r>
          </w:p>
        </w:tc>
        <w:tc>
          <w:tcPr>
            <w:tcW w:w="5812" w:type="dxa"/>
            <w:tcBorders>
              <w:top w:val="none" w:sz="0" w:space="0" w:color="000000"/>
              <w:left w:val="none" w:sz="0" w:space="0" w:color="000000"/>
              <w:bottom w:val="single" w:sz="8" w:space="0" w:color="000000"/>
              <w:right w:val="single" w:sz="8" w:space="0" w:color="000000"/>
            </w:tcBorders>
          </w:tcPr>
          <w:p w14:paraId="5C06DFCF" w14:textId="597798B7" w:rsidR="001A210C" w:rsidRPr="00B55E82" w:rsidRDefault="005169C6" w:rsidP="00B611E6">
            <w:pPr>
              <w:rPr>
                <w:szCs w:val="20"/>
              </w:rPr>
            </w:pPr>
            <w:r>
              <w:rPr>
                <w:szCs w:val="20"/>
              </w:rPr>
              <w:t>Asiakirjojen</w:t>
            </w:r>
            <w:r w:rsidRPr="00B55E82">
              <w:rPr>
                <w:szCs w:val="20"/>
              </w:rPr>
              <w:t xml:space="preserve"> </w:t>
            </w:r>
            <w:r w:rsidR="001A210C" w:rsidRPr="00B55E82">
              <w:rPr>
                <w:szCs w:val="20"/>
              </w:rPr>
              <w:t xml:space="preserve">haku </w:t>
            </w:r>
            <w:del w:id="138" w:author="Eklund Marjut" w:date="2021-12-03T09:59:00Z">
              <w:r w:rsidR="001A210C" w:rsidRPr="00B55E82" w:rsidDel="00AC710C">
                <w:rPr>
                  <w:szCs w:val="20"/>
                </w:rPr>
                <w:delText>Kelan rekisteristä</w:delText>
              </w:r>
            </w:del>
            <w:ins w:id="139" w:author="Eklund Marjut" w:date="2021-12-03T09:59:00Z">
              <w:r w:rsidR="00AC710C">
                <w:rPr>
                  <w:szCs w:val="20"/>
                </w:rPr>
                <w:t>Tahdonilmaisupalvelusta</w:t>
              </w:r>
            </w:ins>
            <w:r w:rsidR="001A210C" w:rsidRPr="00B55E82">
              <w:rPr>
                <w:szCs w:val="20"/>
              </w:rPr>
              <w:t>, PP24</w:t>
            </w:r>
          </w:p>
          <w:p w14:paraId="0EC4FD64" w14:textId="1CDD5D92" w:rsidR="001A210C" w:rsidRPr="00B55E82" w:rsidRDefault="005169C6" w:rsidP="00B611E6">
            <w:pPr>
              <w:rPr>
                <w:szCs w:val="20"/>
              </w:rPr>
            </w:pPr>
            <w:r>
              <w:rPr>
                <w:szCs w:val="20"/>
              </w:rPr>
              <w:t>Asiakirjojen</w:t>
            </w:r>
            <w:r w:rsidRPr="00B55E82">
              <w:rPr>
                <w:szCs w:val="20"/>
              </w:rPr>
              <w:t xml:space="preserve"> </w:t>
            </w:r>
            <w:r w:rsidR="001A210C" w:rsidRPr="00B55E82">
              <w:rPr>
                <w:szCs w:val="20"/>
              </w:rPr>
              <w:t xml:space="preserve">haku </w:t>
            </w:r>
            <w:del w:id="140" w:author="Eklund Marjut" w:date="2021-12-03T09:59:00Z">
              <w:r w:rsidR="001A210C" w:rsidRPr="00B55E82" w:rsidDel="00AC710C">
                <w:rPr>
                  <w:szCs w:val="20"/>
                </w:rPr>
                <w:delText>Kelan rekisteristä</w:delText>
              </w:r>
            </w:del>
            <w:ins w:id="141" w:author="Eklund Marjut" w:date="2021-12-03T09:59:00Z">
              <w:r w:rsidR="00AC710C">
                <w:rPr>
                  <w:szCs w:val="20"/>
                </w:rPr>
                <w:t>Tahdonilmaisupalvelusta</w:t>
              </w:r>
            </w:ins>
            <w:r w:rsidR="001A210C" w:rsidRPr="00B55E82">
              <w:rPr>
                <w:szCs w:val="20"/>
              </w:rPr>
              <w:t xml:space="preserve"> (järjestelmä), PP25</w:t>
            </w:r>
          </w:p>
          <w:p w14:paraId="36399C1A" w14:textId="4752B14C" w:rsidR="001A210C" w:rsidRPr="00B55E82" w:rsidRDefault="00771FA1" w:rsidP="00B611E6">
            <w:pPr>
              <w:rPr>
                <w:szCs w:val="20"/>
              </w:rPr>
            </w:pPr>
            <w:r>
              <w:rPr>
                <w:szCs w:val="20"/>
              </w:rPr>
              <w:t>T</w:t>
            </w:r>
            <w:r w:rsidR="001A210C" w:rsidRPr="00B55E82">
              <w:rPr>
                <w:szCs w:val="20"/>
              </w:rPr>
              <w:t xml:space="preserve">ahdonilmaisujen haku </w:t>
            </w:r>
            <w:del w:id="142" w:author="Eklund Marjut" w:date="2021-12-03T09:59:00Z">
              <w:r w:rsidR="001A210C" w:rsidRPr="00B55E82" w:rsidDel="00AC710C">
                <w:rPr>
                  <w:szCs w:val="20"/>
                </w:rPr>
                <w:delText>Kelan rekisteristä</w:delText>
              </w:r>
            </w:del>
            <w:ins w:id="143" w:author="Eklund Marjut" w:date="2021-12-03T09:59:00Z">
              <w:r w:rsidR="00AC710C">
                <w:rPr>
                  <w:szCs w:val="20"/>
                </w:rPr>
                <w:t>Tahdonilmaisupalvelusta</w:t>
              </w:r>
            </w:ins>
            <w:r w:rsidR="001A210C" w:rsidRPr="00B55E82">
              <w:rPr>
                <w:szCs w:val="20"/>
              </w:rPr>
              <w:t>, PP26</w:t>
            </w:r>
          </w:p>
        </w:tc>
        <w:tc>
          <w:tcPr>
            <w:tcW w:w="1264" w:type="dxa"/>
            <w:tcBorders>
              <w:top w:val="none" w:sz="0" w:space="0" w:color="000000"/>
              <w:left w:val="none" w:sz="0" w:space="0" w:color="000000"/>
              <w:bottom w:val="single" w:sz="8" w:space="0" w:color="000000"/>
              <w:right w:val="single" w:sz="8" w:space="0" w:color="000000"/>
            </w:tcBorders>
          </w:tcPr>
          <w:p w14:paraId="5B2662D1" w14:textId="77777777" w:rsidR="001A210C" w:rsidRPr="00B55E82" w:rsidRDefault="001A210C" w:rsidP="00B611E6">
            <w:pPr>
              <w:rPr>
                <w:szCs w:val="20"/>
              </w:rPr>
            </w:pPr>
            <w:r>
              <w:rPr>
                <w:szCs w:val="20"/>
              </w:rPr>
              <w:t>-</w:t>
            </w:r>
          </w:p>
        </w:tc>
      </w:tr>
      <w:tr w:rsidR="001A210C" w:rsidRPr="00B55E82" w14:paraId="5E8300FF"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0F95F08C" w14:textId="2FCD3B21" w:rsidR="001A210C" w:rsidRPr="00B55E82" w:rsidRDefault="001A210C" w:rsidP="00B611E6">
            <w:pPr>
              <w:rPr>
                <w:szCs w:val="20"/>
              </w:rPr>
            </w:pPr>
            <w:r w:rsidRPr="00B55E82">
              <w:rPr>
                <w:szCs w:val="20"/>
              </w:rPr>
              <w:t xml:space="preserve">Hae </w:t>
            </w:r>
            <w:del w:id="144" w:author="Eklund Marjut" w:date="2021-12-03T10:01:00Z">
              <w:r w:rsidRPr="00B55E82" w:rsidDel="00AC710C">
                <w:rPr>
                  <w:szCs w:val="20"/>
                </w:rPr>
                <w:delText>Kelan rekisteri</w:delText>
              </w:r>
            </w:del>
            <w:ins w:id="145" w:author="Eklund Marjut" w:date="2021-12-03T10:01:00Z">
              <w:r w:rsidR="00AC710C">
                <w:rPr>
                  <w:szCs w:val="20"/>
                </w:rPr>
                <w:t>Tahdonilmaisupalvelu</w:t>
              </w:r>
            </w:ins>
            <w:r w:rsidRPr="00B55E82">
              <w:rPr>
                <w:szCs w:val="20"/>
              </w:rPr>
              <w:t>n asiakirjoja</w:t>
            </w:r>
          </w:p>
        </w:tc>
        <w:tc>
          <w:tcPr>
            <w:tcW w:w="5812" w:type="dxa"/>
            <w:tcBorders>
              <w:top w:val="none" w:sz="0" w:space="0" w:color="000000"/>
              <w:left w:val="none" w:sz="0" w:space="0" w:color="000000"/>
              <w:bottom w:val="single" w:sz="8" w:space="0" w:color="000000"/>
              <w:right w:val="single" w:sz="8" w:space="0" w:color="000000"/>
            </w:tcBorders>
          </w:tcPr>
          <w:p w14:paraId="0639F51E" w14:textId="0EF1F293" w:rsidR="001A210C" w:rsidRPr="00B55E82" w:rsidRDefault="00771FA1" w:rsidP="00B611E6">
            <w:pPr>
              <w:rPr>
                <w:szCs w:val="20"/>
              </w:rPr>
            </w:pPr>
            <w:r>
              <w:rPr>
                <w:szCs w:val="20"/>
              </w:rPr>
              <w:t>T</w:t>
            </w:r>
            <w:r w:rsidR="001A210C" w:rsidRPr="00B55E82">
              <w:rPr>
                <w:szCs w:val="20"/>
              </w:rPr>
              <w:t xml:space="preserve">ahdonilmaisujen haku </w:t>
            </w:r>
            <w:del w:id="146" w:author="Eklund Marjut" w:date="2021-12-03T09:59:00Z">
              <w:r w:rsidR="001A210C" w:rsidRPr="00B55E82" w:rsidDel="00AC710C">
                <w:rPr>
                  <w:szCs w:val="20"/>
                </w:rPr>
                <w:delText>Kelan rekisteristä</w:delText>
              </w:r>
            </w:del>
            <w:ins w:id="147" w:author="Eklund Marjut" w:date="2021-12-03T09:59:00Z">
              <w:r w:rsidR="00AC710C">
                <w:rPr>
                  <w:szCs w:val="20"/>
                </w:rPr>
                <w:t>Tahdonilmaisupalvelusta</w:t>
              </w:r>
            </w:ins>
            <w:r w:rsidR="001A210C" w:rsidRPr="00B55E82">
              <w:rPr>
                <w:szCs w:val="20"/>
              </w:rPr>
              <w:t xml:space="preserve"> potilaskohtaisessa ostopalvelutilanteessa, PP48</w:t>
            </w:r>
          </w:p>
          <w:p w14:paraId="787D3399" w14:textId="693BB731" w:rsidR="001A210C" w:rsidRPr="00B55E82" w:rsidRDefault="00771FA1" w:rsidP="00B611E6">
            <w:pPr>
              <w:rPr>
                <w:szCs w:val="20"/>
              </w:rPr>
            </w:pPr>
            <w:r>
              <w:rPr>
                <w:szCs w:val="20"/>
              </w:rPr>
              <w:t>T</w:t>
            </w:r>
            <w:r w:rsidR="001A210C" w:rsidRPr="00B55E82">
              <w:rPr>
                <w:szCs w:val="20"/>
              </w:rPr>
              <w:t xml:space="preserve">ahdonilmaisujen haku </w:t>
            </w:r>
            <w:del w:id="148" w:author="Eklund Marjut" w:date="2021-12-03T09:59:00Z">
              <w:r w:rsidR="001A210C" w:rsidRPr="00B55E82" w:rsidDel="00AC710C">
                <w:rPr>
                  <w:szCs w:val="20"/>
                </w:rPr>
                <w:delText>Kelan rekisteristä</w:delText>
              </w:r>
            </w:del>
            <w:ins w:id="149" w:author="Eklund Marjut" w:date="2021-12-03T09:59:00Z">
              <w:r w:rsidR="00AC710C">
                <w:rPr>
                  <w:szCs w:val="20"/>
                </w:rPr>
                <w:t>Tahdonilmaisupalvelusta</w:t>
              </w:r>
            </w:ins>
            <w:r w:rsidR="001A210C" w:rsidRPr="00B55E82">
              <w:rPr>
                <w:szCs w:val="20"/>
              </w:rPr>
              <w:t xml:space="preserve"> väestötasoisessa ostopalvelutilanteessa, PP49</w:t>
            </w:r>
          </w:p>
        </w:tc>
        <w:tc>
          <w:tcPr>
            <w:tcW w:w="1264" w:type="dxa"/>
            <w:tcBorders>
              <w:top w:val="none" w:sz="0" w:space="0" w:color="000000"/>
              <w:left w:val="none" w:sz="0" w:space="0" w:color="000000"/>
              <w:bottom w:val="single" w:sz="8" w:space="0" w:color="000000"/>
              <w:right w:val="single" w:sz="8" w:space="0" w:color="000000"/>
            </w:tcBorders>
          </w:tcPr>
          <w:p w14:paraId="76315B28" w14:textId="77777777" w:rsidR="001A210C" w:rsidRPr="00B55E82" w:rsidRDefault="001A210C" w:rsidP="00B611E6">
            <w:pPr>
              <w:rPr>
                <w:szCs w:val="20"/>
              </w:rPr>
            </w:pPr>
            <w:r>
              <w:rPr>
                <w:szCs w:val="20"/>
              </w:rPr>
              <w:t>-</w:t>
            </w:r>
          </w:p>
        </w:tc>
      </w:tr>
      <w:tr w:rsidR="001A210C" w:rsidRPr="00B55E82" w14:paraId="1F490546"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62CA0D07" w14:textId="61E028E5" w:rsidR="001A210C" w:rsidRPr="00B55E82" w:rsidRDefault="001A210C" w:rsidP="00ED0DB7">
            <w:pPr>
              <w:rPr>
                <w:szCs w:val="20"/>
              </w:rPr>
            </w:pPr>
            <w:r w:rsidRPr="00B55E82">
              <w:rPr>
                <w:szCs w:val="20"/>
              </w:rPr>
              <w:t>Hae keskeisiä tietoja</w:t>
            </w:r>
            <w:r>
              <w:rPr>
                <w:szCs w:val="20"/>
              </w:rPr>
              <w:t>, PPC</w:t>
            </w:r>
          </w:p>
        </w:tc>
        <w:tc>
          <w:tcPr>
            <w:tcW w:w="5812" w:type="dxa"/>
            <w:tcBorders>
              <w:top w:val="none" w:sz="0" w:space="0" w:color="000000"/>
              <w:left w:val="none" w:sz="0" w:space="0" w:color="000000"/>
              <w:bottom w:val="single" w:sz="8" w:space="0" w:color="000000"/>
              <w:right w:val="single" w:sz="8" w:space="0" w:color="000000"/>
            </w:tcBorders>
          </w:tcPr>
          <w:p w14:paraId="7C62AFF0" w14:textId="77777777" w:rsidR="001A210C" w:rsidRDefault="001A210C" w:rsidP="00B611E6">
            <w:pPr>
              <w:rPr>
                <w:szCs w:val="20"/>
              </w:rPr>
            </w:pPr>
            <w:r>
              <w:rPr>
                <w:szCs w:val="20"/>
              </w:rPr>
              <w:t>Keskeisten tietojen haku, PPC</w:t>
            </w:r>
          </w:p>
          <w:p w14:paraId="710487B1" w14:textId="188C7C3B" w:rsidR="001A210C" w:rsidRPr="00B55E82" w:rsidRDefault="001A210C" w:rsidP="00B611E6">
            <w:pPr>
              <w:rPr>
                <w:szCs w:val="20"/>
              </w:rPr>
            </w:pPr>
            <w:del w:id="150" w:author="Eklund Marjut" w:date="2022-03-25T16:21:00Z">
              <w:r w:rsidDel="005311BF">
                <w:rPr>
                  <w:szCs w:val="20"/>
                </w:rPr>
                <w:delText>Huom. määrittely julkaistaan vuoden 2019 aikana.</w:delText>
              </w:r>
            </w:del>
          </w:p>
        </w:tc>
        <w:tc>
          <w:tcPr>
            <w:tcW w:w="1264" w:type="dxa"/>
            <w:tcBorders>
              <w:top w:val="none" w:sz="0" w:space="0" w:color="000000"/>
              <w:left w:val="none" w:sz="0" w:space="0" w:color="000000"/>
              <w:bottom w:val="single" w:sz="8" w:space="0" w:color="000000"/>
              <w:right w:val="single" w:sz="8" w:space="0" w:color="000000"/>
            </w:tcBorders>
          </w:tcPr>
          <w:p w14:paraId="55D674BB" w14:textId="77777777" w:rsidR="001A210C" w:rsidRDefault="001A210C" w:rsidP="00B611E6">
            <w:pPr>
              <w:rPr>
                <w:szCs w:val="20"/>
              </w:rPr>
            </w:pPr>
          </w:p>
        </w:tc>
      </w:tr>
      <w:tr w:rsidR="001A210C" w:rsidRPr="00B55E82" w14:paraId="688249D1"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4F5C1204" w14:textId="77777777" w:rsidR="001A210C" w:rsidRPr="00B55E82" w:rsidRDefault="001A210C" w:rsidP="00B611E6">
            <w:pPr>
              <w:rPr>
                <w:szCs w:val="20"/>
              </w:rPr>
            </w:pPr>
            <w:r w:rsidRPr="00B55E82">
              <w:rPr>
                <w:szCs w:val="20"/>
              </w:rPr>
              <w:t>Hae keskeisiä terveystietoja</w:t>
            </w:r>
          </w:p>
        </w:tc>
        <w:tc>
          <w:tcPr>
            <w:tcW w:w="5812" w:type="dxa"/>
            <w:tcBorders>
              <w:top w:val="none" w:sz="0" w:space="0" w:color="000000"/>
              <w:left w:val="none" w:sz="0" w:space="0" w:color="000000"/>
              <w:bottom w:val="single" w:sz="8" w:space="0" w:color="000000"/>
              <w:right w:val="single" w:sz="8" w:space="0" w:color="000000"/>
            </w:tcBorders>
          </w:tcPr>
          <w:p w14:paraId="1A2BF727" w14:textId="77777777" w:rsidR="001A210C" w:rsidRPr="00B55E82" w:rsidRDefault="001A210C" w:rsidP="00B611E6">
            <w:pPr>
              <w:rPr>
                <w:szCs w:val="20"/>
              </w:rPr>
            </w:pPr>
            <w:r w:rsidRPr="00B55E82">
              <w:rPr>
                <w:szCs w:val="20"/>
              </w:rPr>
              <w:t>Keskeisten tietojen haku, PP27</w:t>
            </w:r>
          </w:p>
          <w:p w14:paraId="23B54286" w14:textId="77777777" w:rsidR="001A210C" w:rsidRPr="00B55E82" w:rsidRDefault="001A210C" w:rsidP="00B611E6">
            <w:pPr>
              <w:rPr>
                <w:szCs w:val="20"/>
              </w:rPr>
            </w:pPr>
            <w:r w:rsidRPr="00B55E82">
              <w:rPr>
                <w:szCs w:val="20"/>
              </w:rPr>
              <w:t>Keskeisten tietojen haku hätätilanteessa, PP28</w:t>
            </w:r>
          </w:p>
        </w:tc>
        <w:tc>
          <w:tcPr>
            <w:tcW w:w="1264" w:type="dxa"/>
            <w:tcBorders>
              <w:top w:val="none" w:sz="0" w:space="0" w:color="000000"/>
              <w:left w:val="none" w:sz="0" w:space="0" w:color="000000"/>
              <w:bottom w:val="single" w:sz="8" w:space="0" w:color="000000"/>
              <w:right w:val="single" w:sz="8" w:space="0" w:color="000000"/>
            </w:tcBorders>
          </w:tcPr>
          <w:p w14:paraId="7BC5E0B9" w14:textId="77777777" w:rsidR="001A210C" w:rsidRDefault="001A210C" w:rsidP="00B611E6">
            <w:pPr>
              <w:rPr>
                <w:szCs w:val="20"/>
              </w:rPr>
            </w:pPr>
            <w:r>
              <w:rPr>
                <w:szCs w:val="20"/>
              </w:rPr>
              <w:t>PPC</w:t>
            </w:r>
          </w:p>
          <w:p w14:paraId="714B156F" w14:textId="77777777" w:rsidR="001A210C" w:rsidRPr="00B55E82" w:rsidRDefault="001A210C" w:rsidP="00B611E6">
            <w:pPr>
              <w:rPr>
                <w:szCs w:val="20"/>
              </w:rPr>
            </w:pPr>
            <w:r>
              <w:rPr>
                <w:szCs w:val="20"/>
              </w:rPr>
              <w:t>PPC</w:t>
            </w:r>
          </w:p>
        </w:tc>
      </w:tr>
      <w:tr w:rsidR="001A210C" w:rsidRPr="00B55E82" w14:paraId="7A072332"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6956D8ED" w14:textId="77777777" w:rsidR="001A210C" w:rsidRPr="00B55E82" w:rsidRDefault="001A210C" w:rsidP="00B611E6">
            <w:pPr>
              <w:rPr>
                <w:szCs w:val="20"/>
              </w:rPr>
            </w:pPr>
            <w:r w:rsidRPr="00B55E82">
              <w:rPr>
                <w:szCs w:val="20"/>
              </w:rPr>
              <w:t>Hae keskeisiä terveystietoja</w:t>
            </w:r>
          </w:p>
        </w:tc>
        <w:tc>
          <w:tcPr>
            <w:tcW w:w="5812" w:type="dxa"/>
            <w:tcBorders>
              <w:top w:val="none" w:sz="0" w:space="0" w:color="000000"/>
              <w:left w:val="none" w:sz="0" w:space="0" w:color="000000"/>
              <w:bottom w:val="single" w:sz="8" w:space="0" w:color="000000"/>
              <w:right w:val="single" w:sz="8" w:space="0" w:color="000000"/>
            </w:tcBorders>
          </w:tcPr>
          <w:p w14:paraId="43CCDB8E" w14:textId="77777777" w:rsidR="001A210C" w:rsidRPr="00B55E82" w:rsidRDefault="001A210C" w:rsidP="00B611E6">
            <w:pPr>
              <w:rPr>
                <w:szCs w:val="20"/>
              </w:rPr>
            </w:pPr>
            <w:r w:rsidRPr="00B55E82">
              <w:rPr>
                <w:szCs w:val="20"/>
              </w:rPr>
              <w:t>Keskeisten tietojen haku potilaskohtaisessa ostopalvelutilanteessa, PP41</w:t>
            </w:r>
          </w:p>
          <w:p w14:paraId="250FC029" w14:textId="77777777" w:rsidR="001A210C" w:rsidRPr="00B55E82" w:rsidRDefault="001A210C" w:rsidP="00B611E6">
            <w:pPr>
              <w:rPr>
                <w:szCs w:val="20"/>
              </w:rPr>
            </w:pPr>
            <w:r w:rsidRPr="00B55E82">
              <w:rPr>
                <w:szCs w:val="20"/>
              </w:rPr>
              <w:t>Keskeisten tietojen haku potilaskohtaisessa ostopalvelussa hätätilanteessa, PP43</w:t>
            </w:r>
          </w:p>
          <w:p w14:paraId="684BBC1C" w14:textId="77777777" w:rsidR="001A210C" w:rsidRPr="00B55E82" w:rsidRDefault="001A210C" w:rsidP="00B611E6">
            <w:pPr>
              <w:rPr>
                <w:szCs w:val="20"/>
              </w:rPr>
            </w:pPr>
            <w:r w:rsidRPr="00B55E82">
              <w:rPr>
                <w:szCs w:val="20"/>
              </w:rPr>
              <w:t>Keskeisten tietojen haku väestötasoisessa ostopalvelutilanteessa, PP45</w:t>
            </w:r>
          </w:p>
          <w:p w14:paraId="3C7C687F" w14:textId="77777777" w:rsidR="001A210C" w:rsidRPr="00B55E82" w:rsidRDefault="001A210C" w:rsidP="00B611E6">
            <w:pPr>
              <w:rPr>
                <w:szCs w:val="20"/>
              </w:rPr>
            </w:pPr>
            <w:r w:rsidRPr="00B55E82">
              <w:rPr>
                <w:szCs w:val="20"/>
              </w:rPr>
              <w:t>Keskeisten tietojen haku väestötasoisessa ostopalvelussa hätätilanteessa, PP47</w:t>
            </w:r>
          </w:p>
        </w:tc>
        <w:tc>
          <w:tcPr>
            <w:tcW w:w="1264" w:type="dxa"/>
            <w:tcBorders>
              <w:top w:val="none" w:sz="0" w:space="0" w:color="000000"/>
              <w:left w:val="none" w:sz="0" w:space="0" w:color="000000"/>
              <w:bottom w:val="single" w:sz="8" w:space="0" w:color="000000"/>
              <w:right w:val="single" w:sz="8" w:space="0" w:color="000000"/>
            </w:tcBorders>
          </w:tcPr>
          <w:p w14:paraId="0BC1A050" w14:textId="77777777" w:rsidR="001A210C" w:rsidRDefault="001A210C" w:rsidP="00B611E6">
            <w:pPr>
              <w:rPr>
                <w:szCs w:val="20"/>
              </w:rPr>
            </w:pPr>
            <w:r>
              <w:rPr>
                <w:szCs w:val="20"/>
              </w:rPr>
              <w:t>PPC</w:t>
            </w:r>
            <w:r>
              <w:rPr>
                <w:szCs w:val="20"/>
              </w:rPr>
              <w:br/>
            </w:r>
          </w:p>
          <w:p w14:paraId="1E2FDE2D" w14:textId="77777777" w:rsidR="001A210C" w:rsidRDefault="001A210C" w:rsidP="00B611E6">
            <w:pPr>
              <w:rPr>
                <w:szCs w:val="20"/>
              </w:rPr>
            </w:pPr>
            <w:r>
              <w:rPr>
                <w:szCs w:val="20"/>
              </w:rPr>
              <w:t>PPC</w:t>
            </w:r>
            <w:r>
              <w:rPr>
                <w:szCs w:val="20"/>
              </w:rPr>
              <w:br/>
            </w:r>
          </w:p>
          <w:p w14:paraId="2D6B3845" w14:textId="77777777" w:rsidR="001A210C" w:rsidRDefault="001A210C" w:rsidP="00B611E6">
            <w:pPr>
              <w:rPr>
                <w:szCs w:val="20"/>
              </w:rPr>
            </w:pPr>
            <w:r>
              <w:rPr>
                <w:szCs w:val="20"/>
              </w:rPr>
              <w:t>PPC</w:t>
            </w:r>
            <w:r>
              <w:rPr>
                <w:szCs w:val="20"/>
              </w:rPr>
              <w:br/>
            </w:r>
          </w:p>
          <w:p w14:paraId="055A7354" w14:textId="77777777" w:rsidR="001A210C" w:rsidRPr="00B55E82" w:rsidRDefault="001A210C" w:rsidP="00B611E6">
            <w:pPr>
              <w:rPr>
                <w:szCs w:val="20"/>
              </w:rPr>
            </w:pPr>
            <w:r>
              <w:rPr>
                <w:szCs w:val="20"/>
              </w:rPr>
              <w:t>PPC</w:t>
            </w:r>
          </w:p>
        </w:tc>
      </w:tr>
      <w:tr w:rsidR="001A210C" w:rsidRPr="00B55E82" w14:paraId="3BA97483"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7EDE3284" w14:textId="77777777" w:rsidR="001A210C" w:rsidRPr="00B55E82" w:rsidRDefault="001A210C" w:rsidP="00B611E6">
            <w:pPr>
              <w:rPr>
                <w:szCs w:val="20"/>
              </w:rPr>
            </w:pPr>
            <w:r w:rsidRPr="00B55E82">
              <w:rPr>
                <w:szCs w:val="20"/>
              </w:rPr>
              <w:t>Hae arkistoasiakirjoja</w:t>
            </w:r>
          </w:p>
        </w:tc>
        <w:tc>
          <w:tcPr>
            <w:tcW w:w="5812" w:type="dxa"/>
            <w:tcBorders>
              <w:top w:val="none" w:sz="0" w:space="0" w:color="000000"/>
              <w:left w:val="none" w:sz="0" w:space="0" w:color="000000"/>
              <w:bottom w:val="single" w:sz="8" w:space="0" w:color="000000"/>
              <w:right w:val="single" w:sz="8" w:space="0" w:color="000000"/>
            </w:tcBorders>
          </w:tcPr>
          <w:p w14:paraId="2D44EDD0" w14:textId="77777777" w:rsidR="001A210C" w:rsidRPr="00B55E82" w:rsidRDefault="001A210C" w:rsidP="00B611E6">
            <w:pPr>
              <w:rPr>
                <w:szCs w:val="20"/>
              </w:rPr>
            </w:pPr>
            <w:r w:rsidRPr="00B55E82">
              <w:rPr>
                <w:szCs w:val="20"/>
              </w:rPr>
              <w:t>Järjestäjän ostopalvelun valtuutuksen haku omasta rekisteristä Potilastiedon arkistosta, PP38</w:t>
            </w:r>
          </w:p>
          <w:p w14:paraId="486401C7" w14:textId="77777777" w:rsidR="001A210C" w:rsidRPr="00B55E82" w:rsidRDefault="001A210C" w:rsidP="00B611E6">
            <w:pPr>
              <w:rPr>
                <w:szCs w:val="20"/>
              </w:rPr>
            </w:pPr>
            <w:r w:rsidRPr="00B55E82">
              <w:rPr>
                <w:szCs w:val="20"/>
              </w:rPr>
              <w:t>Tuottajan ostopalvelun valtuutuksen haku järjestäjän rekisteristä Potilastiedon arkistosta, PP39</w:t>
            </w:r>
          </w:p>
        </w:tc>
        <w:tc>
          <w:tcPr>
            <w:tcW w:w="1264" w:type="dxa"/>
            <w:tcBorders>
              <w:top w:val="none" w:sz="0" w:space="0" w:color="000000"/>
              <w:left w:val="none" w:sz="0" w:space="0" w:color="000000"/>
              <w:bottom w:val="single" w:sz="8" w:space="0" w:color="000000"/>
              <w:right w:val="single" w:sz="8" w:space="0" w:color="000000"/>
            </w:tcBorders>
          </w:tcPr>
          <w:p w14:paraId="3FA5187E" w14:textId="77777777" w:rsidR="001A210C" w:rsidRPr="00B55E82" w:rsidRDefault="001A210C" w:rsidP="00B611E6">
            <w:pPr>
              <w:rPr>
                <w:szCs w:val="20"/>
              </w:rPr>
            </w:pPr>
            <w:r>
              <w:rPr>
                <w:szCs w:val="20"/>
              </w:rPr>
              <w:t>-</w:t>
            </w:r>
          </w:p>
        </w:tc>
      </w:tr>
      <w:tr w:rsidR="001A210C" w:rsidRPr="00B55E82" w14:paraId="4CDCD52C"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6EE79E27" w14:textId="77777777" w:rsidR="001A210C" w:rsidRPr="00B55E82" w:rsidRDefault="001A210C" w:rsidP="00B611E6">
            <w:pPr>
              <w:rPr>
                <w:szCs w:val="20"/>
              </w:rPr>
            </w:pPr>
            <w:r w:rsidRPr="00B55E82">
              <w:rPr>
                <w:szCs w:val="20"/>
              </w:rPr>
              <w:t> </w:t>
            </w:r>
          </w:p>
        </w:tc>
        <w:tc>
          <w:tcPr>
            <w:tcW w:w="5812" w:type="dxa"/>
            <w:tcBorders>
              <w:top w:val="none" w:sz="0" w:space="0" w:color="000000"/>
              <w:left w:val="none" w:sz="0" w:space="0" w:color="000000"/>
              <w:bottom w:val="single" w:sz="8" w:space="0" w:color="000000"/>
              <w:right w:val="single" w:sz="8" w:space="0" w:color="000000"/>
            </w:tcBorders>
          </w:tcPr>
          <w:p w14:paraId="46AB32D5" w14:textId="77777777" w:rsidR="001A210C" w:rsidRPr="00B55E82" w:rsidRDefault="001A210C" w:rsidP="00B611E6">
            <w:pPr>
              <w:rPr>
                <w:szCs w:val="20"/>
              </w:rPr>
            </w:pPr>
            <w:r w:rsidRPr="00B55E82">
              <w:rPr>
                <w:szCs w:val="20"/>
              </w:rPr>
              <w:t> </w:t>
            </w:r>
          </w:p>
        </w:tc>
        <w:tc>
          <w:tcPr>
            <w:tcW w:w="1264" w:type="dxa"/>
            <w:tcBorders>
              <w:top w:val="none" w:sz="0" w:space="0" w:color="000000"/>
              <w:left w:val="none" w:sz="0" w:space="0" w:color="000000"/>
              <w:bottom w:val="single" w:sz="8" w:space="0" w:color="000000"/>
              <w:right w:val="single" w:sz="8" w:space="0" w:color="000000"/>
            </w:tcBorders>
          </w:tcPr>
          <w:p w14:paraId="30C9E82D" w14:textId="77777777" w:rsidR="001A210C" w:rsidRPr="00B55E82" w:rsidRDefault="001A210C" w:rsidP="00B611E6">
            <w:pPr>
              <w:rPr>
                <w:szCs w:val="20"/>
              </w:rPr>
            </w:pPr>
          </w:p>
        </w:tc>
      </w:tr>
      <w:tr w:rsidR="001A210C" w:rsidRPr="00B55E82" w14:paraId="0E7EFAA5"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4EEAD61F" w14:textId="77777777" w:rsidR="001A210C" w:rsidRPr="00B55E82" w:rsidRDefault="001A210C" w:rsidP="00B611E6">
            <w:pPr>
              <w:rPr>
                <w:szCs w:val="20"/>
              </w:rPr>
            </w:pPr>
            <w:r w:rsidRPr="00B55E82">
              <w:rPr>
                <w:b/>
                <w:szCs w:val="20"/>
              </w:rPr>
              <w:lastRenderedPageBreak/>
              <w:t>Edelleenvälitys</w:t>
            </w:r>
          </w:p>
        </w:tc>
        <w:tc>
          <w:tcPr>
            <w:tcW w:w="5812" w:type="dxa"/>
            <w:tcBorders>
              <w:top w:val="none" w:sz="0" w:space="0" w:color="000000"/>
              <w:left w:val="none" w:sz="0" w:space="0" w:color="000000"/>
              <w:bottom w:val="single" w:sz="8" w:space="0" w:color="000000"/>
              <w:right w:val="single" w:sz="8" w:space="0" w:color="000000"/>
            </w:tcBorders>
          </w:tcPr>
          <w:p w14:paraId="222534A3" w14:textId="77777777" w:rsidR="001A210C" w:rsidRPr="00B55E82" w:rsidRDefault="001A210C" w:rsidP="00B611E6">
            <w:pPr>
              <w:rPr>
                <w:szCs w:val="20"/>
              </w:rPr>
            </w:pPr>
            <w:r w:rsidRPr="00B55E82">
              <w:rPr>
                <w:szCs w:val="20"/>
              </w:rPr>
              <w:t> </w:t>
            </w:r>
          </w:p>
        </w:tc>
        <w:tc>
          <w:tcPr>
            <w:tcW w:w="1264" w:type="dxa"/>
            <w:tcBorders>
              <w:top w:val="none" w:sz="0" w:space="0" w:color="000000"/>
              <w:left w:val="none" w:sz="0" w:space="0" w:color="000000"/>
              <w:bottom w:val="single" w:sz="8" w:space="0" w:color="000000"/>
              <w:right w:val="single" w:sz="8" w:space="0" w:color="000000"/>
            </w:tcBorders>
          </w:tcPr>
          <w:p w14:paraId="08610EBC" w14:textId="77777777" w:rsidR="001A210C" w:rsidRPr="00B55E82" w:rsidRDefault="001A210C" w:rsidP="00B611E6">
            <w:pPr>
              <w:rPr>
                <w:szCs w:val="20"/>
              </w:rPr>
            </w:pPr>
          </w:p>
        </w:tc>
      </w:tr>
      <w:tr w:rsidR="001A210C" w:rsidRPr="00B55E82" w14:paraId="65744E54"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38625632" w14:textId="77777777" w:rsidR="001A210C" w:rsidRPr="00B55E82" w:rsidRDefault="001A210C" w:rsidP="00B611E6">
            <w:pPr>
              <w:rPr>
                <w:szCs w:val="20"/>
              </w:rPr>
            </w:pPr>
            <w:r w:rsidRPr="00B55E82">
              <w:rPr>
                <w:szCs w:val="20"/>
              </w:rPr>
              <w:t>Edelleenvälitä asiakirja </w:t>
            </w:r>
          </w:p>
        </w:tc>
        <w:tc>
          <w:tcPr>
            <w:tcW w:w="5812" w:type="dxa"/>
            <w:tcBorders>
              <w:top w:val="none" w:sz="0" w:space="0" w:color="000000"/>
              <w:left w:val="none" w:sz="0" w:space="0" w:color="000000"/>
              <w:bottom w:val="single" w:sz="8" w:space="0" w:color="000000"/>
              <w:right w:val="single" w:sz="8" w:space="0" w:color="000000"/>
            </w:tcBorders>
          </w:tcPr>
          <w:p w14:paraId="2F91963B" w14:textId="77777777" w:rsidR="001A210C" w:rsidRPr="00B55E82" w:rsidRDefault="001A210C" w:rsidP="00B611E6">
            <w:pPr>
              <w:rPr>
                <w:szCs w:val="20"/>
              </w:rPr>
            </w:pPr>
            <w:r w:rsidRPr="00B55E82">
              <w:rPr>
                <w:szCs w:val="20"/>
              </w:rPr>
              <w:t>Arkistoidun asiakirjan edelleenvälitys, PP35</w:t>
            </w:r>
          </w:p>
        </w:tc>
        <w:tc>
          <w:tcPr>
            <w:tcW w:w="1264" w:type="dxa"/>
            <w:tcBorders>
              <w:top w:val="none" w:sz="0" w:space="0" w:color="000000"/>
              <w:left w:val="none" w:sz="0" w:space="0" w:color="000000"/>
              <w:bottom w:val="single" w:sz="8" w:space="0" w:color="000000"/>
              <w:right w:val="single" w:sz="8" w:space="0" w:color="000000"/>
            </w:tcBorders>
          </w:tcPr>
          <w:p w14:paraId="7F3D15A5" w14:textId="77777777" w:rsidR="001A210C" w:rsidRPr="00B55E82" w:rsidRDefault="001A210C" w:rsidP="00B611E6">
            <w:pPr>
              <w:rPr>
                <w:szCs w:val="20"/>
              </w:rPr>
            </w:pPr>
            <w:r>
              <w:rPr>
                <w:szCs w:val="20"/>
              </w:rPr>
              <w:t>-</w:t>
            </w:r>
          </w:p>
        </w:tc>
      </w:tr>
      <w:tr w:rsidR="001A210C" w:rsidRPr="00B55E82" w14:paraId="46AEBEE2"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39EDE23B" w14:textId="77777777" w:rsidR="001A210C" w:rsidRPr="00B55E82" w:rsidRDefault="001A210C" w:rsidP="00B611E6">
            <w:pPr>
              <w:rPr>
                <w:szCs w:val="20"/>
              </w:rPr>
            </w:pPr>
            <w:r w:rsidRPr="00B55E82">
              <w:rPr>
                <w:szCs w:val="20"/>
              </w:rPr>
              <w:t> </w:t>
            </w:r>
          </w:p>
        </w:tc>
        <w:tc>
          <w:tcPr>
            <w:tcW w:w="5812" w:type="dxa"/>
            <w:tcBorders>
              <w:top w:val="none" w:sz="0" w:space="0" w:color="000000"/>
              <w:left w:val="none" w:sz="0" w:space="0" w:color="000000"/>
              <w:bottom w:val="single" w:sz="8" w:space="0" w:color="000000"/>
              <w:right w:val="single" w:sz="8" w:space="0" w:color="000000"/>
            </w:tcBorders>
          </w:tcPr>
          <w:p w14:paraId="760CB29E" w14:textId="77777777" w:rsidR="001A210C" w:rsidRPr="00B55E82" w:rsidRDefault="001A210C" w:rsidP="00B611E6">
            <w:pPr>
              <w:rPr>
                <w:szCs w:val="20"/>
              </w:rPr>
            </w:pPr>
            <w:r w:rsidRPr="00B55E82">
              <w:rPr>
                <w:szCs w:val="20"/>
              </w:rPr>
              <w:t> </w:t>
            </w:r>
          </w:p>
        </w:tc>
        <w:tc>
          <w:tcPr>
            <w:tcW w:w="1264" w:type="dxa"/>
            <w:tcBorders>
              <w:top w:val="none" w:sz="0" w:space="0" w:color="000000"/>
              <w:left w:val="none" w:sz="0" w:space="0" w:color="000000"/>
              <w:bottom w:val="single" w:sz="8" w:space="0" w:color="000000"/>
              <w:right w:val="single" w:sz="8" w:space="0" w:color="000000"/>
            </w:tcBorders>
          </w:tcPr>
          <w:p w14:paraId="602D58A6" w14:textId="77777777" w:rsidR="001A210C" w:rsidRPr="00B55E82" w:rsidRDefault="001A210C" w:rsidP="00B611E6">
            <w:pPr>
              <w:rPr>
                <w:szCs w:val="20"/>
              </w:rPr>
            </w:pPr>
          </w:p>
        </w:tc>
      </w:tr>
      <w:tr w:rsidR="001A210C" w:rsidRPr="00B55E82" w14:paraId="548FA6A2"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38DDB121" w14:textId="77777777" w:rsidR="001A210C" w:rsidRPr="00B55E82" w:rsidRDefault="001A210C" w:rsidP="00B611E6">
            <w:pPr>
              <w:rPr>
                <w:szCs w:val="20"/>
              </w:rPr>
            </w:pPr>
            <w:r w:rsidRPr="00B55E82">
              <w:rPr>
                <w:b/>
                <w:szCs w:val="20"/>
              </w:rPr>
              <w:t>Kevyet kyselyrajapinnat</w:t>
            </w:r>
          </w:p>
        </w:tc>
        <w:tc>
          <w:tcPr>
            <w:tcW w:w="5812" w:type="dxa"/>
            <w:tcBorders>
              <w:top w:val="none" w:sz="0" w:space="0" w:color="000000"/>
              <w:left w:val="none" w:sz="0" w:space="0" w:color="000000"/>
              <w:bottom w:val="single" w:sz="8" w:space="0" w:color="000000"/>
              <w:right w:val="single" w:sz="8" w:space="0" w:color="000000"/>
            </w:tcBorders>
          </w:tcPr>
          <w:p w14:paraId="2BE10E57" w14:textId="77777777" w:rsidR="001A210C" w:rsidRPr="00B55E82" w:rsidRDefault="001A210C" w:rsidP="00B611E6">
            <w:pPr>
              <w:rPr>
                <w:szCs w:val="20"/>
              </w:rPr>
            </w:pPr>
            <w:r w:rsidRPr="00B55E82">
              <w:rPr>
                <w:szCs w:val="20"/>
              </w:rPr>
              <w:t> </w:t>
            </w:r>
          </w:p>
        </w:tc>
        <w:tc>
          <w:tcPr>
            <w:tcW w:w="1264" w:type="dxa"/>
            <w:tcBorders>
              <w:top w:val="none" w:sz="0" w:space="0" w:color="000000"/>
              <w:left w:val="none" w:sz="0" w:space="0" w:color="000000"/>
              <w:bottom w:val="single" w:sz="8" w:space="0" w:color="000000"/>
              <w:right w:val="single" w:sz="8" w:space="0" w:color="000000"/>
            </w:tcBorders>
          </w:tcPr>
          <w:p w14:paraId="73EFE0CA" w14:textId="77777777" w:rsidR="001A210C" w:rsidRPr="00B55E82" w:rsidRDefault="001A210C" w:rsidP="00B611E6">
            <w:pPr>
              <w:rPr>
                <w:szCs w:val="20"/>
              </w:rPr>
            </w:pPr>
            <w:r>
              <w:rPr>
                <w:szCs w:val="20"/>
              </w:rPr>
              <w:t>-</w:t>
            </w:r>
          </w:p>
        </w:tc>
      </w:tr>
      <w:tr w:rsidR="001A210C" w:rsidRPr="00B55E82" w14:paraId="6311EF87"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25F87B6E" w14:textId="77777777" w:rsidR="001A210C" w:rsidRPr="00B55E82" w:rsidRDefault="001A210C" w:rsidP="00B611E6">
            <w:pPr>
              <w:rPr>
                <w:szCs w:val="20"/>
              </w:rPr>
            </w:pPr>
            <w:r w:rsidRPr="00B55E82">
              <w:rPr>
                <w:szCs w:val="20"/>
                <w:highlight w:val="white"/>
              </w:rPr>
              <w:t>Kuvattu dokumentissa Kanta Potilastiedon arkiston kevyiden kyselyrajapintojen kuvaus [LM7]</w:t>
            </w:r>
          </w:p>
        </w:tc>
        <w:tc>
          <w:tcPr>
            <w:tcW w:w="5812" w:type="dxa"/>
            <w:tcBorders>
              <w:top w:val="none" w:sz="0" w:space="0" w:color="000000"/>
              <w:left w:val="none" w:sz="0" w:space="0" w:color="000000"/>
              <w:bottom w:val="single" w:sz="8" w:space="0" w:color="000000"/>
              <w:right w:val="single" w:sz="8" w:space="0" w:color="000000"/>
            </w:tcBorders>
          </w:tcPr>
          <w:p w14:paraId="48A3F7FD" w14:textId="77777777" w:rsidR="001A210C" w:rsidRPr="00B55E82" w:rsidRDefault="001A210C" w:rsidP="00B611E6">
            <w:pPr>
              <w:rPr>
                <w:szCs w:val="20"/>
              </w:rPr>
            </w:pPr>
            <w:r w:rsidRPr="00B55E82">
              <w:rPr>
                <w:szCs w:val="20"/>
              </w:rPr>
              <w:t>PP51-PP5</w:t>
            </w:r>
            <w:del w:id="151" w:author="Kunnari Riitta" w:date="2021-08-25T12:13:00Z">
              <w:r w:rsidRPr="00B55E82" w:rsidDel="006F0557">
                <w:rPr>
                  <w:szCs w:val="20"/>
                </w:rPr>
                <w:delText>6</w:delText>
              </w:r>
            </w:del>
          </w:p>
        </w:tc>
        <w:tc>
          <w:tcPr>
            <w:tcW w:w="1264" w:type="dxa"/>
            <w:tcBorders>
              <w:top w:val="none" w:sz="0" w:space="0" w:color="000000"/>
              <w:left w:val="none" w:sz="0" w:space="0" w:color="000000"/>
              <w:bottom w:val="single" w:sz="8" w:space="0" w:color="000000"/>
              <w:right w:val="single" w:sz="8" w:space="0" w:color="000000"/>
            </w:tcBorders>
          </w:tcPr>
          <w:p w14:paraId="556D7442" w14:textId="77777777" w:rsidR="001A210C" w:rsidRPr="00B55E82" w:rsidRDefault="001A210C" w:rsidP="00B611E6">
            <w:pPr>
              <w:rPr>
                <w:szCs w:val="20"/>
              </w:rPr>
            </w:pPr>
          </w:p>
        </w:tc>
      </w:tr>
    </w:tbl>
    <w:p w14:paraId="66C15556" w14:textId="13631F38" w:rsidR="00076B9B" w:rsidRPr="001A210C" w:rsidRDefault="00076B9B" w:rsidP="00076B9B">
      <w:r>
        <w:br w:type="page"/>
      </w:r>
    </w:p>
    <w:p w14:paraId="10FC27BA" w14:textId="76AF5334" w:rsidR="00BD4279" w:rsidRDefault="00BD4279" w:rsidP="00BD4279">
      <w:pPr>
        <w:pStyle w:val="Otsikko1"/>
        <w:spacing w:before="220"/>
      </w:pPr>
      <w:bookmarkStart w:id="152" w:name="_Toc256000012"/>
      <w:bookmarkStart w:id="153" w:name="_Toc37061957"/>
      <w:bookmarkStart w:id="154" w:name="_Toc89418293"/>
      <w:r>
        <w:lastRenderedPageBreak/>
        <w:t>Potilastiedon arkiston asiakirjatyypit</w:t>
      </w:r>
      <w:bookmarkEnd w:id="152"/>
      <w:bookmarkEnd w:id="153"/>
      <w:bookmarkEnd w:id="154"/>
    </w:p>
    <w:p w14:paraId="3F17DA6A" w14:textId="541BBAE3" w:rsidR="00BD4279" w:rsidRDefault="00BD4279" w:rsidP="00BD4279">
      <w:pPr>
        <w:pStyle w:val="Leipteksti"/>
      </w:pPr>
      <w:r w:rsidRPr="00BD4279">
        <w:t>Tässä luvussa kuvataan potilastiedon arkiston asiakirjatyyppikohtaiset säännöt.</w:t>
      </w:r>
    </w:p>
    <w:p w14:paraId="5C2A275D" w14:textId="3E746D5B" w:rsidR="00BD4279" w:rsidRDefault="00BD4279" w:rsidP="00BD4279">
      <w:pPr>
        <w:pStyle w:val="Otsikko2"/>
      </w:pPr>
      <w:r w:rsidRPr="00BD4279">
        <w:t>Potilastiedon arkistossa olevien asiakirjatyyppien hallinta</w:t>
      </w:r>
    </w:p>
    <w:p w14:paraId="139406D7" w14:textId="6EFAFF00" w:rsidR="001A210C" w:rsidRDefault="001A210C" w:rsidP="001A210C">
      <w:pPr>
        <w:pStyle w:val="Leipteksti"/>
      </w:pPr>
      <w:r w:rsidRPr="001A210C">
        <w:t>Seuraavassa taulukossa on esitetty yhteenveto eri arkistoitavien asiakirjatyyppien hallintaan liittyvistä toiminnallisuuksista ja säännöistä. Kyseiset toiminnallisuudet ja sääntöjen toteutuminen hajautuu eri käyttötapauksiin.</w:t>
      </w:r>
    </w:p>
    <w:tbl>
      <w:tblPr>
        <w:tblW w:w="5442" w:type="pct"/>
        <w:tblBorders>
          <w:insideH w:val="single" w:sz="4" w:space="0" w:color="auto"/>
          <w:insideV w:val="single" w:sz="4" w:space="0" w:color="auto"/>
        </w:tblBorders>
        <w:tblLayout w:type="fixed"/>
        <w:tblLook w:val="04A0" w:firstRow="1" w:lastRow="0" w:firstColumn="1" w:lastColumn="0" w:noHBand="0" w:noVBand="1"/>
        <w:tblDescription w:val="Erilaisten asiakirjatyyppien hallintaan liittyvät toiminnallisuudet ja säännöt"/>
      </w:tblPr>
      <w:tblGrid>
        <w:gridCol w:w="290"/>
        <w:gridCol w:w="1177"/>
        <w:gridCol w:w="170"/>
        <w:gridCol w:w="138"/>
        <w:gridCol w:w="852"/>
        <w:gridCol w:w="1191"/>
        <w:gridCol w:w="1558"/>
        <w:gridCol w:w="1279"/>
        <w:gridCol w:w="1221"/>
        <w:gridCol w:w="1480"/>
        <w:gridCol w:w="1112"/>
      </w:tblGrid>
      <w:tr w:rsidR="008B61E0" w14:paraId="72D28733" w14:textId="77777777" w:rsidTr="00043EA5">
        <w:trPr>
          <w:trHeight w:val="1070"/>
        </w:trPr>
        <w:tc>
          <w:tcPr>
            <w:tcW w:w="782" w:type="pct"/>
            <w:gridSpan w:val="3"/>
            <w:tcBorders>
              <w:top w:val="single" w:sz="8" w:space="0" w:color="000000"/>
              <w:left w:val="single" w:sz="8" w:space="0" w:color="000000"/>
              <w:bottom w:val="single" w:sz="8" w:space="0" w:color="000000"/>
              <w:right w:val="single" w:sz="8" w:space="0" w:color="000000"/>
            </w:tcBorders>
          </w:tcPr>
          <w:p w14:paraId="20C85095" w14:textId="77777777" w:rsidR="00E02A20" w:rsidRPr="00043EA5" w:rsidRDefault="00E02A20" w:rsidP="00E02A20">
            <w:pPr>
              <w:rPr>
                <w:b/>
                <w:color w:val="0070C0"/>
                <w:sz w:val="16"/>
                <w:szCs w:val="16"/>
              </w:rPr>
            </w:pPr>
            <w:r w:rsidRPr="007959BE">
              <w:rPr>
                <w:rFonts w:ascii="Arial" w:eastAsia="Arial" w:hAnsi="Arial" w:cs="Arial"/>
                <w:b/>
                <w:color w:val="0070C0"/>
                <w:sz w:val="16"/>
                <w:szCs w:val="16"/>
              </w:rPr>
              <w:t>Asiakirja</w:t>
            </w:r>
          </w:p>
        </w:tc>
        <w:tc>
          <w:tcPr>
            <w:tcW w:w="473" w:type="pct"/>
            <w:gridSpan w:val="2"/>
            <w:tcBorders>
              <w:top w:val="single" w:sz="8" w:space="0" w:color="000000"/>
              <w:left w:val="none" w:sz="0" w:space="0" w:color="000000"/>
              <w:bottom w:val="single" w:sz="8" w:space="0" w:color="000000"/>
              <w:right w:val="single" w:sz="8" w:space="0" w:color="000000"/>
            </w:tcBorders>
          </w:tcPr>
          <w:p w14:paraId="3FC828D7" w14:textId="77777777" w:rsidR="00E02A20" w:rsidRPr="00043EA5" w:rsidRDefault="00E02A20" w:rsidP="00E02A20">
            <w:pPr>
              <w:rPr>
                <w:b/>
                <w:color w:val="0070C0"/>
                <w:sz w:val="16"/>
                <w:szCs w:val="16"/>
              </w:rPr>
            </w:pPr>
            <w:r w:rsidRPr="007959BE">
              <w:rPr>
                <w:rFonts w:ascii="Arial" w:eastAsia="Arial" w:hAnsi="Arial" w:cs="Arial"/>
                <w:b/>
                <w:color w:val="0070C0"/>
                <w:sz w:val="16"/>
                <w:szCs w:val="16"/>
              </w:rPr>
              <w:t>Rekisterin</w:t>
            </w:r>
            <w:r w:rsidRPr="007959BE">
              <w:rPr>
                <w:rFonts w:ascii="Arial" w:eastAsia="Arial" w:hAnsi="Arial" w:cs="Arial"/>
                <w:b/>
                <w:color w:val="0070C0"/>
                <w:sz w:val="16"/>
                <w:szCs w:val="16"/>
              </w:rPr>
              <w:br/>
              <w:t>pitäjä</w:t>
            </w:r>
          </w:p>
        </w:tc>
        <w:tc>
          <w:tcPr>
            <w:tcW w:w="569" w:type="pct"/>
            <w:tcBorders>
              <w:top w:val="single" w:sz="8" w:space="0" w:color="000000"/>
              <w:left w:val="none" w:sz="0" w:space="0" w:color="000000"/>
              <w:bottom w:val="single" w:sz="8" w:space="0" w:color="000000"/>
              <w:right w:val="single" w:sz="8" w:space="0" w:color="000000"/>
            </w:tcBorders>
          </w:tcPr>
          <w:p w14:paraId="7CD3893B" w14:textId="77777777" w:rsidR="00E02A20" w:rsidRPr="00043EA5" w:rsidRDefault="00E02A20" w:rsidP="00E02A20">
            <w:pPr>
              <w:rPr>
                <w:b/>
                <w:color w:val="0070C0"/>
                <w:sz w:val="16"/>
                <w:szCs w:val="16"/>
              </w:rPr>
            </w:pPr>
            <w:r w:rsidRPr="007959BE">
              <w:rPr>
                <w:rFonts w:ascii="Arial" w:eastAsia="Arial" w:hAnsi="Arial" w:cs="Arial"/>
                <w:b/>
                <w:color w:val="0070C0"/>
                <w:sz w:val="16"/>
                <w:szCs w:val="16"/>
              </w:rPr>
              <w:t>Voi olla kiellon-alainen</w:t>
            </w:r>
          </w:p>
        </w:tc>
        <w:tc>
          <w:tcPr>
            <w:tcW w:w="744" w:type="pct"/>
            <w:tcBorders>
              <w:top w:val="single" w:sz="8" w:space="0" w:color="000000"/>
              <w:left w:val="none" w:sz="0" w:space="0" w:color="000000"/>
              <w:bottom w:val="single" w:sz="8" w:space="0" w:color="000000"/>
              <w:right w:val="single" w:sz="8" w:space="0" w:color="000000"/>
            </w:tcBorders>
          </w:tcPr>
          <w:p w14:paraId="5A44A76D" w14:textId="77777777" w:rsidR="00E02A20" w:rsidRPr="00043EA5" w:rsidRDefault="00E02A20" w:rsidP="00E02A20">
            <w:pPr>
              <w:rPr>
                <w:b/>
                <w:color w:val="0070C0"/>
                <w:sz w:val="16"/>
                <w:szCs w:val="16"/>
              </w:rPr>
            </w:pPr>
            <w:r w:rsidRPr="007959BE">
              <w:rPr>
                <w:rFonts w:ascii="Arial" w:eastAsia="Arial" w:hAnsi="Arial" w:cs="Arial"/>
                <w:b/>
                <w:color w:val="0070C0"/>
                <w:sz w:val="16"/>
                <w:szCs w:val="16"/>
              </w:rPr>
              <w:t>Luovutus vaatii hoitosuhteen olemassaolon varmistamisen</w:t>
            </w:r>
          </w:p>
        </w:tc>
        <w:tc>
          <w:tcPr>
            <w:tcW w:w="611" w:type="pct"/>
            <w:tcBorders>
              <w:top w:val="single" w:sz="8" w:space="0" w:color="000000"/>
              <w:left w:val="none" w:sz="0" w:space="0" w:color="000000"/>
              <w:bottom w:val="single" w:sz="8" w:space="0" w:color="000000"/>
              <w:right w:val="single" w:sz="8" w:space="0" w:color="000000"/>
            </w:tcBorders>
          </w:tcPr>
          <w:p w14:paraId="16D7D857" w14:textId="324279D6" w:rsidR="00E02A20" w:rsidRPr="00043EA5" w:rsidRDefault="00E02A20" w:rsidP="00E02A20">
            <w:pPr>
              <w:rPr>
                <w:b/>
                <w:color w:val="0070C0"/>
                <w:sz w:val="16"/>
                <w:szCs w:val="16"/>
              </w:rPr>
            </w:pPr>
            <w:r w:rsidRPr="007959BE">
              <w:rPr>
                <w:rFonts w:ascii="Arial" w:eastAsia="Arial" w:hAnsi="Arial" w:cs="Arial"/>
                <w:b/>
                <w:color w:val="0070C0"/>
                <w:sz w:val="16"/>
                <w:szCs w:val="16"/>
              </w:rPr>
              <w:t xml:space="preserve">Luovutus vaatii </w:t>
            </w:r>
            <w:del w:id="155" w:author="Kunnari Riitta" w:date="2021-07-07T09:26:00Z">
              <w:r w:rsidRPr="007959BE" w:rsidDel="005776B9">
                <w:rPr>
                  <w:rFonts w:ascii="Arial" w:eastAsia="Arial" w:hAnsi="Arial" w:cs="Arial"/>
                  <w:b/>
                  <w:color w:val="0070C0"/>
                  <w:sz w:val="16"/>
                  <w:szCs w:val="16"/>
                </w:rPr>
                <w:delText>Kanta-informoinnin</w:delText>
              </w:r>
            </w:del>
            <w:ins w:id="156" w:author="Kunnari Riitta" w:date="2021-07-07T09:26:00Z">
              <w:r w:rsidRPr="002530BF">
                <w:rPr>
                  <w:rFonts w:ascii="Arial" w:eastAsia="Arial" w:hAnsi="Arial" w:cs="Arial"/>
                  <w:b/>
                  <w:color w:val="0070C0"/>
                  <w:sz w:val="16"/>
                  <w:szCs w:val="16"/>
                </w:rPr>
                <w:t>luovutus</w:t>
              </w:r>
            </w:ins>
            <w:ins w:id="157" w:author="Kunnari Riitta" w:date="2021-08-26T13:52:00Z">
              <w:r w:rsidR="002044CF">
                <w:rPr>
                  <w:rFonts w:ascii="Arial" w:eastAsia="Arial" w:hAnsi="Arial" w:cs="Arial"/>
                  <w:b/>
                  <w:color w:val="0070C0"/>
                  <w:sz w:val="16"/>
                  <w:szCs w:val="16"/>
                </w:rPr>
                <w:t>-</w:t>
              </w:r>
            </w:ins>
            <w:ins w:id="158" w:author="Kunnari Riitta" w:date="2021-07-07T09:26:00Z">
              <w:r w:rsidRPr="007959BE">
                <w:rPr>
                  <w:rFonts w:ascii="Arial" w:eastAsia="Arial" w:hAnsi="Arial" w:cs="Arial"/>
                  <w:b/>
                  <w:color w:val="0070C0"/>
                  <w:sz w:val="16"/>
                  <w:szCs w:val="16"/>
                </w:rPr>
                <w:t>luvan</w:t>
              </w:r>
            </w:ins>
          </w:p>
        </w:tc>
        <w:tc>
          <w:tcPr>
            <w:tcW w:w="583" w:type="pct"/>
            <w:tcBorders>
              <w:top w:val="single" w:sz="8" w:space="0" w:color="000000"/>
              <w:left w:val="none" w:sz="0" w:space="0" w:color="000000"/>
              <w:bottom w:val="single" w:sz="4" w:space="0" w:color="auto"/>
              <w:right w:val="single" w:sz="4" w:space="0" w:color="auto"/>
            </w:tcBorders>
          </w:tcPr>
          <w:p w14:paraId="0EECCC20" w14:textId="3916B89B" w:rsidR="00E02A20" w:rsidRPr="007959BE" w:rsidRDefault="00E02A20">
            <w:pPr>
              <w:rPr>
                <w:ins w:id="159" w:author="Kunnari Riitta" w:date="2021-08-26T13:37:00Z"/>
                <w:rFonts w:ascii="Arial" w:eastAsia="Arial" w:hAnsi="Arial" w:cs="Arial"/>
                <w:b/>
                <w:color w:val="0070C0"/>
                <w:sz w:val="16"/>
                <w:szCs w:val="16"/>
              </w:rPr>
            </w:pPr>
            <w:ins w:id="160" w:author="Kunnari Riitta" w:date="2021-08-26T13:46:00Z">
              <w:r w:rsidRPr="007959BE">
                <w:rPr>
                  <w:rFonts w:ascii="Arial" w:eastAsia="Arial" w:hAnsi="Arial" w:cs="Arial"/>
                  <w:b/>
                  <w:color w:val="0070C0"/>
                  <w:sz w:val="16"/>
                  <w:szCs w:val="16"/>
                </w:rPr>
                <w:t>Luovutus sairaanhoito-piirin potilastieto-rekisteriin perustuen</w:t>
              </w:r>
            </w:ins>
            <w:ins w:id="161" w:author="Kunnari Riitta" w:date="2021-08-26T13:53:00Z">
              <w:r w:rsidR="002044CF">
                <w:rPr>
                  <w:rFonts w:ascii="Arial" w:eastAsia="Arial" w:hAnsi="Arial" w:cs="Arial"/>
                  <w:b/>
                  <w:color w:val="0070C0"/>
                  <w:sz w:val="16"/>
                  <w:szCs w:val="16"/>
                </w:rPr>
                <w:t xml:space="preserve"> ****</w:t>
              </w:r>
            </w:ins>
          </w:p>
        </w:tc>
        <w:tc>
          <w:tcPr>
            <w:tcW w:w="707" w:type="pct"/>
            <w:tcBorders>
              <w:top w:val="single" w:sz="8" w:space="0" w:color="000000"/>
              <w:left w:val="single" w:sz="4" w:space="0" w:color="auto"/>
              <w:bottom w:val="single" w:sz="8" w:space="0" w:color="000000"/>
              <w:right w:val="single" w:sz="8" w:space="0" w:color="000000"/>
            </w:tcBorders>
          </w:tcPr>
          <w:p w14:paraId="3B7029E0" w14:textId="247A9D2F" w:rsidR="00E02A20" w:rsidRPr="00043EA5" w:rsidRDefault="00E02A20" w:rsidP="00E02A20">
            <w:pPr>
              <w:rPr>
                <w:b/>
                <w:color w:val="0070C0"/>
                <w:sz w:val="16"/>
                <w:szCs w:val="16"/>
              </w:rPr>
            </w:pPr>
            <w:r w:rsidRPr="002530BF">
              <w:rPr>
                <w:rFonts w:ascii="Arial" w:eastAsia="Arial" w:hAnsi="Arial" w:cs="Arial"/>
                <w:b/>
                <w:color w:val="0070C0"/>
                <w:sz w:val="16"/>
                <w:szCs w:val="16"/>
              </w:rPr>
              <w:t>Rajoitteet asiakirjojen määrissä</w:t>
            </w:r>
          </w:p>
        </w:tc>
        <w:tc>
          <w:tcPr>
            <w:tcW w:w="531" w:type="pct"/>
            <w:tcBorders>
              <w:top w:val="single" w:sz="8" w:space="0" w:color="000000"/>
              <w:left w:val="none" w:sz="0" w:space="0" w:color="000000"/>
              <w:bottom w:val="single" w:sz="8" w:space="0" w:color="000000"/>
              <w:right w:val="single" w:sz="8" w:space="0" w:color="000000"/>
            </w:tcBorders>
          </w:tcPr>
          <w:p w14:paraId="59033A2F" w14:textId="77777777" w:rsidR="00E02A20" w:rsidRPr="00043EA5" w:rsidRDefault="00E02A20" w:rsidP="00E02A20">
            <w:pPr>
              <w:rPr>
                <w:b/>
                <w:color w:val="0070C0"/>
                <w:sz w:val="16"/>
                <w:szCs w:val="16"/>
              </w:rPr>
            </w:pPr>
            <w:r w:rsidRPr="007959BE">
              <w:rPr>
                <w:rFonts w:ascii="Arial" w:eastAsia="Arial" w:hAnsi="Arial" w:cs="Arial"/>
                <w:b/>
                <w:color w:val="0070C0"/>
                <w:sz w:val="16"/>
                <w:szCs w:val="16"/>
              </w:rPr>
              <w:t>"Versioiden hallinta”</w:t>
            </w:r>
          </w:p>
        </w:tc>
      </w:tr>
      <w:tr w:rsidR="008B61E0" w14:paraId="098FC5F9" w14:textId="77777777" w:rsidTr="008B61E0">
        <w:tc>
          <w:tcPr>
            <w:tcW w:w="782" w:type="pct"/>
            <w:gridSpan w:val="3"/>
            <w:tcBorders>
              <w:top w:val="none" w:sz="0" w:space="0" w:color="000000"/>
              <w:left w:val="single" w:sz="8" w:space="0" w:color="000000"/>
              <w:bottom w:val="single" w:sz="8" w:space="0" w:color="000000"/>
              <w:right w:val="single" w:sz="8" w:space="0" w:color="000000"/>
            </w:tcBorders>
          </w:tcPr>
          <w:p w14:paraId="7C59A767" w14:textId="77777777" w:rsidR="002044CF" w:rsidRDefault="002044CF" w:rsidP="002044CF">
            <w:pPr>
              <w:rPr>
                <w:sz w:val="22"/>
              </w:rPr>
            </w:pPr>
            <w:r>
              <w:rPr>
                <w:rFonts w:ascii="Arial" w:eastAsia="Arial" w:hAnsi="Arial" w:cs="Arial"/>
                <w:b/>
                <w:sz w:val="16"/>
              </w:rPr>
              <w:t>Palvelutapahtuma-asiakirja</w:t>
            </w:r>
          </w:p>
        </w:tc>
        <w:tc>
          <w:tcPr>
            <w:tcW w:w="473" w:type="pct"/>
            <w:gridSpan w:val="2"/>
            <w:tcBorders>
              <w:top w:val="none" w:sz="0" w:space="0" w:color="000000"/>
              <w:left w:val="none" w:sz="0" w:space="0" w:color="000000"/>
              <w:bottom w:val="single" w:sz="8" w:space="0" w:color="000000"/>
              <w:right w:val="single" w:sz="8" w:space="0" w:color="000000"/>
            </w:tcBorders>
          </w:tcPr>
          <w:p w14:paraId="16781CCC" w14:textId="77777777" w:rsidR="002044CF" w:rsidRDefault="002044CF" w:rsidP="002044CF">
            <w:pPr>
              <w:jc w:val="center"/>
              <w:rPr>
                <w:sz w:val="22"/>
              </w:rPr>
            </w:pPr>
            <w:r>
              <w:rPr>
                <w:rFonts w:ascii="Arial" w:eastAsia="Arial" w:hAnsi="Arial" w:cs="Arial"/>
                <w:sz w:val="16"/>
              </w:rPr>
              <w:t>palvelujen antaja</w:t>
            </w:r>
          </w:p>
        </w:tc>
        <w:tc>
          <w:tcPr>
            <w:tcW w:w="569" w:type="pct"/>
            <w:tcBorders>
              <w:top w:val="none" w:sz="0" w:space="0" w:color="000000"/>
              <w:left w:val="none" w:sz="0" w:space="0" w:color="000000"/>
              <w:bottom w:val="single" w:sz="8" w:space="0" w:color="000000"/>
              <w:right w:val="single" w:sz="8" w:space="0" w:color="000000"/>
            </w:tcBorders>
          </w:tcPr>
          <w:p w14:paraId="18F573B0" w14:textId="77777777" w:rsidR="002044CF" w:rsidRDefault="002044CF" w:rsidP="002044CF">
            <w:pPr>
              <w:jc w:val="center"/>
              <w:rPr>
                <w:sz w:val="22"/>
              </w:rPr>
            </w:pPr>
            <w:r>
              <w:rPr>
                <w:rFonts w:ascii="Arial" w:eastAsia="Arial" w:hAnsi="Arial" w:cs="Arial"/>
                <w:sz w:val="16"/>
              </w:rPr>
              <w:t>kyllä**</w:t>
            </w:r>
          </w:p>
        </w:tc>
        <w:tc>
          <w:tcPr>
            <w:tcW w:w="744" w:type="pct"/>
            <w:tcBorders>
              <w:top w:val="none" w:sz="0" w:space="0" w:color="000000"/>
              <w:left w:val="none" w:sz="0" w:space="0" w:color="000000"/>
              <w:bottom w:val="single" w:sz="8" w:space="0" w:color="000000"/>
              <w:right w:val="single" w:sz="8" w:space="0" w:color="000000"/>
            </w:tcBorders>
          </w:tcPr>
          <w:p w14:paraId="1B63D58C" w14:textId="77777777" w:rsidR="002044CF" w:rsidRDefault="002044CF" w:rsidP="002044CF">
            <w:pPr>
              <w:jc w:val="center"/>
              <w:rPr>
                <w:sz w:val="22"/>
              </w:rPr>
            </w:pPr>
            <w:r>
              <w:rPr>
                <w:rFonts w:ascii="Arial" w:eastAsia="Arial" w:hAnsi="Arial" w:cs="Arial"/>
                <w:sz w:val="16"/>
              </w:rPr>
              <w:t>kyllä</w:t>
            </w:r>
          </w:p>
        </w:tc>
        <w:tc>
          <w:tcPr>
            <w:tcW w:w="611" w:type="pct"/>
            <w:tcBorders>
              <w:top w:val="none" w:sz="0" w:space="0" w:color="000000"/>
              <w:left w:val="none" w:sz="0" w:space="0" w:color="000000"/>
              <w:bottom w:val="single" w:sz="8" w:space="0" w:color="000000"/>
              <w:right w:val="single" w:sz="8" w:space="0" w:color="000000"/>
            </w:tcBorders>
          </w:tcPr>
          <w:p w14:paraId="60040E96" w14:textId="77777777" w:rsidR="002044CF" w:rsidRDefault="002044CF" w:rsidP="002044CF">
            <w:pPr>
              <w:jc w:val="center"/>
              <w:rPr>
                <w:sz w:val="22"/>
              </w:rPr>
            </w:pPr>
            <w:r>
              <w:rPr>
                <w:rFonts w:ascii="Arial" w:eastAsia="Arial" w:hAnsi="Arial" w:cs="Arial"/>
                <w:sz w:val="16"/>
              </w:rPr>
              <w:t>kyllä*</w:t>
            </w:r>
          </w:p>
        </w:tc>
        <w:tc>
          <w:tcPr>
            <w:tcW w:w="583" w:type="pct"/>
            <w:tcBorders>
              <w:top w:val="single" w:sz="4" w:space="0" w:color="auto"/>
              <w:left w:val="none" w:sz="0" w:space="0" w:color="000000"/>
              <w:bottom w:val="single" w:sz="8" w:space="0" w:color="000000"/>
              <w:right w:val="single" w:sz="4" w:space="0" w:color="auto"/>
            </w:tcBorders>
          </w:tcPr>
          <w:p w14:paraId="18604553" w14:textId="77D4F2FF" w:rsidR="002044CF" w:rsidRDefault="002044CF" w:rsidP="002044CF">
            <w:pPr>
              <w:jc w:val="center"/>
              <w:rPr>
                <w:ins w:id="162" w:author="Kunnari Riitta" w:date="2021-08-26T13:37:00Z"/>
                <w:rFonts w:ascii="Arial" w:eastAsia="Arial" w:hAnsi="Arial" w:cs="Arial"/>
                <w:sz w:val="16"/>
              </w:rPr>
            </w:pPr>
            <w:ins w:id="163" w:author="Kunnari Riitta" w:date="2021-08-26T13:49:00Z">
              <w:r>
                <w:rPr>
                  <w:rFonts w:ascii="Arial" w:eastAsia="Arial" w:hAnsi="Arial" w:cs="Arial"/>
                  <w:sz w:val="16"/>
                </w:rPr>
                <w:t>kyllä</w:t>
              </w:r>
            </w:ins>
          </w:p>
        </w:tc>
        <w:tc>
          <w:tcPr>
            <w:tcW w:w="707" w:type="pct"/>
            <w:tcBorders>
              <w:top w:val="none" w:sz="0" w:space="0" w:color="000000"/>
              <w:left w:val="single" w:sz="4" w:space="0" w:color="auto"/>
              <w:bottom w:val="single" w:sz="8" w:space="0" w:color="000000"/>
              <w:right w:val="single" w:sz="8" w:space="0" w:color="000000"/>
            </w:tcBorders>
          </w:tcPr>
          <w:p w14:paraId="08C0F27F" w14:textId="7B1965B8" w:rsidR="002044CF" w:rsidRDefault="002044CF" w:rsidP="002044CF">
            <w:pPr>
              <w:jc w:val="center"/>
              <w:rPr>
                <w:sz w:val="22"/>
              </w:rPr>
            </w:pPr>
            <w:r>
              <w:rPr>
                <w:rFonts w:ascii="Arial" w:eastAsia="Arial" w:hAnsi="Arial" w:cs="Arial"/>
                <w:sz w:val="16"/>
              </w:rPr>
              <w:t>1 voimassa-oleva/</w:t>
            </w:r>
          </w:p>
          <w:p w14:paraId="6D239640" w14:textId="1C26529A" w:rsidR="002044CF" w:rsidRDefault="002044CF" w:rsidP="002044CF">
            <w:pPr>
              <w:jc w:val="center"/>
              <w:rPr>
                <w:sz w:val="22"/>
              </w:rPr>
            </w:pPr>
            <w:r>
              <w:rPr>
                <w:rFonts w:ascii="Arial" w:eastAsia="Arial" w:hAnsi="Arial" w:cs="Arial"/>
                <w:sz w:val="16"/>
              </w:rPr>
              <w:t>palvelutapahtuma</w:t>
            </w:r>
          </w:p>
        </w:tc>
        <w:tc>
          <w:tcPr>
            <w:tcW w:w="531" w:type="pct"/>
            <w:tcBorders>
              <w:top w:val="none" w:sz="0" w:space="0" w:color="000000"/>
              <w:left w:val="none" w:sz="0" w:space="0" w:color="000000"/>
              <w:bottom w:val="single" w:sz="8" w:space="0" w:color="000000"/>
              <w:right w:val="single" w:sz="8" w:space="0" w:color="000000"/>
            </w:tcBorders>
          </w:tcPr>
          <w:p w14:paraId="09480439" w14:textId="77777777" w:rsidR="002044CF" w:rsidRDefault="002044CF" w:rsidP="002044CF">
            <w:pPr>
              <w:jc w:val="center"/>
              <w:rPr>
                <w:sz w:val="22"/>
              </w:rPr>
            </w:pPr>
            <w:r>
              <w:rPr>
                <w:rFonts w:ascii="Arial" w:eastAsia="Arial" w:hAnsi="Arial" w:cs="Arial"/>
                <w:sz w:val="16"/>
              </w:rPr>
              <w:t>versioimalla</w:t>
            </w:r>
          </w:p>
        </w:tc>
      </w:tr>
      <w:tr w:rsidR="008B61E0" w14:paraId="1D38BA44" w14:textId="77777777" w:rsidTr="008B61E0">
        <w:tc>
          <w:tcPr>
            <w:tcW w:w="782" w:type="pct"/>
            <w:gridSpan w:val="3"/>
            <w:tcBorders>
              <w:top w:val="none" w:sz="0" w:space="0" w:color="000000"/>
              <w:left w:val="single" w:sz="8" w:space="0" w:color="000000"/>
              <w:bottom w:val="single" w:sz="8" w:space="0" w:color="000000"/>
              <w:right w:val="single" w:sz="8" w:space="0" w:color="000000"/>
            </w:tcBorders>
          </w:tcPr>
          <w:p w14:paraId="6BAAA21E" w14:textId="77777777" w:rsidR="002044CF" w:rsidRDefault="002044CF" w:rsidP="002044CF">
            <w:pPr>
              <w:rPr>
                <w:sz w:val="22"/>
              </w:rPr>
            </w:pPr>
            <w:r>
              <w:rPr>
                <w:rFonts w:ascii="Arial" w:eastAsia="Arial" w:hAnsi="Arial" w:cs="Arial"/>
                <w:b/>
                <w:sz w:val="16"/>
              </w:rPr>
              <w:t>Vanha palvelu-tapahtuma-</w:t>
            </w:r>
            <w:r>
              <w:rPr>
                <w:rFonts w:ascii="Arial" w:eastAsia="Arial" w:hAnsi="Arial" w:cs="Arial"/>
                <w:b/>
                <w:sz w:val="16"/>
              </w:rPr>
              <w:br/>
              <w:t>asiakirja</w:t>
            </w:r>
          </w:p>
        </w:tc>
        <w:tc>
          <w:tcPr>
            <w:tcW w:w="473" w:type="pct"/>
            <w:gridSpan w:val="2"/>
            <w:tcBorders>
              <w:top w:val="none" w:sz="0" w:space="0" w:color="000000"/>
              <w:left w:val="none" w:sz="0" w:space="0" w:color="000000"/>
              <w:bottom w:val="single" w:sz="8" w:space="0" w:color="000000"/>
              <w:right w:val="single" w:sz="8" w:space="0" w:color="000000"/>
            </w:tcBorders>
          </w:tcPr>
          <w:p w14:paraId="0C1A4FBD" w14:textId="77777777" w:rsidR="002044CF" w:rsidRDefault="002044CF" w:rsidP="002044CF">
            <w:pPr>
              <w:jc w:val="center"/>
              <w:rPr>
                <w:sz w:val="22"/>
              </w:rPr>
            </w:pPr>
            <w:r>
              <w:rPr>
                <w:rFonts w:ascii="Arial" w:eastAsia="Arial" w:hAnsi="Arial" w:cs="Arial"/>
                <w:sz w:val="16"/>
              </w:rPr>
              <w:t>palvelujen antaja</w:t>
            </w:r>
          </w:p>
        </w:tc>
        <w:tc>
          <w:tcPr>
            <w:tcW w:w="569" w:type="pct"/>
            <w:tcBorders>
              <w:top w:val="none" w:sz="0" w:space="0" w:color="000000"/>
              <w:left w:val="none" w:sz="0" w:space="0" w:color="000000"/>
              <w:bottom w:val="single" w:sz="8" w:space="0" w:color="000000"/>
              <w:right w:val="single" w:sz="8" w:space="0" w:color="000000"/>
            </w:tcBorders>
          </w:tcPr>
          <w:p w14:paraId="6871BC6E" w14:textId="77777777" w:rsidR="002044CF" w:rsidRDefault="002044CF" w:rsidP="002044CF">
            <w:pPr>
              <w:jc w:val="center"/>
              <w:rPr>
                <w:sz w:val="22"/>
              </w:rPr>
            </w:pPr>
            <w:r>
              <w:rPr>
                <w:rFonts w:ascii="Arial" w:eastAsia="Arial" w:hAnsi="Arial" w:cs="Arial"/>
                <w:sz w:val="16"/>
              </w:rPr>
              <w:t>ei</w:t>
            </w:r>
          </w:p>
        </w:tc>
        <w:tc>
          <w:tcPr>
            <w:tcW w:w="744" w:type="pct"/>
            <w:tcBorders>
              <w:top w:val="none" w:sz="0" w:space="0" w:color="000000"/>
              <w:left w:val="none" w:sz="0" w:space="0" w:color="000000"/>
              <w:bottom w:val="single" w:sz="8" w:space="0" w:color="000000"/>
              <w:right w:val="single" w:sz="8" w:space="0" w:color="000000"/>
            </w:tcBorders>
          </w:tcPr>
          <w:p w14:paraId="6E56BFB2" w14:textId="77777777" w:rsidR="002044CF" w:rsidRDefault="002044CF" w:rsidP="002044CF">
            <w:pPr>
              <w:jc w:val="center"/>
              <w:rPr>
                <w:sz w:val="22"/>
              </w:rPr>
            </w:pPr>
            <w:r>
              <w:rPr>
                <w:rFonts w:ascii="Arial" w:eastAsia="Arial" w:hAnsi="Arial" w:cs="Arial"/>
                <w:sz w:val="16"/>
              </w:rPr>
              <w:t>_</w:t>
            </w:r>
          </w:p>
        </w:tc>
        <w:tc>
          <w:tcPr>
            <w:tcW w:w="611" w:type="pct"/>
            <w:tcBorders>
              <w:top w:val="none" w:sz="0" w:space="0" w:color="000000"/>
              <w:left w:val="none" w:sz="0" w:space="0" w:color="000000"/>
              <w:bottom w:val="single" w:sz="8" w:space="0" w:color="000000"/>
              <w:right w:val="single" w:sz="8" w:space="0" w:color="000000"/>
            </w:tcBorders>
          </w:tcPr>
          <w:p w14:paraId="1104F38C" w14:textId="77777777" w:rsidR="002044CF" w:rsidRDefault="002044CF" w:rsidP="002044CF">
            <w:pPr>
              <w:jc w:val="center"/>
              <w:rPr>
                <w:sz w:val="22"/>
              </w:rPr>
            </w:pPr>
            <w:r>
              <w:rPr>
                <w:rFonts w:ascii="Arial" w:eastAsia="Arial" w:hAnsi="Arial" w:cs="Arial"/>
                <w:sz w:val="16"/>
              </w:rPr>
              <w:t>_</w:t>
            </w:r>
          </w:p>
        </w:tc>
        <w:tc>
          <w:tcPr>
            <w:tcW w:w="583" w:type="pct"/>
            <w:tcBorders>
              <w:top w:val="single" w:sz="8" w:space="0" w:color="000000"/>
              <w:left w:val="none" w:sz="0" w:space="0" w:color="000000"/>
              <w:bottom w:val="single" w:sz="8" w:space="0" w:color="000000"/>
              <w:right w:val="single" w:sz="4" w:space="0" w:color="auto"/>
            </w:tcBorders>
          </w:tcPr>
          <w:p w14:paraId="5F47DE6F" w14:textId="72542217" w:rsidR="002044CF" w:rsidRDefault="002044CF" w:rsidP="002044CF">
            <w:pPr>
              <w:jc w:val="center"/>
              <w:rPr>
                <w:ins w:id="164" w:author="Kunnari Riitta" w:date="2021-08-26T13:37:00Z"/>
                <w:rFonts w:ascii="Arial" w:eastAsia="Arial" w:hAnsi="Arial" w:cs="Arial"/>
                <w:sz w:val="16"/>
              </w:rPr>
            </w:pPr>
            <w:ins w:id="165" w:author="Kunnari Riitta" w:date="2021-08-26T13:49:00Z">
              <w:r>
                <w:rPr>
                  <w:rFonts w:ascii="Arial" w:eastAsia="Arial" w:hAnsi="Arial" w:cs="Arial"/>
                  <w:sz w:val="16"/>
                </w:rPr>
                <w:t>_</w:t>
              </w:r>
            </w:ins>
          </w:p>
        </w:tc>
        <w:tc>
          <w:tcPr>
            <w:tcW w:w="707" w:type="pct"/>
            <w:tcBorders>
              <w:top w:val="none" w:sz="0" w:space="0" w:color="000000"/>
              <w:left w:val="single" w:sz="4" w:space="0" w:color="auto"/>
              <w:bottom w:val="single" w:sz="8" w:space="0" w:color="000000"/>
              <w:right w:val="single" w:sz="8" w:space="0" w:color="000000"/>
            </w:tcBorders>
          </w:tcPr>
          <w:p w14:paraId="48316D61" w14:textId="40502FD5" w:rsidR="002044CF" w:rsidRDefault="002044CF" w:rsidP="002044CF">
            <w:pPr>
              <w:jc w:val="center"/>
              <w:rPr>
                <w:sz w:val="22"/>
              </w:rPr>
            </w:pPr>
            <w:r>
              <w:rPr>
                <w:rFonts w:ascii="Arial" w:eastAsia="Arial" w:hAnsi="Arial" w:cs="Arial"/>
                <w:sz w:val="16"/>
              </w:rPr>
              <w:t>ei</w:t>
            </w:r>
          </w:p>
        </w:tc>
        <w:tc>
          <w:tcPr>
            <w:tcW w:w="531" w:type="pct"/>
            <w:tcBorders>
              <w:top w:val="none" w:sz="0" w:space="0" w:color="000000"/>
              <w:left w:val="none" w:sz="0" w:space="0" w:color="000000"/>
              <w:bottom w:val="single" w:sz="8" w:space="0" w:color="000000"/>
              <w:right w:val="single" w:sz="8" w:space="0" w:color="000000"/>
            </w:tcBorders>
          </w:tcPr>
          <w:p w14:paraId="2B3DF82F" w14:textId="77777777" w:rsidR="002044CF" w:rsidRDefault="002044CF" w:rsidP="002044CF">
            <w:pPr>
              <w:jc w:val="center"/>
              <w:rPr>
                <w:sz w:val="22"/>
              </w:rPr>
            </w:pPr>
            <w:r>
              <w:rPr>
                <w:rFonts w:ascii="Arial" w:eastAsia="Arial" w:hAnsi="Arial" w:cs="Arial"/>
                <w:sz w:val="16"/>
              </w:rPr>
              <w:t>versioimalla</w:t>
            </w:r>
          </w:p>
        </w:tc>
      </w:tr>
      <w:tr w:rsidR="008B61E0" w14:paraId="7F8553B5" w14:textId="77777777" w:rsidTr="008B61E0">
        <w:tc>
          <w:tcPr>
            <w:tcW w:w="782" w:type="pct"/>
            <w:gridSpan w:val="3"/>
            <w:tcBorders>
              <w:top w:val="none" w:sz="0" w:space="0" w:color="000000"/>
              <w:left w:val="single" w:sz="8" w:space="0" w:color="000000"/>
              <w:bottom w:val="single" w:sz="8" w:space="0" w:color="000000"/>
              <w:right w:val="single" w:sz="8" w:space="0" w:color="000000"/>
            </w:tcBorders>
          </w:tcPr>
          <w:p w14:paraId="244E7D73" w14:textId="77777777" w:rsidR="002044CF" w:rsidRDefault="002044CF" w:rsidP="002044CF">
            <w:pPr>
              <w:rPr>
                <w:sz w:val="22"/>
              </w:rPr>
            </w:pPr>
            <w:r>
              <w:rPr>
                <w:rFonts w:ascii="Arial" w:eastAsia="Arial" w:hAnsi="Arial" w:cs="Arial"/>
                <w:b/>
                <w:sz w:val="16"/>
              </w:rPr>
              <w:t>Hoitoasiakirja</w:t>
            </w:r>
          </w:p>
        </w:tc>
        <w:tc>
          <w:tcPr>
            <w:tcW w:w="473" w:type="pct"/>
            <w:gridSpan w:val="2"/>
            <w:tcBorders>
              <w:top w:val="none" w:sz="0" w:space="0" w:color="000000"/>
              <w:left w:val="none" w:sz="0" w:space="0" w:color="000000"/>
              <w:bottom w:val="single" w:sz="8" w:space="0" w:color="000000"/>
              <w:right w:val="single" w:sz="8" w:space="0" w:color="000000"/>
            </w:tcBorders>
          </w:tcPr>
          <w:p w14:paraId="722F67D6" w14:textId="77777777" w:rsidR="002044CF" w:rsidRDefault="002044CF" w:rsidP="002044CF">
            <w:pPr>
              <w:rPr>
                <w:sz w:val="22"/>
              </w:rPr>
            </w:pPr>
            <w:r>
              <w:rPr>
                <w:sz w:val="22"/>
              </w:rPr>
              <w:t> </w:t>
            </w:r>
          </w:p>
        </w:tc>
        <w:tc>
          <w:tcPr>
            <w:tcW w:w="569" w:type="pct"/>
            <w:tcBorders>
              <w:top w:val="none" w:sz="0" w:space="0" w:color="000000"/>
              <w:left w:val="none" w:sz="0" w:space="0" w:color="000000"/>
              <w:bottom w:val="single" w:sz="8" w:space="0" w:color="000000"/>
              <w:right w:val="single" w:sz="8" w:space="0" w:color="000000"/>
            </w:tcBorders>
          </w:tcPr>
          <w:p w14:paraId="1FAF6C63" w14:textId="77777777" w:rsidR="002044CF" w:rsidRDefault="002044CF" w:rsidP="002044CF">
            <w:pPr>
              <w:rPr>
                <w:sz w:val="22"/>
              </w:rPr>
            </w:pPr>
            <w:r>
              <w:rPr>
                <w:sz w:val="22"/>
              </w:rPr>
              <w:t> </w:t>
            </w:r>
          </w:p>
        </w:tc>
        <w:tc>
          <w:tcPr>
            <w:tcW w:w="744" w:type="pct"/>
            <w:tcBorders>
              <w:top w:val="none" w:sz="0" w:space="0" w:color="000000"/>
              <w:left w:val="none" w:sz="0" w:space="0" w:color="000000"/>
              <w:bottom w:val="single" w:sz="8" w:space="0" w:color="000000"/>
              <w:right w:val="single" w:sz="8" w:space="0" w:color="000000"/>
            </w:tcBorders>
          </w:tcPr>
          <w:p w14:paraId="27DDDE52" w14:textId="77777777" w:rsidR="002044CF" w:rsidRDefault="002044CF" w:rsidP="002044CF">
            <w:pPr>
              <w:rPr>
                <w:sz w:val="22"/>
              </w:rPr>
            </w:pPr>
            <w:r>
              <w:rPr>
                <w:sz w:val="22"/>
              </w:rPr>
              <w:t> </w:t>
            </w:r>
          </w:p>
        </w:tc>
        <w:tc>
          <w:tcPr>
            <w:tcW w:w="611" w:type="pct"/>
            <w:tcBorders>
              <w:top w:val="none" w:sz="0" w:space="0" w:color="000000"/>
              <w:left w:val="none" w:sz="0" w:space="0" w:color="000000"/>
              <w:bottom w:val="single" w:sz="8" w:space="0" w:color="000000"/>
              <w:right w:val="single" w:sz="8" w:space="0" w:color="000000"/>
            </w:tcBorders>
          </w:tcPr>
          <w:p w14:paraId="05A6A6CA" w14:textId="77777777" w:rsidR="002044CF" w:rsidRDefault="002044CF" w:rsidP="002044CF">
            <w:pPr>
              <w:rPr>
                <w:sz w:val="22"/>
              </w:rPr>
            </w:pPr>
            <w:r>
              <w:rPr>
                <w:sz w:val="22"/>
              </w:rPr>
              <w:t> </w:t>
            </w:r>
          </w:p>
        </w:tc>
        <w:tc>
          <w:tcPr>
            <w:tcW w:w="583" w:type="pct"/>
            <w:tcBorders>
              <w:top w:val="single" w:sz="8" w:space="0" w:color="000000"/>
              <w:left w:val="none" w:sz="0" w:space="0" w:color="000000"/>
              <w:bottom w:val="single" w:sz="8" w:space="0" w:color="000000"/>
              <w:right w:val="single" w:sz="4" w:space="0" w:color="auto"/>
            </w:tcBorders>
          </w:tcPr>
          <w:p w14:paraId="5A7AFDC4" w14:textId="1E9B0E02" w:rsidR="002044CF" w:rsidRDefault="002044CF" w:rsidP="002044CF">
            <w:pPr>
              <w:rPr>
                <w:ins w:id="166" w:author="Kunnari Riitta" w:date="2021-08-26T13:37:00Z"/>
                <w:sz w:val="22"/>
              </w:rPr>
            </w:pPr>
            <w:ins w:id="167" w:author="Kunnari Riitta" w:date="2021-08-26T13:49:00Z">
              <w:r>
                <w:rPr>
                  <w:sz w:val="22"/>
                </w:rPr>
                <w:t> </w:t>
              </w:r>
            </w:ins>
          </w:p>
        </w:tc>
        <w:tc>
          <w:tcPr>
            <w:tcW w:w="707" w:type="pct"/>
            <w:tcBorders>
              <w:top w:val="none" w:sz="0" w:space="0" w:color="000000"/>
              <w:left w:val="single" w:sz="4" w:space="0" w:color="auto"/>
              <w:bottom w:val="single" w:sz="8" w:space="0" w:color="000000"/>
              <w:right w:val="single" w:sz="8" w:space="0" w:color="000000"/>
            </w:tcBorders>
          </w:tcPr>
          <w:p w14:paraId="2EDD6221" w14:textId="632D4348" w:rsidR="002044CF" w:rsidRDefault="002044CF" w:rsidP="002044CF">
            <w:pPr>
              <w:rPr>
                <w:sz w:val="22"/>
              </w:rPr>
            </w:pPr>
            <w:r>
              <w:rPr>
                <w:sz w:val="22"/>
              </w:rPr>
              <w:t> </w:t>
            </w:r>
          </w:p>
        </w:tc>
        <w:tc>
          <w:tcPr>
            <w:tcW w:w="531" w:type="pct"/>
            <w:tcBorders>
              <w:top w:val="none" w:sz="0" w:space="0" w:color="000000"/>
              <w:left w:val="none" w:sz="0" w:space="0" w:color="000000"/>
              <w:bottom w:val="single" w:sz="8" w:space="0" w:color="000000"/>
              <w:right w:val="single" w:sz="8" w:space="0" w:color="000000"/>
            </w:tcBorders>
          </w:tcPr>
          <w:p w14:paraId="7E0A4574" w14:textId="77777777" w:rsidR="002044CF" w:rsidRDefault="002044CF" w:rsidP="002044CF">
            <w:pPr>
              <w:rPr>
                <w:sz w:val="22"/>
              </w:rPr>
            </w:pPr>
            <w:r>
              <w:rPr>
                <w:sz w:val="22"/>
              </w:rPr>
              <w:t> </w:t>
            </w:r>
          </w:p>
        </w:tc>
      </w:tr>
      <w:tr w:rsidR="008B61E0" w14:paraId="21FDB86E" w14:textId="77777777" w:rsidTr="008B61E0">
        <w:tc>
          <w:tcPr>
            <w:tcW w:w="782" w:type="pct"/>
            <w:gridSpan w:val="3"/>
            <w:tcBorders>
              <w:top w:val="none" w:sz="0" w:space="0" w:color="000000"/>
              <w:left w:val="single" w:sz="8" w:space="0" w:color="000000"/>
              <w:bottom w:val="single" w:sz="8" w:space="0" w:color="000000"/>
              <w:right w:val="single" w:sz="8" w:space="0" w:color="000000"/>
            </w:tcBorders>
          </w:tcPr>
          <w:p w14:paraId="38E940F6" w14:textId="77777777" w:rsidR="002044CF" w:rsidRDefault="002044CF" w:rsidP="002044CF">
            <w:pPr>
              <w:rPr>
                <w:sz w:val="22"/>
              </w:rPr>
            </w:pPr>
            <w:r>
              <w:rPr>
                <w:rFonts w:ascii="Arial" w:eastAsia="Arial" w:hAnsi="Arial" w:cs="Arial"/>
                <w:sz w:val="16"/>
              </w:rPr>
              <w:t>kertomusteksti-tyyppinen potilasasiakirja</w:t>
            </w:r>
          </w:p>
        </w:tc>
        <w:tc>
          <w:tcPr>
            <w:tcW w:w="473" w:type="pct"/>
            <w:gridSpan w:val="2"/>
            <w:tcBorders>
              <w:top w:val="none" w:sz="0" w:space="0" w:color="000000"/>
              <w:left w:val="none" w:sz="0" w:space="0" w:color="000000"/>
              <w:bottom w:val="single" w:sz="8" w:space="0" w:color="000000"/>
              <w:right w:val="single" w:sz="8" w:space="0" w:color="000000"/>
            </w:tcBorders>
          </w:tcPr>
          <w:p w14:paraId="676E0118" w14:textId="77777777" w:rsidR="002044CF" w:rsidRDefault="002044CF" w:rsidP="002044CF">
            <w:pPr>
              <w:jc w:val="center"/>
              <w:rPr>
                <w:sz w:val="22"/>
              </w:rPr>
            </w:pPr>
            <w:r>
              <w:rPr>
                <w:rFonts w:ascii="Arial" w:eastAsia="Arial" w:hAnsi="Arial" w:cs="Arial"/>
                <w:sz w:val="16"/>
              </w:rPr>
              <w:t>palvelujen antaja</w:t>
            </w:r>
          </w:p>
        </w:tc>
        <w:tc>
          <w:tcPr>
            <w:tcW w:w="569" w:type="pct"/>
            <w:tcBorders>
              <w:top w:val="none" w:sz="0" w:space="0" w:color="000000"/>
              <w:left w:val="none" w:sz="0" w:space="0" w:color="000000"/>
              <w:bottom w:val="single" w:sz="8" w:space="0" w:color="000000"/>
              <w:right w:val="single" w:sz="8" w:space="0" w:color="000000"/>
            </w:tcBorders>
          </w:tcPr>
          <w:p w14:paraId="022CECDC" w14:textId="77777777" w:rsidR="002044CF" w:rsidRDefault="002044CF" w:rsidP="002044CF">
            <w:pPr>
              <w:jc w:val="center"/>
              <w:rPr>
                <w:sz w:val="22"/>
              </w:rPr>
            </w:pPr>
            <w:r>
              <w:rPr>
                <w:rFonts w:ascii="Arial" w:eastAsia="Arial" w:hAnsi="Arial" w:cs="Arial"/>
                <w:sz w:val="16"/>
              </w:rPr>
              <w:t>kyllä**</w:t>
            </w:r>
          </w:p>
        </w:tc>
        <w:tc>
          <w:tcPr>
            <w:tcW w:w="744" w:type="pct"/>
            <w:tcBorders>
              <w:top w:val="none" w:sz="0" w:space="0" w:color="000000"/>
              <w:left w:val="none" w:sz="0" w:space="0" w:color="000000"/>
              <w:bottom w:val="single" w:sz="8" w:space="0" w:color="000000"/>
              <w:right w:val="single" w:sz="8" w:space="0" w:color="000000"/>
            </w:tcBorders>
          </w:tcPr>
          <w:p w14:paraId="1087600F" w14:textId="77777777" w:rsidR="002044CF" w:rsidRDefault="002044CF" w:rsidP="002044CF">
            <w:pPr>
              <w:jc w:val="center"/>
              <w:rPr>
                <w:sz w:val="22"/>
              </w:rPr>
            </w:pPr>
            <w:r>
              <w:rPr>
                <w:rFonts w:ascii="Arial" w:eastAsia="Arial" w:hAnsi="Arial" w:cs="Arial"/>
                <w:sz w:val="16"/>
              </w:rPr>
              <w:t>kyllä</w:t>
            </w:r>
          </w:p>
        </w:tc>
        <w:tc>
          <w:tcPr>
            <w:tcW w:w="611" w:type="pct"/>
            <w:tcBorders>
              <w:top w:val="none" w:sz="0" w:space="0" w:color="000000"/>
              <w:left w:val="none" w:sz="0" w:space="0" w:color="000000"/>
              <w:bottom w:val="single" w:sz="8" w:space="0" w:color="000000"/>
              <w:right w:val="single" w:sz="8" w:space="0" w:color="000000"/>
            </w:tcBorders>
          </w:tcPr>
          <w:p w14:paraId="347CD267" w14:textId="77777777" w:rsidR="002044CF" w:rsidRDefault="002044CF" w:rsidP="002044CF">
            <w:pPr>
              <w:jc w:val="center"/>
              <w:rPr>
                <w:sz w:val="22"/>
              </w:rPr>
            </w:pPr>
            <w:r>
              <w:rPr>
                <w:rFonts w:ascii="Arial" w:eastAsia="Arial" w:hAnsi="Arial" w:cs="Arial"/>
                <w:sz w:val="16"/>
              </w:rPr>
              <w:t>kyllä*</w:t>
            </w:r>
          </w:p>
        </w:tc>
        <w:tc>
          <w:tcPr>
            <w:tcW w:w="583" w:type="pct"/>
            <w:tcBorders>
              <w:top w:val="single" w:sz="8" w:space="0" w:color="000000"/>
              <w:left w:val="none" w:sz="0" w:space="0" w:color="000000"/>
              <w:bottom w:val="single" w:sz="8" w:space="0" w:color="000000"/>
              <w:right w:val="single" w:sz="4" w:space="0" w:color="auto"/>
            </w:tcBorders>
          </w:tcPr>
          <w:p w14:paraId="5B20300B" w14:textId="52BE9995" w:rsidR="002044CF" w:rsidRDefault="002044CF" w:rsidP="002044CF">
            <w:pPr>
              <w:jc w:val="center"/>
              <w:rPr>
                <w:ins w:id="168" w:author="Kunnari Riitta" w:date="2021-08-26T13:37:00Z"/>
                <w:rFonts w:ascii="Arial" w:eastAsia="Arial" w:hAnsi="Arial" w:cs="Arial"/>
                <w:sz w:val="16"/>
              </w:rPr>
            </w:pPr>
            <w:ins w:id="169" w:author="Kunnari Riitta" w:date="2021-08-26T13:49:00Z">
              <w:r>
                <w:rPr>
                  <w:rFonts w:ascii="Arial" w:eastAsia="Arial" w:hAnsi="Arial" w:cs="Arial"/>
                  <w:sz w:val="16"/>
                </w:rPr>
                <w:t>kyllä</w:t>
              </w:r>
            </w:ins>
          </w:p>
        </w:tc>
        <w:tc>
          <w:tcPr>
            <w:tcW w:w="707" w:type="pct"/>
            <w:tcBorders>
              <w:top w:val="none" w:sz="0" w:space="0" w:color="000000"/>
              <w:left w:val="single" w:sz="4" w:space="0" w:color="auto"/>
              <w:bottom w:val="single" w:sz="8" w:space="0" w:color="000000"/>
              <w:right w:val="single" w:sz="8" w:space="0" w:color="000000"/>
            </w:tcBorders>
          </w:tcPr>
          <w:p w14:paraId="32E7B505" w14:textId="3B663586" w:rsidR="002044CF" w:rsidRDefault="002044CF" w:rsidP="002044CF">
            <w:pPr>
              <w:jc w:val="center"/>
              <w:rPr>
                <w:sz w:val="22"/>
              </w:rPr>
            </w:pPr>
            <w:r>
              <w:rPr>
                <w:rFonts w:ascii="Arial" w:eastAsia="Arial" w:hAnsi="Arial" w:cs="Arial"/>
                <w:sz w:val="16"/>
              </w:rPr>
              <w:t>ei</w:t>
            </w:r>
          </w:p>
        </w:tc>
        <w:tc>
          <w:tcPr>
            <w:tcW w:w="531" w:type="pct"/>
            <w:tcBorders>
              <w:top w:val="none" w:sz="0" w:space="0" w:color="000000"/>
              <w:left w:val="none" w:sz="0" w:space="0" w:color="000000"/>
              <w:bottom w:val="single" w:sz="8" w:space="0" w:color="000000"/>
              <w:right w:val="single" w:sz="8" w:space="0" w:color="000000"/>
            </w:tcBorders>
          </w:tcPr>
          <w:p w14:paraId="7E184D3D" w14:textId="77777777" w:rsidR="002044CF" w:rsidRDefault="002044CF" w:rsidP="002044CF">
            <w:pPr>
              <w:jc w:val="center"/>
              <w:rPr>
                <w:sz w:val="22"/>
              </w:rPr>
            </w:pPr>
            <w:r>
              <w:rPr>
                <w:rFonts w:ascii="Arial" w:eastAsia="Arial" w:hAnsi="Arial" w:cs="Arial"/>
                <w:sz w:val="16"/>
              </w:rPr>
              <w:t>versioimalla</w:t>
            </w:r>
          </w:p>
        </w:tc>
      </w:tr>
      <w:tr w:rsidR="008B61E0" w14:paraId="3697FA37" w14:textId="77777777" w:rsidTr="008B61E0">
        <w:tc>
          <w:tcPr>
            <w:tcW w:w="782" w:type="pct"/>
            <w:gridSpan w:val="3"/>
            <w:tcBorders>
              <w:top w:val="none" w:sz="0" w:space="0" w:color="000000"/>
              <w:left w:val="single" w:sz="8" w:space="0" w:color="000000"/>
              <w:bottom w:val="single" w:sz="8" w:space="0" w:color="000000"/>
              <w:right w:val="single" w:sz="8" w:space="0" w:color="000000"/>
            </w:tcBorders>
          </w:tcPr>
          <w:p w14:paraId="1D990C76" w14:textId="77777777" w:rsidR="002044CF" w:rsidRDefault="002044CF" w:rsidP="002044CF">
            <w:pPr>
              <w:rPr>
                <w:sz w:val="22"/>
              </w:rPr>
            </w:pPr>
            <w:r>
              <w:rPr>
                <w:rFonts w:ascii="Arial" w:eastAsia="Arial" w:hAnsi="Arial" w:cs="Arial"/>
                <w:sz w:val="16"/>
              </w:rPr>
              <w:t>lomakemuotoinen potilasasiakirja</w:t>
            </w:r>
          </w:p>
        </w:tc>
        <w:tc>
          <w:tcPr>
            <w:tcW w:w="473" w:type="pct"/>
            <w:gridSpan w:val="2"/>
            <w:tcBorders>
              <w:top w:val="none" w:sz="0" w:space="0" w:color="000000"/>
              <w:left w:val="none" w:sz="0" w:space="0" w:color="000000"/>
              <w:bottom w:val="single" w:sz="8" w:space="0" w:color="000000"/>
              <w:right w:val="single" w:sz="8" w:space="0" w:color="000000"/>
            </w:tcBorders>
          </w:tcPr>
          <w:p w14:paraId="137FBCB3" w14:textId="77777777" w:rsidR="002044CF" w:rsidRDefault="002044CF" w:rsidP="002044CF">
            <w:pPr>
              <w:jc w:val="center"/>
              <w:rPr>
                <w:sz w:val="22"/>
              </w:rPr>
            </w:pPr>
            <w:r>
              <w:rPr>
                <w:rFonts w:ascii="Arial" w:eastAsia="Arial" w:hAnsi="Arial" w:cs="Arial"/>
                <w:sz w:val="16"/>
              </w:rPr>
              <w:t>palvelujen antaja</w:t>
            </w:r>
          </w:p>
        </w:tc>
        <w:tc>
          <w:tcPr>
            <w:tcW w:w="569" w:type="pct"/>
            <w:tcBorders>
              <w:top w:val="none" w:sz="0" w:space="0" w:color="000000"/>
              <w:left w:val="none" w:sz="0" w:space="0" w:color="000000"/>
              <w:bottom w:val="single" w:sz="8" w:space="0" w:color="000000"/>
              <w:right w:val="single" w:sz="8" w:space="0" w:color="000000"/>
            </w:tcBorders>
          </w:tcPr>
          <w:p w14:paraId="2676CA7D" w14:textId="77777777" w:rsidR="002044CF" w:rsidRDefault="002044CF" w:rsidP="002044CF">
            <w:pPr>
              <w:jc w:val="center"/>
              <w:rPr>
                <w:sz w:val="22"/>
              </w:rPr>
            </w:pPr>
            <w:r>
              <w:rPr>
                <w:rFonts w:ascii="Arial" w:eastAsia="Arial" w:hAnsi="Arial" w:cs="Arial"/>
                <w:sz w:val="16"/>
              </w:rPr>
              <w:t>kyllä**</w:t>
            </w:r>
          </w:p>
        </w:tc>
        <w:tc>
          <w:tcPr>
            <w:tcW w:w="744" w:type="pct"/>
            <w:tcBorders>
              <w:top w:val="none" w:sz="0" w:space="0" w:color="000000"/>
              <w:left w:val="none" w:sz="0" w:space="0" w:color="000000"/>
              <w:bottom w:val="single" w:sz="8" w:space="0" w:color="000000"/>
              <w:right w:val="single" w:sz="8" w:space="0" w:color="000000"/>
            </w:tcBorders>
          </w:tcPr>
          <w:p w14:paraId="3642DE60" w14:textId="77777777" w:rsidR="002044CF" w:rsidRDefault="002044CF" w:rsidP="002044CF">
            <w:pPr>
              <w:jc w:val="center"/>
              <w:rPr>
                <w:sz w:val="22"/>
              </w:rPr>
            </w:pPr>
            <w:r>
              <w:rPr>
                <w:rFonts w:ascii="Arial" w:eastAsia="Arial" w:hAnsi="Arial" w:cs="Arial"/>
                <w:sz w:val="16"/>
              </w:rPr>
              <w:t>kyllä</w:t>
            </w:r>
          </w:p>
        </w:tc>
        <w:tc>
          <w:tcPr>
            <w:tcW w:w="611" w:type="pct"/>
            <w:tcBorders>
              <w:top w:val="none" w:sz="0" w:space="0" w:color="000000"/>
              <w:left w:val="none" w:sz="0" w:space="0" w:color="000000"/>
              <w:bottom w:val="single" w:sz="8" w:space="0" w:color="000000"/>
              <w:right w:val="single" w:sz="8" w:space="0" w:color="000000"/>
            </w:tcBorders>
          </w:tcPr>
          <w:p w14:paraId="3E59CEDC" w14:textId="77777777" w:rsidR="002044CF" w:rsidRDefault="002044CF" w:rsidP="002044CF">
            <w:pPr>
              <w:jc w:val="center"/>
              <w:rPr>
                <w:sz w:val="22"/>
              </w:rPr>
            </w:pPr>
            <w:r>
              <w:rPr>
                <w:rFonts w:ascii="Arial" w:eastAsia="Arial" w:hAnsi="Arial" w:cs="Arial"/>
                <w:sz w:val="16"/>
              </w:rPr>
              <w:t>kyllä*</w:t>
            </w:r>
          </w:p>
        </w:tc>
        <w:tc>
          <w:tcPr>
            <w:tcW w:w="583" w:type="pct"/>
            <w:tcBorders>
              <w:top w:val="single" w:sz="8" w:space="0" w:color="000000"/>
              <w:left w:val="none" w:sz="0" w:space="0" w:color="000000"/>
              <w:bottom w:val="single" w:sz="8" w:space="0" w:color="000000"/>
              <w:right w:val="single" w:sz="4" w:space="0" w:color="auto"/>
            </w:tcBorders>
          </w:tcPr>
          <w:p w14:paraId="3656F289" w14:textId="08AF2E53" w:rsidR="002044CF" w:rsidRDefault="002044CF" w:rsidP="002044CF">
            <w:pPr>
              <w:jc w:val="center"/>
              <w:rPr>
                <w:ins w:id="170" w:author="Kunnari Riitta" w:date="2021-08-26T13:37:00Z"/>
                <w:rFonts w:ascii="Arial" w:eastAsia="Arial" w:hAnsi="Arial" w:cs="Arial"/>
                <w:sz w:val="16"/>
              </w:rPr>
            </w:pPr>
            <w:ins w:id="171" w:author="Kunnari Riitta" w:date="2021-08-26T13:49:00Z">
              <w:r>
                <w:rPr>
                  <w:rFonts w:ascii="Arial" w:eastAsia="Arial" w:hAnsi="Arial" w:cs="Arial"/>
                  <w:sz w:val="16"/>
                </w:rPr>
                <w:t>kyllä</w:t>
              </w:r>
            </w:ins>
          </w:p>
        </w:tc>
        <w:tc>
          <w:tcPr>
            <w:tcW w:w="707" w:type="pct"/>
            <w:tcBorders>
              <w:top w:val="none" w:sz="0" w:space="0" w:color="000000"/>
              <w:left w:val="single" w:sz="4" w:space="0" w:color="auto"/>
              <w:bottom w:val="single" w:sz="8" w:space="0" w:color="000000"/>
              <w:right w:val="single" w:sz="8" w:space="0" w:color="000000"/>
            </w:tcBorders>
          </w:tcPr>
          <w:p w14:paraId="396E0C88" w14:textId="7CDFF214" w:rsidR="002044CF" w:rsidRDefault="002044CF" w:rsidP="002044CF">
            <w:pPr>
              <w:jc w:val="center"/>
              <w:rPr>
                <w:sz w:val="22"/>
              </w:rPr>
            </w:pPr>
            <w:r>
              <w:rPr>
                <w:rFonts w:ascii="Arial" w:eastAsia="Arial" w:hAnsi="Arial" w:cs="Arial"/>
                <w:sz w:val="16"/>
              </w:rPr>
              <w:t>ei</w:t>
            </w:r>
          </w:p>
        </w:tc>
        <w:tc>
          <w:tcPr>
            <w:tcW w:w="531" w:type="pct"/>
            <w:tcBorders>
              <w:top w:val="none" w:sz="0" w:space="0" w:color="000000"/>
              <w:left w:val="none" w:sz="0" w:space="0" w:color="000000"/>
              <w:bottom w:val="single" w:sz="8" w:space="0" w:color="000000"/>
              <w:right w:val="single" w:sz="8" w:space="0" w:color="000000"/>
            </w:tcBorders>
          </w:tcPr>
          <w:p w14:paraId="4DE39B71" w14:textId="77777777" w:rsidR="002044CF" w:rsidRDefault="002044CF" w:rsidP="002044CF">
            <w:pPr>
              <w:jc w:val="center"/>
              <w:rPr>
                <w:sz w:val="22"/>
              </w:rPr>
            </w:pPr>
            <w:r>
              <w:rPr>
                <w:rFonts w:ascii="Arial" w:eastAsia="Arial" w:hAnsi="Arial" w:cs="Arial"/>
                <w:sz w:val="16"/>
              </w:rPr>
              <w:t>versioimalla</w:t>
            </w:r>
          </w:p>
        </w:tc>
      </w:tr>
      <w:tr w:rsidR="008B61E0" w14:paraId="60CB8D13" w14:textId="77777777" w:rsidTr="008B61E0">
        <w:tc>
          <w:tcPr>
            <w:tcW w:w="782" w:type="pct"/>
            <w:gridSpan w:val="3"/>
            <w:tcBorders>
              <w:top w:val="none" w:sz="0" w:space="0" w:color="000000"/>
              <w:left w:val="single" w:sz="8" w:space="0" w:color="000000"/>
              <w:bottom w:val="single" w:sz="8" w:space="0" w:color="000000"/>
              <w:right w:val="single" w:sz="8" w:space="0" w:color="000000"/>
            </w:tcBorders>
          </w:tcPr>
          <w:p w14:paraId="7F66F32F" w14:textId="77777777" w:rsidR="002044CF" w:rsidRDefault="002044CF" w:rsidP="002044CF">
            <w:pPr>
              <w:rPr>
                <w:sz w:val="22"/>
              </w:rPr>
            </w:pPr>
            <w:r>
              <w:rPr>
                <w:rFonts w:ascii="Arial" w:eastAsia="Arial" w:hAnsi="Arial" w:cs="Arial"/>
                <w:sz w:val="16"/>
              </w:rPr>
              <w:t>Keskeiset terveystiedot/</w:t>
            </w:r>
            <w:r>
              <w:rPr>
                <w:sz w:val="22"/>
              </w:rPr>
              <w:br/>
            </w:r>
            <w:r>
              <w:rPr>
                <w:rFonts w:ascii="Arial" w:eastAsia="Arial" w:hAnsi="Arial" w:cs="Arial"/>
                <w:sz w:val="16"/>
              </w:rPr>
              <w:t xml:space="preserve"> ylläpidettävät</w:t>
            </w:r>
          </w:p>
        </w:tc>
        <w:tc>
          <w:tcPr>
            <w:tcW w:w="473" w:type="pct"/>
            <w:gridSpan w:val="2"/>
            <w:tcBorders>
              <w:top w:val="none" w:sz="0" w:space="0" w:color="000000"/>
              <w:left w:val="none" w:sz="0" w:space="0" w:color="000000"/>
              <w:bottom w:val="single" w:sz="8" w:space="0" w:color="000000"/>
              <w:right w:val="single" w:sz="8" w:space="0" w:color="000000"/>
            </w:tcBorders>
          </w:tcPr>
          <w:p w14:paraId="2B8C3ECC" w14:textId="77777777" w:rsidR="002044CF" w:rsidRDefault="002044CF" w:rsidP="002044CF">
            <w:pPr>
              <w:jc w:val="center"/>
              <w:rPr>
                <w:sz w:val="22"/>
              </w:rPr>
            </w:pPr>
            <w:r>
              <w:rPr>
                <w:rFonts w:ascii="Arial" w:eastAsia="Arial" w:hAnsi="Arial" w:cs="Arial"/>
                <w:sz w:val="16"/>
              </w:rPr>
              <w:t>palvelujen antaja</w:t>
            </w:r>
          </w:p>
        </w:tc>
        <w:tc>
          <w:tcPr>
            <w:tcW w:w="569" w:type="pct"/>
            <w:tcBorders>
              <w:top w:val="none" w:sz="0" w:space="0" w:color="000000"/>
              <w:left w:val="none" w:sz="0" w:space="0" w:color="000000"/>
              <w:bottom w:val="single" w:sz="8" w:space="0" w:color="000000"/>
              <w:right w:val="single" w:sz="8" w:space="0" w:color="000000"/>
            </w:tcBorders>
          </w:tcPr>
          <w:p w14:paraId="3E51E12A" w14:textId="77777777" w:rsidR="002044CF" w:rsidRDefault="002044CF" w:rsidP="002044CF">
            <w:pPr>
              <w:jc w:val="center"/>
              <w:rPr>
                <w:sz w:val="22"/>
              </w:rPr>
            </w:pPr>
            <w:r>
              <w:rPr>
                <w:rFonts w:ascii="Arial" w:eastAsia="Arial" w:hAnsi="Arial" w:cs="Arial"/>
                <w:sz w:val="16"/>
              </w:rPr>
              <w:t>kyllä**</w:t>
            </w:r>
          </w:p>
        </w:tc>
        <w:tc>
          <w:tcPr>
            <w:tcW w:w="744" w:type="pct"/>
            <w:tcBorders>
              <w:top w:val="none" w:sz="0" w:space="0" w:color="000000"/>
              <w:left w:val="none" w:sz="0" w:space="0" w:color="000000"/>
              <w:bottom w:val="single" w:sz="8" w:space="0" w:color="000000"/>
              <w:right w:val="single" w:sz="8" w:space="0" w:color="000000"/>
            </w:tcBorders>
          </w:tcPr>
          <w:p w14:paraId="6637E5EB" w14:textId="77777777" w:rsidR="002044CF" w:rsidRDefault="002044CF" w:rsidP="002044CF">
            <w:pPr>
              <w:jc w:val="center"/>
              <w:rPr>
                <w:sz w:val="22"/>
              </w:rPr>
            </w:pPr>
            <w:r>
              <w:rPr>
                <w:rFonts w:ascii="Arial" w:eastAsia="Arial" w:hAnsi="Arial" w:cs="Arial"/>
                <w:sz w:val="16"/>
              </w:rPr>
              <w:t>kyllä</w:t>
            </w:r>
          </w:p>
        </w:tc>
        <w:tc>
          <w:tcPr>
            <w:tcW w:w="611" w:type="pct"/>
            <w:tcBorders>
              <w:top w:val="none" w:sz="0" w:space="0" w:color="000000"/>
              <w:left w:val="none" w:sz="0" w:space="0" w:color="000000"/>
              <w:bottom w:val="single" w:sz="8" w:space="0" w:color="000000"/>
              <w:right w:val="single" w:sz="8" w:space="0" w:color="000000"/>
            </w:tcBorders>
          </w:tcPr>
          <w:p w14:paraId="097C4429" w14:textId="77777777" w:rsidR="002044CF" w:rsidRDefault="002044CF" w:rsidP="002044CF">
            <w:pPr>
              <w:jc w:val="center"/>
              <w:rPr>
                <w:sz w:val="22"/>
              </w:rPr>
            </w:pPr>
            <w:r>
              <w:rPr>
                <w:rFonts w:ascii="Arial" w:eastAsia="Arial" w:hAnsi="Arial" w:cs="Arial"/>
                <w:sz w:val="16"/>
              </w:rPr>
              <w:t>kyllä*</w:t>
            </w:r>
          </w:p>
        </w:tc>
        <w:tc>
          <w:tcPr>
            <w:tcW w:w="583" w:type="pct"/>
            <w:tcBorders>
              <w:top w:val="single" w:sz="8" w:space="0" w:color="000000"/>
              <w:left w:val="none" w:sz="0" w:space="0" w:color="000000"/>
              <w:bottom w:val="single" w:sz="8" w:space="0" w:color="000000"/>
              <w:right w:val="single" w:sz="4" w:space="0" w:color="auto"/>
            </w:tcBorders>
          </w:tcPr>
          <w:p w14:paraId="523F80DD" w14:textId="28473829" w:rsidR="002044CF" w:rsidRDefault="002044CF" w:rsidP="002044CF">
            <w:pPr>
              <w:jc w:val="center"/>
              <w:rPr>
                <w:ins w:id="172" w:author="Kunnari Riitta" w:date="2021-08-26T13:37:00Z"/>
                <w:rFonts w:ascii="Arial" w:eastAsia="Arial" w:hAnsi="Arial" w:cs="Arial"/>
                <w:sz w:val="16"/>
              </w:rPr>
            </w:pPr>
            <w:ins w:id="173" w:author="Kunnari Riitta" w:date="2021-08-26T13:49:00Z">
              <w:r>
                <w:rPr>
                  <w:rFonts w:ascii="Arial" w:eastAsia="Arial" w:hAnsi="Arial" w:cs="Arial"/>
                  <w:sz w:val="16"/>
                </w:rPr>
                <w:t>ei</w:t>
              </w:r>
            </w:ins>
          </w:p>
        </w:tc>
        <w:tc>
          <w:tcPr>
            <w:tcW w:w="707" w:type="pct"/>
            <w:tcBorders>
              <w:top w:val="none" w:sz="0" w:space="0" w:color="000000"/>
              <w:left w:val="single" w:sz="4" w:space="0" w:color="auto"/>
              <w:bottom w:val="single" w:sz="8" w:space="0" w:color="000000"/>
              <w:right w:val="single" w:sz="8" w:space="0" w:color="000000"/>
            </w:tcBorders>
          </w:tcPr>
          <w:p w14:paraId="2CB7286E" w14:textId="40A3429E" w:rsidR="002044CF" w:rsidRDefault="002044CF" w:rsidP="002044CF">
            <w:pPr>
              <w:jc w:val="center"/>
              <w:rPr>
                <w:sz w:val="22"/>
              </w:rPr>
            </w:pPr>
            <w:r>
              <w:rPr>
                <w:rFonts w:ascii="Arial" w:eastAsia="Arial" w:hAnsi="Arial" w:cs="Arial"/>
                <w:sz w:val="16"/>
              </w:rPr>
              <w:t>1 voimassaoleva/</w:t>
            </w:r>
          </w:p>
          <w:p w14:paraId="7B82D63F" w14:textId="731A423B" w:rsidR="002044CF" w:rsidRDefault="002044CF" w:rsidP="002044CF">
            <w:pPr>
              <w:jc w:val="center"/>
              <w:rPr>
                <w:sz w:val="22"/>
              </w:rPr>
            </w:pPr>
            <w:r>
              <w:rPr>
                <w:rFonts w:ascii="Arial" w:eastAsia="Arial" w:hAnsi="Arial" w:cs="Arial"/>
                <w:sz w:val="16"/>
              </w:rPr>
              <w:t>ylläpidettävä asiakirja/potilas</w:t>
            </w:r>
          </w:p>
        </w:tc>
        <w:tc>
          <w:tcPr>
            <w:tcW w:w="531" w:type="pct"/>
            <w:tcBorders>
              <w:top w:val="none" w:sz="0" w:space="0" w:color="000000"/>
              <w:left w:val="none" w:sz="0" w:space="0" w:color="000000"/>
              <w:bottom w:val="single" w:sz="8" w:space="0" w:color="000000"/>
              <w:right w:val="single" w:sz="8" w:space="0" w:color="000000"/>
            </w:tcBorders>
          </w:tcPr>
          <w:p w14:paraId="65621E74" w14:textId="77777777" w:rsidR="002044CF" w:rsidRDefault="002044CF" w:rsidP="002044CF">
            <w:pPr>
              <w:jc w:val="center"/>
              <w:rPr>
                <w:sz w:val="22"/>
              </w:rPr>
            </w:pPr>
            <w:r>
              <w:rPr>
                <w:rFonts w:ascii="Arial" w:eastAsia="Arial" w:hAnsi="Arial" w:cs="Arial"/>
                <w:sz w:val="16"/>
              </w:rPr>
              <w:t>pvm-perusteella</w:t>
            </w:r>
          </w:p>
        </w:tc>
      </w:tr>
      <w:tr w:rsidR="008B61E0" w14:paraId="188CA063" w14:textId="77777777" w:rsidTr="008B61E0">
        <w:tc>
          <w:tcPr>
            <w:tcW w:w="782" w:type="pct"/>
            <w:gridSpan w:val="3"/>
            <w:tcBorders>
              <w:top w:val="none" w:sz="0" w:space="0" w:color="000000"/>
              <w:left w:val="single" w:sz="8" w:space="0" w:color="000000"/>
              <w:bottom w:val="single" w:sz="8" w:space="0" w:color="000000"/>
              <w:right w:val="single" w:sz="8" w:space="0" w:color="000000"/>
            </w:tcBorders>
          </w:tcPr>
          <w:p w14:paraId="7BEFFBED" w14:textId="5333EC74" w:rsidR="002044CF" w:rsidRDefault="002044CF" w:rsidP="002044CF">
            <w:pPr>
              <w:rPr>
                <w:sz w:val="22"/>
              </w:rPr>
            </w:pPr>
            <w:r>
              <w:rPr>
                <w:rFonts w:ascii="Arial" w:eastAsia="Arial" w:hAnsi="Arial" w:cs="Arial"/>
                <w:sz w:val="16"/>
              </w:rPr>
              <w:t>Keskeiset terveystiedot/</w:t>
            </w:r>
            <w:r>
              <w:rPr>
                <w:sz w:val="22"/>
              </w:rPr>
              <w:br/>
            </w:r>
            <w:r>
              <w:rPr>
                <w:rFonts w:ascii="Arial" w:eastAsia="Arial" w:hAnsi="Arial" w:cs="Arial"/>
                <w:sz w:val="16"/>
              </w:rPr>
              <w:t xml:space="preserve"> koosteet</w:t>
            </w:r>
          </w:p>
        </w:tc>
        <w:tc>
          <w:tcPr>
            <w:tcW w:w="473" w:type="pct"/>
            <w:gridSpan w:val="2"/>
            <w:tcBorders>
              <w:top w:val="none" w:sz="0" w:space="0" w:color="000000"/>
              <w:left w:val="none" w:sz="0" w:space="0" w:color="000000"/>
              <w:bottom w:val="single" w:sz="8" w:space="0" w:color="000000"/>
              <w:right w:val="single" w:sz="8" w:space="0" w:color="000000"/>
            </w:tcBorders>
          </w:tcPr>
          <w:p w14:paraId="40A09C26" w14:textId="77777777" w:rsidR="002044CF" w:rsidRDefault="002044CF" w:rsidP="002044CF">
            <w:pPr>
              <w:jc w:val="center"/>
              <w:rPr>
                <w:sz w:val="22"/>
              </w:rPr>
            </w:pPr>
            <w:r>
              <w:rPr>
                <w:rFonts w:ascii="Arial" w:eastAsia="Arial" w:hAnsi="Arial" w:cs="Arial"/>
                <w:sz w:val="16"/>
              </w:rPr>
              <w:t>–</w:t>
            </w:r>
          </w:p>
        </w:tc>
        <w:tc>
          <w:tcPr>
            <w:tcW w:w="569" w:type="pct"/>
            <w:tcBorders>
              <w:top w:val="none" w:sz="0" w:space="0" w:color="000000"/>
              <w:left w:val="none" w:sz="0" w:space="0" w:color="000000"/>
              <w:bottom w:val="single" w:sz="8" w:space="0" w:color="000000"/>
              <w:right w:val="single" w:sz="8" w:space="0" w:color="000000"/>
            </w:tcBorders>
          </w:tcPr>
          <w:p w14:paraId="6C932AC1" w14:textId="77777777" w:rsidR="002044CF" w:rsidRDefault="002044CF" w:rsidP="002044CF">
            <w:pPr>
              <w:jc w:val="center"/>
              <w:rPr>
                <w:sz w:val="22"/>
              </w:rPr>
            </w:pPr>
            <w:r>
              <w:rPr>
                <w:rFonts w:ascii="Arial" w:eastAsia="Arial" w:hAnsi="Arial" w:cs="Arial"/>
                <w:sz w:val="16"/>
              </w:rPr>
              <w:t>kyllä**</w:t>
            </w:r>
          </w:p>
        </w:tc>
        <w:tc>
          <w:tcPr>
            <w:tcW w:w="744" w:type="pct"/>
            <w:tcBorders>
              <w:top w:val="none" w:sz="0" w:space="0" w:color="000000"/>
              <w:left w:val="none" w:sz="0" w:space="0" w:color="000000"/>
              <w:bottom w:val="single" w:sz="8" w:space="0" w:color="000000"/>
              <w:right w:val="single" w:sz="8" w:space="0" w:color="000000"/>
            </w:tcBorders>
          </w:tcPr>
          <w:p w14:paraId="64DC1CDB" w14:textId="77777777" w:rsidR="002044CF" w:rsidRDefault="002044CF" w:rsidP="002044CF">
            <w:pPr>
              <w:jc w:val="center"/>
              <w:rPr>
                <w:sz w:val="22"/>
              </w:rPr>
            </w:pPr>
            <w:r>
              <w:rPr>
                <w:rFonts w:ascii="Arial" w:eastAsia="Arial" w:hAnsi="Arial" w:cs="Arial"/>
                <w:sz w:val="16"/>
              </w:rPr>
              <w:t>Kyllä</w:t>
            </w:r>
          </w:p>
        </w:tc>
        <w:tc>
          <w:tcPr>
            <w:tcW w:w="611" w:type="pct"/>
            <w:tcBorders>
              <w:top w:val="none" w:sz="0" w:space="0" w:color="000000"/>
              <w:left w:val="none" w:sz="0" w:space="0" w:color="000000"/>
              <w:bottom w:val="single" w:sz="8" w:space="0" w:color="000000"/>
              <w:right w:val="single" w:sz="8" w:space="0" w:color="000000"/>
            </w:tcBorders>
          </w:tcPr>
          <w:p w14:paraId="6B4BE961" w14:textId="77777777" w:rsidR="002044CF" w:rsidRDefault="002044CF" w:rsidP="002044CF">
            <w:pPr>
              <w:jc w:val="center"/>
              <w:rPr>
                <w:sz w:val="22"/>
              </w:rPr>
            </w:pPr>
            <w:r>
              <w:rPr>
                <w:rFonts w:ascii="Arial" w:eastAsia="Arial" w:hAnsi="Arial" w:cs="Arial"/>
                <w:sz w:val="16"/>
              </w:rPr>
              <w:t>kyllä*</w:t>
            </w:r>
          </w:p>
        </w:tc>
        <w:tc>
          <w:tcPr>
            <w:tcW w:w="583" w:type="pct"/>
            <w:tcBorders>
              <w:top w:val="single" w:sz="8" w:space="0" w:color="000000"/>
              <w:left w:val="none" w:sz="0" w:space="0" w:color="000000"/>
              <w:bottom w:val="single" w:sz="8" w:space="0" w:color="000000"/>
              <w:right w:val="single" w:sz="4" w:space="0" w:color="auto"/>
            </w:tcBorders>
          </w:tcPr>
          <w:p w14:paraId="423DFD51" w14:textId="3C4E9B44" w:rsidR="002044CF" w:rsidRDefault="002044CF" w:rsidP="002044CF">
            <w:pPr>
              <w:jc w:val="center"/>
              <w:rPr>
                <w:ins w:id="174" w:author="Kunnari Riitta" w:date="2021-08-26T13:37:00Z"/>
                <w:rFonts w:ascii="Arial" w:eastAsia="Arial" w:hAnsi="Arial" w:cs="Arial"/>
                <w:sz w:val="16"/>
              </w:rPr>
            </w:pPr>
            <w:ins w:id="175" w:author="Kunnari Riitta" w:date="2021-08-26T13:49:00Z">
              <w:r>
                <w:rPr>
                  <w:rFonts w:ascii="Arial" w:eastAsia="Arial" w:hAnsi="Arial" w:cs="Arial"/>
                  <w:sz w:val="16"/>
                </w:rPr>
                <w:t>ei</w:t>
              </w:r>
            </w:ins>
          </w:p>
        </w:tc>
        <w:tc>
          <w:tcPr>
            <w:tcW w:w="707" w:type="pct"/>
            <w:tcBorders>
              <w:top w:val="none" w:sz="0" w:space="0" w:color="000000"/>
              <w:left w:val="single" w:sz="4" w:space="0" w:color="auto"/>
              <w:bottom w:val="single" w:sz="8" w:space="0" w:color="000000"/>
              <w:right w:val="single" w:sz="8" w:space="0" w:color="000000"/>
            </w:tcBorders>
          </w:tcPr>
          <w:p w14:paraId="27843FDF" w14:textId="693F737A" w:rsidR="002044CF" w:rsidRDefault="002044CF" w:rsidP="002044CF">
            <w:pPr>
              <w:jc w:val="center"/>
              <w:rPr>
                <w:sz w:val="22"/>
              </w:rPr>
            </w:pPr>
            <w:r>
              <w:rPr>
                <w:rFonts w:ascii="Arial" w:eastAsia="Arial" w:hAnsi="Arial" w:cs="Arial"/>
                <w:sz w:val="16"/>
              </w:rPr>
              <w:t>–</w:t>
            </w:r>
          </w:p>
        </w:tc>
        <w:tc>
          <w:tcPr>
            <w:tcW w:w="531" w:type="pct"/>
            <w:tcBorders>
              <w:top w:val="none" w:sz="0" w:space="0" w:color="000000"/>
              <w:left w:val="none" w:sz="0" w:space="0" w:color="000000"/>
              <w:bottom w:val="single" w:sz="8" w:space="0" w:color="000000"/>
              <w:right w:val="single" w:sz="8" w:space="0" w:color="000000"/>
            </w:tcBorders>
          </w:tcPr>
          <w:p w14:paraId="17931100" w14:textId="77777777" w:rsidR="002044CF" w:rsidRDefault="002044CF" w:rsidP="002044CF">
            <w:pPr>
              <w:jc w:val="center"/>
              <w:rPr>
                <w:sz w:val="22"/>
              </w:rPr>
            </w:pPr>
            <w:r>
              <w:rPr>
                <w:rFonts w:ascii="Arial" w:eastAsia="Arial" w:hAnsi="Arial" w:cs="Arial"/>
                <w:sz w:val="16"/>
              </w:rPr>
              <w:t>–</w:t>
            </w:r>
          </w:p>
        </w:tc>
      </w:tr>
      <w:tr w:rsidR="008B61E0" w14:paraId="034A17CF" w14:textId="77777777" w:rsidTr="008B61E0">
        <w:tc>
          <w:tcPr>
            <w:tcW w:w="782" w:type="pct"/>
            <w:gridSpan w:val="3"/>
            <w:tcBorders>
              <w:top w:val="none" w:sz="0" w:space="0" w:color="000000"/>
              <w:left w:val="single" w:sz="8" w:space="0" w:color="000000"/>
              <w:bottom w:val="single" w:sz="8" w:space="0" w:color="000000"/>
              <w:right w:val="single" w:sz="8" w:space="0" w:color="000000"/>
            </w:tcBorders>
          </w:tcPr>
          <w:p w14:paraId="65F1C503" w14:textId="77777777" w:rsidR="002044CF" w:rsidRDefault="002044CF" w:rsidP="002044CF">
            <w:pPr>
              <w:rPr>
                <w:sz w:val="22"/>
              </w:rPr>
            </w:pPr>
            <w:r>
              <w:rPr>
                <w:rFonts w:ascii="Arial" w:eastAsia="Arial" w:hAnsi="Arial" w:cs="Arial"/>
                <w:sz w:val="16"/>
              </w:rPr>
              <w:t>Vanha potilas-asiakirja</w:t>
            </w:r>
          </w:p>
        </w:tc>
        <w:tc>
          <w:tcPr>
            <w:tcW w:w="473" w:type="pct"/>
            <w:gridSpan w:val="2"/>
            <w:tcBorders>
              <w:top w:val="none" w:sz="0" w:space="0" w:color="000000"/>
              <w:left w:val="none" w:sz="0" w:space="0" w:color="000000"/>
              <w:bottom w:val="single" w:sz="8" w:space="0" w:color="000000"/>
              <w:right w:val="single" w:sz="8" w:space="0" w:color="000000"/>
            </w:tcBorders>
          </w:tcPr>
          <w:p w14:paraId="071FF622" w14:textId="77777777" w:rsidR="002044CF" w:rsidRDefault="002044CF" w:rsidP="002044CF">
            <w:pPr>
              <w:jc w:val="center"/>
              <w:rPr>
                <w:sz w:val="22"/>
              </w:rPr>
            </w:pPr>
            <w:r>
              <w:rPr>
                <w:rFonts w:ascii="Arial" w:eastAsia="Arial" w:hAnsi="Arial" w:cs="Arial"/>
                <w:sz w:val="16"/>
              </w:rPr>
              <w:t>palvelujen antaja</w:t>
            </w:r>
          </w:p>
        </w:tc>
        <w:tc>
          <w:tcPr>
            <w:tcW w:w="569" w:type="pct"/>
            <w:tcBorders>
              <w:top w:val="none" w:sz="0" w:space="0" w:color="000000"/>
              <w:left w:val="none" w:sz="0" w:space="0" w:color="000000"/>
              <w:bottom w:val="single" w:sz="8" w:space="0" w:color="000000"/>
              <w:right w:val="single" w:sz="8" w:space="0" w:color="000000"/>
            </w:tcBorders>
          </w:tcPr>
          <w:p w14:paraId="70323B5C" w14:textId="77777777" w:rsidR="002044CF" w:rsidRDefault="002044CF" w:rsidP="002044CF">
            <w:pPr>
              <w:jc w:val="center"/>
              <w:rPr>
                <w:sz w:val="22"/>
              </w:rPr>
            </w:pPr>
            <w:r>
              <w:rPr>
                <w:rFonts w:ascii="Arial" w:eastAsia="Arial" w:hAnsi="Arial" w:cs="Arial"/>
                <w:sz w:val="16"/>
              </w:rPr>
              <w:t>ei</w:t>
            </w:r>
          </w:p>
        </w:tc>
        <w:tc>
          <w:tcPr>
            <w:tcW w:w="744" w:type="pct"/>
            <w:tcBorders>
              <w:top w:val="none" w:sz="0" w:space="0" w:color="000000"/>
              <w:left w:val="none" w:sz="0" w:space="0" w:color="000000"/>
              <w:bottom w:val="single" w:sz="8" w:space="0" w:color="000000"/>
              <w:right w:val="single" w:sz="8" w:space="0" w:color="000000"/>
            </w:tcBorders>
          </w:tcPr>
          <w:p w14:paraId="521C1D6D" w14:textId="77777777" w:rsidR="002044CF" w:rsidRDefault="002044CF" w:rsidP="002044CF">
            <w:pPr>
              <w:jc w:val="center"/>
              <w:rPr>
                <w:sz w:val="22"/>
              </w:rPr>
            </w:pPr>
            <w:r>
              <w:rPr>
                <w:rFonts w:ascii="Arial" w:eastAsia="Arial" w:hAnsi="Arial" w:cs="Arial"/>
                <w:sz w:val="16"/>
              </w:rPr>
              <w:t>_</w:t>
            </w:r>
          </w:p>
        </w:tc>
        <w:tc>
          <w:tcPr>
            <w:tcW w:w="611" w:type="pct"/>
            <w:tcBorders>
              <w:top w:val="none" w:sz="0" w:space="0" w:color="000000"/>
              <w:left w:val="none" w:sz="0" w:space="0" w:color="000000"/>
              <w:bottom w:val="single" w:sz="8" w:space="0" w:color="000000"/>
              <w:right w:val="single" w:sz="8" w:space="0" w:color="000000"/>
            </w:tcBorders>
          </w:tcPr>
          <w:p w14:paraId="1BA1B2BF" w14:textId="77777777" w:rsidR="002044CF" w:rsidRDefault="002044CF" w:rsidP="002044CF">
            <w:pPr>
              <w:jc w:val="center"/>
              <w:rPr>
                <w:sz w:val="22"/>
              </w:rPr>
            </w:pPr>
            <w:r>
              <w:rPr>
                <w:rFonts w:ascii="Arial" w:eastAsia="Arial" w:hAnsi="Arial" w:cs="Arial"/>
                <w:sz w:val="16"/>
              </w:rPr>
              <w:t>_</w:t>
            </w:r>
          </w:p>
        </w:tc>
        <w:tc>
          <w:tcPr>
            <w:tcW w:w="583" w:type="pct"/>
            <w:tcBorders>
              <w:top w:val="single" w:sz="8" w:space="0" w:color="000000"/>
              <w:left w:val="none" w:sz="0" w:space="0" w:color="000000"/>
              <w:bottom w:val="single" w:sz="8" w:space="0" w:color="000000"/>
              <w:right w:val="single" w:sz="4" w:space="0" w:color="auto"/>
            </w:tcBorders>
          </w:tcPr>
          <w:p w14:paraId="302827A8" w14:textId="650BFC33" w:rsidR="002044CF" w:rsidRDefault="002044CF" w:rsidP="002044CF">
            <w:pPr>
              <w:jc w:val="center"/>
              <w:rPr>
                <w:ins w:id="176" w:author="Kunnari Riitta" w:date="2021-08-26T13:37:00Z"/>
                <w:rFonts w:ascii="Arial" w:eastAsia="Arial" w:hAnsi="Arial" w:cs="Arial"/>
                <w:sz w:val="16"/>
              </w:rPr>
            </w:pPr>
            <w:ins w:id="177" w:author="Kunnari Riitta" w:date="2021-08-26T13:49:00Z">
              <w:r>
                <w:rPr>
                  <w:rFonts w:ascii="Arial" w:eastAsia="Arial" w:hAnsi="Arial" w:cs="Arial"/>
                  <w:sz w:val="16"/>
                </w:rPr>
                <w:t>_</w:t>
              </w:r>
            </w:ins>
          </w:p>
        </w:tc>
        <w:tc>
          <w:tcPr>
            <w:tcW w:w="707" w:type="pct"/>
            <w:tcBorders>
              <w:top w:val="none" w:sz="0" w:space="0" w:color="000000"/>
              <w:left w:val="single" w:sz="4" w:space="0" w:color="auto"/>
              <w:bottom w:val="single" w:sz="8" w:space="0" w:color="000000"/>
              <w:right w:val="single" w:sz="8" w:space="0" w:color="000000"/>
            </w:tcBorders>
          </w:tcPr>
          <w:p w14:paraId="7BA19D1E" w14:textId="5F2BD8C7" w:rsidR="002044CF" w:rsidRDefault="002044CF" w:rsidP="002044CF">
            <w:pPr>
              <w:jc w:val="center"/>
              <w:rPr>
                <w:sz w:val="22"/>
              </w:rPr>
            </w:pPr>
            <w:r>
              <w:rPr>
                <w:rFonts w:ascii="Arial" w:eastAsia="Arial" w:hAnsi="Arial" w:cs="Arial"/>
                <w:sz w:val="16"/>
              </w:rPr>
              <w:t>ei</w:t>
            </w:r>
          </w:p>
        </w:tc>
        <w:tc>
          <w:tcPr>
            <w:tcW w:w="531" w:type="pct"/>
            <w:tcBorders>
              <w:top w:val="none" w:sz="0" w:space="0" w:color="000000"/>
              <w:left w:val="none" w:sz="0" w:space="0" w:color="000000"/>
              <w:bottom w:val="single" w:sz="8" w:space="0" w:color="000000"/>
              <w:right w:val="single" w:sz="8" w:space="0" w:color="000000"/>
            </w:tcBorders>
          </w:tcPr>
          <w:p w14:paraId="02158662" w14:textId="77777777" w:rsidR="002044CF" w:rsidRDefault="002044CF" w:rsidP="002044CF">
            <w:pPr>
              <w:jc w:val="center"/>
              <w:rPr>
                <w:sz w:val="22"/>
              </w:rPr>
            </w:pPr>
            <w:r>
              <w:rPr>
                <w:rFonts w:ascii="Arial" w:eastAsia="Arial" w:hAnsi="Arial" w:cs="Arial"/>
                <w:sz w:val="16"/>
              </w:rPr>
              <w:t>versioimalla</w:t>
            </w:r>
          </w:p>
        </w:tc>
      </w:tr>
      <w:tr w:rsidR="008B61E0" w14:paraId="545CFF05" w14:textId="77777777" w:rsidTr="008B61E0">
        <w:tc>
          <w:tcPr>
            <w:tcW w:w="782" w:type="pct"/>
            <w:gridSpan w:val="3"/>
            <w:tcBorders>
              <w:top w:val="none" w:sz="0" w:space="0" w:color="000000"/>
              <w:left w:val="single" w:sz="8" w:space="0" w:color="000000"/>
              <w:bottom w:val="single" w:sz="8" w:space="0" w:color="000000"/>
              <w:right w:val="single" w:sz="8" w:space="0" w:color="000000"/>
            </w:tcBorders>
          </w:tcPr>
          <w:p w14:paraId="4C801672" w14:textId="2DAB5878" w:rsidR="002044CF" w:rsidRDefault="002044CF" w:rsidP="002044CF">
            <w:pPr>
              <w:rPr>
                <w:sz w:val="22"/>
              </w:rPr>
            </w:pPr>
            <w:r>
              <w:rPr>
                <w:rFonts w:ascii="Arial" w:eastAsia="Arial" w:hAnsi="Arial" w:cs="Arial"/>
                <w:b/>
                <w:sz w:val="16"/>
              </w:rPr>
              <w:t>Luovutusten-hallinnan asiakirjat</w:t>
            </w:r>
          </w:p>
        </w:tc>
        <w:tc>
          <w:tcPr>
            <w:tcW w:w="473" w:type="pct"/>
            <w:gridSpan w:val="2"/>
            <w:tcBorders>
              <w:top w:val="none" w:sz="0" w:space="0" w:color="000000"/>
              <w:left w:val="none" w:sz="0" w:space="0" w:color="000000"/>
              <w:bottom w:val="single" w:sz="8" w:space="0" w:color="000000"/>
              <w:right w:val="single" w:sz="8" w:space="0" w:color="000000"/>
            </w:tcBorders>
          </w:tcPr>
          <w:p w14:paraId="68EA00BC" w14:textId="77777777" w:rsidR="002044CF" w:rsidRDefault="002044CF" w:rsidP="002044CF">
            <w:pPr>
              <w:rPr>
                <w:sz w:val="22"/>
              </w:rPr>
            </w:pPr>
            <w:r>
              <w:rPr>
                <w:sz w:val="22"/>
              </w:rPr>
              <w:t> </w:t>
            </w:r>
          </w:p>
        </w:tc>
        <w:tc>
          <w:tcPr>
            <w:tcW w:w="569" w:type="pct"/>
            <w:tcBorders>
              <w:top w:val="none" w:sz="0" w:space="0" w:color="000000"/>
              <w:left w:val="none" w:sz="0" w:space="0" w:color="000000"/>
              <w:bottom w:val="single" w:sz="8" w:space="0" w:color="000000"/>
              <w:right w:val="single" w:sz="8" w:space="0" w:color="000000"/>
            </w:tcBorders>
          </w:tcPr>
          <w:p w14:paraId="742B1DA9" w14:textId="77777777" w:rsidR="002044CF" w:rsidRDefault="002044CF" w:rsidP="002044CF">
            <w:pPr>
              <w:rPr>
                <w:sz w:val="22"/>
              </w:rPr>
            </w:pPr>
            <w:r>
              <w:rPr>
                <w:sz w:val="22"/>
              </w:rPr>
              <w:t> </w:t>
            </w:r>
          </w:p>
        </w:tc>
        <w:tc>
          <w:tcPr>
            <w:tcW w:w="744" w:type="pct"/>
            <w:tcBorders>
              <w:top w:val="none" w:sz="0" w:space="0" w:color="000000"/>
              <w:left w:val="none" w:sz="0" w:space="0" w:color="000000"/>
              <w:bottom w:val="single" w:sz="8" w:space="0" w:color="000000"/>
              <w:right w:val="single" w:sz="8" w:space="0" w:color="000000"/>
            </w:tcBorders>
          </w:tcPr>
          <w:p w14:paraId="351DD5C8" w14:textId="77777777" w:rsidR="002044CF" w:rsidRDefault="002044CF" w:rsidP="002044CF">
            <w:pPr>
              <w:rPr>
                <w:sz w:val="22"/>
              </w:rPr>
            </w:pPr>
            <w:r>
              <w:rPr>
                <w:sz w:val="22"/>
              </w:rPr>
              <w:t> </w:t>
            </w:r>
          </w:p>
        </w:tc>
        <w:tc>
          <w:tcPr>
            <w:tcW w:w="611" w:type="pct"/>
            <w:tcBorders>
              <w:top w:val="none" w:sz="0" w:space="0" w:color="000000"/>
              <w:left w:val="none" w:sz="0" w:space="0" w:color="000000"/>
              <w:bottom w:val="single" w:sz="8" w:space="0" w:color="000000"/>
              <w:right w:val="single" w:sz="8" w:space="0" w:color="000000"/>
            </w:tcBorders>
          </w:tcPr>
          <w:p w14:paraId="549F1706" w14:textId="77777777" w:rsidR="002044CF" w:rsidRDefault="002044CF" w:rsidP="002044CF">
            <w:pPr>
              <w:rPr>
                <w:sz w:val="22"/>
              </w:rPr>
            </w:pPr>
            <w:r>
              <w:rPr>
                <w:sz w:val="22"/>
              </w:rPr>
              <w:t> </w:t>
            </w:r>
          </w:p>
        </w:tc>
        <w:tc>
          <w:tcPr>
            <w:tcW w:w="583" w:type="pct"/>
            <w:tcBorders>
              <w:top w:val="single" w:sz="8" w:space="0" w:color="000000"/>
              <w:left w:val="none" w:sz="0" w:space="0" w:color="000000"/>
              <w:bottom w:val="single" w:sz="8" w:space="0" w:color="000000"/>
              <w:right w:val="single" w:sz="4" w:space="0" w:color="auto"/>
            </w:tcBorders>
          </w:tcPr>
          <w:p w14:paraId="2651766F" w14:textId="349511B2" w:rsidR="002044CF" w:rsidRDefault="002044CF" w:rsidP="002044CF">
            <w:pPr>
              <w:rPr>
                <w:ins w:id="178" w:author="Kunnari Riitta" w:date="2021-08-26T13:37:00Z"/>
                <w:sz w:val="22"/>
              </w:rPr>
            </w:pPr>
            <w:ins w:id="179" w:author="Kunnari Riitta" w:date="2021-08-26T13:49:00Z">
              <w:r>
                <w:rPr>
                  <w:sz w:val="22"/>
                </w:rPr>
                <w:t> </w:t>
              </w:r>
            </w:ins>
          </w:p>
        </w:tc>
        <w:tc>
          <w:tcPr>
            <w:tcW w:w="707" w:type="pct"/>
            <w:tcBorders>
              <w:top w:val="none" w:sz="0" w:space="0" w:color="000000"/>
              <w:left w:val="single" w:sz="4" w:space="0" w:color="auto"/>
              <w:bottom w:val="single" w:sz="8" w:space="0" w:color="000000"/>
              <w:right w:val="single" w:sz="8" w:space="0" w:color="000000"/>
            </w:tcBorders>
          </w:tcPr>
          <w:p w14:paraId="06149024" w14:textId="0F8617F3" w:rsidR="002044CF" w:rsidRDefault="002044CF" w:rsidP="002044CF">
            <w:pPr>
              <w:rPr>
                <w:sz w:val="22"/>
              </w:rPr>
            </w:pPr>
            <w:r>
              <w:rPr>
                <w:sz w:val="22"/>
              </w:rPr>
              <w:t> </w:t>
            </w:r>
          </w:p>
        </w:tc>
        <w:tc>
          <w:tcPr>
            <w:tcW w:w="531" w:type="pct"/>
            <w:tcBorders>
              <w:top w:val="none" w:sz="0" w:space="0" w:color="000000"/>
              <w:left w:val="none" w:sz="0" w:space="0" w:color="000000"/>
              <w:bottom w:val="single" w:sz="8" w:space="0" w:color="000000"/>
              <w:right w:val="single" w:sz="8" w:space="0" w:color="000000"/>
            </w:tcBorders>
          </w:tcPr>
          <w:p w14:paraId="5DEA681A" w14:textId="77777777" w:rsidR="002044CF" w:rsidRDefault="002044CF" w:rsidP="002044CF">
            <w:pPr>
              <w:rPr>
                <w:sz w:val="22"/>
              </w:rPr>
            </w:pPr>
            <w:r>
              <w:rPr>
                <w:sz w:val="22"/>
              </w:rPr>
              <w:t> </w:t>
            </w:r>
          </w:p>
        </w:tc>
      </w:tr>
      <w:tr w:rsidR="008B61E0" w14:paraId="4D29E22A" w14:textId="77777777" w:rsidTr="008B61E0">
        <w:tc>
          <w:tcPr>
            <w:tcW w:w="782" w:type="pct"/>
            <w:gridSpan w:val="3"/>
            <w:tcBorders>
              <w:top w:val="none" w:sz="0" w:space="0" w:color="000000"/>
              <w:left w:val="single" w:sz="8" w:space="0" w:color="000000"/>
              <w:bottom w:val="single" w:sz="8" w:space="0" w:color="000000"/>
              <w:right w:val="single" w:sz="8" w:space="0" w:color="000000"/>
            </w:tcBorders>
          </w:tcPr>
          <w:p w14:paraId="0EB05529" w14:textId="529A8570" w:rsidR="002044CF" w:rsidRDefault="002044CF" w:rsidP="002044CF">
            <w:pPr>
              <w:rPr>
                <w:sz w:val="22"/>
              </w:rPr>
            </w:pPr>
            <w:ins w:id="180" w:author="Kunnari Riitta" w:date="2021-07-07T09:19:00Z">
              <w:r>
                <w:rPr>
                  <w:rFonts w:ascii="Arial" w:eastAsia="Arial" w:hAnsi="Arial" w:cs="Arial"/>
                  <w:sz w:val="16"/>
                </w:rPr>
                <w:t>Luovutuslupa</w:t>
              </w:r>
            </w:ins>
          </w:p>
        </w:tc>
        <w:tc>
          <w:tcPr>
            <w:tcW w:w="473" w:type="pct"/>
            <w:gridSpan w:val="2"/>
            <w:tcBorders>
              <w:top w:val="none" w:sz="0" w:space="0" w:color="000000"/>
              <w:left w:val="none" w:sz="0" w:space="0" w:color="000000"/>
              <w:bottom w:val="single" w:sz="8" w:space="0" w:color="000000"/>
              <w:right w:val="single" w:sz="8" w:space="0" w:color="000000"/>
            </w:tcBorders>
          </w:tcPr>
          <w:p w14:paraId="1DBFC06A" w14:textId="4B88A933" w:rsidR="002044CF" w:rsidRDefault="002044CF" w:rsidP="002044CF">
            <w:pPr>
              <w:jc w:val="center"/>
              <w:rPr>
                <w:sz w:val="22"/>
              </w:rPr>
            </w:pPr>
            <w:ins w:id="181" w:author="Kunnari Riitta" w:date="2021-07-07T09:19:00Z">
              <w:r>
                <w:rPr>
                  <w:rFonts w:ascii="Arial" w:eastAsia="Arial" w:hAnsi="Arial" w:cs="Arial"/>
                  <w:sz w:val="16"/>
                </w:rPr>
                <w:t>Kela</w:t>
              </w:r>
            </w:ins>
          </w:p>
        </w:tc>
        <w:tc>
          <w:tcPr>
            <w:tcW w:w="569" w:type="pct"/>
            <w:tcBorders>
              <w:top w:val="none" w:sz="0" w:space="0" w:color="000000"/>
              <w:left w:val="none" w:sz="0" w:space="0" w:color="000000"/>
              <w:bottom w:val="single" w:sz="8" w:space="0" w:color="000000"/>
              <w:right w:val="single" w:sz="8" w:space="0" w:color="000000"/>
            </w:tcBorders>
          </w:tcPr>
          <w:p w14:paraId="60457706" w14:textId="54CFD61A" w:rsidR="002044CF" w:rsidRDefault="002044CF" w:rsidP="002044CF">
            <w:pPr>
              <w:jc w:val="center"/>
              <w:rPr>
                <w:sz w:val="22"/>
              </w:rPr>
            </w:pPr>
            <w:ins w:id="182" w:author="Kunnari Riitta" w:date="2021-07-07T09:19:00Z">
              <w:r>
                <w:rPr>
                  <w:rFonts w:ascii="Arial" w:eastAsia="Arial" w:hAnsi="Arial" w:cs="Arial"/>
                  <w:sz w:val="16"/>
                </w:rPr>
                <w:t>ei</w:t>
              </w:r>
            </w:ins>
          </w:p>
        </w:tc>
        <w:tc>
          <w:tcPr>
            <w:tcW w:w="744" w:type="pct"/>
            <w:tcBorders>
              <w:top w:val="none" w:sz="0" w:space="0" w:color="000000"/>
              <w:left w:val="none" w:sz="0" w:space="0" w:color="000000"/>
              <w:bottom w:val="single" w:sz="8" w:space="0" w:color="000000"/>
              <w:right w:val="single" w:sz="8" w:space="0" w:color="000000"/>
            </w:tcBorders>
          </w:tcPr>
          <w:p w14:paraId="63F41D2F" w14:textId="445595B6" w:rsidR="002044CF" w:rsidRDefault="002044CF" w:rsidP="002044CF">
            <w:pPr>
              <w:jc w:val="center"/>
              <w:rPr>
                <w:sz w:val="22"/>
              </w:rPr>
            </w:pPr>
            <w:ins w:id="183" w:author="Kunnari Riitta" w:date="2021-07-07T09:19:00Z">
              <w:r>
                <w:rPr>
                  <w:rFonts w:ascii="Arial" w:eastAsia="Arial" w:hAnsi="Arial" w:cs="Arial"/>
                  <w:sz w:val="16"/>
                </w:rPr>
                <w:t>ei</w:t>
              </w:r>
            </w:ins>
          </w:p>
        </w:tc>
        <w:tc>
          <w:tcPr>
            <w:tcW w:w="611" w:type="pct"/>
            <w:tcBorders>
              <w:top w:val="none" w:sz="0" w:space="0" w:color="000000"/>
              <w:left w:val="none" w:sz="0" w:space="0" w:color="000000"/>
              <w:bottom w:val="single" w:sz="8" w:space="0" w:color="000000"/>
              <w:right w:val="single" w:sz="8" w:space="0" w:color="000000"/>
            </w:tcBorders>
          </w:tcPr>
          <w:p w14:paraId="27108584" w14:textId="225D4109" w:rsidR="002044CF" w:rsidRDefault="002044CF" w:rsidP="002044CF">
            <w:pPr>
              <w:jc w:val="center"/>
              <w:rPr>
                <w:sz w:val="22"/>
              </w:rPr>
            </w:pPr>
            <w:ins w:id="184" w:author="Kunnari Riitta" w:date="2021-07-07T09:19:00Z">
              <w:r>
                <w:rPr>
                  <w:rFonts w:ascii="Arial" w:eastAsia="Arial" w:hAnsi="Arial" w:cs="Arial"/>
                  <w:sz w:val="16"/>
                </w:rPr>
                <w:t>ei</w:t>
              </w:r>
            </w:ins>
          </w:p>
        </w:tc>
        <w:tc>
          <w:tcPr>
            <w:tcW w:w="583" w:type="pct"/>
            <w:tcBorders>
              <w:top w:val="single" w:sz="8" w:space="0" w:color="000000"/>
              <w:left w:val="none" w:sz="0" w:space="0" w:color="000000"/>
              <w:bottom w:val="single" w:sz="8" w:space="0" w:color="000000"/>
              <w:right w:val="single" w:sz="4" w:space="0" w:color="auto"/>
            </w:tcBorders>
          </w:tcPr>
          <w:p w14:paraId="146B06CD" w14:textId="5853D76F" w:rsidR="002044CF" w:rsidRDefault="002044CF" w:rsidP="002044CF">
            <w:pPr>
              <w:jc w:val="center"/>
              <w:rPr>
                <w:ins w:id="185" w:author="Kunnari Riitta" w:date="2021-08-26T13:37:00Z"/>
                <w:rFonts w:ascii="Arial" w:eastAsia="Arial" w:hAnsi="Arial" w:cs="Arial"/>
                <w:sz w:val="16"/>
              </w:rPr>
            </w:pPr>
            <w:ins w:id="186" w:author="Kunnari Riitta" w:date="2021-08-26T13:49:00Z">
              <w:r>
                <w:rPr>
                  <w:rFonts w:ascii="Arial" w:eastAsia="Arial" w:hAnsi="Arial" w:cs="Arial"/>
                  <w:sz w:val="16"/>
                </w:rPr>
                <w:t>kyllä</w:t>
              </w:r>
            </w:ins>
          </w:p>
        </w:tc>
        <w:tc>
          <w:tcPr>
            <w:tcW w:w="707" w:type="pct"/>
            <w:tcBorders>
              <w:top w:val="none" w:sz="0" w:space="0" w:color="000000"/>
              <w:left w:val="single" w:sz="4" w:space="0" w:color="auto"/>
              <w:bottom w:val="single" w:sz="8" w:space="0" w:color="000000"/>
              <w:right w:val="single" w:sz="8" w:space="0" w:color="000000"/>
            </w:tcBorders>
          </w:tcPr>
          <w:p w14:paraId="671AE728" w14:textId="1E3939CC" w:rsidR="002044CF" w:rsidRDefault="002044CF" w:rsidP="002044CF">
            <w:pPr>
              <w:jc w:val="center"/>
              <w:rPr>
                <w:sz w:val="22"/>
              </w:rPr>
            </w:pPr>
            <w:ins w:id="187" w:author="Kunnari Riitta" w:date="2021-07-07T09:19:00Z">
              <w:r>
                <w:rPr>
                  <w:rFonts w:ascii="Arial" w:eastAsia="Arial" w:hAnsi="Arial" w:cs="Arial"/>
                  <w:sz w:val="16"/>
                </w:rPr>
                <w:t>1/potilas</w:t>
              </w:r>
            </w:ins>
          </w:p>
        </w:tc>
        <w:tc>
          <w:tcPr>
            <w:tcW w:w="531" w:type="pct"/>
            <w:tcBorders>
              <w:top w:val="none" w:sz="0" w:space="0" w:color="000000"/>
              <w:left w:val="none" w:sz="0" w:space="0" w:color="000000"/>
              <w:bottom w:val="single" w:sz="8" w:space="0" w:color="000000"/>
              <w:right w:val="single" w:sz="8" w:space="0" w:color="000000"/>
            </w:tcBorders>
          </w:tcPr>
          <w:p w14:paraId="0E22E10C" w14:textId="5812D820" w:rsidR="002044CF" w:rsidRDefault="002044CF" w:rsidP="002044CF">
            <w:pPr>
              <w:jc w:val="center"/>
              <w:rPr>
                <w:sz w:val="22"/>
              </w:rPr>
            </w:pPr>
            <w:ins w:id="188" w:author="Kunnari Riitta" w:date="2021-07-07T09:19:00Z">
              <w:r>
                <w:rPr>
                  <w:rFonts w:ascii="Arial" w:eastAsia="Arial" w:hAnsi="Arial" w:cs="Arial"/>
                  <w:sz w:val="16"/>
                </w:rPr>
                <w:t>versioimalla</w:t>
              </w:r>
            </w:ins>
          </w:p>
        </w:tc>
      </w:tr>
      <w:tr w:rsidR="008B61E0" w14:paraId="72175DE7" w14:textId="77777777" w:rsidTr="008B61E0">
        <w:tc>
          <w:tcPr>
            <w:tcW w:w="782" w:type="pct"/>
            <w:gridSpan w:val="3"/>
            <w:tcBorders>
              <w:top w:val="none" w:sz="0" w:space="0" w:color="000000"/>
              <w:left w:val="single" w:sz="8" w:space="0" w:color="000000"/>
              <w:bottom w:val="single" w:sz="8" w:space="0" w:color="000000"/>
              <w:right w:val="single" w:sz="8" w:space="0" w:color="000000"/>
            </w:tcBorders>
          </w:tcPr>
          <w:p w14:paraId="5AD654D3" w14:textId="575641D5" w:rsidR="002044CF" w:rsidRDefault="002044CF" w:rsidP="002044CF">
            <w:pPr>
              <w:rPr>
                <w:sz w:val="22"/>
              </w:rPr>
            </w:pPr>
            <w:r>
              <w:rPr>
                <w:rFonts w:ascii="Arial" w:eastAsia="Arial" w:hAnsi="Arial" w:cs="Arial"/>
                <w:sz w:val="16"/>
              </w:rPr>
              <w:t>Kieltoasiakirjat****</w:t>
            </w:r>
            <w:ins w:id="189" w:author="Kunnari Riitta" w:date="2021-08-26T13:47:00Z">
              <w:r>
                <w:rPr>
                  <w:rFonts w:ascii="Arial" w:eastAsia="Arial" w:hAnsi="Arial" w:cs="Arial"/>
                  <w:sz w:val="16"/>
                </w:rPr>
                <w:t>*</w:t>
              </w:r>
            </w:ins>
          </w:p>
        </w:tc>
        <w:tc>
          <w:tcPr>
            <w:tcW w:w="473" w:type="pct"/>
            <w:gridSpan w:val="2"/>
            <w:tcBorders>
              <w:top w:val="none" w:sz="0" w:space="0" w:color="000000"/>
              <w:left w:val="none" w:sz="0" w:space="0" w:color="000000"/>
              <w:bottom w:val="single" w:sz="8" w:space="0" w:color="000000"/>
              <w:right w:val="single" w:sz="8" w:space="0" w:color="000000"/>
            </w:tcBorders>
          </w:tcPr>
          <w:p w14:paraId="6B810E3F" w14:textId="77777777" w:rsidR="002044CF" w:rsidRDefault="002044CF" w:rsidP="002044CF">
            <w:pPr>
              <w:jc w:val="center"/>
              <w:rPr>
                <w:sz w:val="22"/>
              </w:rPr>
            </w:pPr>
            <w:r>
              <w:rPr>
                <w:rFonts w:ascii="Arial" w:eastAsia="Arial" w:hAnsi="Arial" w:cs="Arial"/>
                <w:sz w:val="16"/>
              </w:rPr>
              <w:t>Kela</w:t>
            </w:r>
          </w:p>
        </w:tc>
        <w:tc>
          <w:tcPr>
            <w:tcW w:w="569" w:type="pct"/>
            <w:tcBorders>
              <w:top w:val="none" w:sz="0" w:space="0" w:color="000000"/>
              <w:left w:val="none" w:sz="0" w:space="0" w:color="000000"/>
              <w:bottom w:val="single" w:sz="8" w:space="0" w:color="000000"/>
              <w:right w:val="single" w:sz="8" w:space="0" w:color="000000"/>
            </w:tcBorders>
          </w:tcPr>
          <w:p w14:paraId="510C80CB" w14:textId="77777777" w:rsidR="002044CF" w:rsidRDefault="002044CF" w:rsidP="002044CF">
            <w:pPr>
              <w:jc w:val="center"/>
              <w:rPr>
                <w:sz w:val="22"/>
              </w:rPr>
            </w:pPr>
            <w:r>
              <w:rPr>
                <w:rFonts w:ascii="Arial" w:eastAsia="Arial" w:hAnsi="Arial" w:cs="Arial"/>
                <w:sz w:val="16"/>
              </w:rPr>
              <w:t>ei</w:t>
            </w:r>
          </w:p>
        </w:tc>
        <w:tc>
          <w:tcPr>
            <w:tcW w:w="744" w:type="pct"/>
            <w:tcBorders>
              <w:top w:val="none" w:sz="0" w:space="0" w:color="000000"/>
              <w:left w:val="none" w:sz="0" w:space="0" w:color="000000"/>
              <w:bottom w:val="single" w:sz="8" w:space="0" w:color="000000"/>
              <w:right w:val="single" w:sz="8" w:space="0" w:color="000000"/>
            </w:tcBorders>
          </w:tcPr>
          <w:p w14:paraId="67B5D9F7" w14:textId="77777777" w:rsidR="002044CF" w:rsidRDefault="002044CF" w:rsidP="002044CF">
            <w:pPr>
              <w:jc w:val="center"/>
              <w:rPr>
                <w:sz w:val="22"/>
              </w:rPr>
            </w:pPr>
            <w:r>
              <w:rPr>
                <w:rFonts w:ascii="Arial" w:eastAsia="Arial" w:hAnsi="Arial" w:cs="Arial"/>
                <w:sz w:val="16"/>
              </w:rPr>
              <w:t>ei</w:t>
            </w:r>
          </w:p>
        </w:tc>
        <w:tc>
          <w:tcPr>
            <w:tcW w:w="611" w:type="pct"/>
            <w:tcBorders>
              <w:top w:val="none" w:sz="0" w:space="0" w:color="000000"/>
              <w:left w:val="none" w:sz="0" w:space="0" w:color="000000"/>
              <w:bottom w:val="single" w:sz="8" w:space="0" w:color="000000"/>
              <w:right w:val="single" w:sz="8" w:space="0" w:color="000000"/>
            </w:tcBorders>
          </w:tcPr>
          <w:p w14:paraId="4677B9FD" w14:textId="77777777" w:rsidR="002044CF" w:rsidRDefault="002044CF" w:rsidP="002044CF">
            <w:pPr>
              <w:jc w:val="center"/>
              <w:rPr>
                <w:sz w:val="22"/>
              </w:rPr>
            </w:pPr>
            <w:r>
              <w:rPr>
                <w:rFonts w:ascii="Arial" w:eastAsia="Arial" w:hAnsi="Arial" w:cs="Arial"/>
                <w:sz w:val="16"/>
              </w:rPr>
              <w:t>ei</w:t>
            </w:r>
          </w:p>
        </w:tc>
        <w:tc>
          <w:tcPr>
            <w:tcW w:w="583" w:type="pct"/>
            <w:tcBorders>
              <w:top w:val="single" w:sz="8" w:space="0" w:color="000000"/>
              <w:left w:val="none" w:sz="0" w:space="0" w:color="000000"/>
              <w:bottom w:val="single" w:sz="8" w:space="0" w:color="000000"/>
              <w:right w:val="single" w:sz="4" w:space="0" w:color="auto"/>
            </w:tcBorders>
          </w:tcPr>
          <w:p w14:paraId="739376D3" w14:textId="024F036D" w:rsidR="002044CF" w:rsidRDefault="002044CF" w:rsidP="002044CF">
            <w:pPr>
              <w:jc w:val="center"/>
              <w:rPr>
                <w:ins w:id="190" w:author="Kunnari Riitta" w:date="2021-08-26T13:37:00Z"/>
                <w:rFonts w:ascii="Arial" w:eastAsia="Arial" w:hAnsi="Arial" w:cs="Arial"/>
                <w:sz w:val="16"/>
              </w:rPr>
            </w:pPr>
            <w:ins w:id="191" w:author="Kunnari Riitta" w:date="2021-08-26T13:49:00Z">
              <w:r>
                <w:rPr>
                  <w:rFonts w:ascii="Arial" w:eastAsia="Arial" w:hAnsi="Arial" w:cs="Arial"/>
                  <w:sz w:val="16"/>
                </w:rPr>
                <w:t>kyllä</w:t>
              </w:r>
            </w:ins>
          </w:p>
        </w:tc>
        <w:tc>
          <w:tcPr>
            <w:tcW w:w="707" w:type="pct"/>
            <w:tcBorders>
              <w:top w:val="none" w:sz="0" w:space="0" w:color="000000"/>
              <w:left w:val="single" w:sz="4" w:space="0" w:color="auto"/>
              <w:bottom w:val="single" w:sz="8" w:space="0" w:color="000000"/>
              <w:right w:val="single" w:sz="8" w:space="0" w:color="000000"/>
            </w:tcBorders>
          </w:tcPr>
          <w:p w14:paraId="42CE7EAF" w14:textId="68F0A915" w:rsidR="002044CF" w:rsidRDefault="002044CF" w:rsidP="002044CF">
            <w:pPr>
              <w:jc w:val="center"/>
              <w:rPr>
                <w:sz w:val="22"/>
              </w:rPr>
            </w:pPr>
            <w:r>
              <w:rPr>
                <w:rFonts w:ascii="Arial" w:eastAsia="Arial" w:hAnsi="Arial" w:cs="Arial"/>
                <w:sz w:val="16"/>
              </w:rPr>
              <w:t>1/potilas</w:t>
            </w:r>
          </w:p>
        </w:tc>
        <w:tc>
          <w:tcPr>
            <w:tcW w:w="531" w:type="pct"/>
            <w:tcBorders>
              <w:top w:val="none" w:sz="0" w:space="0" w:color="000000"/>
              <w:left w:val="none" w:sz="0" w:space="0" w:color="000000"/>
              <w:bottom w:val="single" w:sz="8" w:space="0" w:color="000000"/>
              <w:right w:val="single" w:sz="8" w:space="0" w:color="000000"/>
            </w:tcBorders>
          </w:tcPr>
          <w:p w14:paraId="06DECC88" w14:textId="77777777" w:rsidR="002044CF" w:rsidRDefault="002044CF" w:rsidP="002044CF">
            <w:pPr>
              <w:jc w:val="center"/>
              <w:rPr>
                <w:sz w:val="22"/>
              </w:rPr>
            </w:pPr>
            <w:r>
              <w:rPr>
                <w:rFonts w:ascii="Arial" w:eastAsia="Arial" w:hAnsi="Arial" w:cs="Arial"/>
                <w:sz w:val="16"/>
              </w:rPr>
              <w:t>versioimalla</w:t>
            </w:r>
          </w:p>
        </w:tc>
      </w:tr>
      <w:tr w:rsidR="008B61E0" w14:paraId="3FD289FF" w14:textId="77777777" w:rsidTr="008B61E0">
        <w:tc>
          <w:tcPr>
            <w:tcW w:w="782" w:type="pct"/>
            <w:gridSpan w:val="3"/>
            <w:tcBorders>
              <w:top w:val="none" w:sz="0" w:space="0" w:color="000000"/>
              <w:left w:val="single" w:sz="8" w:space="0" w:color="000000"/>
              <w:bottom w:val="single" w:sz="8" w:space="0" w:color="000000"/>
              <w:right w:val="single" w:sz="8" w:space="0" w:color="000000"/>
            </w:tcBorders>
          </w:tcPr>
          <w:p w14:paraId="057A67CC" w14:textId="07D23084" w:rsidR="002044CF" w:rsidRDefault="002044CF" w:rsidP="002044CF">
            <w:pPr>
              <w:rPr>
                <w:sz w:val="22"/>
              </w:rPr>
            </w:pPr>
            <w:r>
              <w:rPr>
                <w:rFonts w:ascii="Arial" w:eastAsia="Arial" w:hAnsi="Arial" w:cs="Arial"/>
                <w:sz w:val="16"/>
              </w:rPr>
              <w:t>Kanta-informointi</w:t>
            </w:r>
          </w:p>
        </w:tc>
        <w:tc>
          <w:tcPr>
            <w:tcW w:w="473" w:type="pct"/>
            <w:gridSpan w:val="2"/>
            <w:tcBorders>
              <w:top w:val="none" w:sz="0" w:space="0" w:color="000000"/>
              <w:left w:val="none" w:sz="0" w:space="0" w:color="000000"/>
              <w:bottom w:val="single" w:sz="8" w:space="0" w:color="000000"/>
              <w:right w:val="single" w:sz="8" w:space="0" w:color="000000"/>
            </w:tcBorders>
          </w:tcPr>
          <w:p w14:paraId="43ECC0C5" w14:textId="77777777" w:rsidR="002044CF" w:rsidRDefault="002044CF" w:rsidP="002044CF">
            <w:pPr>
              <w:jc w:val="center"/>
              <w:rPr>
                <w:sz w:val="22"/>
              </w:rPr>
            </w:pPr>
            <w:r>
              <w:rPr>
                <w:rFonts w:ascii="Arial" w:eastAsia="Arial" w:hAnsi="Arial" w:cs="Arial"/>
                <w:sz w:val="16"/>
              </w:rPr>
              <w:t>Kela</w:t>
            </w:r>
          </w:p>
        </w:tc>
        <w:tc>
          <w:tcPr>
            <w:tcW w:w="569" w:type="pct"/>
            <w:tcBorders>
              <w:top w:val="none" w:sz="0" w:space="0" w:color="000000"/>
              <w:left w:val="none" w:sz="0" w:space="0" w:color="000000"/>
              <w:bottom w:val="single" w:sz="8" w:space="0" w:color="000000"/>
              <w:right w:val="single" w:sz="8" w:space="0" w:color="000000"/>
            </w:tcBorders>
          </w:tcPr>
          <w:p w14:paraId="6CAC203A" w14:textId="77777777" w:rsidR="002044CF" w:rsidRDefault="002044CF" w:rsidP="002044CF">
            <w:pPr>
              <w:jc w:val="center"/>
              <w:rPr>
                <w:sz w:val="22"/>
              </w:rPr>
            </w:pPr>
            <w:r>
              <w:rPr>
                <w:rFonts w:ascii="Arial" w:eastAsia="Arial" w:hAnsi="Arial" w:cs="Arial"/>
                <w:sz w:val="16"/>
              </w:rPr>
              <w:t>ei</w:t>
            </w:r>
          </w:p>
        </w:tc>
        <w:tc>
          <w:tcPr>
            <w:tcW w:w="744" w:type="pct"/>
            <w:tcBorders>
              <w:top w:val="none" w:sz="0" w:space="0" w:color="000000"/>
              <w:left w:val="none" w:sz="0" w:space="0" w:color="000000"/>
              <w:bottom w:val="single" w:sz="8" w:space="0" w:color="000000"/>
              <w:right w:val="single" w:sz="8" w:space="0" w:color="000000"/>
            </w:tcBorders>
          </w:tcPr>
          <w:p w14:paraId="225D4908" w14:textId="77777777" w:rsidR="002044CF" w:rsidRDefault="002044CF" w:rsidP="002044CF">
            <w:pPr>
              <w:jc w:val="center"/>
              <w:rPr>
                <w:sz w:val="22"/>
              </w:rPr>
            </w:pPr>
            <w:r>
              <w:rPr>
                <w:rFonts w:ascii="Arial" w:eastAsia="Arial" w:hAnsi="Arial" w:cs="Arial"/>
                <w:sz w:val="16"/>
              </w:rPr>
              <w:t>ei</w:t>
            </w:r>
          </w:p>
        </w:tc>
        <w:tc>
          <w:tcPr>
            <w:tcW w:w="611" w:type="pct"/>
            <w:tcBorders>
              <w:top w:val="none" w:sz="0" w:space="0" w:color="000000"/>
              <w:left w:val="none" w:sz="0" w:space="0" w:color="000000"/>
              <w:bottom w:val="single" w:sz="8" w:space="0" w:color="000000"/>
              <w:right w:val="single" w:sz="8" w:space="0" w:color="000000"/>
            </w:tcBorders>
          </w:tcPr>
          <w:p w14:paraId="6FC78A66" w14:textId="77777777" w:rsidR="002044CF" w:rsidRDefault="002044CF" w:rsidP="002044CF">
            <w:pPr>
              <w:jc w:val="center"/>
              <w:rPr>
                <w:sz w:val="22"/>
              </w:rPr>
            </w:pPr>
            <w:r>
              <w:rPr>
                <w:rFonts w:ascii="Arial" w:eastAsia="Arial" w:hAnsi="Arial" w:cs="Arial"/>
                <w:sz w:val="16"/>
              </w:rPr>
              <w:t>ei</w:t>
            </w:r>
          </w:p>
        </w:tc>
        <w:tc>
          <w:tcPr>
            <w:tcW w:w="583" w:type="pct"/>
            <w:tcBorders>
              <w:top w:val="single" w:sz="8" w:space="0" w:color="000000"/>
              <w:left w:val="none" w:sz="0" w:space="0" w:color="000000"/>
              <w:bottom w:val="single" w:sz="8" w:space="0" w:color="000000"/>
              <w:right w:val="single" w:sz="4" w:space="0" w:color="auto"/>
            </w:tcBorders>
          </w:tcPr>
          <w:p w14:paraId="3CA65E61" w14:textId="285A31BF" w:rsidR="002044CF" w:rsidRDefault="002044CF" w:rsidP="002044CF">
            <w:pPr>
              <w:jc w:val="center"/>
              <w:rPr>
                <w:ins w:id="192" w:author="Kunnari Riitta" w:date="2021-08-26T13:37:00Z"/>
                <w:rFonts w:ascii="Arial" w:eastAsia="Arial" w:hAnsi="Arial" w:cs="Arial"/>
                <w:sz w:val="16"/>
              </w:rPr>
            </w:pPr>
            <w:ins w:id="193" w:author="Kunnari Riitta" w:date="2021-08-26T13:49:00Z">
              <w:r>
                <w:rPr>
                  <w:rFonts w:ascii="Arial" w:eastAsia="Arial" w:hAnsi="Arial" w:cs="Arial"/>
                  <w:sz w:val="16"/>
                </w:rPr>
                <w:t>kyllä</w:t>
              </w:r>
            </w:ins>
          </w:p>
        </w:tc>
        <w:tc>
          <w:tcPr>
            <w:tcW w:w="707" w:type="pct"/>
            <w:tcBorders>
              <w:top w:val="none" w:sz="0" w:space="0" w:color="000000"/>
              <w:left w:val="single" w:sz="4" w:space="0" w:color="auto"/>
              <w:bottom w:val="single" w:sz="8" w:space="0" w:color="000000"/>
              <w:right w:val="single" w:sz="8" w:space="0" w:color="000000"/>
            </w:tcBorders>
          </w:tcPr>
          <w:p w14:paraId="31AC758E" w14:textId="7B426194" w:rsidR="002044CF" w:rsidRDefault="002044CF" w:rsidP="002044CF">
            <w:pPr>
              <w:jc w:val="center"/>
              <w:rPr>
                <w:sz w:val="22"/>
              </w:rPr>
            </w:pPr>
            <w:r>
              <w:rPr>
                <w:rFonts w:ascii="Arial" w:eastAsia="Arial" w:hAnsi="Arial" w:cs="Arial"/>
                <w:sz w:val="16"/>
              </w:rPr>
              <w:t>1/potilas</w:t>
            </w:r>
          </w:p>
        </w:tc>
        <w:tc>
          <w:tcPr>
            <w:tcW w:w="531" w:type="pct"/>
            <w:tcBorders>
              <w:top w:val="none" w:sz="0" w:space="0" w:color="000000"/>
              <w:left w:val="none" w:sz="0" w:space="0" w:color="000000"/>
              <w:bottom w:val="single" w:sz="8" w:space="0" w:color="000000"/>
              <w:right w:val="single" w:sz="8" w:space="0" w:color="000000"/>
            </w:tcBorders>
          </w:tcPr>
          <w:p w14:paraId="40269876" w14:textId="77777777" w:rsidR="002044CF" w:rsidRDefault="002044CF" w:rsidP="002044CF">
            <w:pPr>
              <w:jc w:val="center"/>
              <w:rPr>
                <w:sz w:val="22"/>
              </w:rPr>
            </w:pPr>
            <w:r>
              <w:rPr>
                <w:rFonts w:ascii="Arial" w:eastAsia="Arial" w:hAnsi="Arial" w:cs="Arial"/>
                <w:sz w:val="16"/>
              </w:rPr>
              <w:t>versioimalla</w:t>
            </w:r>
          </w:p>
        </w:tc>
      </w:tr>
      <w:tr w:rsidR="008B61E0" w14:paraId="731FF23A" w14:textId="77777777" w:rsidTr="008B61E0">
        <w:tc>
          <w:tcPr>
            <w:tcW w:w="782" w:type="pct"/>
            <w:gridSpan w:val="3"/>
            <w:tcBorders>
              <w:top w:val="none" w:sz="0" w:space="0" w:color="000000"/>
              <w:left w:val="single" w:sz="8" w:space="0" w:color="000000"/>
              <w:bottom w:val="single" w:sz="8" w:space="0" w:color="000000"/>
              <w:right w:val="single" w:sz="8" w:space="0" w:color="000000"/>
            </w:tcBorders>
          </w:tcPr>
          <w:p w14:paraId="0B04E4C4" w14:textId="77777777" w:rsidR="002044CF" w:rsidRDefault="002044CF" w:rsidP="002044CF">
            <w:pPr>
              <w:rPr>
                <w:sz w:val="22"/>
              </w:rPr>
            </w:pPr>
            <w:r>
              <w:rPr>
                <w:rFonts w:ascii="Arial" w:eastAsia="Arial" w:hAnsi="Arial" w:cs="Arial"/>
                <w:b/>
                <w:sz w:val="16"/>
              </w:rPr>
              <w:t>Tahdonilmaisut</w:t>
            </w:r>
          </w:p>
        </w:tc>
        <w:tc>
          <w:tcPr>
            <w:tcW w:w="473" w:type="pct"/>
            <w:gridSpan w:val="2"/>
            <w:tcBorders>
              <w:top w:val="none" w:sz="0" w:space="0" w:color="000000"/>
              <w:left w:val="none" w:sz="0" w:space="0" w:color="000000"/>
              <w:bottom w:val="single" w:sz="8" w:space="0" w:color="000000"/>
              <w:right w:val="single" w:sz="8" w:space="0" w:color="000000"/>
            </w:tcBorders>
          </w:tcPr>
          <w:p w14:paraId="55C8E09C" w14:textId="77777777" w:rsidR="002044CF" w:rsidRDefault="002044CF" w:rsidP="002044CF">
            <w:pPr>
              <w:rPr>
                <w:sz w:val="22"/>
              </w:rPr>
            </w:pPr>
            <w:r>
              <w:rPr>
                <w:sz w:val="22"/>
              </w:rPr>
              <w:t> </w:t>
            </w:r>
          </w:p>
        </w:tc>
        <w:tc>
          <w:tcPr>
            <w:tcW w:w="569" w:type="pct"/>
            <w:tcBorders>
              <w:top w:val="none" w:sz="0" w:space="0" w:color="000000"/>
              <w:left w:val="none" w:sz="0" w:space="0" w:color="000000"/>
              <w:bottom w:val="single" w:sz="8" w:space="0" w:color="000000"/>
              <w:right w:val="single" w:sz="8" w:space="0" w:color="000000"/>
            </w:tcBorders>
          </w:tcPr>
          <w:p w14:paraId="165D9D5C" w14:textId="77777777" w:rsidR="002044CF" w:rsidRDefault="002044CF" w:rsidP="002044CF">
            <w:pPr>
              <w:rPr>
                <w:sz w:val="22"/>
              </w:rPr>
            </w:pPr>
            <w:r>
              <w:rPr>
                <w:sz w:val="22"/>
              </w:rPr>
              <w:t> </w:t>
            </w:r>
          </w:p>
        </w:tc>
        <w:tc>
          <w:tcPr>
            <w:tcW w:w="744" w:type="pct"/>
            <w:tcBorders>
              <w:top w:val="none" w:sz="0" w:space="0" w:color="000000"/>
              <w:left w:val="none" w:sz="0" w:space="0" w:color="000000"/>
              <w:bottom w:val="single" w:sz="8" w:space="0" w:color="000000"/>
              <w:right w:val="single" w:sz="8" w:space="0" w:color="000000"/>
            </w:tcBorders>
          </w:tcPr>
          <w:p w14:paraId="206AA059" w14:textId="77777777" w:rsidR="002044CF" w:rsidRDefault="002044CF" w:rsidP="002044CF">
            <w:pPr>
              <w:rPr>
                <w:sz w:val="22"/>
              </w:rPr>
            </w:pPr>
            <w:r>
              <w:rPr>
                <w:sz w:val="22"/>
              </w:rPr>
              <w:t> </w:t>
            </w:r>
          </w:p>
        </w:tc>
        <w:tc>
          <w:tcPr>
            <w:tcW w:w="611" w:type="pct"/>
            <w:tcBorders>
              <w:top w:val="none" w:sz="0" w:space="0" w:color="000000"/>
              <w:left w:val="none" w:sz="0" w:space="0" w:color="000000"/>
              <w:bottom w:val="single" w:sz="8" w:space="0" w:color="000000"/>
              <w:right w:val="single" w:sz="8" w:space="0" w:color="000000"/>
            </w:tcBorders>
          </w:tcPr>
          <w:p w14:paraId="35964C93" w14:textId="77777777" w:rsidR="002044CF" w:rsidRDefault="002044CF" w:rsidP="002044CF">
            <w:pPr>
              <w:rPr>
                <w:sz w:val="22"/>
              </w:rPr>
            </w:pPr>
            <w:r>
              <w:rPr>
                <w:sz w:val="22"/>
              </w:rPr>
              <w:t> </w:t>
            </w:r>
          </w:p>
        </w:tc>
        <w:tc>
          <w:tcPr>
            <w:tcW w:w="583" w:type="pct"/>
            <w:tcBorders>
              <w:top w:val="single" w:sz="8" w:space="0" w:color="000000"/>
              <w:left w:val="none" w:sz="0" w:space="0" w:color="000000"/>
              <w:bottom w:val="single" w:sz="8" w:space="0" w:color="000000"/>
              <w:right w:val="single" w:sz="4" w:space="0" w:color="auto"/>
            </w:tcBorders>
          </w:tcPr>
          <w:p w14:paraId="1A4D03D6" w14:textId="74E35332" w:rsidR="002044CF" w:rsidRDefault="002044CF" w:rsidP="002044CF">
            <w:pPr>
              <w:rPr>
                <w:ins w:id="194" w:author="Kunnari Riitta" w:date="2021-08-26T13:37:00Z"/>
                <w:sz w:val="22"/>
              </w:rPr>
            </w:pPr>
            <w:ins w:id="195" w:author="Kunnari Riitta" w:date="2021-08-26T13:49:00Z">
              <w:r>
                <w:rPr>
                  <w:sz w:val="22"/>
                </w:rPr>
                <w:t> </w:t>
              </w:r>
            </w:ins>
          </w:p>
        </w:tc>
        <w:tc>
          <w:tcPr>
            <w:tcW w:w="707" w:type="pct"/>
            <w:tcBorders>
              <w:top w:val="none" w:sz="0" w:space="0" w:color="000000"/>
              <w:left w:val="single" w:sz="4" w:space="0" w:color="auto"/>
              <w:bottom w:val="single" w:sz="8" w:space="0" w:color="000000"/>
              <w:right w:val="single" w:sz="8" w:space="0" w:color="000000"/>
            </w:tcBorders>
          </w:tcPr>
          <w:p w14:paraId="61AA20AB" w14:textId="557F9391" w:rsidR="002044CF" w:rsidRDefault="002044CF" w:rsidP="002044CF">
            <w:pPr>
              <w:rPr>
                <w:sz w:val="22"/>
              </w:rPr>
            </w:pPr>
            <w:r>
              <w:rPr>
                <w:sz w:val="22"/>
              </w:rPr>
              <w:t> </w:t>
            </w:r>
          </w:p>
        </w:tc>
        <w:tc>
          <w:tcPr>
            <w:tcW w:w="531" w:type="pct"/>
            <w:tcBorders>
              <w:top w:val="none" w:sz="0" w:space="0" w:color="000000"/>
              <w:left w:val="none" w:sz="0" w:space="0" w:color="000000"/>
              <w:bottom w:val="single" w:sz="8" w:space="0" w:color="000000"/>
              <w:right w:val="single" w:sz="8" w:space="0" w:color="000000"/>
            </w:tcBorders>
          </w:tcPr>
          <w:p w14:paraId="56B422BA" w14:textId="77777777" w:rsidR="002044CF" w:rsidRDefault="002044CF" w:rsidP="002044CF">
            <w:pPr>
              <w:rPr>
                <w:sz w:val="22"/>
              </w:rPr>
            </w:pPr>
            <w:r>
              <w:rPr>
                <w:sz w:val="22"/>
              </w:rPr>
              <w:t> </w:t>
            </w:r>
          </w:p>
        </w:tc>
      </w:tr>
      <w:tr w:rsidR="008B61E0" w14:paraId="4841FC8A" w14:textId="77777777" w:rsidTr="008B61E0">
        <w:tc>
          <w:tcPr>
            <w:tcW w:w="782" w:type="pct"/>
            <w:gridSpan w:val="3"/>
            <w:tcBorders>
              <w:top w:val="none" w:sz="0" w:space="0" w:color="000000"/>
              <w:left w:val="single" w:sz="8" w:space="0" w:color="000000"/>
              <w:bottom w:val="single" w:sz="8" w:space="0" w:color="000000"/>
              <w:right w:val="single" w:sz="8" w:space="0" w:color="000000"/>
            </w:tcBorders>
          </w:tcPr>
          <w:p w14:paraId="2B9C9521" w14:textId="77777777" w:rsidR="002044CF" w:rsidRDefault="002044CF" w:rsidP="002044CF">
            <w:pPr>
              <w:rPr>
                <w:sz w:val="22"/>
              </w:rPr>
            </w:pPr>
            <w:r>
              <w:rPr>
                <w:rFonts w:ascii="Arial" w:eastAsia="Arial" w:hAnsi="Arial" w:cs="Arial"/>
                <w:sz w:val="16"/>
              </w:rPr>
              <w:t>Elinluovutustahto</w:t>
            </w:r>
          </w:p>
        </w:tc>
        <w:tc>
          <w:tcPr>
            <w:tcW w:w="473" w:type="pct"/>
            <w:gridSpan w:val="2"/>
            <w:tcBorders>
              <w:top w:val="none" w:sz="0" w:space="0" w:color="000000"/>
              <w:left w:val="none" w:sz="0" w:space="0" w:color="000000"/>
              <w:bottom w:val="single" w:sz="8" w:space="0" w:color="000000"/>
              <w:right w:val="single" w:sz="8" w:space="0" w:color="000000"/>
            </w:tcBorders>
          </w:tcPr>
          <w:p w14:paraId="3111E8C8" w14:textId="77777777" w:rsidR="002044CF" w:rsidRDefault="002044CF" w:rsidP="002044CF">
            <w:pPr>
              <w:jc w:val="center"/>
              <w:rPr>
                <w:sz w:val="22"/>
              </w:rPr>
            </w:pPr>
            <w:r>
              <w:rPr>
                <w:rFonts w:ascii="Arial" w:eastAsia="Arial" w:hAnsi="Arial" w:cs="Arial"/>
                <w:sz w:val="16"/>
              </w:rPr>
              <w:t>Kela</w:t>
            </w:r>
          </w:p>
        </w:tc>
        <w:tc>
          <w:tcPr>
            <w:tcW w:w="569" w:type="pct"/>
            <w:tcBorders>
              <w:top w:val="none" w:sz="0" w:space="0" w:color="000000"/>
              <w:left w:val="none" w:sz="0" w:space="0" w:color="000000"/>
              <w:bottom w:val="single" w:sz="8" w:space="0" w:color="000000"/>
              <w:right w:val="single" w:sz="8" w:space="0" w:color="000000"/>
            </w:tcBorders>
          </w:tcPr>
          <w:p w14:paraId="171C19AD" w14:textId="77777777" w:rsidR="002044CF" w:rsidRDefault="002044CF" w:rsidP="002044CF">
            <w:pPr>
              <w:jc w:val="center"/>
              <w:rPr>
                <w:sz w:val="22"/>
              </w:rPr>
            </w:pPr>
            <w:r>
              <w:rPr>
                <w:rFonts w:ascii="Arial" w:eastAsia="Arial" w:hAnsi="Arial" w:cs="Arial"/>
                <w:sz w:val="16"/>
              </w:rPr>
              <w:t>ei</w:t>
            </w:r>
          </w:p>
        </w:tc>
        <w:tc>
          <w:tcPr>
            <w:tcW w:w="744" w:type="pct"/>
            <w:tcBorders>
              <w:top w:val="none" w:sz="0" w:space="0" w:color="000000"/>
              <w:left w:val="none" w:sz="0" w:space="0" w:color="000000"/>
              <w:bottom w:val="single" w:sz="8" w:space="0" w:color="000000"/>
              <w:right w:val="single" w:sz="8" w:space="0" w:color="000000"/>
            </w:tcBorders>
          </w:tcPr>
          <w:p w14:paraId="2C11AD3C" w14:textId="77777777" w:rsidR="002044CF" w:rsidRDefault="002044CF" w:rsidP="002044CF">
            <w:pPr>
              <w:jc w:val="center"/>
              <w:rPr>
                <w:sz w:val="22"/>
              </w:rPr>
            </w:pPr>
            <w:r>
              <w:rPr>
                <w:rFonts w:ascii="Arial" w:eastAsia="Arial" w:hAnsi="Arial" w:cs="Arial"/>
                <w:sz w:val="16"/>
              </w:rPr>
              <w:t>kyllä***</w:t>
            </w:r>
          </w:p>
        </w:tc>
        <w:tc>
          <w:tcPr>
            <w:tcW w:w="611" w:type="pct"/>
            <w:tcBorders>
              <w:top w:val="none" w:sz="0" w:space="0" w:color="000000"/>
              <w:left w:val="none" w:sz="0" w:space="0" w:color="000000"/>
              <w:bottom w:val="single" w:sz="8" w:space="0" w:color="000000"/>
              <w:right w:val="single" w:sz="8" w:space="0" w:color="000000"/>
            </w:tcBorders>
          </w:tcPr>
          <w:p w14:paraId="3D2F90CB" w14:textId="77777777" w:rsidR="002044CF" w:rsidRDefault="002044CF" w:rsidP="002044CF">
            <w:pPr>
              <w:jc w:val="center"/>
              <w:rPr>
                <w:sz w:val="22"/>
              </w:rPr>
            </w:pPr>
            <w:r>
              <w:rPr>
                <w:rFonts w:ascii="Arial" w:eastAsia="Arial" w:hAnsi="Arial" w:cs="Arial"/>
                <w:sz w:val="16"/>
              </w:rPr>
              <w:t>ei</w:t>
            </w:r>
          </w:p>
        </w:tc>
        <w:tc>
          <w:tcPr>
            <w:tcW w:w="583" w:type="pct"/>
            <w:tcBorders>
              <w:top w:val="single" w:sz="8" w:space="0" w:color="000000"/>
              <w:left w:val="none" w:sz="0" w:space="0" w:color="000000"/>
              <w:bottom w:val="single" w:sz="8" w:space="0" w:color="000000"/>
              <w:right w:val="single" w:sz="4" w:space="0" w:color="auto"/>
            </w:tcBorders>
          </w:tcPr>
          <w:p w14:paraId="5DFA6560" w14:textId="042EF709" w:rsidR="002044CF" w:rsidRDefault="002044CF" w:rsidP="002044CF">
            <w:pPr>
              <w:jc w:val="center"/>
              <w:rPr>
                <w:ins w:id="196" w:author="Kunnari Riitta" w:date="2021-08-26T13:37:00Z"/>
                <w:rFonts w:ascii="Arial" w:eastAsia="Arial" w:hAnsi="Arial" w:cs="Arial"/>
                <w:sz w:val="16"/>
              </w:rPr>
            </w:pPr>
            <w:ins w:id="197" w:author="Kunnari Riitta" w:date="2021-08-26T13:49:00Z">
              <w:r>
                <w:rPr>
                  <w:rFonts w:ascii="Arial" w:eastAsia="Arial" w:hAnsi="Arial" w:cs="Arial"/>
                  <w:sz w:val="16"/>
                </w:rPr>
                <w:t>kyllä</w:t>
              </w:r>
            </w:ins>
          </w:p>
        </w:tc>
        <w:tc>
          <w:tcPr>
            <w:tcW w:w="707" w:type="pct"/>
            <w:tcBorders>
              <w:top w:val="none" w:sz="0" w:space="0" w:color="000000"/>
              <w:left w:val="single" w:sz="4" w:space="0" w:color="auto"/>
              <w:bottom w:val="single" w:sz="8" w:space="0" w:color="000000"/>
              <w:right w:val="single" w:sz="8" w:space="0" w:color="000000"/>
            </w:tcBorders>
          </w:tcPr>
          <w:p w14:paraId="0530E7D0" w14:textId="1798DA46" w:rsidR="002044CF" w:rsidRDefault="002044CF" w:rsidP="002044CF">
            <w:pPr>
              <w:jc w:val="center"/>
              <w:rPr>
                <w:rFonts w:ascii="Arial" w:eastAsia="Arial" w:hAnsi="Arial" w:cs="Arial"/>
                <w:sz w:val="16"/>
              </w:rPr>
            </w:pPr>
            <w:r>
              <w:rPr>
                <w:rFonts w:ascii="Arial" w:eastAsia="Arial" w:hAnsi="Arial" w:cs="Arial"/>
                <w:sz w:val="16"/>
              </w:rPr>
              <w:t>1 voimassaoleva/</w:t>
            </w:r>
          </w:p>
          <w:p w14:paraId="7B65C852" w14:textId="3A7DBFB9" w:rsidR="002044CF" w:rsidRDefault="002044CF" w:rsidP="002044CF">
            <w:pPr>
              <w:jc w:val="center"/>
              <w:rPr>
                <w:sz w:val="22"/>
              </w:rPr>
            </w:pPr>
            <w:r>
              <w:rPr>
                <w:rFonts w:ascii="Arial" w:eastAsia="Arial" w:hAnsi="Arial" w:cs="Arial"/>
                <w:sz w:val="16"/>
              </w:rPr>
              <w:t>potilas</w:t>
            </w:r>
          </w:p>
        </w:tc>
        <w:tc>
          <w:tcPr>
            <w:tcW w:w="531" w:type="pct"/>
            <w:tcBorders>
              <w:top w:val="none" w:sz="0" w:space="0" w:color="000000"/>
              <w:left w:val="none" w:sz="0" w:space="0" w:color="000000"/>
              <w:bottom w:val="single" w:sz="8" w:space="0" w:color="000000"/>
              <w:right w:val="single" w:sz="8" w:space="0" w:color="000000"/>
            </w:tcBorders>
          </w:tcPr>
          <w:p w14:paraId="0AC2E09D" w14:textId="77777777" w:rsidR="002044CF" w:rsidRDefault="002044CF" w:rsidP="002044CF">
            <w:pPr>
              <w:jc w:val="center"/>
              <w:rPr>
                <w:sz w:val="22"/>
              </w:rPr>
            </w:pPr>
            <w:r>
              <w:rPr>
                <w:rFonts w:ascii="Arial" w:eastAsia="Arial" w:hAnsi="Arial" w:cs="Arial"/>
                <w:sz w:val="16"/>
              </w:rPr>
              <w:t>versioimalla</w:t>
            </w:r>
          </w:p>
        </w:tc>
      </w:tr>
      <w:tr w:rsidR="008B61E0" w14:paraId="7BB34B5F" w14:textId="77777777" w:rsidTr="008B61E0">
        <w:tc>
          <w:tcPr>
            <w:tcW w:w="782" w:type="pct"/>
            <w:gridSpan w:val="3"/>
            <w:tcBorders>
              <w:top w:val="none" w:sz="0" w:space="0" w:color="000000"/>
              <w:left w:val="single" w:sz="8" w:space="0" w:color="000000"/>
              <w:bottom w:val="single" w:sz="8" w:space="0" w:color="000000"/>
              <w:right w:val="single" w:sz="8" w:space="0" w:color="000000"/>
            </w:tcBorders>
          </w:tcPr>
          <w:p w14:paraId="26822090" w14:textId="77777777" w:rsidR="002044CF" w:rsidRDefault="002044CF" w:rsidP="002044CF">
            <w:pPr>
              <w:rPr>
                <w:sz w:val="22"/>
              </w:rPr>
            </w:pPr>
            <w:r>
              <w:rPr>
                <w:rFonts w:ascii="Arial" w:eastAsia="Arial" w:hAnsi="Arial" w:cs="Arial"/>
                <w:sz w:val="16"/>
              </w:rPr>
              <w:t>Hoitotahto</w:t>
            </w:r>
          </w:p>
        </w:tc>
        <w:tc>
          <w:tcPr>
            <w:tcW w:w="473" w:type="pct"/>
            <w:gridSpan w:val="2"/>
            <w:tcBorders>
              <w:top w:val="none" w:sz="0" w:space="0" w:color="000000"/>
              <w:left w:val="none" w:sz="0" w:space="0" w:color="000000"/>
              <w:bottom w:val="single" w:sz="8" w:space="0" w:color="000000"/>
              <w:right w:val="single" w:sz="8" w:space="0" w:color="000000"/>
            </w:tcBorders>
          </w:tcPr>
          <w:p w14:paraId="6927F366" w14:textId="77777777" w:rsidR="002044CF" w:rsidRDefault="002044CF" w:rsidP="002044CF">
            <w:pPr>
              <w:jc w:val="center"/>
              <w:rPr>
                <w:sz w:val="22"/>
              </w:rPr>
            </w:pPr>
            <w:r>
              <w:rPr>
                <w:rFonts w:ascii="Arial" w:eastAsia="Arial" w:hAnsi="Arial" w:cs="Arial"/>
                <w:sz w:val="16"/>
              </w:rPr>
              <w:t>Kela</w:t>
            </w:r>
          </w:p>
        </w:tc>
        <w:tc>
          <w:tcPr>
            <w:tcW w:w="569" w:type="pct"/>
            <w:tcBorders>
              <w:top w:val="none" w:sz="0" w:space="0" w:color="000000"/>
              <w:left w:val="none" w:sz="0" w:space="0" w:color="000000"/>
              <w:bottom w:val="single" w:sz="8" w:space="0" w:color="000000"/>
              <w:right w:val="single" w:sz="8" w:space="0" w:color="000000"/>
            </w:tcBorders>
          </w:tcPr>
          <w:p w14:paraId="3CB18E02" w14:textId="77777777" w:rsidR="002044CF" w:rsidRDefault="002044CF" w:rsidP="002044CF">
            <w:pPr>
              <w:jc w:val="center"/>
              <w:rPr>
                <w:sz w:val="22"/>
              </w:rPr>
            </w:pPr>
            <w:r>
              <w:rPr>
                <w:rFonts w:ascii="Arial" w:eastAsia="Arial" w:hAnsi="Arial" w:cs="Arial"/>
                <w:sz w:val="16"/>
              </w:rPr>
              <w:t>ei</w:t>
            </w:r>
          </w:p>
        </w:tc>
        <w:tc>
          <w:tcPr>
            <w:tcW w:w="744" w:type="pct"/>
            <w:tcBorders>
              <w:top w:val="none" w:sz="0" w:space="0" w:color="000000"/>
              <w:left w:val="none" w:sz="0" w:space="0" w:color="000000"/>
              <w:bottom w:val="single" w:sz="8" w:space="0" w:color="000000"/>
              <w:right w:val="single" w:sz="8" w:space="0" w:color="000000"/>
            </w:tcBorders>
          </w:tcPr>
          <w:p w14:paraId="02A1C988" w14:textId="77777777" w:rsidR="002044CF" w:rsidRDefault="002044CF" w:rsidP="002044CF">
            <w:pPr>
              <w:jc w:val="center"/>
              <w:rPr>
                <w:sz w:val="22"/>
              </w:rPr>
            </w:pPr>
            <w:r>
              <w:rPr>
                <w:rFonts w:ascii="Arial" w:eastAsia="Arial" w:hAnsi="Arial" w:cs="Arial"/>
                <w:sz w:val="16"/>
              </w:rPr>
              <w:t>kyllä***</w:t>
            </w:r>
          </w:p>
        </w:tc>
        <w:tc>
          <w:tcPr>
            <w:tcW w:w="611" w:type="pct"/>
            <w:tcBorders>
              <w:top w:val="none" w:sz="0" w:space="0" w:color="000000"/>
              <w:left w:val="none" w:sz="0" w:space="0" w:color="000000"/>
              <w:bottom w:val="single" w:sz="8" w:space="0" w:color="000000"/>
              <w:right w:val="single" w:sz="8" w:space="0" w:color="000000"/>
            </w:tcBorders>
          </w:tcPr>
          <w:p w14:paraId="13BD21FA" w14:textId="77777777" w:rsidR="002044CF" w:rsidRDefault="002044CF" w:rsidP="002044CF">
            <w:pPr>
              <w:jc w:val="center"/>
              <w:rPr>
                <w:sz w:val="22"/>
              </w:rPr>
            </w:pPr>
            <w:r>
              <w:rPr>
                <w:rFonts w:ascii="Arial" w:eastAsia="Arial" w:hAnsi="Arial" w:cs="Arial"/>
                <w:sz w:val="16"/>
              </w:rPr>
              <w:t>ei</w:t>
            </w:r>
          </w:p>
        </w:tc>
        <w:tc>
          <w:tcPr>
            <w:tcW w:w="583" w:type="pct"/>
            <w:tcBorders>
              <w:top w:val="single" w:sz="8" w:space="0" w:color="000000"/>
              <w:left w:val="none" w:sz="0" w:space="0" w:color="000000"/>
              <w:bottom w:val="single" w:sz="8" w:space="0" w:color="000000"/>
              <w:right w:val="single" w:sz="4" w:space="0" w:color="auto"/>
            </w:tcBorders>
          </w:tcPr>
          <w:p w14:paraId="049D236D" w14:textId="41C86D42" w:rsidR="002044CF" w:rsidRDefault="002044CF" w:rsidP="002044CF">
            <w:pPr>
              <w:jc w:val="center"/>
              <w:rPr>
                <w:ins w:id="198" w:author="Kunnari Riitta" w:date="2021-08-26T13:37:00Z"/>
                <w:rFonts w:ascii="Arial" w:eastAsia="Arial" w:hAnsi="Arial" w:cs="Arial"/>
                <w:sz w:val="16"/>
              </w:rPr>
            </w:pPr>
            <w:ins w:id="199" w:author="Kunnari Riitta" w:date="2021-08-26T13:49:00Z">
              <w:r>
                <w:rPr>
                  <w:rFonts w:ascii="Arial" w:eastAsia="Arial" w:hAnsi="Arial" w:cs="Arial"/>
                  <w:sz w:val="16"/>
                </w:rPr>
                <w:t>kyllä</w:t>
              </w:r>
            </w:ins>
          </w:p>
        </w:tc>
        <w:tc>
          <w:tcPr>
            <w:tcW w:w="707" w:type="pct"/>
            <w:tcBorders>
              <w:top w:val="none" w:sz="0" w:space="0" w:color="000000"/>
              <w:left w:val="single" w:sz="4" w:space="0" w:color="auto"/>
              <w:bottom w:val="single" w:sz="8" w:space="0" w:color="000000"/>
              <w:right w:val="single" w:sz="8" w:space="0" w:color="000000"/>
            </w:tcBorders>
          </w:tcPr>
          <w:p w14:paraId="325567A1" w14:textId="6A100BAF" w:rsidR="002044CF" w:rsidRDefault="002044CF" w:rsidP="002044CF">
            <w:pPr>
              <w:jc w:val="center"/>
              <w:rPr>
                <w:rFonts w:ascii="Arial" w:eastAsia="Arial" w:hAnsi="Arial" w:cs="Arial"/>
                <w:sz w:val="16"/>
              </w:rPr>
            </w:pPr>
            <w:r>
              <w:rPr>
                <w:rFonts w:ascii="Arial" w:eastAsia="Arial" w:hAnsi="Arial" w:cs="Arial"/>
                <w:sz w:val="16"/>
              </w:rPr>
              <w:t>1 voimassaoleva/</w:t>
            </w:r>
          </w:p>
          <w:p w14:paraId="30BC7C84" w14:textId="43F1E7C6" w:rsidR="002044CF" w:rsidRDefault="002044CF" w:rsidP="002044CF">
            <w:pPr>
              <w:jc w:val="center"/>
              <w:rPr>
                <w:sz w:val="22"/>
              </w:rPr>
            </w:pPr>
            <w:r>
              <w:rPr>
                <w:rFonts w:ascii="Arial" w:eastAsia="Arial" w:hAnsi="Arial" w:cs="Arial"/>
                <w:sz w:val="16"/>
              </w:rPr>
              <w:t>potilas</w:t>
            </w:r>
          </w:p>
        </w:tc>
        <w:tc>
          <w:tcPr>
            <w:tcW w:w="531" w:type="pct"/>
            <w:tcBorders>
              <w:top w:val="none" w:sz="0" w:space="0" w:color="000000"/>
              <w:left w:val="none" w:sz="0" w:space="0" w:color="000000"/>
              <w:bottom w:val="single" w:sz="8" w:space="0" w:color="000000"/>
              <w:right w:val="single" w:sz="8" w:space="0" w:color="000000"/>
            </w:tcBorders>
          </w:tcPr>
          <w:p w14:paraId="4A019B36" w14:textId="77777777" w:rsidR="002044CF" w:rsidRDefault="002044CF" w:rsidP="002044CF">
            <w:pPr>
              <w:jc w:val="center"/>
              <w:rPr>
                <w:sz w:val="22"/>
              </w:rPr>
            </w:pPr>
            <w:r>
              <w:rPr>
                <w:rFonts w:ascii="Arial" w:eastAsia="Arial" w:hAnsi="Arial" w:cs="Arial"/>
                <w:sz w:val="16"/>
              </w:rPr>
              <w:t>versioimalla</w:t>
            </w:r>
          </w:p>
        </w:tc>
      </w:tr>
      <w:tr w:rsidR="008B61E0" w14:paraId="25888460" w14:textId="77777777" w:rsidTr="008B61E0">
        <w:tc>
          <w:tcPr>
            <w:tcW w:w="782" w:type="pct"/>
            <w:gridSpan w:val="3"/>
            <w:tcBorders>
              <w:top w:val="none" w:sz="0" w:space="0" w:color="000000"/>
              <w:left w:val="single" w:sz="8" w:space="0" w:color="000000"/>
              <w:bottom w:val="single" w:sz="8" w:space="0" w:color="000000"/>
              <w:right w:val="single" w:sz="8" w:space="0" w:color="000000"/>
            </w:tcBorders>
          </w:tcPr>
          <w:p w14:paraId="285F8648" w14:textId="77777777" w:rsidR="002044CF" w:rsidRDefault="002044CF" w:rsidP="002044CF">
            <w:pPr>
              <w:rPr>
                <w:sz w:val="22"/>
              </w:rPr>
            </w:pPr>
            <w:r>
              <w:rPr>
                <w:rFonts w:ascii="Arial" w:eastAsia="Arial" w:hAnsi="Arial" w:cs="Arial"/>
                <w:b/>
                <w:sz w:val="16"/>
              </w:rPr>
              <w:t>Muita asiakirjoja</w:t>
            </w:r>
          </w:p>
        </w:tc>
        <w:tc>
          <w:tcPr>
            <w:tcW w:w="473" w:type="pct"/>
            <w:gridSpan w:val="2"/>
            <w:tcBorders>
              <w:top w:val="none" w:sz="0" w:space="0" w:color="000000"/>
              <w:left w:val="none" w:sz="0" w:space="0" w:color="000000"/>
              <w:bottom w:val="single" w:sz="8" w:space="0" w:color="000000"/>
              <w:right w:val="single" w:sz="8" w:space="0" w:color="000000"/>
            </w:tcBorders>
          </w:tcPr>
          <w:p w14:paraId="73AF3AEA" w14:textId="77777777" w:rsidR="002044CF" w:rsidRDefault="002044CF" w:rsidP="002044CF">
            <w:pPr>
              <w:rPr>
                <w:sz w:val="22"/>
              </w:rPr>
            </w:pPr>
            <w:r>
              <w:rPr>
                <w:sz w:val="22"/>
              </w:rPr>
              <w:t> </w:t>
            </w:r>
          </w:p>
        </w:tc>
        <w:tc>
          <w:tcPr>
            <w:tcW w:w="569" w:type="pct"/>
            <w:tcBorders>
              <w:top w:val="none" w:sz="0" w:space="0" w:color="000000"/>
              <w:left w:val="none" w:sz="0" w:space="0" w:color="000000"/>
              <w:bottom w:val="single" w:sz="8" w:space="0" w:color="000000"/>
              <w:right w:val="single" w:sz="8" w:space="0" w:color="000000"/>
            </w:tcBorders>
          </w:tcPr>
          <w:p w14:paraId="24741D25" w14:textId="77777777" w:rsidR="002044CF" w:rsidRDefault="002044CF" w:rsidP="002044CF">
            <w:pPr>
              <w:rPr>
                <w:sz w:val="22"/>
              </w:rPr>
            </w:pPr>
            <w:r>
              <w:rPr>
                <w:sz w:val="22"/>
              </w:rPr>
              <w:t> </w:t>
            </w:r>
          </w:p>
        </w:tc>
        <w:tc>
          <w:tcPr>
            <w:tcW w:w="744" w:type="pct"/>
            <w:tcBorders>
              <w:top w:val="none" w:sz="0" w:space="0" w:color="000000"/>
              <w:left w:val="none" w:sz="0" w:space="0" w:color="000000"/>
              <w:bottom w:val="single" w:sz="8" w:space="0" w:color="000000"/>
              <w:right w:val="single" w:sz="8" w:space="0" w:color="000000"/>
            </w:tcBorders>
          </w:tcPr>
          <w:p w14:paraId="158ECAEB" w14:textId="77777777" w:rsidR="002044CF" w:rsidRDefault="002044CF" w:rsidP="002044CF">
            <w:pPr>
              <w:rPr>
                <w:sz w:val="22"/>
              </w:rPr>
            </w:pPr>
            <w:r>
              <w:rPr>
                <w:sz w:val="22"/>
              </w:rPr>
              <w:t> </w:t>
            </w:r>
          </w:p>
        </w:tc>
        <w:tc>
          <w:tcPr>
            <w:tcW w:w="611" w:type="pct"/>
            <w:tcBorders>
              <w:top w:val="none" w:sz="0" w:space="0" w:color="000000"/>
              <w:left w:val="none" w:sz="0" w:space="0" w:color="000000"/>
              <w:bottom w:val="single" w:sz="8" w:space="0" w:color="000000"/>
              <w:right w:val="single" w:sz="8" w:space="0" w:color="000000"/>
            </w:tcBorders>
          </w:tcPr>
          <w:p w14:paraId="220B4EDF" w14:textId="77777777" w:rsidR="002044CF" w:rsidRDefault="002044CF" w:rsidP="002044CF">
            <w:pPr>
              <w:rPr>
                <w:sz w:val="22"/>
              </w:rPr>
            </w:pPr>
            <w:r>
              <w:rPr>
                <w:sz w:val="22"/>
              </w:rPr>
              <w:t> </w:t>
            </w:r>
          </w:p>
        </w:tc>
        <w:tc>
          <w:tcPr>
            <w:tcW w:w="583" w:type="pct"/>
            <w:tcBorders>
              <w:top w:val="single" w:sz="8" w:space="0" w:color="000000"/>
              <w:left w:val="none" w:sz="0" w:space="0" w:color="000000"/>
              <w:bottom w:val="single" w:sz="8" w:space="0" w:color="000000"/>
              <w:right w:val="single" w:sz="4" w:space="0" w:color="auto"/>
            </w:tcBorders>
          </w:tcPr>
          <w:p w14:paraId="03462949" w14:textId="45E8AF5D" w:rsidR="002044CF" w:rsidRDefault="002044CF" w:rsidP="002044CF">
            <w:pPr>
              <w:rPr>
                <w:ins w:id="200" w:author="Kunnari Riitta" w:date="2021-08-26T13:37:00Z"/>
                <w:sz w:val="22"/>
              </w:rPr>
            </w:pPr>
            <w:ins w:id="201" w:author="Kunnari Riitta" w:date="2021-08-26T13:49:00Z">
              <w:r>
                <w:rPr>
                  <w:sz w:val="22"/>
                </w:rPr>
                <w:t> </w:t>
              </w:r>
            </w:ins>
          </w:p>
        </w:tc>
        <w:tc>
          <w:tcPr>
            <w:tcW w:w="707" w:type="pct"/>
            <w:tcBorders>
              <w:top w:val="none" w:sz="0" w:space="0" w:color="000000"/>
              <w:left w:val="single" w:sz="4" w:space="0" w:color="auto"/>
              <w:bottom w:val="single" w:sz="8" w:space="0" w:color="000000"/>
              <w:right w:val="single" w:sz="8" w:space="0" w:color="000000"/>
            </w:tcBorders>
          </w:tcPr>
          <w:p w14:paraId="1CC4434E" w14:textId="1B64C0D3" w:rsidR="002044CF" w:rsidRDefault="002044CF" w:rsidP="002044CF">
            <w:pPr>
              <w:rPr>
                <w:sz w:val="22"/>
              </w:rPr>
            </w:pPr>
            <w:r>
              <w:rPr>
                <w:sz w:val="22"/>
              </w:rPr>
              <w:t> </w:t>
            </w:r>
          </w:p>
        </w:tc>
        <w:tc>
          <w:tcPr>
            <w:tcW w:w="531" w:type="pct"/>
            <w:tcBorders>
              <w:top w:val="none" w:sz="0" w:space="0" w:color="000000"/>
              <w:left w:val="none" w:sz="0" w:space="0" w:color="000000"/>
              <w:bottom w:val="single" w:sz="8" w:space="0" w:color="000000"/>
              <w:right w:val="single" w:sz="8" w:space="0" w:color="000000"/>
            </w:tcBorders>
          </w:tcPr>
          <w:p w14:paraId="3056B950" w14:textId="77777777" w:rsidR="002044CF" w:rsidRDefault="002044CF" w:rsidP="002044CF">
            <w:pPr>
              <w:rPr>
                <w:sz w:val="22"/>
              </w:rPr>
            </w:pPr>
            <w:r>
              <w:rPr>
                <w:sz w:val="22"/>
              </w:rPr>
              <w:t> </w:t>
            </w:r>
          </w:p>
        </w:tc>
      </w:tr>
      <w:tr w:rsidR="008B61E0" w14:paraId="43BA16A7" w14:textId="77777777" w:rsidTr="008B61E0">
        <w:tc>
          <w:tcPr>
            <w:tcW w:w="782" w:type="pct"/>
            <w:gridSpan w:val="3"/>
            <w:tcBorders>
              <w:top w:val="none" w:sz="0" w:space="0" w:color="000000"/>
              <w:left w:val="single" w:sz="8" w:space="0" w:color="000000"/>
              <w:bottom w:val="single" w:sz="8" w:space="0" w:color="000000"/>
              <w:right w:val="single" w:sz="8" w:space="0" w:color="000000"/>
            </w:tcBorders>
          </w:tcPr>
          <w:p w14:paraId="014B1D9D" w14:textId="77777777" w:rsidR="00E02A20" w:rsidRDefault="00E02A20" w:rsidP="00E02A20">
            <w:pPr>
              <w:rPr>
                <w:sz w:val="22"/>
              </w:rPr>
            </w:pPr>
            <w:r>
              <w:rPr>
                <w:rFonts w:ascii="Arial" w:eastAsia="Arial" w:hAnsi="Arial" w:cs="Arial"/>
                <w:sz w:val="16"/>
              </w:rPr>
              <w:t>Luovutusilmoitus</w:t>
            </w:r>
          </w:p>
        </w:tc>
        <w:tc>
          <w:tcPr>
            <w:tcW w:w="473" w:type="pct"/>
            <w:gridSpan w:val="2"/>
            <w:tcBorders>
              <w:top w:val="none" w:sz="0" w:space="0" w:color="000000"/>
              <w:left w:val="none" w:sz="0" w:space="0" w:color="000000"/>
              <w:bottom w:val="single" w:sz="8" w:space="0" w:color="000000"/>
              <w:right w:val="single" w:sz="8" w:space="0" w:color="000000"/>
            </w:tcBorders>
          </w:tcPr>
          <w:p w14:paraId="39BBAF22" w14:textId="77777777" w:rsidR="00E02A20" w:rsidRDefault="00E02A20" w:rsidP="00E02A20">
            <w:pPr>
              <w:jc w:val="center"/>
              <w:rPr>
                <w:sz w:val="22"/>
              </w:rPr>
            </w:pPr>
            <w:r>
              <w:rPr>
                <w:rFonts w:ascii="Arial" w:eastAsia="Arial" w:hAnsi="Arial" w:cs="Arial"/>
                <w:sz w:val="16"/>
              </w:rPr>
              <w:t>palvelujen antaja</w:t>
            </w:r>
          </w:p>
        </w:tc>
        <w:tc>
          <w:tcPr>
            <w:tcW w:w="569" w:type="pct"/>
            <w:tcBorders>
              <w:top w:val="none" w:sz="0" w:space="0" w:color="000000"/>
              <w:left w:val="none" w:sz="0" w:space="0" w:color="000000"/>
              <w:bottom w:val="single" w:sz="8" w:space="0" w:color="000000"/>
              <w:right w:val="single" w:sz="8" w:space="0" w:color="000000"/>
            </w:tcBorders>
          </w:tcPr>
          <w:p w14:paraId="703A6D70" w14:textId="77777777" w:rsidR="00E02A20" w:rsidRDefault="00E02A20" w:rsidP="00E02A20">
            <w:pPr>
              <w:jc w:val="center"/>
              <w:rPr>
                <w:sz w:val="22"/>
              </w:rPr>
            </w:pPr>
            <w:r>
              <w:rPr>
                <w:rFonts w:ascii="Arial" w:eastAsia="Arial" w:hAnsi="Arial" w:cs="Arial"/>
                <w:sz w:val="16"/>
              </w:rPr>
              <w:t>ei</w:t>
            </w:r>
          </w:p>
        </w:tc>
        <w:tc>
          <w:tcPr>
            <w:tcW w:w="744" w:type="pct"/>
            <w:tcBorders>
              <w:top w:val="none" w:sz="0" w:space="0" w:color="000000"/>
              <w:left w:val="none" w:sz="0" w:space="0" w:color="000000"/>
              <w:bottom w:val="single" w:sz="8" w:space="0" w:color="000000"/>
              <w:right w:val="single" w:sz="8" w:space="0" w:color="000000"/>
            </w:tcBorders>
          </w:tcPr>
          <w:p w14:paraId="0C854EF0" w14:textId="77777777" w:rsidR="00E02A20" w:rsidRDefault="00E02A20" w:rsidP="00E02A20">
            <w:pPr>
              <w:jc w:val="center"/>
              <w:rPr>
                <w:sz w:val="22"/>
              </w:rPr>
            </w:pPr>
            <w:r>
              <w:rPr>
                <w:rFonts w:ascii="Arial" w:eastAsia="Arial" w:hAnsi="Arial" w:cs="Arial"/>
                <w:sz w:val="16"/>
              </w:rPr>
              <w:t>–</w:t>
            </w:r>
          </w:p>
        </w:tc>
        <w:tc>
          <w:tcPr>
            <w:tcW w:w="611" w:type="pct"/>
            <w:tcBorders>
              <w:top w:val="none" w:sz="0" w:space="0" w:color="000000"/>
              <w:left w:val="none" w:sz="0" w:space="0" w:color="000000"/>
              <w:bottom w:val="single" w:sz="8" w:space="0" w:color="000000"/>
              <w:right w:val="single" w:sz="8" w:space="0" w:color="000000"/>
            </w:tcBorders>
          </w:tcPr>
          <w:p w14:paraId="7131FA5E" w14:textId="77777777" w:rsidR="00E02A20" w:rsidRDefault="00E02A20" w:rsidP="00E02A20">
            <w:pPr>
              <w:jc w:val="center"/>
              <w:rPr>
                <w:sz w:val="22"/>
              </w:rPr>
            </w:pPr>
            <w:r>
              <w:rPr>
                <w:rFonts w:ascii="Arial" w:eastAsia="Arial" w:hAnsi="Arial" w:cs="Arial"/>
                <w:sz w:val="16"/>
              </w:rPr>
              <w:t>–</w:t>
            </w:r>
          </w:p>
        </w:tc>
        <w:tc>
          <w:tcPr>
            <w:tcW w:w="583" w:type="pct"/>
            <w:tcBorders>
              <w:top w:val="single" w:sz="8" w:space="0" w:color="000000"/>
              <w:left w:val="none" w:sz="0" w:space="0" w:color="000000"/>
              <w:bottom w:val="single" w:sz="8" w:space="0" w:color="000000"/>
              <w:right w:val="single" w:sz="4" w:space="0" w:color="auto"/>
            </w:tcBorders>
          </w:tcPr>
          <w:p w14:paraId="69D7F600" w14:textId="2BA75E92" w:rsidR="00E02A20" w:rsidRDefault="002044CF" w:rsidP="00E02A20">
            <w:pPr>
              <w:jc w:val="center"/>
              <w:rPr>
                <w:ins w:id="202" w:author="Kunnari Riitta" w:date="2021-08-26T13:37:00Z"/>
                <w:rFonts w:ascii="Arial" w:eastAsia="Arial" w:hAnsi="Arial" w:cs="Arial"/>
                <w:sz w:val="16"/>
              </w:rPr>
            </w:pPr>
            <w:ins w:id="203" w:author="Kunnari Riitta" w:date="2021-08-26T13:50:00Z">
              <w:r>
                <w:rPr>
                  <w:rFonts w:ascii="Arial" w:eastAsia="Arial" w:hAnsi="Arial" w:cs="Arial"/>
                  <w:sz w:val="16"/>
                </w:rPr>
                <w:t>–</w:t>
              </w:r>
            </w:ins>
            <w:ins w:id="204" w:author="Kunnari Riitta" w:date="2021-08-26T13:46:00Z">
              <w:r w:rsidR="00E02A20">
                <w:rPr>
                  <w:sz w:val="22"/>
                </w:rPr>
                <w:t> </w:t>
              </w:r>
            </w:ins>
          </w:p>
        </w:tc>
        <w:tc>
          <w:tcPr>
            <w:tcW w:w="707" w:type="pct"/>
            <w:tcBorders>
              <w:top w:val="none" w:sz="0" w:space="0" w:color="000000"/>
              <w:left w:val="single" w:sz="4" w:space="0" w:color="auto"/>
              <w:bottom w:val="single" w:sz="8" w:space="0" w:color="000000"/>
              <w:right w:val="single" w:sz="8" w:space="0" w:color="000000"/>
            </w:tcBorders>
          </w:tcPr>
          <w:p w14:paraId="424FD5AF" w14:textId="35AA85B3" w:rsidR="00E02A20" w:rsidRDefault="00E02A20" w:rsidP="00E02A20">
            <w:pPr>
              <w:jc w:val="center"/>
              <w:rPr>
                <w:sz w:val="22"/>
              </w:rPr>
            </w:pPr>
            <w:r>
              <w:rPr>
                <w:rFonts w:ascii="Arial" w:eastAsia="Arial" w:hAnsi="Arial" w:cs="Arial"/>
                <w:sz w:val="16"/>
              </w:rPr>
              <w:t>ei</w:t>
            </w:r>
          </w:p>
        </w:tc>
        <w:tc>
          <w:tcPr>
            <w:tcW w:w="531" w:type="pct"/>
            <w:tcBorders>
              <w:top w:val="none" w:sz="0" w:space="0" w:color="000000"/>
              <w:left w:val="none" w:sz="0" w:space="0" w:color="000000"/>
              <w:bottom w:val="single" w:sz="8" w:space="0" w:color="000000"/>
              <w:right w:val="single" w:sz="8" w:space="0" w:color="000000"/>
            </w:tcBorders>
          </w:tcPr>
          <w:p w14:paraId="0BC57DA2" w14:textId="77777777" w:rsidR="00E02A20" w:rsidRDefault="00E02A20" w:rsidP="00E02A20">
            <w:pPr>
              <w:jc w:val="center"/>
              <w:rPr>
                <w:sz w:val="22"/>
              </w:rPr>
            </w:pPr>
            <w:r>
              <w:rPr>
                <w:rFonts w:ascii="Arial" w:eastAsia="Arial" w:hAnsi="Arial" w:cs="Arial"/>
                <w:sz w:val="16"/>
              </w:rPr>
              <w:t>ei sallita versiointia</w:t>
            </w:r>
          </w:p>
        </w:tc>
      </w:tr>
      <w:tr w:rsidR="008B61E0" w14:paraId="0C6EABBB" w14:textId="77777777" w:rsidTr="008B61E0">
        <w:tc>
          <w:tcPr>
            <w:tcW w:w="782" w:type="pct"/>
            <w:gridSpan w:val="3"/>
            <w:tcBorders>
              <w:top w:val="none" w:sz="0" w:space="0" w:color="000000"/>
              <w:left w:val="single" w:sz="8" w:space="0" w:color="000000"/>
              <w:bottom w:val="single" w:sz="8" w:space="0" w:color="000000"/>
              <w:right w:val="single" w:sz="8" w:space="0" w:color="000000"/>
            </w:tcBorders>
          </w:tcPr>
          <w:p w14:paraId="5503DA9C" w14:textId="77777777" w:rsidR="00E02A20" w:rsidRDefault="00E02A20" w:rsidP="00E02A20">
            <w:pPr>
              <w:rPr>
                <w:sz w:val="22"/>
              </w:rPr>
            </w:pPr>
            <w:r>
              <w:rPr>
                <w:rFonts w:ascii="Arial" w:eastAsia="Arial" w:hAnsi="Arial" w:cs="Arial"/>
                <w:sz w:val="16"/>
              </w:rPr>
              <w:t>Ostopalvelun valtuutus</w:t>
            </w:r>
          </w:p>
        </w:tc>
        <w:tc>
          <w:tcPr>
            <w:tcW w:w="473" w:type="pct"/>
            <w:gridSpan w:val="2"/>
            <w:tcBorders>
              <w:top w:val="none" w:sz="0" w:space="0" w:color="000000"/>
              <w:left w:val="none" w:sz="0" w:space="0" w:color="000000"/>
              <w:bottom w:val="single" w:sz="8" w:space="0" w:color="000000"/>
              <w:right w:val="single" w:sz="8" w:space="0" w:color="000000"/>
            </w:tcBorders>
          </w:tcPr>
          <w:p w14:paraId="0FE679A0" w14:textId="77777777" w:rsidR="00E02A20" w:rsidRDefault="00E02A20" w:rsidP="00E02A20">
            <w:pPr>
              <w:jc w:val="center"/>
              <w:rPr>
                <w:sz w:val="22"/>
              </w:rPr>
            </w:pPr>
            <w:r>
              <w:rPr>
                <w:rFonts w:ascii="Arial" w:eastAsia="Arial" w:hAnsi="Arial" w:cs="Arial"/>
                <w:sz w:val="16"/>
              </w:rPr>
              <w:t>palvelujen antaja</w:t>
            </w:r>
          </w:p>
        </w:tc>
        <w:tc>
          <w:tcPr>
            <w:tcW w:w="569" w:type="pct"/>
            <w:tcBorders>
              <w:top w:val="none" w:sz="0" w:space="0" w:color="000000"/>
              <w:left w:val="none" w:sz="0" w:space="0" w:color="000000"/>
              <w:bottom w:val="single" w:sz="8" w:space="0" w:color="000000"/>
              <w:right w:val="single" w:sz="8" w:space="0" w:color="000000"/>
            </w:tcBorders>
          </w:tcPr>
          <w:p w14:paraId="17D4B8A2" w14:textId="77777777" w:rsidR="00E02A20" w:rsidRDefault="00E02A20" w:rsidP="00E02A20">
            <w:pPr>
              <w:jc w:val="center"/>
              <w:rPr>
                <w:sz w:val="22"/>
              </w:rPr>
            </w:pPr>
            <w:r>
              <w:rPr>
                <w:rFonts w:ascii="Arial" w:eastAsia="Arial" w:hAnsi="Arial" w:cs="Arial"/>
                <w:sz w:val="16"/>
              </w:rPr>
              <w:t>ei</w:t>
            </w:r>
          </w:p>
        </w:tc>
        <w:tc>
          <w:tcPr>
            <w:tcW w:w="744" w:type="pct"/>
            <w:tcBorders>
              <w:top w:val="none" w:sz="0" w:space="0" w:color="000000"/>
              <w:left w:val="none" w:sz="0" w:space="0" w:color="000000"/>
              <w:bottom w:val="single" w:sz="8" w:space="0" w:color="000000"/>
              <w:right w:val="single" w:sz="8" w:space="0" w:color="000000"/>
            </w:tcBorders>
          </w:tcPr>
          <w:p w14:paraId="56BBD998" w14:textId="77777777" w:rsidR="00E02A20" w:rsidRDefault="00E02A20" w:rsidP="00E02A20">
            <w:pPr>
              <w:jc w:val="center"/>
              <w:rPr>
                <w:sz w:val="22"/>
              </w:rPr>
            </w:pPr>
            <w:r>
              <w:rPr>
                <w:rFonts w:ascii="Arial" w:eastAsia="Arial" w:hAnsi="Arial" w:cs="Arial"/>
                <w:sz w:val="16"/>
              </w:rPr>
              <w:t>–</w:t>
            </w:r>
          </w:p>
        </w:tc>
        <w:tc>
          <w:tcPr>
            <w:tcW w:w="611" w:type="pct"/>
            <w:tcBorders>
              <w:top w:val="none" w:sz="0" w:space="0" w:color="000000"/>
              <w:left w:val="none" w:sz="0" w:space="0" w:color="000000"/>
              <w:bottom w:val="single" w:sz="8" w:space="0" w:color="000000"/>
              <w:right w:val="single" w:sz="8" w:space="0" w:color="000000"/>
            </w:tcBorders>
          </w:tcPr>
          <w:p w14:paraId="7F9785A4" w14:textId="77777777" w:rsidR="00E02A20" w:rsidRDefault="00E02A20" w:rsidP="00E02A20">
            <w:pPr>
              <w:jc w:val="center"/>
              <w:rPr>
                <w:sz w:val="22"/>
              </w:rPr>
            </w:pPr>
            <w:r>
              <w:rPr>
                <w:rFonts w:ascii="Arial" w:eastAsia="Arial" w:hAnsi="Arial" w:cs="Arial"/>
                <w:sz w:val="16"/>
              </w:rPr>
              <w:t>–</w:t>
            </w:r>
          </w:p>
        </w:tc>
        <w:tc>
          <w:tcPr>
            <w:tcW w:w="583" w:type="pct"/>
            <w:tcBorders>
              <w:top w:val="single" w:sz="8" w:space="0" w:color="000000"/>
              <w:left w:val="none" w:sz="0" w:space="0" w:color="000000"/>
              <w:bottom w:val="single" w:sz="8" w:space="0" w:color="000000"/>
              <w:right w:val="single" w:sz="4" w:space="0" w:color="auto"/>
            </w:tcBorders>
          </w:tcPr>
          <w:p w14:paraId="6E0ACFF4" w14:textId="48DA124C" w:rsidR="00E02A20" w:rsidRDefault="00E02A20" w:rsidP="00E02A20">
            <w:pPr>
              <w:jc w:val="center"/>
              <w:rPr>
                <w:ins w:id="205" w:author="Kunnari Riitta" w:date="2021-08-26T13:37:00Z"/>
                <w:rFonts w:ascii="Arial" w:eastAsia="Arial" w:hAnsi="Arial" w:cs="Arial"/>
                <w:sz w:val="16"/>
              </w:rPr>
            </w:pPr>
            <w:ins w:id="206" w:author="Kunnari Riitta" w:date="2021-08-26T13:46:00Z">
              <w:r>
                <w:rPr>
                  <w:rFonts w:ascii="Arial" w:eastAsia="Arial" w:hAnsi="Arial" w:cs="Arial"/>
                  <w:sz w:val="16"/>
                </w:rPr>
                <w:t>–</w:t>
              </w:r>
            </w:ins>
          </w:p>
        </w:tc>
        <w:tc>
          <w:tcPr>
            <w:tcW w:w="707" w:type="pct"/>
            <w:tcBorders>
              <w:top w:val="none" w:sz="0" w:space="0" w:color="000000"/>
              <w:left w:val="single" w:sz="4" w:space="0" w:color="auto"/>
              <w:bottom w:val="single" w:sz="8" w:space="0" w:color="000000"/>
              <w:right w:val="single" w:sz="8" w:space="0" w:color="000000"/>
            </w:tcBorders>
          </w:tcPr>
          <w:p w14:paraId="4F505B0F" w14:textId="1D0543E8" w:rsidR="00E02A20" w:rsidRDefault="00E02A20" w:rsidP="00E02A20">
            <w:pPr>
              <w:jc w:val="center"/>
              <w:rPr>
                <w:sz w:val="22"/>
              </w:rPr>
            </w:pPr>
            <w:r>
              <w:rPr>
                <w:rFonts w:ascii="Arial" w:eastAsia="Arial" w:hAnsi="Arial" w:cs="Arial"/>
                <w:sz w:val="16"/>
              </w:rPr>
              <w:t>ei</w:t>
            </w:r>
          </w:p>
        </w:tc>
        <w:tc>
          <w:tcPr>
            <w:tcW w:w="531" w:type="pct"/>
            <w:tcBorders>
              <w:top w:val="none" w:sz="0" w:space="0" w:color="000000"/>
              <w:left w:val="none" w:sz="0" w:space="0" w:color="000000"/>
              <w:bottom w:val="single" w:sz="8" w:space="0" w:color="000000"/>
              <w:right w:val="single" w:sz="8" w:space="0" w:color="000000"/>
            </w:tcBorders>
          </w:tcPr>
          <w:p w14:paraId="58C22BE2" w14:textId="77777777" w:rsidR="00E02A20" w:rsidRDefault="00E02A20" w:rsidP="00E02A20">
            <w:pPr>
              <w:jc w:val="center"/>
              <w:rPr>
                <w:sz w:val="22"/>
              </w:rPr>
            </w:pPr>
            <w:r>
              <w:rPr>
                <w:rFonts w:ascii="Arial" w:eastAsia="Arial" w:hAnsi="Arial" w:cs="Arial"/>
                <w:sz w:val="16"/>
              </w:rPr>
              <w:t>versioimalla</w:t>
            </w:r>
          </w:p>
        </w:tc>
      </w:tr>
      <w:tr w:rsidR="00E02A20" w14:paraId="2F283500" w14:textId="77777777" w:rsidTr="00043EA5">
        <w:tc>
          <w:tcPr>
            <w:tcW w:w="701" w:type="pct"/>
            <w:gridSpan w:val="2"/>
            <w:tcBorders>
              <w:top w:val="none" w:sz="0" w:space="0" w:color="000000"/>
              <w:left w:val="single" w:sz="8" w:space="0" w:color="000000"/>
              <w:bottom w:val="single" w:sz="8" w:space="0" w:color="000000"/>
              <w:right w:val="single" w:sz="8" w:space="0" w:color="000000"/>
            </w:tcBorders>
          </w:tcPr>
          <w:p w14:paraId="281ABB99" w14:textId="77777777" w:rsidR="00E02A20" w:rsidRDefault="00E02A20" w:rsidP="00CE7310">
            <w:pPr>
              <w:rPr>
                <w:rFonts w:ascii="Arial" w:eastAsia="Arial" w:hAnsi="Arial" w:cs="Arial"/>
                <w:sz w:val="16"/>
              </w:rPr>
            </w:pPr>
          </w:p>
        </w:tc>
        <w:tc>
          <w:tcPr>
            <w:tcW w:w="4299" w:type="pct"/>
            <w:gridSpan w:val="9"/>
            <w:tcBorders>
              <w:top w:val="none" w:sz="0" w:space="0" w:color="000000"/>
              <w:left w:val="single" w:sz="8" w:space="0" w:color="000000"/>
              <w:bottom w:val="single" w:sz="8" w:space="0" w:color="000000"/>
              <w:right w:val="single" w:sz="8" w:space="0" w:color="000000"/>
            </w:tcBorders>
          </w:tcPr>
          <w:p w14:paraId="501AA460" w14:textId="2FD8B815" w:rsidR="00E02A20" w:rsidRDefault="00E02A20" w:rsidP="00CE7310">
            <w:pPr>
              <w:rPr>
                <w:rFonts w:ascii="Arial" w:eastAsia="Arial" w:hAnsi="Arial" w:cs="Arial"/>
                <w:sz w:val="16"/>
              </w:rPr>
            </w:pPr>
            <w:r>
              <w:rPr>
                <w:rFonts w:ascii="Arial" w:eastAsia="Arial" w:hAnsi="Arial" w:cs="Arial"/>
                <w:sz w:val="16"/>
              </w:rPr>
              <w:t>* Hätätilanteessa ei vaadita</w:t>
            </w:r>
            <w:ins w:id="207" w:author="Kunnari Riitta" w:date="2021-08-25T12:25:00Z">
              <w:r>
                <w:rPr>
                  <w:rFonts w:ascii="Arial" w:eastAsia="Arial" w:hAnsi="Arial" w:cs="Arial"/>
                  <w:sz w:val="16"/>
                </w:rPr>
                <w:t xml:space="preserve"> informointia eikä</w:t>
              </w:r>
            </w:ins>
            <w:r>
              <w:rPr>
                <w:rFonts w:ascii="Arial" w:eastAsia="Arial" w:hAnsi="Arial" w:cs="Arial"/>
                <w:sz w:val="16"/>
              </w:rPr>
              <w:t xml:space="preserve"> </w:t>
            </w:r>
            <w:ins w:id="208" w:author="Kunnari Riitta" w:date="2021-07-07T09:27:00Z">
              <w:r>
                <w:rPr>
                  <w:rFonts w:ascii="Arial" w:eastAsia="Arial" w:hAnsi="Arial" w:cs="Arial"/>
                  <w:sz w:val="16"/>
                </w:rPr>
                <w:t>luovutuslupaa</w:t>
              </w:r>
            </w:ins>
            <w:del w:id="209" w:author="Kunnari Riitta" w:date="2021-07-07T09:27:00Z">
              <w:r w:rsidDel="00236D13">
                <w:rPr>
                  <w:rFonts w:ascii="Arial" w:eastAsia="Arial" w:hAnsi="Arial" w:cs="Arial"/>
                  <w:sz w:val="16"/>
                </w:rPr>
                <w:delText>Kanta-informointia</w:delText>
              </w:r>
            </w:del>
          </w:p>
          <w:p w14:paraId="1006EF3A" w14:textId="77777777" w:rsidR="00E02A20" w:rsidRDefault="00E02A20" w:rsidP="00CE7310">
            <w:pPr>
              <w:rPr>
                <w:rFonts w:ascii="Arial" w:eastAsia="Arial" w:hAnsi="Arial" w:cs="Arial"/>
                <w:sz w:val="16"/>
              </w:rPr>
            </w:pPr>
            <w:r>
              <w:rPr>
                <w:rFonts w:ascii="Arial" w:eastAsia="Arial" w:hAnsi="Arial" w:cs="Arial"/>
                <w:sz w:val="16"/>
              </w:rPr>
              <w:t xml:space="preserve">** Potilas on voinut antaa oikeuden </w:t>
            </w:r>
            <w:del w:id="210" w:author="Kunnari Riitta" w:date="2021-08-25T12:26:00Z">
              <w:r w:rsidDel="00A22A48">
                <w:rPr>
                  <w:rFonts w:ascii="Arial" w:eastAsia="Arial" w:hAnsi="Arial" w:cs="Arial"/>
                  <w:sz w:val="16"/>
                </w:rPr>
                <w:delText>a</w:delText>
              </w:r>
            </w:del>
            <w:r>
              <w:rPr>
                <w:rFonts w:ascii="Arial" w:eastAsia="Arial" w:hAnsi="Arial" w:cs="Arial"/>
                <w:sz w:val="16"/>
              </w:rPr>
              <w:t>ohittaa kie</w:t>
            </w:r>
            <w:del w:id="211" w:author="Kunnari Riitta" w:date="2021-08-25T12:26:00Z">
              <w:r w:rsidDel="00A22A48">
                <w:rPr>
                  <w:rFonts w:ascii="Arial" w:eastAsia="Arial" w:hAnsi="Arial" w:cs="Arial"/>
                  <w:sz w:val="16"/>
                </w:rPr>
                <w:delText>l</w:delText>
              </w:r>
            </w:del>
            <w:r>
              <w:rPr>
                <w:rFonts w:ascii="Arial" w:eastAsia="Arial" w:hAnsi="Arial" w:cs="Arial"/>
                <w:sz w:val="16"/>
              </w:rPr>
              <w:t>lto hätätilanteessa</w:t>
            </w:r>
          </w:p>
          <w:p w14:paraId="2106A214" w14:textId="6BEB29ED" w:rsidR="00E02A20" w:rsidRDefault="00E02A20" w:rsidP="00CE7310">
            <w:pPr>
              <w:rPr>
                <w:ins w:id="212" w:author="Kunnari Riitta" w:date="2021-08-26T13:46:00Z"/>
                <w:rFonts w:ascii="Arial" w:eastAsia="Arial" w:hAnsi="Arial" w:cs="Arial"/>
                <w:sz w:val="16"/>
              </w:rPr>
            </w:pPr>
            <w:r>
              <w:rPr>
                <w:rFonts w:ascii="Arial" w:eastAsia="Arial" w:hAnsi="Arial" w:cs="Arial"/>
                <w:sz w:val="16"/>
              </w:rPr>
              <w:t>*** Haku ei-hoidollisessa tilanteessa ei vaadi hoitosuhteen varmistusta</w:t>
            </w:r>
          </w:p>
          <w:p w14:paraId="37B44AF5" w14:textId="2BACC0A2" w:rsidR="00E02A20" w:rsidRDefault="00E02A20" w:rsidP="00CE7310">
            <w:pPr>
              <w:rPr>
                <w:rFonts w:ascii="Arial" w:eastAsia="Arial" w:hAnsi="Arial" w:cs="Arial"/>
                <w:sz w:val="16"/>
              </w:rPr>
            </w:pPr>
            <w:ins w:id="213" w:author="Kunnari Riitta" w:date="2021-08-26T13:46:00Z">
              <w:r>
                <w:rPr>
                  <w:rFonts w:ascii="Arial" w:eastAsia="Arial" w:hAnsi="Arial" w:cs="Arial"/>
                  <w:sz w:val="16"/>
                </w:rPr>
                <w:t>**** mahdollista luovuttaa sairaanhoitopiirin yhteiseen potilastietorekisteriin perustuen</w:t>
              </w:r>
              <w:r>
                <w:rPr>
                  <w:sz w:val="22"/>
                </w:rPr>
                <w:br/>
              </w:r>
              <w:r>
                <w:rPr>
                  <w:rFonts w:ascii="Arial" w:eastAsia="Arial" w:hAnsi="Arial" w:cs="Arial"/>
                  <w:sz w:val="16"/>
                </w:rPr>
                <w:t xml:space="preserve"> huom. ei koske yksityisen terveydenhuollon toimijoita, sillä ne eivät kuulu sairaanhoitopiirin yhteiseen potilastietorekisteriin</w:t>
              </w:r>
            </w:ins>
          </w:p>
          <w:p w14:paraId="0DDE95DF" w14:textId="55042C6B" w:rsidR="00E02A20" w:rsidRDefault="00E02A20" w:rsidP="00CE7310">
            <w:pPr>
              <w:rPr>
                <w:rFonts w:ascii="Arial" w:eastAsia="Arial" w:hAnsi="Arial" w:cs="Arial"/>
                <w:sz w:val="16"/>
              </w:rPr>
            </w:pPr>
            <w:r>
              <w:rPr>
                <w:rFonts w:ascii="Arial" w:eastAsia="Arial" w:hAnsi="Arial" w:cs="Arial"/>
                <w:sz w:val="16"/>
              </w:rPr>
              <w:t>****</w:t>
            </w:r>
            <w:ins w:id="214" w:author="Kunnari Riitta" w:date="2021-08-26T13:46:00Z">
              <w:r>
                <w:rPr>
                  <w:rFonts w:ascii="Arial" w:eastAsia="Arial" w:hAnsi="Arial" w:cs="Arial"/>
                  <w:sz w:val="16"/>
                </w:rPr>
                <w:t>*</w:t>
              </w:r>
            </w:ins>
            <w:r>
              <w:rPr>
                <w:rFonts w:ascii="Arial" w:eastAsia="Arial" w:hAnsi="Arial" w:cs="Arial"/>
                <w:sz w:val="16"/>
              </w:rPr>
              <w:t xml:space="preserve"> </w:t>
            </w:r>
            <w:r w:rsidRPr="00CE7310">
              <w:rPr>
                <w:rFonts w:ascii="Arial" w:eastAsia="Arial" w:hAnsi="Arial" w:cs="Arial"/>
                <w:sz w:val="16"/>
              </w:rPr>
              <w:t>Tähän kuuluvat asiakirjat Potilastiedon arkiston luovutuskielto, Potilastiedon arkiston tietojen laaja luovutuskielto ja Lääkemääräysten luovutuskielto</w:t>
            </w:r>
          </w:p>
        </w:tc>
      </w:tr>
      <w:tr w:rsidR="00E02A20" w14:paraId="5E2A2505" w14:textId="249B9860" w:rsidTr="00043EA5">
        <w:trPr>
          <w:gridAfter w:val="7"/>
          <w:wAfter w:w="4152" w:type="pct"/>
        </w:trPr>
        <w:tc>
          <w:tcPr>
            <w:tcW w:w="139" w:type="pct"/>
            <w:tcBorders>
              <w:top w:val="none" w:sz="0" w:space="0" w:color="000000"/>
              <w:left w:val="none" w:sz="0" w:space="0" w:color="000000"/>
              <w:bottom w:val="none" w:sz="0" w:space="0" w:color="000000"/>
              <w:right w:val="none" w:sz="0" w:space="0" w:color="000000"/>
            </w:tcBorders>
          </w:tcPr>
          <w:p w14:paraId="11755AD4" w14:textId="77777777" w:rsidR="00E02A20" w:rsidRDefault="00E02A20" w:rsidP="00B611E6">
            <w:pPr>
              <w:rPr>
                <w:sz w:val="22"/>
              </w:rPr>
            </w:pPr>
            <w:r>
              <w:rPr>
                <w:sz w:val="22"/>
              </w:rPr>
              <w:lastRenderedPageBreak/>
              <w:t> </w:t>
            </w:r>
          </w:p>
        </w:tc>
        <w:tc>
          <w:tcPr>
            <w:tcW w:w="709" w:type="pct"/>
            <w:gridSpan w:val="3"/>
            <w:tcBorders>
              <w:top w:val="none" w:sz="0" w:space="0" w:color="000000"/>
              <w:left w:val="none" w:sz="0" w:space="0" w:color="000000"/>
              <w:bottom w:val="none" w:sz="0" w:space="0" w:color="000000"/>
              <w:right w:val="none" w:sz="0" w:space="0" w:color="000000"/>
            </w:tcBorders>
          </w:tcPr>
          <w:p w14:paraId="003172C5" w14:textId="77777777" w:rsidR="00E02A20" w:rsidRDefault="00E02A20" w:rsidP="00B611E6">
            <w:pPr>
              <w:rPr>
                <w:ins w:id="215" w:author="Kunnari Riitta" w:date="2021-08-26T13:37:00Z"/>
                <w:sz w:val="22"/>
              </w:rPr>
            </w:pPr>
          </w:p>
        </w:tc>
      </w:tr>
    </w:tbl>
    <w:p w14:paraId="3BDDDFF5" w14:textId="4CFE5E75" w:rsidR="00BD4279" w:rsidRDefault="00BD4279" w:rsidP="00BD4279">
      <w:pPr>
        <w:pStyle w:val="Otsikko2"/>
      </w:pPr>
      <w:r w:rsidRPr="00BD4279">
        <w:t>Korvaustilanteet asiakirjatyypeittäin</w:t>
      </w:r>
    </w:p>
    <w:p w14:paraId="557A8904" w14:textId="5B116961" w:rsidR="00B611E6" w:rsidRDefault="00B611E6" w:rsidP="00B611E6">
      <w:pPr>
        <w:pStyle w:val="Leipteksti"/>
      </w:pPr>
      <w:r w:rsidRPr="00B611E6">
        <w:t>Seuraavassa taulukossa on kuvattu, mitkä HL7-korvausinteraktiosanomassa käytettävät syykoodit ovat käytettävissä erityyppisten asiakirjojen korvauksen yhteydessä [LK2].</w:t>
      </w:r>
    </w:p>
    <w:tbl>
      <w:tblPr>
        <w:tblW w:w="0" w:type="auto"/>
        <w:tblBorders>
          <w:insideH w:val="single" w:sz="4" w:space="0" w:color="auto"/>
          <w:insideV w:val="single" w:sz="4" w:space="0" w:color="auto"/>
        </w:tblBorders>
        <w:tblLook w:val="04A0" w:firstRow="1" w:lastRow="0" w:firstColumn="1" w:lastColumn="0" w:noHBand="0" w:noVBand="1"/>
        <w:tblDescription w:val="Asiakirjojen korvauksen syykoodit"/>
      </w:tblPr>
      <w:tblGrid>
        <w:gridCol w:w="2127"/>
        <w:gridCol w:w="1382"/>
        <w:gridCol w:w="1414"/>
        <w:gridCol w:w="2155"/>
        <w:gridCol w:w="2540"/>
      </w:tblGrid>
      <w:tr w:rsidR="00B611E6" w14:paraId="717F5077" w14:textId="77777777" w:rsidTr="004C5D06">
        <w:trPr>
          <w:tblHeader/>
        </w:trPr>
        <w:tc>
          <w:tcPr>
            <w:tcW w:w="2127" w:type="dxa"/>
            <w:vMerge w:val="restart"/>
            <w:tcBorders>
              <w:top w:val="single" w:sz="8" w:space="0" w:color="000000"/>
              <w:left w:val="single" w:sz="8" w:space="0" w:color="000000"/>
              <w:bottom w:val="single" w:sz="8" w:space="0" w:color="000000"/>
              <w:right w:val="single" w:sz="8" w:space="0" w:color="000000"/>
            </w:tcBorders>
          </w:tcPr>
          <w:p w14:paraId="40DAB6DB" w14:textId="77777777" w:rsidR="00B611E6" w:rsidRPr="00D513CC" w:rsidRDefault="00B611E6" w:rsidP="00BB6223">
            <w:pPr>
              <w:spacing w:line="360" w:lineRule="auto"/>
              <w:rPr>
                <w:color w:val="0070C0"/>
                <w:sz w:val="22"/>
              </w:rPr>
            </w:pPr>
            <w:r w:rsidRPr="00D513CC">
              <w:rPr>
                <w:rFonts w:ascii="Arial" w:eastAsia="Arial" w:hAnsi="Arial" w:cs="Arial"/>
                <w:b/>
                <w:color w:val="0070C0"/>
                <w:sz w:val="16"/>
              </w:rPr>
              <w:t>Asiakirja</w:t>
            </w:r>
          </w:p>
        </w:tc>
        <w:tc>
          <w:tcPr>
            <w:tcW w:w="7491" w:type="dxa"/>
            <w:gridSpan w:val="4"/>
            <w:tcBorders>
              <w:top w:val="single" w:sz="8" w:space="0" w:color="000000"/>
              <w:left w:val="none" w:sz="0" w:space="0" w:color="000000"/>
              <w:bottom w:val="single" w:sz="8" w:space="0" w:color="000000"/>
              <w:right w:val="single" w:sz="8" w:space="0" w:color="000000"/>
            </w:tcBorders>
          </w:tcPr>
          <w:p w14:paraId="21A5D23E" w14:textId="77777777" w:rsidR="00B611E6" w:rsidRPr="00D513CC" w:rsidRDefault="00B611E6" w:rsidP="00BB6223">
            <w:pPr>
              <w:spacing w:line="360" w:lineRule="auto"/>
              <w:rPr>
                <w:color w:val="0070C0"/>
                <w:sz w:val="22"/>
              </w:rPr>
            </w:pPr>
            <w:r w:rsidRPr="00D513CC">
              <w:rPr>
                <w:rFonts w:ascii="Arial" w:eastAsia="Arial" w:hAnsi="Arial" w:cs="Arial"/>
                <w:b/>
                <w:color w:val="0070C0"/>
                <w:sz w:val="16"/>
              </w:rPr>
              <w:t>Mahdollista korvata syykoodilla</w:t>
            </w:r>
            <w:r w:rsidRPr="00D513CC">
              <w:rPr>
                <w:color w:val="0070C0"/>
                <w:sz w:val="22"/>
              </w:rPr>
              <w:br/>
            </w:r>
            <w:r w:rsidRPr="00D513CC">
              <w:rPr>
                <w:rFonts w:ascii="Arial" w:eastAsia="Arial" w:hAnsi="Arial" w:cs="Arial"/>
                <w:color w:val="0070C0"/>
                <w:sz w:val="16"/>
              </w:rPr>
              <w:t xml:space="preserve"> </w:t>
            </w:r>
            <w:r w:rsidRPr="00D513CC">
              <w:rPr>
                <w:rFonts w:ascii="Arial" w:eastAsia="Arial" w:hAnsi="Arial" w:cs="Arial"/>
                <w:b/>
                <w:color w:val="0070C0"/>
                <w:sz w:val="16"/>
              </w:rPr>
              <w:t> (eArkisto - Asiakirjan korvauksen syy, 1.2.246.537.5.40178.2008)</w:t>
            </w:r>
          </w:p>
        </w:tc>
      </w:tr>
      <w:tr w:rsidR="00B611E6" w14:paraId="6E8AB911" w14:textId="77777777" w:rsidTr="004C5D06">
        <w:trPr>
          <w:tblHeader/>
        </w:trPr>
        <w:tc>
          <w:tcPr>
            <w:tcW w:w="2127" w:type="dxa"/>
            <w:vMerge/>
            <w:tcBorders>
              <w:top w:val="single" w:sz="8" w:space="0" w:color="000000"/>
              <w:left w:val="single" w:sz="8" w:space="0" w:color="000000"/>
              <w:bottom w:val="single" w:sz="8" w:space="0" w:color="000000"/>
              <w:right w:val="single" w:sz="8" w:space="0" w:color="000000"/>
            </w:tcBorders>
          </w:tcPr>
          <w:p w14:paraId="3C3ECB0F" w14:textId="77777777" w:rsidR="00B611E6" w:rsidRPr="00D513CC" w:rsidRDefault="00B611E6" w:rsidP="00BB6223">
            <w:pPr>
              <w:spacing w:line="360" w:lineRule="auto"/>
              <w:rPr>
                <w:color w:val="0070C0"/>
                <w:sz w:val="22"/>
              </w:rPr>
            </w:pPr>
          </w:p>
        </w:tc>
        <w:tc>
          <w:tcPr>
            <w:tcW w:w="1382" w:type="dxa"/>
            <w:tcBorders>
              <w:top w:val="none" w:sz="0" w:space="0" w:color="000000"/>
              <w:left w:val="none" w:sz="0" w:space="0" w:color="000000"/>
              <w:bottom w:val="single" w:sz="8" w:space="0" w:color="000000"/>
              <w:right w:val="single" w:sz="8" w:space="0" w:color="000000"/>
            </w:tcBorders>
          </w:tcPr>
          <w:p w14:paraId="5000D298" w14:textId="77777777" w:rsidR="00B611E6" w:rsidRPr="00D513CC" w:rsidRDefault="00B611E6" w:rsidP="00BB6223">
            <w:pPr>
              <w:spacing w:line="360" w:lineRule="auto"/>
              <w:rPr>
                <w:color w:val="0070C0"/>
                <w:sz w:val="22"/>
              </w:rPr>
            </w:pPr>
            <w:r w:rsidRPr="00D513CC">
              <w:rPr>
                <w:rFonts w:ascii="Arial" w:eastAsia="Arial" w:hAnsi="Arial" w:cs="Arial"/>
                <w:b/>
                <w:color w:val="0070C0"/>
                <w:sz w:val="16"/>
              </w:rPr>
              <w:t>"korjaus"</w:t>
            </w:r>
            <w:r w:rsidRPr="00D513CC">
              <w:rPr>
                <w:color w:val="0070C0"/>
                <w:sz w:val="22"/>
              </w:rPr>
              <w:br/>
            </w:r>
            <w:r w:rsidRPr="00D513CC">
              <w:rPr>
                <w:rFonts w:ascii="Arial" w:eastAsia="Arial" w:hAnsi="Arial" w:cs="Arial"/>
                <w:color w:val="0070C0"/>
                <w:sz w:val="16"/>
              </w:rPr>
              <w:t xml:space="preserve"> </w:t>
            </w:r>
            <w:r w:rsidRPr="00D513CC">
              <w:rPr>
                <w:rFonts w:ascii="Arial" w:eastAsia="Arial" w:hAnsi="Arial" w:cs="Arial"/>
                <w:b/>
                <w:color w:val="0070C0"/>
                <w:sz w:val="16"/>
              </w:rPr>
              <w:t> (koodiarvo 1)</w:t>
            </w:r>
          </w:p>
        </w:tc>
        <w:tc>
          <w:tcPr>
            <w:tcW w:w="1414" w:type="dxa"/>
            <w:tcBorders>
              <w:top w:val="none" w:sz="0" w:space="0" w:color="000000"/>
              <w:left w:val="none" w:sz="0" w:space="0" w:color="000000"/>
              <w:bottom w:val="single" w:sz="8" w:space="0" w:color="000000"/>
              <w:right w:val="single" w:sz="8" w:space="0" w:color="000000"/>
            </w:tcBorders>
          </w:tcPr>
          <w:p w14:paraId="4A9BEA62" w14:textId="77777777" w:rsidR="00B611E6" w:rsidRPr="00D513CC" w:rsidRDefault="00B611E6" w:rsidP="00BB6223">
            <w:pPr>
              <w:spacing w:line="360" w:lineRule="auto"/>
              <w:rPr>
                <w:color w:val="0070C0"/>
                <w:sz w:val="22"/>
              </w:rPr>
            </w:pPr>
            <w:r w:rsidRPr="00D513CC">
              <w:rPr>
                <w:rFonts w:ascii="Arial" w:eastAsia="Arial" w:hAnsi="Arial" w:cs="Arial"/>
                <w:b/>
                <w:color w:val="0070C0"/>
                <w:sz w:val="16"/>
              </w:rPr>
              <w:t>"mitätöinti"</w:t>
            </w:r>
            <w:r w:rsidRPr="00D513CC">
              <w:rPr>
                <w:color w:val="0070C0"/>
                <w:sz w:val="22"/>
              </w:rPr>
              <w:br/>
            </w:r>
            <w:r w:rsidRPr="00D513CC">
              <w:rPr>
                <w:rFonts w:ascii="Arial" w:eastAsia="Arial" w:hAnsi="Arial" w:cs="Arial"/>
                <w:color w:val="0070C0"/>
                <w:sz w:val="16"/>
              </w:rPr>
              <w:t xml:space="preserve"> </w:t>
            </w:r>
            <w:r w:rsidRPr="00D513CC">
              <w:rPr>
                <w:rFonts w:ascii="Arial" w:eastAsia="Arial" w:hAnsi="Arial" w:cs="Arial"/>
                <w:b/>
                <w:color w:val="0070C0"/>
                <w:sz w:val="16"/>
              </w:rPr>
              <w:t> (koodiarvo 2)</w:t>
            </w:r>
          </w:p>
        </w:tc>
        <w:tc>
          <w:tcPr>
            <w:tcW w:w="2155" w:type="dxa"/>
            <w:tcBorders>
              <w:top w:val="none" w:sz="0" w:space="0" w:color="000000"/>
              <w:left w:val="none" w:sz="0" w:space="0" w:color="000000"/>
              <w:bottom w:val="single" w:sz="8" w:space="0" w:color="000000"/>
              <w:right w:val="single" w:sz="8" w:space="0" w:color="000000"/>
            </w:tcBorders>
          </w:tcPr>
          <w:p w14:paraId="5A7B9149" w14:textId="77777777" w:rsidR="00B611E6" w:rsidRPr="00D513CC" w:rsidRDefault="00B611E6" w:rsidP="00BB6223">
            <w:pPr>
              <w:spacing w:line="360" w:lineRule="auto"/>
              <w:rPr>
                <w:color w:val="0070C0"/>
                <w:sz w:val="22"/>
              </w:rPr>
            </w:pPr>
            <w:r w:rsidRPr="00D513CC">
              <w:rPr>
                <w:rFonts w:ascii="Arial" w:eastAsia="Arial" w:hAnsi="Arial" w:cs="Arial"/>
                <w:b/>
                <w:color w:val="0070C0"/>
                <w:sz w:val="16"/>
              </w:rPr>
              <w:t>"korjaus siten, että vanhat versiot merkitään käytöstä poistetuiksi"</w:t>
            </w:r>
            <w:r w:rsidRPr="00D513CC">
              <w:rPr>
                <w:color w:val="0070C0"/>
                <w:sz w:val="22"/>
              </w:rPr>
              <w:br/>
            </w:r>
            <w:r w:rsidRPr="00D513CC">
              <w:rPr>
                <w:rFonts w:ascii="Arial" w:eastAsia="Arial" w:hAnsi="Arial" w:cs="Arial"/>
                <w:color w:val="0070C0"/>
                <w:sz w:val="16"/>
              </w:rPr>
              <w:t xml:space="preserve"> </w:t>
            </w:r>
            <w:r w:rsidRPr="00D513CC">
              <w:rPr>
                <w:rFonts w:ascii="Arial" w:eastAsia="Arial" w:hAnsi="Arial" w:cs="Arial"/>
                <w:b/>
                <w:color w:val="0070C0"/>
                <w:sz w:val="16"/>
              </w:rPr>
              <w:t>(koodiarvo 3)</w:t>
            </w:r>
          </w:p>
        </w:tc>
        <w:tc>
          <w:tcPr>
            <w:tcW w:w="2540" w:type="dxa"/>
            <w:tcBorders>
              <w:top w:val="none" w:sz="0" w:space="0" w:color="000000"/>
              <w:left w:val="none" w:sz="0" w:space="0" w:color="000000"/>
              <w:bottom w:val="single" w:sz="8" w:space="0" w:color="000000"/>
              <w:right w:val="single" w:sz="8" w:space="0" w:color="000000"/>
            </w:tcBorders>
          </w:tcPr>
          <w:p w14:paraId="518175A2" w14:textId="77777777" w:rsidR="00B611E6" w:rsidRPr="00D513CC" w:rsidRDefault="00B611E6" w:rsidP="00BB6223">
            <w:pPr>
              <w:spacing w:line="360" w:lineRule="auto"/>
              <w:rPr>
                <w:color w:val="0070C0"/>
                <w:sz w:val="22"/>
              </w:rPr>
            </w:pPr>
            <w:r w:rsidRPr="00D513CC">
              <w:rPr>
                <w:rFonts w:ascii="Arial" w:eastAsia="Arial" w:hAnsi="Arial" w:cs="Arial"/>
                <w:b/>
                <w:color w:val="0070C0"/>
                <w:sz w:val="16"/>
              </w:rPr>
              <w:t>"mitätöinti siten, että vanhat versiot merkitään käytöstä poistetuiksi"</w:t>
            </w:r>
            <w:r w:rsidRPr="00D513CC">
              <w:rPr>
                <w:color w:val="0070C0"/>
                <w:sz w:val="22"/>
              </w:rPr>
              <w:br/>
            </w:r>
            <w:r w:rsidRPr="00D513CC">
              <w:rPr>
                <w:rFonts w:ascii="Arial" w:eastAsia="Arial" w:hAnsi="Arial" w:cs="Arial"/>
                <w:color w:val="0070C0"/>
                <w:sz w:val="16"/>
              </w:rPr>
              <w:t xml:space="preserve"> </w:t>
            </w:r>
            <w:r w:rsidRPr="00D513CC">
              <w:rPr>
                <w:rFonts w:ascii="Arial" w:eastAsia="Arial" w:hAnsi="Arial" w:cs="Arial"/>
                <w:b/>
                <w:color w:val="0070C0"/>
                <w:sz w:val="16"/>
              </w:rPr>
              <w:t> (koodiarvo 4)</w:t>
            </w:r>
          </w:p>
        </w:tc>
      </w:tr>
      <w:tr w:rsidR="00B611E6" w14:paraId="12CA553E" w14:textId="77777777" w:rsidTr="00B611E6">
        <w:tc>
          <w:tcPr>
            <w:tcW w:w="2127" w:type="dxa"/>
            <w:tcBorders>
              <w:top w:val="none" w:sz="0" w:space="0" w:color="000000"/>
              <w:left w:val="single" w:sz="8" w:space="0" w:color="000000"/>
              <w:bottom w:val="single" w:sz="8" w:space="0" w:color="000000"/>
              <w:right w:val="single" w:sz="8" w:space="0" w:color="000000"/>
            </w:tcBorders>
          </w:tcPr>
          <w:p w14:paraId="5AEAAC9F" w14:textId="77777777" w:rsidR="00B611E6" w:rsidRDefault="00B611E6" w:rsidP="00BB6223">
            <w:pPr>
              <w:spacing w:line="360" w:lineRule="auto"/>
              <w:rPr>
                <w:sz w:val="22"/>
              </w:rPr>
            </w:pPr>
            <w:r>
              <w:rPr>
                <w:rFonts w:ascii="Arial" w:eastAsia="Arial" w:hAnsi="Arial" w:cs="Arial"/>
                <w:b/>
                <w:sz w:val="16"/>
              </w:rPr>
              <w:t>Palvelutapahtuma-asiakirja</w:t>
            </w:r>
          </w:p>
        </w:tc>
        <w:tc>
          <w:tcPr>
            <w:tcW w:w="1382" w:type="dxa"/>
            <w:tcBorders>
              <w:top w:val="none" w:sz="0" w:space="0" w:color="000000"/>
              <w:left w:val="none" w:sz="0" w:space="0" w:color="000000"/>
              <w:bottom w:val="single" w:sz="8" w:space="0" w:color="000000"/>
              <w:right w:val="single" w:sz="8" w:space="0" w:color="000000"/>
            </w:tcBorders>
          </w:tcPr>
          <w:p w14:paraId="77ED3BE1" w14:textId="77777777" w:rsidR="00B611E6" w:rsidRDefault="00B611E6" w:rsidP="00BB6223">
            <w:pPr>
              <w:spacing w:line="360" w:lineRule="auto"/>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631F2B0F" w14:textId="77777777" w:rsidR="00B611E6" w:rsidRDefault="00B611E6" w:rsidP="00BB6223">
            <w:pPr>
              <w:spacing w:line="360" w:lineRule="auto"/>
              <w:jc w:val="center"/>
              <w:rPr>
                <w:sz w:val="22"/>
              </w:rPr>
            </w:pPr>
            <w:r>
              <w:rPr>
                <w:rFonts w:ascii="Arial" w:eastAsia="Arial" w:hAnsi="Arial" w:cs="Arial"/>
                <w:sz w:val="16"/>
              </w:rPr>
              <w:t>kyllä</w:t>
            </w:r>
          </w:p>
        </w:tc>
        <w:tc>
          <w:tcPr>
            <w:tcW w:w="2155" w:type="dxa"/>
            <w:tcBorders>
              <w:top w:val="none" w:sz="0" w:space="0" w:color="000000"/>
              <w:left w:val="none" w:sz="0" w:space="0" w:color="000000"/>
              <w:bottom w:val="single" w:sz="8" w:space="0" w:color="000000"/>
              <w:right w:val="single" w:sz="8" w:space="0" w:color="000000"/>
            </w:tcBorders>
          </w:tcPr>
          <w:p w14:paraId="3DC3D643" w14:textId="77777777" w:rsidR="00B611E6" w:rsidRDefault="00B611E6" w:rsidP="00BB6223">
            <w:pPr>
              <w:spacing w:line="360" w:lineRule="auto"/>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1CFF8CD4" w14:textId="77777777" w:rsidR="00B611E6" w:rsidRDefault="00B611E6" w:rsidP="00BB6223">
            <w:pPr>
              <w:spacing w:line="360" w:lineRule="auto"/>
              <w:jc w:val="center"/>
              <w:rPr>
                <w:sz w:val="22"/>
              </w:rPr>
            </w:pPr>
            <w:r>
              <w:rPr>
                <w:rFonts w:ascii="Arial" w:eastAsia="Arial" w:hAnsi="Arial" w:cs="Arial"/>
                <w:sz w:val="16"/>
              </w:rPr>
              <w:t>ei</w:t>
            </w:r>
          </w:p>
        </w:tc>
      </w:tr>
      <w:tr w:rsidR="00B611E6" w14:paraId="05D33A0B" w14:textId="77777777" w:rsidTr="00B611E6">
        <w:tc>
          <w:tcPr>
            <w:tcW w:w="2127" w:type="dxa"/>
            <w:tcBorders>
              <w:top w:val="none" w:sz="0" w:space="0" w:color="000000"/>
              <w:left w:val="single" w:sz="8" w:space="0" w:color="000000"/>
              <w:bottom w:val="single" w:sz="8" w:space="0" w:color="000000"/>
              <w:right w:val="single" w:sz="8" w:space="0" w:color="000000"/>
            </w:tcBorders>
          </w:tcPr>
          <w:p w14:paraId="7734F626" w14:textId="77777777" w:rsidR="00B611E6" w:rsidRDefault="00B611E6" w:rsidP="00BB6223">
            <w:pPr>
              <w:spacing w:line="360" w:lineRule="auto"/>
              <w:rPr>
                <w:sz w:val="22"/>
              </w:rPr>
            </w:pPr>
            <w:r>
              <w:rPr>
                <w:rFonts w:ascii="Arial" w:eastAsia="Arial" w:hAnsi="Arial" w:cs="Arial"/>
                <w:b/>
                <w:sz w:val="16"/>
              </w:rPr>
              <w:t>Vanha palvelu-tapahtuma-asiakirja</w:t>
            </w:r>
          </w:p>
        </w:tc>
        <w:tc>
          <w:tcPr>
            <w:tcW w:w="1382" w:type="dxa"/>
            <w:tcBorders>
              <w:top w:val="none" w:sz="0" w:space="0" w:color="000000"/>
              <w:left w:val="none" w:sz="0" w:space="0" w:color="000000"/>
              <w:bottom w:val="single" w:sz="8" w:space="0" w:color="000000"/>
              <w:right w:val="single" w:sz="8" w:space="0" w:color="000000"/>
            </w:tcBorders>
          </w:tcPr>
          <w:p w14:paraId="45D40CB6" w14:textId="77777777" w:rsidR="00B611E6" w:rsidRDefault="00B611E6" w:rsidP="00BB6223">
            <w:pPr>
              <w:spacing w:line="360" w:lineRule="auto"/>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72F87429" w14:textId="77777777" w:rsidR="00B611E6" w:rsidRDefault="00B611E6" w:rsidP="00BB6223">
            <w:pPr>
              <w:spacing w:line="360" w:lineRule="auto"/>
              <w:jc w:val="center"/>
              <w:rPr>
                <w:sz w:val="22"/>
              </w:rPr>
            </w:pPr>
            <w:r>
              <w:rPr>
                <w:rFonts w:ascii="Arial" w:eastAsia="Arial" w:hAnsi="Arial" w:cs="Arial"/>
                <w:sz w:val="16"/>
              </w:rPr>
              <w:t>kyllä</w:t>
            </w:r>
          </w:p>
        </w:tc>
        <w:tc>
          <w:tcPr>
            <w:tcW w:w="2155" w:type="dxa"/>
            <w:tcBorders>
              <w:top w:val="none" w:sz="0" w:space="0" w:color="000000"/>
              <w:left w:val="none" w:sz="0" w:space="0" w:color="000000"/>
              <w:bottom w:val="single" w:sz="8" w:space="0" w:color="000000"/>
              <w:right w:val="single" w:sz="8" w:space="0" w:color="000000"/>
            </w:tcBorders>
          </w:tcPr>
          <w:p w14:paraId="408D4520" w14:textId="77777777" w:rsidR="00B611E6" w:rsidRDefault="00B611E6" w:rsidP="00BB6223">
            <w:pPr>
              <w:spacing w:line="360" w:lineRule="auto"/>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06A1BCC3" w14:textId="77777777" w:rsidR="00B611E6" w:rsidRDefault="00B611E6" w:rsidP="00BB6223">
            <w:pPr>
              <w:spacing w:line="360" w:lineRule="auto"/>
              <w:jc w:val="center"/>
              <w:rPr>
                <w:sz w:val="22"/>
              </w:rPr>
            </w:pPr>
            <w:r>
              <w:rPr>
                <w:rFonts w:ascii="Arial" w:eastAsia="Arial" w:hAnsi="Arial" w:cs="Arial"/>
                <w:sz w:val="16"/>
              </w:rPr>
              <w:t>ei</w:t>
            </w:r>
          </w:p>
        </w:tc>
      </w:tr>
      <w:tr w:rsidR="00B611E6" w14:paraId="382D5B73" w14:textId="77777777" w:rsidTr="00B611E6">
        <w:tc>
          <w:tcPr>
            <w:tcW w:w="2127" w:type="dxa"/>
            <w:tcBorders>
              <w:top w:val="none" w:sz="0" w:space="0" w:color="000000"/>
              <w:left w:val="single" w:sz="8" w:space="0" w:color="000000"/>
              <w:bottom w:val="single" w:sz="8" w:space="0" w:color="000000"/>
              <w:right w:val="single" w:sz="8" w:space="0" w:color="000000"/>
            </w:tcBorders>
          </w:tcPr>
          <w:p w14:paraId="13666A20" w14:textId="77777777" w:rsidR="00B611E6" w:rsidRDefault="00B611E6" w:rsidP="00BB6223">
            <w:pPr>
              <w:spacing w:line="360" w:lineRule="auto"/>
              <w:rPr>
                <w:sz w:val="22"/>
              </w:rPr>
            </w:pPr>
            <w:r>
              <w:rPr>
                <w:rFonts w:ascii="Arial" w:eastAsia="Arial" w:hAnsi="Arial" w:cs="Arial"/>
                <w:b/>
                <w:sz w:val="16"/>
              </w:rPr>
              <w:t>Hoitoasiakirjat</w:t>
            </w:r>
          </w:p>
        </w:tc>
        <w:tc>
          <w:tcPr>
            <w:tcW w:w="1382" w:type="dxa"/>
            <w:tcBorders>
              <w:top w:val="none" w:sz="0" w:space="0" w:color="000000"/>
              <w:left w:val="none" w:sz="0" w:space="0" w:color="000000"/>
              <w:bottom w:val="single" w:sz="8" w:space="0" w:color="000000"/>
              <w:right w:val="single" w:sz="8" w:space="0" w:color="000000"/>
            </w:tcBorders>
          </w:tcPr>
          <w:p w14:paraId="5B0214F5" w14:textId="77777777" w:rsidR="00B611E6" w:rsidRDefault="00B611E6" w:rsidP="00BB6223">
            <w:pPr>
              <w:spacing w:line="360" w:lineRule="auto"/>
              <w:rPr>
                <w:sz w:val="22"/>
              </w:rPr>
            </w:pPr>
            <w:r>
              <w:rPr>
                <w:sz w:val="22"/>
              </w:rPr>
              <w:t> </w:t>
            </w:r>
          </w:p>
        </w:tc>
        <w:tc>
          <w:tcPr>
            <w:tcW w:w="1414" w:type="dxa"/>
            <w:tcBorders>
              <w:top w:val="none" w:sz="0" w:space="0" w:color="000000"/>
              <w:left w:val="none" w:sz="0" w:space="0" w:color="000000"/>
              <w:bottom w:val="single" w:sz="8" w:space="0" w:color="000000"/>
              <w:right w:val="single" w:sz="8" w:space="0" w:color="000000"/>
            </w:tcBorders>
          </w:tcPr>
          <w:p w14:paraId="79EAD1D8" w14:textId="77777777" w:rsidR="00B611E6" w:rsidRDefault="00B611E6" w:rsidP="00BB6223">
            <w:pPr>
              <w:spacing w:line="360" w:lineRule="auto"/>
              <w:rPr>
                <w:sz w:val="22"/>
              </w:rPr>
            </w:pPr>
            <w:r>
              <w:rPr>
                <w:sz w:val="22"/>
              </w:rPr>
              <w:t> </w:t>
            </w:r>
          </w:p>
        </w:tc>
        <w:tc>
          <w:tcPr>
            <w:tcW w:w="2155" w:type="dxa"/>
            <w:tcBorders>
              <w:top w:val="none" w:sz="0" w:space="0" w:color="000000"/>
              <w:left w:val="none" w:sz="0" w:space="0" w:color="000000"/>
              <w:bottom w:val="single" w:sz="8" w:space="0" w:color="000000"/>
              <w:right w:val="single" w:sz="8" w:space="0" w:color="000000"/>
            </w:tcBorders>
          </w:tcPr>
          <w:p w14:paraId="40813950" w14:textId="77777777" w:rsidR="00B611E6" w:rsidRDefault="00B611E6" w:rsidP="00BB6223">
            <w:pPr>
              <w:spacing w:line="360" w:lineRule="auto"/>
              <w:rPr>
                <w:sz w:val="22"/>
              </w:rPr>
            </w:pPr>
            <w:r>
              <w:rPr>
                <w:sz w:val="22"/>
              </w:rPr>
              <w:t> </w:t>
            </w:r>
          </w:p>
        </w:tc>
        <w:tc>
          <w:tcPr>
            <w:tcW w:w="2540" w:type="dxa"/>
            <w:tcBorders>
              <w:top w:val="none" w:sz="0" w:space="0" w:color="000000"/>
              <w:left w:val="none" w:sz="0" w:space="0" w:color="000000"/>
              <w:bottom w:val="single" w:sz="8" w:space="0" w:color="000000"/>
              <w:right w:val="single" w:sz="8" w:space="0" w:color="000000"/>
            </w:tcBorders>
          </w:tcPr>
          <w:p w14:paraId="388096FE" w14:textId="77777777" w:rsidR="00B611E6" w:rsidRDefault="00B611E6" w:rsidP="00BB6223">
            <w:pPr>
              <w:spacing w:line="360" w:lineRule="auto"/>
              <w:rPr>
                <w:sz w:val="22"/>
              </w:rPr>
            </w:pPr>
            <w:r>
              <w:rPr>
                <w:sz w:val="22"/>
              </w:rPr>
              <w:t> </w:t>
            </w:r>
          </w:p>
        </w:tc>
      </w:tr>
      <w:tr w:rsidR="00B611E6" w14:paraId="7F37E8F9" w14:textId="77777777" w:rsidTr="00B611E6">
        <w:tc>
          <w:tcPr>
            <w:tcW w:w="2127" w:type="dxa"/>
            <w:tcBorders>
              <w:top w:val="none" w:sz="0" w:space="0" w:color="000000"/>
              <w:left w:val="single" w:sz="8" w:space="0" w:color="000000"/>
              <w:bottom w:val="single" w:sz="8" w:space="0" w:color="000000"/>
              <w:right w:val="single" w:sz="8" w:space="0" w:color="000000"/>
            </w:tcBorders>
          </w:tcPr>
          <w:p w14:paraId="3F1A2810" w14:textId="77777777" w:rsidR="00B611E6" w:rsidRDefault="00B611E6" w:rsidP="00BB6223">
            <w:pPr>
              <w:spacing w:line="360" w:lineRule="auto"/>
              <w:rPr>
                <w:sz w:val="22"/>
              </w:rPr>
            </w:pPr>
            <w:r>
              <w:rPr>
                <w:rFonts w:ascii="Arial" w:eastAsia="Arial" w:hAnsi="Arial" w:cs="Arial"/>
                <w:sz w:val="16"/>
              </w:rPr>
              <w:t>"kertomustekstityyppinen potilasasiakirja”</w:t>
            </w:r>
          </w:p>
        </w:tc>
        <w:tc>
          <w:tcPr>
            <w:tcW w:w="1382" w:type="dxa"/>
            <w:tcBorders>
              <w:top w:val="none" w:sz="0" w:space="0" w:color="000000"/>
              <w:left w:val="none" w:sz="0" w:space="0" w:color="000000"/>
              <w:bottom w:val="single" w:sz="8" w:space="0" w:color="000000"/>
              <w:right w:val="single" w:sz="8" w:space="0" w:color="000000"/>
            </w:tcBorders>
          </w:tcPr>
          <w:p w14:paraId="697FCD1E" w14:textId="77777777" w:rsidR="00B611E6" w:rsidRDefault="00B611E6" w:rsidP="00BB6223">
            <w:pPr>
              <w:spacing w:line="360" w:lineRule="auto"/>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66ECF9E6" w14:textId="77777777" w:rsidR="00B611E6" w:rsidRDefault="00B611E6" w:rsidP="00BB6223">
            <w:pPr>
              <w:spacing w:line="360" w:lineRule="auto"/>
              <w:jc w:val="center"/>
              <w:rPr>
                <w:sz w:val="22"/>
              </w:rPr>
            </w:pPr>
            <w:r>
              <w:rPr>
                <w:rFonts w:ascii="Arial" w:eastAsia="Arial" w:hAnsi="Arial" w:cs="Arial"/>
                <w:sz w:val="16"/>
              </w:rPr>
              <w:t>kyllä</w:t>
            </w:r>
          </w:p>
        </w:tc>
        <w:tc>
          <w:tcPr>
            <w:tcW w:w="2155" w:type="dxa"/>
            <w:tcBorders>
              <w:top w:val="none" w:sz="0" w:space="0" w:color="000000"/>
              <w:left w:val="none" w:sz="0" w:space="0" w:color="000000"/>
              <w:bottom w:val="single" w:sz="8" w:space="0" w:color="000000"/>
              <w:right w:val="single" w:sz="8" w:space="0" w:color="000000"/>
            </w:tcBorders>
          </w:tcPr>
          <w:p w14:paraId="2C3BCC04" w14:textId="77777777" w:rsidR="00B611E6" w:rsidRDefault="00B611E6" w:rsidP="00BB6223">
            <w:pPr>
              <w:spacing w:line="360" w:lineRule="auto"/>
              <w:jc w:val="center"/>
              <w:rPr>
                <w:sz w:val="22"/>
              </w:rPr>
            </w:pPr>
            <w:r>
              <w:rPr>
                <w:rFonts w:ascii="Arial" w:eastAsia="Arial" w:hAnsi="Arial" w:cs="Arial"/>
                <w:sz w:val="16"/>
              </w:rPr>
              <w:t>kyllä</w:t>
            </w:r>
          </w:p>
        </w:tc>
        <w:tc>
          <w:tcPr>
            <w:tcW w:w="2540" w:type="dxa"/>
            <w:tcBorders>
              <w:top w:val="none" w:sz="0" w:space="0" w:color="000000"/>
              <w:left w:val="none" w:sz="0" w:space="0" w:color="000000"/>
              <w:bottom w:val="single" w:sz="8" w:space="0" w:color="000000"/>
              <w:right w:val="single" w:sz="8" w:space="0" w:color="000000"/>
            </w:tcBorders>
          </w:tcPr>
          <w:p w14:paraId="0D0E78AB" w14:textId="77777777" w:rsidR="00B611E6" w:rsidRDefault="00B611E6" w:rsidP="00BB6223">
            <w:pPr>
              <w:spacing w:line="360" w:lineRule="auto"/>
              <w:jc w:val="center"/>
              <w:rPr>
                <w:sz w:val="22"/>
              </w:rPr>
            </w:pPr>
            <w:r>
              <w:rPr>
                <w:rFonts w:ascii="Arial" w:eastAsia="Arial" w:hAnsi="Arial" w:cs="Arial"/>
                <w:sz w:val="16"/>
              </w:rPr>
              <w:t>kyllä</w:t>
            </w:r>
          </w:p>
        </w:tc>
      </w:tr>
      <w:tr w:rsidR="00B611E6" w14:paraId="0CFCEC27" w14:textId="77777777" w:rsidTr="00B611E6">
        <w:tc>
          <w:tcPr>
            <w:tcW w:w="2127" w:type="dxa"/>
            <w:tcBorders>
              <w:top w:val="none" w:sz="0" w:space="0" w:color="000000"/>
              <w:left w:val="single" w:sz="8" w:space="0" w:color="000000"/>
              <w:bottom w:val="single" w:sz="8" w:space="0" w:color="000000"/>
              <w:right w:val="single" w:sz="8" w:space="0" w:color="000000"/>
            </w:tcBorders>
          </w:tcPr>
          <w:p w14:paraId="1EF182C8" w14:textId="77777777" w:rsidR="00B611E6" w:rsidRDefault="00B611E6" w:rsidP="00BB6223">
            <w:pPr>
              <w:spacing w:line="360" w:lineRule="auto"/>
              <w:rPr>
                <w:sz w:val="22"/>
              </w:rPr>
            </w:pPr>
            <w:r>
              <w:rPr>
                <w:rFonts w:ascii="Arial" w:eastAsia="Arial" w:hAnsi="Arial" w:cs="Arial"/>
                <w:sz w:val="16"/>
              </w:rPr>
              <w:t>lomakemuotoinen potilasasiakirja</w:t>
            </w:r>
          </w:p>
        </w:tc>
        <w:tc>
          <w:tcPr>
            <w:tcW w:w="1382" w:type="dxa"/>
            <w:tcBorders>
              <w:top w:val="none" w:sz="0" w:space="0" w:color="000000"/>
              <w:left w:val="none" w:sz="0" w:space="0" w:color="000000"/>
              <w:bottom w:val="single" w:sz="8" w:space="0" w:color="000000"/>
              <w:right w:val="single" w:sz="8" w:space="0" w:color="000000"/>
            </w:tcBorders>
          </w:tcPr>
          <w:p w14:paraId="323302E8" w14:textId="77777777" w:rsidR="00B611E6" w:rsidRDefault="00B611E6" w:rsidP="00BB6223">
            <w:pPr>
              <w:spacing w:line="360" w:lineRule="auto"/>
              <w:jc w:val="center"/>
              <w:rPr>
                <w:sz w:val="22"/>
              </w:rPr>
            </w:pPr>
            <w:r>
              <w:rPr>
                <w:rFonts w:ascii="Arial" w:eastAsia="Arial" w:hAnsi="Arial" w:cs="Arial"/>
                <w:sz w:val="16"/>
              </w:rPr>
              <w:t>ei</w:t>
            </w:r>
          </w:p>
        </w:tc>
        <w:tc>
          <w:tcPr>
            <w:tcW w:w="1414" w:type="dxa"/>
            <w:tcBorders>
              <w:top w:val="none" w:sz="0" w:space="0" w:color="000000"/>
              <w:left w:val="none" w:sz="0" w:space="0" w:color="000000"/>
              <w:bottom w:val="single" w:sz="8" w:space="0" w:color="000000"/>
              <w:right w:val="single" w:sz="8" w:space="0" w:color="000000"/>
            </w:tcBorders>
          </w:tcPr>
          <w:p w14:paraId="6A03465C" w14:textId="77777777" w:rsidR="00B611E6" w:rsidRDefault="00B611E6" w:rsidP="00BB6223">
            <w:pPr>
              <w:spacing w:line="360" w:lineRule="auto"/>
              <w:jc w:val="center"/>
              <w:rPr>
                <w:sz w:val="22"/>
              </w:rPr>
            </w:pPr>
            <w:r>
              <w:rPr>
                <w:rFonts w:ascii="Arial" w:eastAsia="Arial" w:hAnsi="Arial" w:cs="Arial"/>
                <w:sz w:val="16"/>
              </w:rPr>
              <w:t>kyllä</w:t>
            </w:r>
          </w:p>
        </w:tc>
        <w:tc>
          <w:tcPr>
            <w:tcW w:w="2155" w:type="dxa"/>
            <w:tcBorders>
              <w:top w:val="none" w:sz="0" w:space="0" w:color="000000"/>
              <w:left w:val="none" w:sz="0" w:space="0" w:color="000000"/>
              <w:bottom w:val="single" w:sz="8" w:space="0" w:color="000000"/>
              <w:right w:val="single" w:sz="8" w:space="0" w:color="000000"/>
            </w:tcBorders>
          </w:tcPr>
          <w:p w14:paraId="1AAF2D96" w14:textId="77777777" w:rsidR="00B611E6" w:rsidRDefault="00B611E6" w:rsidP="00BB6223">
            <w:pPr>
              <w:spacing w:line="360" w:lineRule="auto"/>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4D749820" w14:textId="77777777" w:rsidR="00B611E6" w:rsidRDefault="00B611E6" w:rsidP="00BB6223">
            <w:pPr>
              <w:spacing w:line="360" w:lineRule="auto"/>
              <w:jc w:val="center"/>
              <w:rPr>
                <w:sz w:val="22"/>
              </w:rPr>
            </w:pPr>
            <w:r>
              <w:rPr>
                <w:rFonts w:ascii="Arial" w:eastAsia="Arial" w:hAnsi="Arial" w:cs="Arial"/>
                <w:sz w:val="16"/>
              </w:rPr>
              <w:t>kyllä</w:t>
            </w:r>
          </w:p>
        </w:tc>
      </w:tr>
      <w:tr w:rsidR="00B611E6" w14:paraId="032B7725" w14:textId="77777777" w:rsidTr="00B611E6">
        <w:tc>
          <w:tcPr>
            <w:tcW w:w="2127" w:type="dxa"/>
            <w:tcBorders>
              <w:top w:val="none" w:sz="0" w:space="0" w:color="000000"/>
              <w:left w:val="single" w:sz="8" w:space="0" w:color="000000"/>
              <w:bottom w:val="single" w:sz="8" w:space="0" w:color="000000"/>
              <w:right w:val="single" w:sz="8" w:space="0" w:color="000000"/>
            </w:tcBorders>
          </w:tcPr>
          <w:p w14:paraId="5DFC568E" w14:textId="77777777" w:rsidR="00B611E6" w:rsidRDefault="00B611E6" w:rsidP="00BB6223">
            <w:pPr>
              <w:spacing w:line="360" w:lineRule="auto"/>
              <w:rPr>
                <w:sz w:val="22"/>
              </w:rPr>
            </w:pPr>
            <w:r>
              <w:rPr>
                <w:rFonts w:ascii="Arial" w:eastAsia="Arial" w:hAnsi="Arial" w:cs="Arial"/>
                <w:sz w:val="16"/>
              </w:rPr>
              <w:t>Keskeiset terveystiedot/</w:t>
            </w:r>
            <w:r>
              <w:rPr>
                <w:sz w:val="22"/>
              </w:rPr>
              <w:br/>
            </w:r>
            <w:r>
              <w:rPr>
                <w:rFonts w:ascii="Arial" w:eastAsia="Arial" w:hAnsi="Arial" w:cs="Arial"/>
                <w:sz w:val="16"/>
              </w:rPr>
              <w:t xml:space="preserve">  ylläpidettävät</w:t>
            </w:r>
          </w:p>
        </w:tc>
        <w:tc>
          <w:tcPr>
            <w:tcW w:w="1382" w:type="dxa"/>
            <w:tcBorders>
              <w:top w:val="none" w:sz="0" w:space="0" w:color="000000"/>
              <w:left w:val="none" w:sz="0" w:space="0" w:color="000000"/>
              <w:bottom w:val="single" w:sz="8" w:space="0" w:color="000000"/>
              <w:right w:val="single" w:sz="8" w:space="0" w:color="000000"/>
            </w:tcBorders>
          </w:tcPr>
          <w:p w14:paraId="34915CE1" w14:textId="77777777" w:rsidR="00B611E6" w:rsidRDefault="00B611E6" w:rsidP="00BB6223">
            <w:pPr>
              <w:spacing w:line="360" w:lineRule="auto"/>
              <w:jc w:val="center"/>
              <w:rPr>
                <w:sz w:val="22"/>
              </w:rPr>
            </w:pPr>
            <w:r>
              <w:rPr>
                <w:rFonts w:ascii="Arial" w:eastAsia="Arial" w:hAnsi="Arial" w:cs="Arial"/>
                <w:sz w:val="16"/>
              </w:rPr>
              <w:t>ei</w:t>
            </w:r>
          </w:p>
        </w:tc>
        <w:tc>
          <w:tcPr>
            <w:tcW w:w="1414" w:type="dxa"/>
            <w:tcBorders>
              <w:top w:val="none" w:sz="0" w:space="0" w:color="000000"/>
              <w:left w:val="none" w:sz="0" w:space="0" w:color="000000"/>
              <w:bottom w:val="single" w:sz="8" w:space="0" w:color="000000"/>
              <w:right w:val="single" w:sz="8" w:space="0" w:color="000000"/>
            </w:tcBorders>
          </w:tcPr>
          <w:p w14:paraId="47A4EEAB" w14:textId="77777777" w:rsidR="00B611E6" w:rsidRDefault="00B611E6" w:rsidP="00BB6223">
            <w:pPr>
              <w:spacing w:line="360" w:lineRule="auto"/>
              <w:jc w:val="center"/>
              <w:rPr>
                <w:sz w:val="22"/>
              </w:rPr>
            </w:pPr>
            <w:r>
              <w:rPr>
                <w:rFonts w:ascii="Arial" w:eastAsia="Arial" w:hAnsi="Arial" w:cs="Arial"/>
                <w:sz w:val="16"/>
              </w:rPr>
              <w:t>kyllä</w:t>
            </w:r>
          </w:p>
        </w:tc>
        <w:tc>
          <w:tcPr>
            <w:tcW w:w="2155" w:type="dxa"/>
            <w:tcBorders>
              <w:top w:val="none" w:sz="0" w:space="0" w:color="000000"/>
              <w:left w:val="none" w:sz="0" w:space="0" w:color="000000"/>
              <w:bottom w:val="single" w:sz="8" w:space="0" w:color="000000"/>
              <w:right w:val="single" w:sz="8" w:space="0" w:color="000000"/>
            </w:tcBorders>
          </w:tcPr>
          <w:p w14:paraId="1D64E22D" w14:textId="77777777" w:rsidR="00B611E6" w:rsidRDefault="00B611E6" w:rsidP="00BB6223">
            <w:pPr>
              <w:spacing w:line="360" w:lineRule="auto"/>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424599D6" w14:textId="77777777" w:rsidR="00B611E6" w:rsidRDefault="00B611E6" w:rsidP="00BB6223">
            <w:pPr>
              <w:spacing w:line="360" w:lineRule="auto"/>
              <w:jc w:val="center"/>
              <w:rPr>
                <w:sz w:val="22"/>
              </w:rPr>
            </w:pPr>
            <w:r>
              <w:rPr>
                <w:rFonts w:ascii="Arial" w:eastAsia="Arial" w:hAnsi="Arial" w:cs="Arial"/>
                <w:sz w:val="16"/>
              </w:rPr>
              <w:t>kyllä</w:t>
            </w:r>
          </w:p>
        </w:tc>
      </w:tr>
      <w:tr w:rsidR="00B611E6" w14:paraId="40B4B9E2" w14:textId="77777777" w:rsidTr="00B611E6">
        <w:tc>
          <w:tcPr>
            <w:tcW w:w="2127" w:type="dxa"/>
            <w:tcBorders>
              <w:top w:val="none" w:sz="0" w:space="0" w:color="000000"/>
              <w:left w:val="single" w:sz="8" w:space="0" w:color="000000"/>
              <w:bottom w:val="single" w:sz="8" w:space="0" w:color="000000"/>
              <w:right w:val="single" w:sz="8" w:space="0" w:color="000000"/>
            </w:tcBorders>
          </w:tcPr>
          <w:p w14:paraId="35867619" w14:textId="6B8976C6" w:rsidR="00B611E6" w:rsidRDefault="00B611E6" w:rsidP="00D07F12">
            <w:pPr>
              <w:spacing w:line="360" w:lineRule="auto"/>
              <w:rPr>
                <w:sz w:val="22"/>
              </w:rPr>
            </w:pPr>
            <w:r>
              <w:rPr>
                <w:rFonts w:ascii="Arial" w:eastAsia="Arial" w:hAnsi="Arial" w:cs="Arial"/>
                <w:sz w:val="16"/>
              </w:rPr>
              <w:t>Keskeiset terveystiedot/koosteet</w:t>
            </w:r>
          </w:p>
        </w:tc>
        <w:tc>
          <w:tcPr>
            <w:tcW w:w="1382" w:type="dxa"/>
            <w:tcBorders>
              <w:top w:val="none" w:sz="0" w:space="0" w:color="000000"/>
              <w:left w:val="none" w:sz="0" w:space="0" w:color="000000"/>
              <w:bottom w:val="single" w:sz="8" w:space="0" w:color="000000"/>
              <w:right w:val="single" w:sz="8" w:space="0" w:color="000000"/>
            </w:tcBorders>
          </w:tcPr>
          <w:p w14:paraId="026D64A5" w14:textId="77777777" w:rsidR="00B611E6" w:rsidRDefault="00B611E6" w:rsidP="00BB6223">
            <w:pPr>
              <w:spacing w:line="360" w:lineRule="auto"/>
              <w:jc w:val="center"/>
              <w:rPr>
                <w:sz w:val="22"/>
              </w:rPr>
            </w:pPr>
            <w:r>
              <w:rPr>
                <w:rFonts w:ascii="Arial" w:eastAsia="Arial" w:hAnsi="Arial" w:cs="Arial"/>
                <w:sz w:val="16"/>
              </w:rPr>
              <w:t>–</w:t>
            </w:r>
          </w:p>
        </w:tc>
        <w:tc>
          <w:tcPr>
            <w:tcW w:w="1414" w:type="dxa"/>
            <w:tcBorders>
              <w:top w:val="none" w:sz="0" w:space="0" w:color="000000"/>
              <w:left w:val="none" w:sz="0" w:space="0" w:color="000000"/>
              <w:bottom w:val="single" w:sz="8" w:space="0" w:color="000000"/>
              <w:right w:val="single" w:sz="8" w:space="0" w:color="000000"/>
            </w:tcBorders>
          </w:tcPr>
          <w:p w14:paraId="39BAC3F7" w14:textId="77777777" w:rsidR="00B611E6" w:rsidRDefault="00B611E6" w:rsidP="00BB6223">
            <w:pPr>
              <w:spacing w:line="360" w:lineRule="auto"/>
              <w:jc w:val="center"/>
              <w:rPr>
                <w:sz w:val="22"/>
              </w:rPr>
            </w:pPr>
            <w:r>
              <w:rPr>
                <w:rFonts w:ascii="Arial" w:eastAsia="Arial" w:hAnsi="Arial" w:cs="Arial"/>
                <w:sz w:val="16"/>
              </w:rPr>
              <w:t>–</w:t>
            </w:r>
          </w:p>
        </w:tc>
        <w:tc>
          <w:tcPr>
            <w:tcW w:w="2155" w:type="dxa"/>
            <w:tcBorders>
              <w:top w:val="none" w:sz="0" w:space="0" w:color="000000"/>
              <w:left w:val="none" w:sz="0" w:space="0" w:color="000000"/>
              <w:bottom w:val="single" w:sz="8" w:space="0" w:color="000000"/>
              <w:right w:val="single" w:sz="8" w:space="0" w:color="000000"/>
            </w:tcBorders>
          </w:tcPr>
          <w:p w14:paraId="4CFCB326" w14:textId="77777777" w:rsidR="00B611E6" w:rsidRDefault="00B611E6" w:rsidP="00BB6223">
            <w:pPr>
              <w:spacing w:line="360" w:lineRule="auto"/>
              <w:jc w:val="center"/>
              <w:rPr>
                <w:sz w:val="22"/>
              </w:rPr>
            </w:pPr>
            <w:r>
              <w:rPr>
                <w:rFonts w:ascii="Arial" w:eastAsia="Arial" w:hAnsi="Arial" w:cs="Arial"/>
                <w:sz w:val="16"/>
              </w:rPr>
              <w:t>–</w:t>
            </w:r>
          </w:p>
        </w:tc>
        <w:tc>
          <w:tcPr>
            <w:tcW w:w="2540" w:type="dxa"/>
            <w:tcBorders>
              <w:top w:val="none" w:sz="0" w:space="0" w:color="000000"/>
              <w:left w:val="none" w:sz="0" w:space="0" w:color="000000"/>
              <w:bottom w:val="single" w:sz="8" w:space="0" w:color="000000"/>
              <w:right w:val="single" w:sz="8" w:space="0" w:color="000000"/>
            </w:tcBorders>
          </w:tcPr>
          <w:p w14:paraId="1571902D" w14:textId="77777777" w:rsidR="00B611E6" w:rsidRDefault="00B611E6" w:rsidP="00BB6223">
            <w:pPr>
              <w:spacing w:line="360" w:lineRule="auto"/>
              <w:jc w:val="center"/>
              <w:rPr>
                <w:sz w:val="22"/>
              </w:rPr>
            </w:pPr>
            <w:r>
              <w:rPr>
                <w:rFonts w:ascii="Arial" w:eastAsia="Arial" w:hAnsi="Arial" w:cs="Arial"/>
                <w:sz w:val="16"/>
              </w:rPr>
              <w:t>–</w:t>
            </w:r>
          </w:p>
        </w:tc>
      </w:tr>
      <w:tr w:rsidR="00B611E6" w14:paraId="3E4925AF" w14:textId="77777777" w:rsidTr="00B611E6">
        <w:tc>
          <w:tcPr>
            <w:tcW w:w="2127" w:type="dxa"/>
            <w:tcBorders>
              <w:top w:val="none" w:sz="0" w:space="0" w:color="000000"/>
              <w:left w:val="single" w:sz="8" w:space="0" w:color="000000"/>
              <w:bottom w:val="single" w:sz="8" w:space="0" w:color="000000"/>
              <w:right w:val="single" w:sz="8" w:space="0" w:color="000000"/>
            </w:tcBorders>
          </w:tcPr>
          <w:p w14:paraId="704BDB08" w14:textId="77777777" w:rsidR="00B611E6" w:rsidRDefault="00B611E6" w:rsidP="00BB6223">
            <w:pPr>
              <w:spacing w:line="360" w:lineRule="auto"/>
              <w:rPr>
                <w:sz w:val="22"/>
              </w:rPr>
            </w:pPr>
            <w:r>
              <w:rPr>
                <w:rFonts w:ascii="Arial" w:eastAsia="Arial" w:hAnsi="Arial" w:cs="Arial"/>
                <w:sz w:val="16"/>
              </w:rPr>
              <w:t>Vanha hoitoasiakirja</w:t>
            </w:r>
          </w:p>
        </w:tc>
        <w:tc>
          <w:tcPr>
            <w:tcW w:w="1382" w:type="dxa"/>
            <w:tcBorders>
              <w:top w:val="none" w:sz="0" w:space="0" w:color="000000"/>
              <w:left w:val="none" w:sz="0" w:space="0" w:color="000000"/>
              <w:bottom w:val="single" w:sz="8" w:space="0" w:color="000000"/>
              <w:right w:val="single" w:sz="8" w:space="0" w:color="000000"/>
            </w:tcBorders>
          </w:tcPr>
          <w:p w14:paraId="291EAA22" w14:textId="77777777" w:rsidR="00B611E6" w:rsidRDefault="00B611E6" w:rsidP="00BB6223">
            <w:pPr>
              <w:spacing w:line="360" w:lineRule="auto"/>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1871A74E" w14:textId="77777777" w:rsidR="00B611E6" w:rsidRDefault="00B611E6" w:rsidP="00BB6223">
            <w:pPr>
              <w:spacing w:line="360" w:lineRule="auto"/>
              <w:jc w:val="center"/>
              <w:rPr>
                <w:sz w:val="22"/>
              </w:rPr>
            </w:pPr>
            <w:r>
              <w:rPr>
                <w:rFonts w:ascii="Arial" w:eastAsia="Arial" w:hAnsi="Arial" w:cs="Arial"/>
                <w:sz w:val="16"/>
              </w:rPr>
              <w:t>kyllä</w:t>
            </w:r>
          </w:p>
        </w:tc>
        <w:tc>
          <w:tcPr>
            <w:tcW w:w="2155" w:type="dxa"/>
            <w:tcBorders>
              <w:top w:val="none" w:sz="0" w:space="0" w:color="000000"/>
              <w:left w:val="none" w:sz="0" w:space="0" w:color="000000"/>
              <w:bottom w:val="single" w:sz="8" w:space="0" w:color="000000"/>
              <w:right w:val="single" w:sz="8" w:space="0" w:color="000000"/>
            </w:tcBorders>
          </w:tcPr>
          <w:p w14:paraId="5B2C23B7" w14:textId="77777777" w:rsidR="00B611E6" w:rsidRDefault="00B611E6" w:rsidP="00BB6223">
            <w:pPr>
              <w:spacing w:line="360" w:lineRule="auto"/>
              <w:jc w:val="center"/>
              <w:rPr>
                <w:sz w:val="22"/>
              </w:rPr>
            </w:pPr>
            <w:r>
              <w:rPr>
                <w:rFonts w:ascii="Arial" w:eastAsia="Arial" w:hAnsi="Arial" w:cs="Arial"/>
                <w:sz w:val="16"/>
              </w:rPr>
              <w:t>kyllä</w:t>
            </w:r>
          </w:p>
        </w:tc>
        <w:tc>
          <w:tcPr>
            <w:tcW w:w="2540" w:type="dxa"/>
            <w:tcBorders>
              <w:top w:val="none" w:sz="0" w:space="0" w:color="000000"/>
              <w:left w:val="none" w:sz="0" w:space="0" w:color="000000"/>
              <w:bottom w:val="single" w:sz="8" w:space="0" w:color="000000"/>
              <w:right w:val="single" w:sz="8" w:space="0" w:color="000000"/>
            </w:tcBorders>
          </w:tcPr>
          <w:p w14:paraId="47630F27" w14:textId="77777777" w:rsidR="00B611E6" w:rsidRDefault="00B611E6" w:rsidP="00BB6223">
            <w:pPr>
              <w:spacing w:line="360" w:lineRule="auto"/>
              <w:jc w:val="center"/>
              <w:rPr>
                <w:sz w:val="22"/>
              </w:rPr>
            </w:pPr>
            <w:r>
              <w:rPr>
                <w:rFonts w:ascii="Arial" w:eastAsia="Arial" w:hAnsi="Arial" w:cs="Arial"/>
                <w:sz w:val="16"/>
              </w:rPr>
              <w:t>kyllä</w:t>
            </w:r>
          </w:p>
        </w:tc>
      </w:tr>
      <w:tr w:rsidR="00B611E6" w14:paraId="54CE06E8" w14:textId="77777777" w:rsidTr="00B611E6">
        <w:tc>
          <w:tcPr>
            <w:tcW w:w="2127" w:type="dxa"/>
            <w:tcBorders>
              <w:top w:val="none" w:sz="0" w:space="0" w:color="000000"/>
              <w:left w:val="single" w:sz="8" w:space="0" w:color="000000"/>
              <w:bottom w:val="single" w:sz="8" w:space="0" w:color="000000"/>
              <w:right w:val="single" w:sz="8" w:space="0" w:color="000000"/>
            </w:tcBorders>
          </w:tcPr>
          <w:p w14:paraId="17376E3D" w14:textId="139E83C4" w:rsidR="00B611E6" w:rsidRDefault="008D11BE" w:rsidP="00BB6223">
            <w:pPr>
              <w:spacing w:line="360" w:lineRule="auto"/>
              <w:rPr>
                <w:sz w:val="22"/>
              </w:rPr>
            </w:pPr>
            <w:r>
              <w:rPr>
                <w:rFonts w:ascii="Arial" w:eastAsia="Arial" w:hAnsi="Arial" w:cs="Arial"/>
                <w:b/>
                <w:sz w:val="16"/>
              </w:rPr>
              <w:t xml:space="preserve">Luovutustenhallinnan </w:t>
            </w:r>
            <w:r w:rsidR="00B611E6">
              <w:rPr>
                <w:rFonts w:ascii="Arial" w:eastAsia="Arial" w:hAnsi="Arial" w:cs="Arial"/>
                <w:b/>
                <w:sz w:val="16"/>
              </w:rPr>
              <w:t>asiakirjat</w:t>
            </w:r>
          </w:p>
        </w:tc>
        <w:tc>
          <w:tcPr>
            <w:tcW w:w="1382" w:type="dxa"/>
            <w:tcBorders>
              <w:top w:val="none" w:sz="0" w:space="0" w:color="000000"/>
              <w:left w:val="none" w:sz="0" w:space="0" w:color="000000"/>
              <w:bottom w:val="single" w:sz="8" w:space="0" w:color="000000"/>
              <w:right w:val="single" w:sz="8" w:space="0" w:color="000000"/>
            </w:tcBorders>
          </w:tcPr>
          <w:p w14:paraId="448CCE76" w14:textId="77777777" w:rsidR="00B611E6" w:rsidRDefault="00B611E6" w:rsidP="00BB6223">
            <w:pPr>
              <w:spacing w:line="360" w:lineRule="auto"/>
              <w:rPr>
                <w:sz w:val="22"/>
              </w:rPr>
            </w:pPr>
            <w:r>
              <w:rPr>
                <w:sz w:val="22"/>
              </w:rPr>
              <w:t> </w:t>
            </w:r>
          </w:p>
        </w:tc>
        <w:tc>
          <w:tcPr>
            <w:tcW w:w="1414" w:type="dxa"/>
            <w:tcBorders>
              <w:top w:val="none" w:sz="0" w:space="0" w:color="000000"/>
              <w:left w:val="none" w:sz="0" w:space="0" w:color="000000"/>
              <w:bottom w:val="single" w:sz="8" w:space="0" w:color="000000"/>
              <w:right w:val="single" w:sz="8" w:space="0" w:color="000000"/>
            </w:tcBorders>
          </w:tcPr>
          <w:p w14:paraId="68D95676" w14:textId="77777777" w:rsidR="00B611E6" w:rsidRDefault="00B611E6" w:rsidP="00BB6223">
            <w:pPr>
              <w:spacing w:line="360" w:lineRule="auto"/>
              <w:rPr>
                <w:sz w:val="22"/>
              </w:rPr>
            </w:pPr>
            <w:r>
              <w:rPr>
                <w:sz w:val="22"/>
              </w:rPr>
              <w:t> </w:t>
            </w:r>
          </w:p>
        </w:tc>
        <w:tc>
          <w:tcPr>
            <w:tcW w:w="2155" w:type="dxa"/>
            <w:tcBorders>
              <w:top w:val="none" w:sz="0" w:space="0" w:color="000000"/>
              <w:left w:val="none" w:sz="0" w:space="0" w:color="000000"/>
              <w:bottom w:val="single" w:sz="8" w:space="0" w:color="000000"/>
              <w:right w:val="single" w:sz="8" w:space="0" w:color="000000"/>
            </w:tcBorders>
          </w:tcPr>
          <w:p w14:paraId="74D6E5A6" w14:textId="77777777" w:rsidR="00B611E6" w:rsidRDefault="00B611E6" w:rsidP="00BB6223">
            <w:pPr>
              <w:spacing w:line="360" w:lineRule="auto"/>
              <w:rPr>
                <w:sz w:val="22"/>
              </w:rPr>
            </w:pPr>
            <w:r>
              <w:rPr>
                <w:sz w:val="22"/>
              </w:rPr>
              <w:t> </w:t>
            </w:r>
          </w:p>
        </w:tc>
        <w:tc>
          <w:tcPr>
            <w:tcW w:w="2540" w:type="dxa"/>
            <w:tcBorders>
              <w:top w:val="none" w:sz="0" w:space="0" w:color="000000"/>
              <w:left w:val="none" w:sz="0" w:space="0" w:color="000000"/>
              <w:bottom w:val="single" w:sz="8" w:space="0" w:color="000000"/>
              <w:right w:val="single" w:sz="8" w:space="0" w:color="000000"/>
            </w:tcBorders>
          </w:tcPr>
          <w:p w14:paraId="73350A03" w14:textId="77777777" w:rsidR="00B611E6" w:rsidRDefault="00B611E6" w:rsidP="00BB6223">
            <w:pPr>
              <w:spacing w:line="360" w:lineRule="auto"/>
              <w:rPr>
                <w:sz w:val="22"/>
              </w:rPr>
            </w:pPr>
            <w:r>
              <w:rPr>
                <w:sz w:val="22"/>
              </w:rPr>
              <w:t> </w:t>
            </w:r>
          </w:p>
        </w:tc>
      </w:tr>
      <w:tr w:rsidR="004865B3" w14:paraId="38A5D23A" w14:textId="77777777" w:rsidTr="00B611E6">
        <w:tc>
          <w:tcPr>
            <w:tcW w:w="2127" w:type="dxa"/>
            <w:tcBorders>
              <w:top w:val="none" w:sz="0" w:space="0" w:color="000000"/>
              <w:left w:val="single" w:sz="8" w:space="0" w:color="000000"/>
              <w:bottom w:val="single" w:sz="8" w:space="0" w:color="000000"/>
              <w:right w:val="single" w:sz="8" w:space="0" w:color="000000"/>
            </w:tcBorders>
          </w:tcPr>
          <w:p w14:paraId="7EEBC8D2" w14:textId="790CD93E" w:rsidR="004865B3" w:rsidRDefault="004865B3" w:rsidP="004865B3">
            <w:pPr>
              <w:spacing w:line="360" w:lineRule="auto"/>
              <w:rPr>
                <w:sz w:val="22"/>
              </w:rPr>
            </w:pPr>
            <w:ins w:id="216" w:author="Kunnari Riitta" w:date="2021-07-07T09:32:00Z">
              <w:r>
                <w:rPr>
                  <w:rFonts w:ascii="Arial" w:eastAsia="Arial" w:hAnsi="Arial" w:cs="Arial"/>
                  <w:sz w:val="16"/>
                </w:rPr>
                <w:t>Luovutuslupa</w:t>
              </w:r>
            </w:ins>
          </w:p>
        </w:tc>
        <w:tc>
          <w:tcPr>
            <w:tcW w:w="1382" w:type="dxa"/>
            <w:tcBorders>
              <w:top w:val="none" w:sz="0" w:space="0" w:color="000000"/>
              <w:left w:val="none" w:sz="0" w:space="0" w:color="000000"/>
              <w:bottom w:val="single" w:sz="8" w:space="0" w:color="000000"/>
              <w:right w:val="single" w:sz="8" w:space="0" w:color="000000"/>
            </w:tcBorders>
          </w:tcPr>
          <w:p w14:paraId="368418A0" w14:textId="6138CA5F" w:rsidR="004865B3" w:rsidRDefault="004865B3" w:rsidP="004865B3">
            <w:pPr>
              <w:spacing w:line="360" w:lineRule="auto"/>
              <w:jc w:val="center"/>
              <w:rPr>
                <w:sz w:val="22"/>
              </w:rPr>
            </w:pPr>
            <w:ins w:id="217" w:author="Kunnari Riitta" w:date="2021-07-07T09:31:00Z">
              <w:r>
                <w:rPr>
                  <w:rFonts w:ascii="Arial" w:eastAsia="Arial" w:hAnsi="Arial" w:cs="Arial"/>
                  <w:sz w:val="16"/>
                </w:rPr>
                <w:t>kyllä</w:t>
              </w:r>
            </w:ins>
          </w:p>
        </w:tc>
        <w:tc>
          <w:tcPr>
            <w:tcW w:w="1414" w:type="dxa"/>
            <w:tcBorders>
              <w:top w:val="none" w:sz="0" w:space="0" w:color="000000"/>
              <w:left w:val="none" w:sz="0" w:space="0" w:color="000000"/>
              <w:bottom w:val="single" w:sz="8" w:space="0" w:color="000000"/>
              <w:right w:val="single" w:sz="8" w:space="0" w:color="000000"/>
            </w:tcBorders>
          </w:tcPr>
          <w:p w14:paraId="04B1812E" w14:textId="5AB88B28" w:rsidR="004865B3" w:rsidRDefault="004865B3" w:rsidP="004865B3">
            <w:pPr>
              <w:spacing w:line="360" w:lineRule="auto"/>
              <w:jc w:val="center"/>
              <w:rPr>
                <w:sz w:val="22"/>
              </w:rPr>
            </w:pPr>
            <w:ins w:id="218" w:author="Kunnari Riitta" w:date="2021-07-07T09:31:00Z">
              <w:r>
                <w:rPr>
                  <w:rFonts w:ascii="Arial" w:eastAsia="Arial" w:hAnsi="Arial" w:cs="Arial"/>
                  <w:sz w:val="16"/>
                </w:rPr>
                <w:t>ei</w:t>
              </w:r>
            </w:ins>
          </w:p>
        </w:tc>
        <w:tc>
          <w:tcPr>
            <w:tcW w:w="2155" w:type="dxa"/>
            <w:tcBorders>
              <w:top w:val="none" w:sz="0" w:space="0" w:color="000000"/>
              <w:left w:val="none" w:sz="0" w:space="0" w:color="000000"/>
              <w:bottom w:val="single" w:sz="8" w:space="0" w:color="000000"/>
              <w:right w:val="single" w:sz="8" w:space="0" w:color="000000"/>
            </w:tcBorders>
          </w:tcPr>
          <w:p w14:paraId="28B56707" w14:textId="74BF65E7" w:rsidR="004865B3" w:rsidRDefault="004865B3" w:rsidP="004865B3">
            <w:pPr>
              <w:spacing w:line="360" w:lineRule="auto"/>
              <w:jc w:val="center"/>
              <w:rPr>
                <w:sz w:val="22"/>
              </w:rPr>
            </w:pPr>
            <w:ins w:id="219" w:author="Kunnari Riitta" w:date="2021-07-07T09:31:00Z">
              <w:r>
                <w:rPr>
                  <w:rFonts w:ascii="Arial" w:eastAsia="Arial" w:hAnsi="Arial" w:cs="Arial"/>
                  <w:sz w:val="16"/>
                </w:rPr>
                <w:t>ei</w:t>
              </w:r>
            </w:ins>
          </w:p>
        </w:tc>
        <w:tc>
          <w:tcPr>
            <w:tcW w:w="2540" w:type="dxa"/>
            <w:tcBorders>
              <w:top w:val="none" w:sz="0" w:space="0" w:color="000000"/>
              <w:left w:val="none" w:sz="0" w:space="0" w:color="000000"/>
              <w:bottom w:val="single" w:sz="8" w:space="0" w:color="000000"/>
              <w:right w:val="single" w:sz="8" w:space="0" w:color="000000"/>
            </w:tcBorders>
          </w:tcPr>
          <w:p w14:paraId="523E3C8D" w14:textId="527F3D2F" w:rsidR="004865B3" w:rsidRDefault="004865B3">
            <w:pPr>
              <w:spacing w:line="360" w:lineRule="auto"/>
              <w:jc w:val="center"/>
              <w:rPr>
                <w:sz w:val="22"/>
              </w:rPr>
            </w:pPr>
            <w:ins w:id="220" w:author="Kunnari Riitta" w:date="2021-07-07T09:31:00Z">
              <w:r>
                <w:rPr>
                  <w:rFonts w:ascii="Arial" w:eastAsia="Arial" w:hAnsi="Arial" w:cs="Arial"/>
                  <w:sz w:val="16"/>
                </w:rPr>
                <w:t>ei</w:t>
              </w:r>
            </w:ins>
          </w:p>
        </w:tc>
      </w:tr>
      <w:tr w:rsidR="00B611E6" w14:paraId="34244FD3" w14:textId="77777777" w:rsidTr="00B611E6">
        <w:tc>
          <w:tcPr>
            <w:tcW w:w="2127" w:type="dxa"/>
            <w:tcBorders>
              <w:top w:val="none" w:sz="0" w:space="0" w:color="000000"/>
              <w:left w:val="single" w:sz="8" w:space="0" w:color="000000"/>
              <w:bottom w:val="single" w:sz="8" w:space="0" w:color="000000"/>
              <w:right w:val="single" w:sz="8" w:space="0" w:color="000000"/>
            </w:tcBorders>
          </w:tcPr>
          <w:p w14:paraId="4C7ECF37" w14:textId="4C45E30C" w:rsidR="00B611E6" w:rsidRDefault="00B611E6" w:rsidP="00BB6223">
            <w:pPr>
              <w:spacing w:line="360" w:lineRule="auto"/>
              <w:rPr>
                <w:sz w:val="22"/>
              </w:rPr>
            </w:pPr>
            <w:r>
              <w:rPr>
                <w:rFonts w:ascii="Arial" w:eastAsia="Arial" w:hAnsi="Arial" w:cs="Arial"/>
                <w:sz w:val="16"/>
              </w:rPr>
              <w:t>Kielto</w:t>
            </w:r>
            <w:r w:rsidR="00AE0012">
              <w:rPr>
                <w:rFonts w:ascii="Arial" w:eastAsia="Arial" w:hAnsi="Arial" w:cs="Arial"/>
                <w:sz w:val="16"/>
              </w:rPr>
              <w:t>asiakirjat</w:t>
            </w:r>
            <w:r>
              <w:rPr>
                <w:rFonts w:ascii="Arial" w:eastAsia="Arial" w:hAnsi="Arial" w:cs="Arial"/>
                <w:sz w:val="16"/>
              </w:rPr>
              <w:t xml:space="preserve"> **</w:t>
            </w:r>
          </w:p>
        </w:tc>
        <w:tc>
          <w:tcPr>
            <w:tcW w:w="1382" w:type="dxa"/>
            <w:tcBorders>
              <w:top w:val="none" w:sz="0" w:space="0" w:color="000000"/>
              <w:left w:val="none" w:sz="0" w:space="0" w:color="000000"/>
              <w:bottom w:val="single" w:sz="8" w:space="0" w:color="000000"/>
              <w:right w:val="single" w:sz="8" w:space="0" w:color="000000"/>
            </w:tcBorders>
          </w:tcPr>
          <w:p w14:paraId="37E04A25" w14:textId="77777777" w:rsidR="00B611E6" w:rsidRDefault="00B611E6" w:rsidP="00BB6223">
            <w:pPr>
              <w:spacing w:line="360" w:lineRule="auto"/>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32894D20" w14:textId="77777777" w:rsidR="00B611E6" w:rsidRDefault="00B611E6" w:rsidP="00BB6223">
            <w:pPr>
              <w:spacing w:line="360" w:lineRule="auto"/>
              <w:jc w:val="center"/>
              <w:rPr>
                <w:sz w:val="22"/>
              </w:rPr>
            </w:pPr>
            <w:r>
              <w:rPr>
                <w:rFonts w:ascii="Arial" w:eastAsia="Arial" w:hAnsi="Arial" w:cs="Arial"/>
                <w:sz w:val="16"/>
              </w:rPr>
              <w:t>ei</w:t>
            </w:r>
          </w:p>
        </w:tc>
        <w:tc>
          <w:tcPr>
            <w:tcW w:w="2155" w:type="dxa"/>
            <w:tcBorders>
              <w:top w:val="none" w:sz="0" w:space="0" w:color="000000"/>
              <w:left w:val="none" w:sz="0" w:space="0" w:color="000000"/>
              <w:bottom w:val="single" w:sz="8" w:space="0" w:color="000000"/>
              <w:right w:val="single" w:sz="8" w:space="0" w:color="000000"/>
            </w:tcBorders>
          </w:tcPr>
          <w:p w14:paraId="58609CBD" w14:textId="77777777" w:rsidR="00B611E6" w:rsidRDefault="00B611E6" w:rsidP="00BB6223">
            <w:pPr>
              <w:spacing w:line="360" w:lineRule="auto"/>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0D69EFE1" w14:textId="751CDE3F" w:rsidR="00B611E6" w:rsidRDefault="008D11BE" w:rsidP="00BB6223">
            <w:pPr>
              <w:spacing w:line="360" w:lineRule="auto"/>
              <w:jc w:val="center"/>
              <w:rPr>
                <w:sz w:val="22"/>
              </w:rPr>
            </w:pPr>
            <w:r>
              <w:rPr>
                <w:rFonts w:ascii="Arial" w:eastAsia="Arial" w:hAnsi="Arial" w:cs="Arial"/>
                <w:sz w:val="16"/>
              </w:rPr>
              <w:t>kyllä</w:t>
            </w:r>
            <w:r w:rsidR="00AE0012">
              <w:rPr>
                <w:rFonts w:ascii="Arial" w:eastAsia="Arial" w:hAnsi="Arial" w:cs="Arial"/>
                <w:sz w:val="16"/>
              </w:rPr>
              <w:t>/ei</w:t>
            </w:r>
            <w:r>
              <w:rPr>
                <w:rFonts w:ascii="Arial" w:eastAsia="Arial" w:hAnsi="Arial" w:cs="Arial"/>
                <w:sz w:val="16"/>
              </w:rPr>
              <w:t>***</w:t>
            </w:r>
          </w:p>
        </w:tc>
      </w:tr>
      <w:tr w:rsidR="00B611E6" w14:paraId="58892FEA" w14:textId="77777777" w:rsidTr="00B611E6">
        <w:tc>
          <w:tcPr>
            <w:tcW w:w="2127" w:type="dxa"/>
            <w:tcBorders>
              <w:top w:val="none" w:sz="0" w:space="0" w:color="000000"/>
              <w:left w:val="single" w:sz="8" w:space="0" w:color="000000"/>
              <w:bottom w:val="single" w:sz="8" w:space="0" w:color="000000"/>
              <w:right w:val="single" w:sz="8" w:space="0" w:color="000000"/>
            </w:tcBorders>
          </w:tcPr>
          <w:p w14:paraId="70171742" w14:textId="6A87BC6F" w:rsidR="00B611E6" w:rsidRDefault="008D11BE" w:rsidP="00BB6223">
            <w:pPr>
              <w:spacing w:line="360" w:lineRule="auto"/>
              <w:rPr>
                <w:sz w:val="22"/>
              </w:rPr>
            </w:pPr>
            <w:r>
              <w:rPr>
                <w:rFonts w:ascii="Arial" w:eastAsia="Arial" w:hAnsi="Arial" w:cs="Arial"/>
                <w:sz w:val="16"/>
              </w:rPr>
              <w:t>Kanta-</w:t>
            </w:r>
            <w:ins w:id="221" w:author="Kunnari Riitta" w:date="2021-08-25T12:26:00Z">
              <w:r w:rsidR="00A22A48">
                <w:rPr>
                  <w:rFonts w:ascii="Arial" w:eastAsia="Arial" w:hAnsi="Arial" w:cs="Arial"/>
                  <w:sz w:val="16"/>
                </w:rPr>
                <w:t>i</w:t>
              </w:r>
            </w:ins>
            <w:r w:rsidR="00B611E6">
              <w:rPr>
                <w:rFonts w:ascii="Arial" w:eastAsia="Arial" w:hAnsi="Arial" w:cs="Arial"/>
                <w:sz w:val="16"/>
              </w:rPr>
              <w:t>nformointi</w:t>
            </w:r>
          </w:p>
        </w:tc>
        <w:tc>
          <w:tcPr>
            <w:tcW w:w="1382" w:type="dxa"/>
            <w:tcBorders>
              <w:top w:val="none" w:sz="0" w:space="0" w:color="000000"/>
              <w:left w:val="none" w:sz="0" w:space="0" w:color="000000"/>
              <w:bottom w:val="single" w:sz="8" w:space="0" w:color="000000"/>
              <w:right w:val="single" w:sz="8" w:space="0" w:color="000000"/>
            </w:tcBorders>
          </w:tcPr>
          <w:p w14:paraId="40E4355D" w14:textId="77777777" w:rsidR="00B611E6" w:rsidRDefault="00B611E6" w:rsidP="00BB6223">
            <w:pPr>
              <w:spacing w:line="360" w:lineRule="auto"/>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0DE00A54" w14:textId="77777777" w:rsidR="00B611E6" w:rsidRDefault="00B611E6" w:rsidP="00BB6223">
            <w:pPr>
              <w:spacing w:line="360" w:lineRule="auto"/>
              <w:jc w:val="center"/>
              <w:rPr>
                <w:sz w:val="22"/>
              </w:rPr>
            </w:pPr>
            <w:r>
              <w:rPr>
                <w:rFonts w:ascii="Arial" w:eastAsia="Arial" w:hAnsi="Arial" w:cs="Arial"/>
                <w:sz w:val="16"/>
              </w:rPr>
              <w:t>ei</w:t>
            </w:r>
          </w:p>
        </w:tc>
        <w:tc>
          <w:tcPr>
            <w:tcW w:w="2155" w:type="dxa"/>
            <w:tcBorders>
              <w:top w:val="none" w:sz="0" w:space="0" w:color="000000"/>
              <w:left w:val="none" w:sz="0" w:space="0" w:color="000000"/>
              <w:bottom w:val="single" w:sz="8" w:space="0" w:color="000000"/>
              <w:right w:val="single" w:sz="8" w:space="0" w:color="000000"/>
            </w:tcBorders>
          </w:tcPr>
          <w:p w14:paraId="66F8EE50" w14:textId="77777777" w:rsidR="00B611E6" w:rsidRDefault="00B611E6" w:rsidP="00BB6223">
            <w:pPr>
              <w:spacing w:line="360" w:lineRule="auto"/>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76DB5CEF" w14:textId="2C6B20A8" w:rsidR="00B611E6" w:rsidRDefault="00AE0012" w:rsidP="00BB6223">
            <w:pPr>
              <w:spacing w:line="360" w:lineRule="auto"/>
              <w:jc w:val="center"/>
              <w:rPr>
                <w:sz w:val="22"/>
              </w:rPr>
            </w:pPr>
            <w:r>
              <w:rPr>
                <w:rFonts w:ascii="Arial" w:eastAsia="Arial" w:hAnsi="Arial" w:cs="Arial"/>
                <w:sz w:val="16"/>
              </w:rPr>
              <w:t>kyllä</w:t>
            </w:r>
            <w:r w:rsidR="00CE7310">
              <w:rPr>
                <w:rFonts w:ascii="Arial" w:eastAsia="Arial" w:hAnsi="Arial" w:cs="Arial"/>
                <w:sz w:val="16"/>
              </w:rPr>
              <w:t>***</w:t>
            </w:r>
          </w:p>
        </w:tc>
      </w:tr>
      <w:tr w:rsidR="00B611E6" w14:paraId="6689BCCA" w14:textId="77777777" w:rsidTr="00B611E6">
        <w:tc>
          <w:tcPr>
            <w:tcW w:w="2127" w:type="dxa"/>
            <w:tcBorders>
              <w:top w:val="none" w:sz="0" w:space="0" w:color="000000"/>
              <w:left w:val="single" w:sz="8" w:space="0" w:color="000000"/>
              <w:bottom w:val="single" w:sz="8" w:space="0" w:color="000000"/>
              <w:right w:val="single" w:sz="8" w:space="0" w:color="000000"/>
            </w:tcBorders>
          </w:tcPr>
          <w:p w14:paraId="21FFFDD9" w14:textId="77777777" w:rsidR="00B611E6" w:rsidRDefault="00B611E6" w:rsidP="00BB6223">
            <w:pPr>
              <w:spacing w:line="360" w:lineRule="auto"/>
              <w:rPr>
                <w:sz w:val="22"/>
              </w:rPr>
            </w:pPr>
            <w:r>
              <w:rPr>
                <w:rFonts w:ascii="Arial" w:eastAsia="Arial" w:hAnsi="Arial" w:cs="Arial"/>
                <w:b/>
                <w:sz w:val="16"/>
              </w:rPr>
              <w:t>Tahdonilmaisut</w:t>
            </w:r>
          </w:p>
        </w:tc>
        <w:tc>
          <w:tcPr>
            <w:tcW w:w="1382" w:type="dxa"/>
            <w:tcBorders>
              <w:top w:val="none" w:sz="0" w:space="0" w:color="000000"/>
              <w:left w:val="none" w:sz="0" w:space="0" w:color="000000"/>
              <w:bottom w:val="single" w:sz="8" w:space="0" w:color="000000"/>
              <w:right w:val="single" w:sz="8" w:space="0" w:color="000000"/>
            </w:tcBorders>
          </w:tcPr>
          <w:p w14:paraId="74BA3F80" w14:textId="77777777" w:rsidR="00B611E6" w:rsidRDefault="00B611E6" w:rsidP="00BB6223">
            <w:pPr>
              <w:spacing w:line="360" w:lineRule="auto"/>
              <w:rPr>
                <w:sz w:val="22"/>
              </w:rPr>
            </w:pPr>
            <w:r>
              <w:rPr>
                <w:sz w:val="22"/>
              </w:rPr>
              <w:t> </w:t>
            </w:r>
          </w:p>
        </w:tc>
        <w:tc>
          <w:tcPr>
            <w:tcW w:w="1414" w:type="dxa"/>
            <w:tcBorders>
              <w:top w:val="none" w:sz="0" w:space="0" w:color="000000"/>
              <w:left w:val="none" w:sz="0" w:space="0" w:color="000000"/>
              <w:bottom w:val="single" w:sz="8" w:space="0" w:color="000000"/>
              <w:right w:val="single" w:sz="8" w:space="0" w:color="000000"/>
            </w:tcBorders>
          </w:tcPr>
          <w:p w14:paraId="28231141" w14:textId="77777777" w:rsidR="00B611E6" w:rsidRDefault="00B611E6" w:rsidP="00BB6223">
            <w:pPr>
              <w:spacing w:line="360" w:lineRule="auto"/>
              <w:rPr>
                <w:sz w:val="22"/>
              </w:rPr>
            </w:pPr>
            <w:r>
              <w:rPr>
                <w:sz w:val="22"/>
              </w:rPr>
              <w:t> </w:t>
            </w:r>
          </w:p>
        </w:tc>
        <w:tc>
          <w:tcPr>
            <w:tcW w:w="2155" w:type="dxa"/>
            <w:tcBorders>
              <w:top w:val="none" w:sz="0" w:space="0" w:color="000000"/>
              <w:left w:val="none" w:sz="0" w:space="0" w:color="000000"/>
              <w:bottom w:val="single" w:sz="8" w:space="0" w:color="000000"/>
              <w:right w:val="single" w:sz="8" w:space="0" w:color="000000"/>
            </w:tcBorders>
          </w:tcPr>
          <w:p w14:paraId="6459B8E9" w14:textId="77777777" w:rsidR="00B611E6" w:rsidRDefault="00B611E6" w:rsidP="00BB6223">
            <w:pPr>
              <w:spacing w:line="360" w:lineRule="auto"/>
              <w:rPr>
                <w:sz w:val="22"/>
              </w:rPr>
            </w:pPr>
            <w:r>
              <w:rPr>
                <w:sz w:val="22"/>
              </w:rPr>
              <w:t> </w:t>
            </w:r>
          </w:p>
        </w:tc>
        <w:tc>
          <w:tcPr>
            <w:tcW w:w="2540" w:type="dxa"/>
            <w:tcBorders>
              <w:top w:val="none" w:sz="0" w:space="0" w:color="000000"/>
              <w:left w:val="none" w:sz="0" w:space="0" w:color="000000"/>
              <w:bottom w:val="single" w:sz="8" w:space="0" w:color="000000"/>
              <w:right w:val="single" w:sz="8" w:space="0" w:color="000000"/>
            </w:tcBorders>
          </w:tcPr>
          <w:p w14:paraId="6117BBBA" w14:textId="77777777" w:rsidR="00B611E6" w:rsidRDefault="00B611E6" w:rsidP="00BB6223">
            <w:pPr>
              <w:spacing w:line="360" w:lineRule="auto"/>
              <w:rPr>
                <w:sz w:val="22"/>
              </w:rPr>
            </w:pPr>
            <w:r>
              <w:rPr>
                <w:sz w:val="22"/>
              </w:rPr>
              <w:t> </w:t>
            </w:r>
          </w:p>
        </w:tc>
      </w:tr>
      <w:tr w:rsidR="00B611E6" w14:paraId="78B2F482" w14:textId="77777777" w:rsidTr="00B611E6">
        <w:tc>
          <w:tcPr>
            <w:tcW w:w="2127" w:type="dxa"/>
            <w:tcBorders>
              <w:top w:val="none" w:sz="0" w:space="0" w:color="000000"/>
              <w:left w:val="single" w:sz="8" w:space="0" w:color="000000"/>
              <w:bottom w:val="single" w:sz="8" w:space="0" w:color="000000"/>
              <w:right w:val="single" w:sz="8" w:space="0" w:color="000000"/>
            </w:tcBorders>
          </w:tcPr>
          <w:p w14:paraId="4D1C72A4" w14:textId="77777777" w:rsidR="00B611E6" w:rsidRDefault="00B611E6" w:rsidP="00BB6223">
            <w:pPr>
              <w:spacing w:line="360" w:lineRule="auto"/>
              <w:rPr>
                <w:sz w:val="22"/>
              </w:rPr>
            </w:pPr>
            <w:r>
              <w:rPr>
                <w:rFonts w:ascii="Arial" w:eastAsia="Arial" w:hAnsi="Arial" w:cs="Arial"/>
                <w:sz w:val="16"/>
              </w:rPr>
              <w:t>Elinluovutustahto</w:t>
            </w:r>
          </w:p>
        </w:tc>
        <w:tc>
          <w:tcPr>
            <w:tcW w:w="1382" w:type="dxa"/>
            <w:tcBorders>
              <w:top w:val="none" w:sz="0" w:space="0" w:color="000000"/>
              <w:left w:val="none" w:sz="0" w:space="0" w:color="000000"/>
              <w:bottom w:val="single" w:sz="8" w:space="0" w:color="000000"/>
              <w:right w:val="single" w:sz="8" w:space="0" w:color="000000"/>
            </w:tcBorders>
          </w:tcPr>
          <w:p w14:paraId="5766CE93" w14:textId="77777777" w:rsidR="00B611E6" w:rsidRDefault="00B611E6" w:rsidP="00BB6223">
            <w:pPr>
              <w:spacing w:line="360" w:lineRule="auto"/>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1E0FC4CE" w14:textId="77777777" w:rsidR="00B611E6" w:rsidRDefault="00B611E6" w:rsidP="00BB6223">
            <w:pPr>
              <w:spacing w:line="360" w:lineRule="auto"/>
              <w:jc w:val="center"/>
              <w:rPr>
                <w:sz w:val="22"/>
              </w:rPr>
            </w:pPr>
            <w:r>
              <w:rPr>
                <w:rFonts w:ascii="Arial" w:eastAsia="Arial" w:hAnsi="Arial" w:cs="Arial"/>
                <w:sz w:val="16"/>
              </w:rPr>
              <w:t>kyllä</w:t>
            </w:r>
          </w:p>
        </w:tc>
        <w:tc>
          <w:tcPr>
            <w:tcW w:w="2155" w:type="dxa"/>
            <w:tcBorders>
              <w:top w:val="none" w:sz="0" w:space="0" w:color="000000"/>
              <w:left w:val="none" w:sz="0" w:space="0" w:color="000000"/>
              <w:bottom w:val="single" w:sz="8" w:space="0" w:color="000000"/>
              <w:right w:val="single" w:sz="8" w:space="0" w:color="000000"/>
            </w:tcBorders>
          </w:tcPr>
          <w:p w14:paraId="5DFDDFC9" w14:textId="77777777" w:rsidR="00B611E6" w:rsidRDefault="00B611E6" w:rsidP="00BB6223">
            <w:pPr>
              <w:spacing w:line="360" w:lineRule="auto"/>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6F7F10C3" w14:textId="77777777" w:rsidR="00B611E6" w:rsidRDefault="00B611E6" w:rsidP="00BB6223">
            <w:pPr>
              <w:spacing w:line="360" w:lineRule="auto"/>
              <w:jc w:val="center"/>
              <w:rPr>
                <w:sz w:val="22"/>
              </w:rPr>
            </w:pPr>
            <w:r>
              <w:rPr>
                <w:rFonts w:ascii="Arial" w:eastAsia="Arial" w:hAnsi="Arial" w:cs="Arial"/>
                <w:sz w:val="16"/>
              </w:rPr>
              <w:t>ei</w:t>
            </w:r>
          </w:p>
        </w:tc>
      </w:tr>
      <w:tr w:rsidR="00B611E6" w14:paraId="76332A24" w14:textId="77777777" w:rsidTr="00B611E6">
        <w:tc>
          <w:tcPr>
            <w:tcW w:w="2127" w:type="dxa"/>
            <w:tcBorders>
              <w:top w:val="none" w:sz="0" w:space="0" w:color="000000"/>
              <w:left w:val="single" w:sz="8" w:space="0" w:color="000000"/>
              <w:bottom w:val="single" w:sz="8" w:space="0" w:color="000000"/>
              <w:right w:val="single" w:sz="8" w:space="0" w:color="000000"/>
            </w:tcBorders>
          </w:tcPr>
          <w:p w14:paraId="045B202F" w14:textId="77777777" w:rsidR="00B611E6" w:rsidRDefault="00B611E6" w:rsidP="00BB6223">
            <w:pPr>
              <w:spacing w:line="360" w:lineRule="auto"/>
              <w:rPr>
                <w:sz w:val="22"/>
              </w:rPr>
            </w:pPr>
            <w:r>
              <w:rPr>
                <w:rFonts w:ascii="Arial" w:eastAsia="Arial" w:hAnsi="Arial" w:cs="Arial"/>
                <w:sz w:val="16"/>
              </w:rPr>
              <w:t>Hoitotahto</w:t>
            </w:r>
          </w:p>
        </w:tc>
        <w:tc>
          <w:tcPr>
            <w:tcW w:w="1382" w:type="dxa"/>
            <w:tcBorders>
              <w:top w:val="none" w:sz="0" w:space="0" w:color="000000"/>
              <w:left w:val="none" w:sz="0" w:space="0" w:color="000000"/>
              <w:bottom w:val="single" w:sz="8" w:space="0" w:color="000000"/>
              <w:right w:val="single" w:sz="8" w:space="0" w:color="000000"/>
            </w:tcBorders>
          </w:tcPr>
          <w:p w14:paraId="36EE4F6A" w14:textId="77777777" w:rsidR="00B611E6" w:rsidRDefault="00B611E6" w:rsidP="00BB6223">
            <w:pPr>
              <w:spacing w:line="360" w:lineRule="auto"/>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6F697304" w14:textId="77777777" w:rsidR="00B611E6" w:rsidRDefault="00B611E6" w:rsidP="00BB6223">
            <w:pPr>
              <w:spacing w:line="360" w:lineRule="auto"/>
              <w:jc w:val="center"/>
              <w:rPr>
                <w:sz w:val="22"/>
              </w:rPr>
            </w:pPr>
            <w:r>
              <w:rPr>
                <w:rFonts w:ascii="Arial" w:eastAsia="Arial" w:hAnsi="Arial" w:cs="Arial"/>
                <w:sz w:val="16"/>
              </w:rPr>
              <w:t>kyllä</w:t>
            </w:r>
          </w:p>
        </w:tc>
        <w:tc>
          <w:tcPr>
            <w:tcW w:w="2155" w:type="dxa"/>
            <w:tcBorders>
              <w:top w:val="none" w:sz="0" w:space="0" w:color="000000"/>
              <w:left w:val="none" w:sz="0" w:space="0" w:color="000000"/>
              <w:bottom w:val="single" w:sz="8" w:space="0" w:color="000000"/>
              <w:right w:val="single" w:sz="8" w:space="0" w:color="000000"/>
            </w:tcBorders>
          </w:tcPr>
          <w:p w14:paraId="3B6E54AB" w14:textId="77777777" w:rsidR="00B611E6" w:rsidRDefault="00B611E6" w:rsidP="00BB6223">
            <w:pPr>
              <w:spacing w:line="360" w:lineRule="auto"/>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12B2F379" w14:textId="77777777" w:rsidR="00B611E6" w:rsidRDefault="00B611E6" w:rsidP="00BB6223">
            <w:pPr>
              <w:spacing w:line="360" w:lineRule="auto"/>
              <w:jc w:val="center"/>
              <w:rPr>
                <w:sz w:val="22"/>
              </w:rPr>
            </w:pPr>
            <w:r>
              <w:rPr>
                <w:rFonts w:ascii="Arial" w:eastAsia="Arial" w:hAnsi="Arial" w:cs="Arial"/>
                <w:sz w:val="16"/>
              </w:rPr>
              <w:t>ei</w:t>
            </w:r>
          </w:p>
        </w:tc>
      </w:tr>
      <w:tr w:rsidR="00B611E6" w14:paraId="7A0C32B8" w14:textId="77777777" w:rsidTr="00B611E6">
        <w:tc>
          <w:tcPr>
            <w:tcW w:w="2127" w:type="dxa"/>
            <w:tcBorders>
              <w:top w:val="none" w:sz="0" w:space="0" w:color="000000"/>
              <w:left w:val="single" w:sz="8" w:space="0" w:color="000000"/>
              <w:bottom w:val="single" w:sz="8" w:space="0" w:color="000000"/>
              <w:right w:val="single" w:sz="8" w:space="0" w:color="000000"/>
            </w:tcBorders>
          </w:tcPr>
          <w:p w14:paraId="23E4A855" w14:textId="77777777" w:rsidR="00B611E6" w:rsidRDefault="00B611E6" w:rsidP="00BB6223">
            <w:pPr>
              <w:spacing w:line="360" w:lineRule="auto"/>
              <w:rPr>
                <w:sz w:val="22"/>
              </w:rPr>
            </w:pPr>
            <w:r>
              <w:rPr>
                <w:rFonts w:ascii="Arial" w:eastAsia="Arial" w:hAnsi="Arial" w:cs="Arial"/>
                <w:b/>
                <w:sz w:val="16"/>
              </w:rPr>
              <w:t>Muita asiakirjoja</w:t>
            </w:r>
          </w:p>
        </w:tc>
        <w:tc>
          <w:tcPr>
            <w:tcW w:w="1382" w:type="dxa"/>
            <w:tcBorders>
              <w:top w:val="none" w:sz="0" w:space="0" w:color="000000"/>
              <w:left w:val="none" w:sz="0" w:space="0" w:color="000000"/>
              <w:bottom w:val="single" w:sz="8" w:space="0" w:color="000000"/>
              <w:right w:val="single" w:sz="8" w:space="0" w:color="000000"/>
            </w:tcBorders>
          </w:tcPr>
          <w:p w14:paraId="161A8518" w14:textId="77777777" w:rsidR="00B611E6" w:rsidRDefault="00B611E6" w:rsidP="00BB6223">
            <w:pPr>
              <w:spacing w:line="360" w:lineRule="auto"/>
              <w:rPr>
                <w:sz w:val="22"/>
              </w:rPr>
            </w:pPr>
            <w:r>
              <w:rPr>
                <w:sz w:val="22"/>
              </w:rPr>
              <w:t> </w:t>
            </w:r>
          </w:p>
        </w:tc>
        <w:tc>
          <w:tcPr>
            <w:tcW w:w="1414" w:type="dxa"/>
            <w:tcBorders>
              <w:top w:val="none" w:sz="0" w:space="0" w:color="000000"/>
              <w:left w:val="none" w:sz="0" w:space="0" w:color="000000"/>
              <w:bottom w:val="single" w:sz="8" w:space="0" w:color="000000"/>
              <w:right w:val="single" w:sz="8" w:space="0" w:color="000000"/>
            </w:tcBorders>
          </w:tcPr>
          <w:p w14:paraId="1270B6C0" w14:textId="77777777" w:rsidR="00B611E6" w:rsidRDefault="00B611E6" w:rsidP="00BB6223">
            <w:pPr>
              <w:spacing w:line="360" w:lineRule="auto"/>
              <w:rPr>
                <w:sz w:val="22"/>
              </w:rPr>
            </w:pPr>
            <w:r>
              <w:rPr>
                <w:sz w:val="22"/>
              </w:rPr>
              <w:t> </w:t>
            </w:r>
          </w:p>
        </w:tc>
        <w:tc>
          <w:tcPr>
            <w:tcW w:w="2155" w:type="dxa"/>
            <w:tcBorders>
              <w:top w:val="none" w:sz="0" w:space="0" w:color="000000"/>
              <w:left w:val="none" w:sz="0" w:space="0" w:color="000000"/>
              <w:bottom w:val="single" w:sz="8" w:space="0" w:color="000000"/>
              <w:right w:val="single" w:sz="8" w:space="0" w:color="000000"/>
            </w:tcBorders>
          </w:tcPr>
          <w:p w14:paraId="091F8CBD" w14:textId="77777777" w:rsidR="00B611E6" w:rsidRDefault="00B611E6" w:rsidP="00BB6223">
            <w:pPr>
              <w:spacing w:line="360" w:lineRule="auto"/>
              <w:rPr>
                <w:sz w:val="22"/>
              </w:rPr>
            </w:pPr>
            <w:r>
              <w:rPr>
                <w:sz w:val="22"/>
              </w:rPr>
              <w:t> </w:t>
            </w:r>
          </w:p>
        </w:tc>
        <w:tc>
          <w:tcPr>
            <w:tcW w:w="2540" w:type="dxa"/>
            <w:tcBorders>
              <w:top w:val="none" w:sz="0" w:space="0" w:color="000000"/>
              <w:left w:val="none" w:sz="0" w:space="0" w:color="000000"/>
              <w:bottom w:val="single" w:sz="8" w:space="0" w:color="000000"/>
              <w:right w:val="single" w:sz="8" w:space="0" w:color="000000"/>
            </w:tcBorders>
          </w:tcPr>
          <w:p w14:paraId="1A66EFDA" w14:textId="77777777" w:rsidR="00B611E6" w:rsidRDefault="00B611E6" w:rsidP="00BB6223">
            <w:pPr>
              <w:spacing w:line="360" w:lineRule="auto"/>
              <w:rPr>
                <w:sz w:val="22"/>
              </w:rPr>
            </w:pPr>
            <w:r>
              <w:rPr>
                <w:sz w:val="22"/>
              </w:rPr>
              <w:t> </w:t>
            </w:r>
          </w:p>
        </w:tc>
      </w:tr>
      <w:tr w:rsidR="00B611E6" w14:paraId="18E10414" w14:textId="77777777" w:rsidTr="00B611E6">
        <w:tc>
          <w:tcPr>
            <w:tcW w:w="2127" w:type="dxa"/>
            <w:tcBorders>
              <w:top w:val="none" w:sz="0" w:space="0" w:color="000000"/>
              <w:left w:val="single" w:sz="8" w:space="0" w:color="000000"/>
              <w:bottom w:val="single" w:sz="8" w:space="0" w:color="000000"/>
              <w:right w:val="single" w:sz="8" w:space="0" w:color="000000"/>
            </w:tcBorders>
          </w:tcPr>
          <w:p w14:paraId="4102A359" w14:textId="77777777" w:rsidR="00B611E6" w:rsidRDefault="00B611E6" w:rsidP="00BB6223">
            <w:pPr>
              <w:spacing w:line="360" w:lineRule="auto"/>
              <w:rPr>
                <w:sz w:val="22"/>
              </w:rPr>
            </w:pPr>
            <w:r>
              <w:rPr>
                <w:rFonts w:ascii="Arial" w:eastAsia="Arial" w:hAnsi="Arial" w:cs="Arial"/>
                <w:sz w:val="16"/>
              </w:rPr>
              <w:t>Luovutusilmoitus</w:t>
            </w:r>
          </w:p>
        </w:tc>
        <w:tc>
          <w:tcPr>
            <w:tcW w:w="1382" w:type="dxa"/>
            <w:tcBorders>
              <w:top w:val="none" w:sz="0" w:space="0" w:color="000000"/>
              <w:left w:val="none" w:sz="0" w:space="0" w:color="000000"/>
              <w:bottom w:val="single" w:sz="8" w:space="0" w:color="000000"/>
              <w:right w:val="single" w:sz="8" w:space="0" w:color="000000"/>
            </w:tcBorders>
          </w:tcPr>
          <w:p w14:paraId="1D415364" w14:textId="77777777" w:rsidR="00B611E6" w:rsidRDefault="00B611E6" w:rsidP="00BB6223">
            <w:pPr>
              <w:spacing w:line="360" w:lineRule="auto"/>
              <w:jc w:val="center"/>
              <w:rPr>
                <w:sz w:val="22"/>
              </w:rPr>
            </w:pPr>
            <w:r>
              <w:rPr>
                <w:rFonts w:ascii="Arial" w:eastAsia="Arial" w:hAnsi="Arial" w:cs="Arial"/>
                <w:sz w:val="16"/>
              </w:rPr>
              <w:t>ei</w:t>
            </w:r>
          </w:p>
        </w:tc>
        <w:tc>
          <w:tcPr>
            <w:tcW w:w="1414" w:type="dxa"/>
            <w:tcBorders>
              <w:top w:val="none" w:sz="0" w:space="0" w:color="000000"/>
              <w:left w:val="none" w:sz="0" w:space="0" w:color="000000"/>
              <w:bottom w:val="single" w:sz="8" w:space="0" w:color="000000"/>
              <w:right w:val="single" w:sz="8" w:space="0" w:color="000000"/>
            </w:tcBorders>
          </w:tcPr>
          <w:p w14:paraId="6E28F6CC" w14:textId="77777777" w:rsidR="00B611E6" w:rsidRDefault="00B611E6" w:rsidP="00BB6223">
            <w:pPr>
              <w:spacing w:line="360" w:lineRule="auto"/>
              <w:jc w:val="center"/>
              <w:rPr>
                <w:sz w:val="22"/>
              </w:rPr>
            </w:pPr>
            <w:r>
              <w:rPr>
                <w:rFonts w:ascii="Arial" w:eastAsia="Arial" w:hAnsi="Arial" w:cs="Arial"/>
                <w:sz w:val="16"/>
              </w:rPr>
              <w:t>ei*</w:t>
            </w:r>
          </w:p>
        </w:tc>
        <w:tc>
          <w:tcPr>
            <w:tcW w:w="2155" w:type="dxa"/>
            <w:tcBorders>
              <w:top w:val="none" w:sz="0" w:space="0" w:color="000000"/>
              <w:left w:val="none" w:sz="0" w:space="0" w:color="000000"/>
              <w:bottom w:val="single" w:sz="8" w:space="0" w:color="000000"/>
              <w:right w:val="single" w:sz="8" w:space="0" w:color="000000"/>
            </w:tcBorders>
          </w:tcPr>
          <w:p w14:paraId="3490D749" w14:textId="77777777" w:rsidR="00B611E6" w:rsidRDefault="00B611E6" w:rsidP="00BB6223">
            <w:pPr>
              <w:spacing w:line="360" w:lineRule="auto"/>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339FEA01" w14:textId="77777777" w:rsidR="00B611E6" w:rsidRDefault="00B611E6" w:rsidP="00BB6223">
            <w:pPr>
              <w:spacing w:line="360" w:lineRule="auto"/>
              <w:jc w:val="center"/>
              <w:rPr>
                <w:sz w:val="22"/>
              </w:rPr>
            </w:pPr>
            <w:r>
              <w:rPr>
                <w:rFonts w:ascii="Arial" w:eastAsia="Arial" w:hAnsi="Arial" w:cs="Arial"/>
                <w:sz w:val="16"/>
              </w:rPr>
              <w:t>ei</w:t>
            </w:r>
          </w:p>
        </w:tc>
      </w:tr>
      <w:tr w:rsidR="00B611E6" w14:paraId="73E7AD13" w14:textId="77777777" w:rsidTr="00B611E6">
        <w:tc>
          <w:tcPr>
            <w:tcW w:w="2127" w:type="dxa"/>
            <w:tcBorders>
              <w:top w:val="none" w:sz="0" w:space="0" w:color="000000"/>
              <w:left w:val="single" w:sz="8" w:space="0" w:color="000000"/>
              <w:bottom w:val="single" w:sz="8" w:space="0" w:color="000000"/>
              <w:right w:val="single" w:sz="8" w:space="0" w:color="000000"/>
            </w:tcBorders>
          </w:tcPr>
          <w:p w14:paraId="0B663355" w14:textId="77777777" w:rsidR="00B611E6" w:rsidRDefault="00B611E6" w:rsidP="00BB6223">
            <w:pPr>
              <w:spacing w:line="360" w:lineRule="auto"/>
              <w:rPr>
                <w:sz w:val="22"/>
              </w:rPr>
            </w:pPr>
            <w:r>
              <w:rPr>
                <w:rFonts w:ascii="Arial" w:eastAsia="Arial" w:hAnsi="Arial" w:cs="Arial"/>
                <w:sz w:val="16"/>
              </w:rPr>
              <w:t>Ostopalvelun valtuutus</w:t>
            </w:r>
          </w:p>
        </w:tc>
        <w:tc>
          <w:tcPr>
            <w:tcW w:w="1382" w:type="dxa"/>
            <w:tcBorders>
              <w:top w:val="none" w:sz="0" w:space="0" w:color="000000"/>
              <w:left w:val="none" w:sz="0" w:space="0" w:color="000000"/>
              <w:bottom w:val="single" w:sz="8" w:space="0" w:color="000000"/>
              <w:right w:val="single" w:sz="8" w:space="0" w:color="000000"/>
            </w:tcBorders>
          </w:tcPr>
          <w:p w14:paraId="6ACC02F7" w14:textId="77777777" w:rsidR="00B611E6" w:rsidRDefault="00B611E6" w:rsidP="00BB6223">
            <w:pPr>
              <w:spacing w:line="360" w:lineRule="auto"/>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2F9ABBB0" w14:textId="77777777" w:rsidR="00B611E6" w:rsidRDefault="00B611E6" w:rsidP="00BB6223">
            <w:pPr>
              <w:spacing w:line="360" w:lineRule="auto"/>
              <w:jc w:val="center"/>
              <w:rPr>
                <w:sz w:val="22"/>
              </w:rPr>
            </w:pPr>
            <w:r>
              <w:rPr>
                <w:rFonts w:ascii="Arial" w:eastAsia="Arial" w:hAnsi="Arial" w:cs="Arial"/>
                <w:sz w:val="16"/>
              </w:rPr>
              <w:t>kyllä</w:t>
            </w:r>
          </w:p>
        </w:tc>
        <w:tc>
          <w:tcPr>
            <w:tcW w:w="2155" w:type="dxa"/>
            <w:tcBorders>
              <w:top w:val="none" w:sz="0" w:space="0" w:color="000000"/>
              <w:left w:val="none" w:sz="0" w:space="0" w:color="000000"/>
              <w:bottom w:val="single" w:sz="8" w:space="0" w:color="000000"/>
              <w:right w:val="single" w:sz="8" w:space="0" w:color="000000"/>
            </w:tcBorders>
          </w:tcPr>
          <w:p w14:paraId="5E1F0F73" w14:textId="77777777" w:rsidR="00B611E6" w:rsidRDefault="00B611E6" w:rsidP="00BB6223">
            <w:pPr>
              <w:spacing w:line="360" w:lineRule="auto"/>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68A097AD" w14:textId="77777777" w:rsidR="00B611E6" w:rsidRDefault="00B611E6" w:rsidP="00BB6223">
            <w:pPr>
              <w:spacing w:line="360" w:lineRule="auto"/>
              <w:jc w:val="center"/>
              <w:rPr>
                <w:sz w:val="22"/>
              </w:rPr>
            </w:pPr>
            <w:r>
              <w:rPr>
                <w:rFonts w:ascii="Arial" w:eastAsia="Arial" w:hAnsi="Arial" w:cs="Arial"/>
                <w:sz w:val="16"/>
              </w:rPr>
              <w:t>ei</w:t>
            </w:r>
          </w:p>
        </w:tc>
      </w:tr>
      <w:tr w:rsidR="00B611E6" w14:paraId="65304F97" w14:textId="77777777" w:rsidTr="00B611E6">
        <w:tc>
          <w:tcPr>
            <w:tcW w:w="9618" w:type="dxa"/>
            <w:gridSpan w:val="5"/>
            <w:tcBorders>
              <w:top w:val="none" w:sz="0" w:space="0" w:color="000000"/>
              <w:left w:val="single" w:sz="8" w:space="0" w:color="000000"/>
              <w:bottom w:val="single" w:sz="8" w:space="0" w:color="000000"/>
              <w:right w:val="single" w:sz="8" w:space="0" w:color="000000"/>
            </w:tcBorders>
          </w:tcPr>
          <w:p w14:paraId="19E79AF4" w14:textId="77777777" w:rsidR="00B611E6" w:rsidRDefault="00B611E6" w:rsidP="00BB6223">
            <w:pPr>
              <w:spacing w:line="360" w:lineRule="auto"/>
              <w:rPr>
                <w:sz w:val="22"/>
              </w:rPr>
            </w:pPr>
            <w:r>
              <w:rPr>
                <w:rFonts w:ascii="Arial" w:eastAsia="Arial" w:hAnsi="Arial" w:cs="Arial"/>
                <w:sz w:val="16"/>
              </w:rPr>
              <w:t>* Luovutusilmoitusten mitätöinti on sallittu vain arkistonhoitajan käyttöliittymästä</w:t>
            </w:r>
          </w:p>
        </w:tc>
      </w:tr>
      <w:tr w:rsidR="00B611E6" w14:paraId="4C89D341" w14:textId="77777777" w:rsidTr="008D11BE">
        <w:tc>
          <w:tcPr>
            <w:tcW w:w="9618" w:type="dxa"/>
            <w:gridSpan w:val="5"/>
            <w:tcBorders>
              <w:top w:val="none" w:sz="0" w:space="0" w:color="000000"/>
              <w:left w:val="single" w:sz="8" w:space="0" w:color="000000"/>
              <w:bottom w:val="single" w:sz="4" w:space="0" w:color="auto"/>
              <w:right w:val="single" w:sz="8" w:space="0" w:color="000000"/>
            </w:tcBorders>
          </w:tcPr>
          <w:p w14:paraId="096A429A" w14:textId="74D43C96" w:rsidR="00B611E6" w:rsidRDefault="00B611E6" w:rsidP="00BB6223">
            <w:pPr>
              <w:spacing w:line="360" w:lineRule="auto"/>
              <w:rPr>
                <w:sz w:val="22"/>
              </w:rPr>
            </w:pPr>
            <w:r>
              <w:rPr>
                <w:rFonts w:ascii="Arial" w:eastAsia="Arial" w:hAnsi="Arial" w:cs="Arial"/>
                <w:sz w:val="16"/>
              </w:rPr>
              <w:t>** Tähän kuuluvat asiakirjat Potilastiedon arkiston luovutuskielto</w:t>
            </w:r>
            <w:r w:rsidR="008D11BE">
              <w:rPr>
                <w:rFonts w:ascii="Arial" w:eastAsia="Arial" w:hAnsi="Arial" w:cs="Arial"/>
                <w:sz w:val="16"/>
              </w:rPr>
              <w:t>, Potilastiedon arkiston laaja luovutuskielto</w:t>
            </w:r>
            <w:r>
              <w:rPr>
                <w:rFonts w:ascii="Arial" w:eastAsia="Arial" w:hAnsi="Arial" w:cs="Arial"/>
                <w:sz w:val="16"/>
              </w:rPr>
              <w:t xml:space="preserve"> ja Lääkemääräysten luovutuskielto</w:t>
            </w:r>
          </w:p>
        </w:tc>
      </w:tr>
      <w:tr w:rsidR="008D11BE" w14:paraId="710C328D" w14:textId="77777777" w:rsidTr="008D11BE">
        <w:tc>
          <w:tcPr>
            <w:tcW w:w="9618" w:type="dxa"/>
            <w:gridSpan w:val="5"/>
            <w:tcBorders>
              <w:top w:val="single" w:sz="4" w:space="0" w:color="auto"/>
              <w:left w:val="single" w:sz="4" w:space="0" w:color="auto"/>
              <w:bottom w:val="single" w:sz="4" w:space="0" w:color="auto"/>
              <w:right w:val="single" w:sz="4" w:space="0" w:color="auto"/>
            </w:tcBorders>
          </w:tcPr>
          <w:p w14:paraId="4B860F77" w14:textId="26B1EB8E" w:rsidR="008D11BE" w:rsidRDefault="008D11BE" w:rsidP="00CE7310">
            <w:pPr>
              <w:spacing w:line="360" w:lineRule="auto"/>
              <w:rPr>
                <w:rFonts w:ascii="Arial" w:eastAsia="Arial" w:hAnsi="Arial" w:cs="Arial"/>
                <w:sz w:val="16"/>
              </w:rPr>
            </w:pPr>
            <w:r>
              <w:rPr>
                <w:rFonts w:ascii="Arial" w:eastAsia="Arial" w:hAnsi="Arial" w:cs="Arial"/>
                <w:sz w:val="16"/>
              </w:rPr>
              <w:t xml:space="preserve">*** </w:t>
            </w:r>
            <w:r w:rsidR="00AE0012">
              <w:rPr>
                <w:rFonts w:ascii="Arial" w:eastAsia="Arial" w:hAnsi="Arial" w:cs="Arial"/>
                <w:sz w:val="16"/>
              </w:rPr>
              <w:t xml:space="preserve"> </w:t>
            </w:r>
            <w:r w:rsidR="00CE7310">
              <w:rPr>
                <w:rFonts w:ascii="Arial" w:eastAsia="Arial" w:hAnsi="Arial" w:cs="Arial"/>
                <w:sz w:val="16"/>
              </w:rPr>
              <w:t>Luovutustenhallinnan asiakirjojen ensimmäisen version mitätöinti on sallittu.</w:t>
            </w:r>
            <w:r w:rsidR="00CE7310">
              <w:rPr>
                <w:rFonts w:ascii="Arial" w:eastAsia="Arial" w:hAnsi="Arial" w:cs="Arial"/>
                <w:sz w:val="16"/>
              </w:rPr>
              <w:br/>
            </w:r>
            <w:r w:rsidR="00AE0012">
              <w:rPr>
                <w:rFonts w:ascii="Arial" w:eastAsia="Arial" w:hAnsi="Arial" w:cs="Arial"/>
                <w:sz w:val="16"/>
              </w:rPr>
              <w:t>Lääkemääräysten luovutuskieltoasiakirjaa ei mitätöidä.</w:t>
            </w:r>
          </w:p>
        </w:tc>
      </w:tr>
    </w:tbl>
    <w:p w14:paraId="704BBA60" w14:textId="675A2794" w:rsidR="00BD4279" w:rsidRPr="00BD4279" w:rsidRDefault="00076B9B" w:rsidP="00076B9B">
      <w:r>
        <w:br w:type="page"/>
      </w:r>
    </w:p>
    <w:p w14:paraId="4496AF80" w14:textId="63A6DEFF" w:rsidR="00AB58C9" w:rsidRDefault="00AB58C9" w:rsidP="00AB58C9">
      <w:pPr>
        <w:pStyle w:val="Otsikko1"/>
      </w:pPr>
      <w:bookmarkStart w:id="222" w:name="_Toc89418294"/>
      <w:r w:rsidRPr="00AB58C9">
        <w:lastRenderedPageBreak/>
        <w:t>Arkistoi palvelutapahtuma-asiakirja (PPA)</w:t>
      </w:r>
      <w:bookmarkEnd w:id="222"/>
    </w:p>
    <w:p w14:paraId="5DDCB089" w14:textId="0BAACC95" w:rsidR="00AB58C9" w:rsidRDefault="00AB58C9" w:rsidP="00AB58C9">
      <w:pPr>
        <w:pStyle w:val="Otsikko2"/>
      </w:pPr>
      <w:r w:rsidRPr="00AB58C9">
        <w:t>Käyttötapauksen yleiskuvaus ja lopputulos</w:t>
      </w:r>
    </w:p>
    <w:p w14:paraId="3FEB5450" w14:textId="77777777" w:rsidR="009F703C" w:rsidRDefault="009F703C" w:rsidP="009F703C">
      <w:pPr>
        <w:pStyle w:val="Leipteksti"/>
      </w:pPr>
      <w:r>
        <w:t>Kayttötapaus kuvaa palvelutapahtuman arkistoinnin potilasasiakirjojen arkistoinnin palvelupyyntöä (PPA) käyttäen. Potilastiedon arkisto tarjoaa yksittäisten palvelupyyntöjen rinnalla käyttöön yleisen potilasasiakirjojen arkistoinnin palvelupyynnön. Tällä palvelupyynnöllä arkistoiva järjestelmä ei kerro arkistointitilannetta, vaan PTA päättelee, onko kyseessä arkistointi omaan rekisteriin vai ostopalvelutilanne.</w:t>
      </w:r>
    </w:p>
    <w:p w14:paraId="420E6099" w14:textId="77777777" w:rsidR="009F703C" w:rsidRDefault="009F703C" w:rsidP="009F703C">
      <w:pPr>
        <w:pStyle w:val="Leipteksti"/>
      </w:pPr>
      <w:r>
        <w:t>Käyttötapaus kuvaa uuden palvelutapahtuman arkistointitilanteet, jotka ovat mahdollisia potilasasiakirjojen arkistoinnin palvelupyyntöä PPA käyttäen:</w:t>
      </w:r>
    </w:p>
    <w:p w14:paraId="3C9C97C3" w14:textId="55B4AF74" w:rsidR="009F703C" w:rsidRDefault="009F703C" w:rsidP="00D54165">
      <w:pPr>
        <w:pStyle w:val="Leipteksti"/>
        <w:numPr>
          <w:ilvl w:val="0"/>
          <w:numId w:val="6"/>
        </w:numPr>
        <w:spacing w:after="0"/>
      </w:pPr>
      <w:r>
        <w:t>Palvelutapahtuman arkistointi rekisterinpitäjän omaan rekisteriin</w:t>
      </w:r>
    </w:p>
    <w:p w14:paraId="5E76E6EF" w14:textId="5167A46A" w:rsidR="009F703C" w:rsidRDefault="009F703C" w:rsidP="00D54165">
      <w:pPr>
        <w:pStyle w:val="Leipteksti"/>
        <w:numPr>
          <w:ilvl w:val="0"/>
          <w:numId w:val="6"/>
        </w:numPr>
        <w:spacing w:after="0"/>
      </w:pPr>
      <w:r>
        <w:t xml:space="preserve">Palvelutapahtuman arkistointi rekisterinpitäjän omaan rekisteriin ostopalvelutilannetta varten ostopalvelun järjestäjänä. </w:t>
      </w:r>
    </w:p>
    <w:p w14:paraId="12864986" w14:textId="101B55D2" w:rsidR="009F703C" w:rsidRDefault="009F703C" w:rsidP="00D54165">
      <w:pPr>
        <w:pStyle w:val="Leipteksti"/>
        <w:numPr>
          <w:ilvl w:val="0"/>
          <w:numId w:val="6"/>
        </w:numPr>
        <w:spacing w:after="0"/>
      </w:pPr>
      <w:r>
        <w:t xml:space="preserve">Palvelutapahtuman arkistointi ostopalvelutilanteessa. Ostopalvelun tuottaja arkistoi palvelutapahtuman ostopalvelun järjestäjän rekisteriin. </w:t>
      </w:r>
    </w:p>
    <w:p w14:paraId="44BF6655" w14:textId="77777777" w:rsidR="009F703C" w:rsidRDefault="009F703C" w:rsidP="009F703C">
      <w:pPr>
        <w:pStyle w:val="Leipteksti"/>
      </w:pPr>
      <w:r>
        <w:t>Huom. Vanhojen asiakirjojen palvelutapahtuman arkistointi ei ole mahdollinen tällä palvelupyynnöllä.</w:t>
      </w:r>
    </w:p>
    <w:p w14:paraId="3277287A" w14:textId="7DC59DBF" w:rsidR="009F703C" w:rsidRPr="009F703C" w:rsidRDefault="009F703C" w:rsidP="009F703C">
      <w:pPr>
        <w:pStyle w:val="Leipteksti"/>
      </w:pPr>
      <w:r>
        <w:t>Lopputuloksena palvelutapahtuman tuottanut organisaatio on muodostanut palvelutapahtuma-asiakirjan, se on arkistoitu Potilastiedon arkistoon ja potilastietojärjestelmässä on tieto arkistoinnista.</w:t>
      </w:r>
    </w:p>
    <w:p w14:paraId="13C5CE75" w14:textId="7040B64D" w:rsidR="00AB58C9" w:rsidRDefault="00180CFE" w:rsidP="00AB58C9">
      <w:pPr>
        <w:pStyle w:val="Otsikko2"/>
      </w:pPr>
      <w:r>
        <w:t>Käyttäjäroolit</w:t>
      </w:r>
    </w:p>
    <w:p w14:paraId="47EDCC36" w14:textId="772429F7" w:rsidR="00180CFE" w:rsidRDefault="00180CFE" w:rsidP="00180CFE">
      <w:pPr>
        <w:pStyle w:val="Numeroituluettelo"/>
      </w:pPr>
      <w:r>
        <w:t>Kantaan liittynyt järjestelmä, potilastietojärjestelmä, jatkossa Järjestelmä</w:t>
      </w:r>
    </w:p>
    <w:p w14:paraId="7D9E937E" w14:textId="7C60D348" w:rsidR="00180CFE" w:rsidRDefault="00180CFE" w:rsidP="00180CFE">
      <w:pPr>
        <w:pStyle w:val="Numeroituluettelo"/>
      </w:pPr>
      <w:r>
        <w:t>Potilastiedon arkisto, Kanta-viestinvälitys, jatkossa Arkisto</w:t>
      </w:r>
    </w:p>
    <w:p w14:paraId="464B08FC" w14:textId="7EF1CB93" w:rsidR="00180CFE" w:rsidRDefault="00180CFE" w:rsidP="00180CFE">
      <w:pPr>
        <w:pStyle w:val="Otsikko2"/>
      </w:pPr>
      <w:r>
        <w:t>Esiehdot</w:t>
      </w:r>
    </w:p>
    <w:p w14:paraId="34520664" w14:textId="17D7F835" w:rsidR="00180CFE" w:rsidRDefault="00180CFE" w:rsidP="00F5078D">
      <w:pPr>
        <w:pStyle w:val="Numeroituluettelo"/>
      </w:pPr>
      <w:r>
        <w:tab/>
        <w:t>Potilas, jolle on tarpeen tehdä palvelutapahtuma, on yksilöity järjestelmässä henkilötunnuksella tai tilapäisellä yksilöintitunnuksella [LM11]</w:t>
      </w:r>
    </w:p>
    <w:p w14:paraId="49CC07B0" w14:textId="0C2B3E8F" w:rsidR="00180CFE" w:rsidRDefault="00180CFE" w:rsidP="00180CFE">
      <w:pPr>
        <w:pStyle w:val="Numeroituluettelo"/>
        <w:spacing w:after="0"/>
      </w:pPr>
      <w:r>
        <w:tab/>
        <w:t>Lisäksi tilanteessa B (ostopalvelun järjestäjä):</w:t>
      </w:r>
    </w:p>
    <w:p w14:paraId="334FD137" w14:textId="73D84CE6" w:rsidR="00180CFE" w:rsidRDefault="00180CFE" w:rsidP="003E6853">
      <w:pPr>
        <w:pStyle w:val="Luettelokappale"/>
        <w:numPr>
          <w:ilvl w:val="0"/>
          <w:numId w:val="45"/>
        </w:numPr>
      </w:pPr>
      <w:r>
        <w:t>Ostopalvelutilanteessa potilas on yksilöitävä virallisella henkilötunnuksella</w:t>
      </w:r>
    </w:p>
    <w:p w14:paraId="181A0280" w14:textId="729A6665" w:rsidR="00180CFE" w:rsidRDefault="00180CFE" w:rsidP="003E6853">
      <w:pPr>
        <w:pStyle w:val="Luettelokappale"/>
        <w:numPr>
          <w:ilvl w:val="0"/>
          <w:numId w:val="45"/>
        </w:numPr>
      </w:pPr>
      <w:r>
        <w:t>Ostopalvelun järjestäjän arkistoasiakirjat-rekisterissä on ostopalvelutilanteen mukainen ostopalvelun valtuutus</w:t>
      </w:r>
    </w:p>
    <w:p w14:paraId="38DEA1F9" w14:textId="40510B24" w:rsidR="00180CFE" w:rsidRDefault="00180CFE" w:rsidP="00180CFE">
      <w:pPr>
        <w:pStyle w:val="Numeroituluettelo"/>
        <w:spacing w:after="0"/>
      </w:pPr>
      <w:r>
        <w:lastRenderedPageBreak/>
        <w:tab/>
        <w:t>Lisäksi tilanteessa C (ostopalvelun tuottaja):</w:t>
      </w:r>
    </w:p>
    <w:p w14:paraId="4FF88D25" w14:textId="78C6DCE2" w:rsidR="00180CFE" w:rsidRDefault="00180CFE" w:rsidP="003E6853">
      <w:pPr>
        <w:pStyle w:val="Luettelokappale"/>
        <w:numPr>
          <w:ilvl w:val="0"/>
          <w:numId w:val="46"/>
        </w:numPr>
      </w:pPr>
      <w:r>
        <w:t>Ostopalvelutilanteessa potilas on yksilöitävä virallisella henkilötunnuksella</w:t>
      </w:r>
    </w:p>
    <w:p w14:paraId="0D4BAD6B" w14:textId="2E2751DE" w:rsidR="00180CFE" w:rsidRDefault="00180CFE" w:rsidP="003E6853">
      <w:pPr>
        <w:pStyle w:val="Luettelokappale"/>
        <w:numPr>
          <w:ilvl w:val="0"/>
          <w:numId w:val="46"/>
        </w:numPr>
      </w:pPr>
      <w:r>
        <w:t>Ostopalvelun järjestäjän ark</w:t>
      </w:r>
      <w:r w:rsidR="00CD7407">
        <w:t xml:space="preserve">istoasiakirjat-rekisterissä on </w:t>
      </w:r>
      <w:r>
        <w:t>ostopalvelun valtuutus, ja se oikeuttaa ostopalvelun tuottajan arkistoimaan ostopalvelun järjestäjän rekisteriin.</w:t>
      </w:r>
    </w:p>
    <w:p w14:paraId="2B48A7B5" w14:textId="16D87835" w:rsidR="00180CFE" w:rsidRDefault="00180CFE" w:rsidP="003E6853">
      <w:pPr>
        <w:pStyle w:val="Luettelokappale"/>
        <w:numPr>
          <w:ilvl w:val="0"/>
          <w:numId w:val="46"/>
        </w:numPr>
      </w:pPr>
      <w:r>
        <w:t>Ostopalvelun tuottajalla on tiedossa ostopalvelujen järjestäjän rekisteri, jota ostopalvelun valtuutus koskee ja johon asiakirjat arkistoidaan</w:t>
      </w:r>
    </w:p>
    <w:p w14:paraId="1D1BB1B4" w14:textId="646ED72F" w:rsidR="00180CFE" w:rsidRDefault="00180CFE" w:rsidP="003E6853">
      <w:pPr>
        <w:pStyle w:val="Luettelokappale"/>
        <w:numPr>
          <w:ilvl w:val="0"/>
          <w:numId w:val="46"/>
        </w:numPr>
      </w:pPr>
      <w:r>
        <w:t>Ostopalvelun tuottajalla on tiedossa ostopalvelun valtuutuksen tunniste</w:t>
      </w:r>
      <w:r w:rsidR="00054303">
        <w:t xml:space="preserve"> (LT1)</w:t>
      </w:r>
    </w:p>
    <w:p w14:paraId="1C07141F" w14:textId="527F05A3" w:rsidR="00180CFE" w:rsidRDefault="00CD7407" w:rsidP="00CD7407">
      <w:pPr>
        <w:pStyle w:val="Otsikko2"/>
      </w:pPr>
      <w:r>
        <w:t>Normaali tapahtumankulku</w:t>
      </w:r>
    </w:p>
    <w:p w14:paraId="26513FCA" w14:textId="0A03C95A" w:rsidR="00CD7407" w:rsidRDefault="00CD7407" w:rsidP="00CD7407">
      <w:pPr>
        <w:pStyle w:val="Numeroituluettelo"/>
      </w:pPr>
      <w:r>
        <w:t xml:space="preserve">Järjestelmä tuottaa uuden palvelutapahtuman tarvitsemat tiedot </w:t>
      </w:r>
    </w:p>
    <w:p w14:paraId="1608FB08" w14:textId="42744E9D" w:rsidR="00CD7407" w:rsidRDefault="00CD7407" w:rsidP="003E6853">
      <w:pPr>
        <w:pStyle w:val="Luettelokappale"/>
        <w:numPr>
          <w:ilvl w:val="0"/>
          <w:numId w:val="47"/>
        </w:numPr>
      </w:pPr>
      <w:r>
        <w:t xml:space="preserve">Järjestelmä tuottaa palvelutapahtumalle alkupäivän, mahdollisen loppupäivän sekä vähintään kaikki palvelutapahtuma-asiakirjalle pakolliset kuvailutiedot ja ne optionaaliset kuvailutiedot, joista potilastietojärjestelmällä on palvelutapahtumaan liittyvää tietoa. </w:t>
      </w:r>
    </w:p>
    <w:p w14:paraId="71932E4B" w14:textId="72926D00" w:rsidR="00CD7407" w:rsidRDefault="00CD7407" w:rsidP="003E6853">
      <w:pPr>
        <w:pStyle w:val="Luettelokappale"/>
        <w:numPr>
          <w:ilvl w:val="0"/>
          <w:numId w:val="47"/>
        </w:numPr>
      </w:pPr>
      <w:r>
        <w:t xml:space="preserve">Kun kyseessä on alaikäinen henkilö, järjestelmä tuottaa palvelutapahtuma-asiakirjan </w:t>
      </w:r>
      <w:proofErr w:type="spellStart"/>
      <w:r>
        <w:t>header</w:t>
      </w:r>
      <w:proofErr w:type="spellEnd"/>
      <w:r>
        <w:t xml:space="preserve">-tietoihin tiedon huoltajille luovuttamisen kiellon tilanteesta [LM5, LK13]. </w:t>
      </w:r>
    </w:p>
    <w:p w14:paraId="3663E746" w14:textId="77777777" w:rsidR="00CD7407" w:rsidRDefault="00CD7407" w:rsidP="00CD7407">
      <w:pPr>
        <w:pStyle w:val="Leipteksti"/>
      </w:pPr>
    </w:p>
    <w:p w14:paraId="31AC3994" w14:textId="39E6E491" w:rsidR="00CD7407" w:rsidRDefault="00CD7407" w:rsidP="00CD7407">
      <w:pPr>
        <w:pStyle w:val="Numeroituluettelo"/>
      </w:pPr>
      <w:r>
        <w:t xml:space="preserve">Järjestelmä muodostaa valituista tiedoista arkistoitavan CDA R2 -asiakirjan seuraavilla periaatteilla [V1, LM2] </w:t>
      </w:r>
    </w:p>
    <w:p w14:paraId="3729B1BE" w14:textId="75C28CFC" w:rsidR="00CD7407" w:rsidRDefault="00CD7407" w:rsidP="003E6853">
      <w:pPr>
        <w:pStyle w:val="Luettelokappale"/>
        <w:numPr>
          <w:ilvl w:val="0"/>
          <w:numId w:val="48"/>
        </w:numPr>
      </w:pPr>
      <w:r>
        <w:t>Palvelutapahtuma-asiakirja merkitään aina ensisijaiseksi asiakirjaksi ja sen tulee olla sisältöosaltaan ns. tyhjä asiakirja, eli se ei saa sisältää hoidollista tietoa, vaikka sisältääkin potilaan tunnistetiedot</w:t>
      </w:r>
    </w:p>
    <w:p w14:paraId="55948ABB" w14:textId="72C10B3C" w:rsidR="00CD7407" w:rsidRDefault="00CD7407" w:rsidP="003E6853">
      <w:pPr>
        <w:pStyle w:val="Luettelokappale"/>
        <w:numPr>
          <w:ilvl w:val="0"/>
          <w:numId w:val="48"/>
        </w:numPr>
      </w:pPr>
      <w:r>
        <w:t xml:space="preserve">Asiakirjan rakenne noudattaa yleistä ”Potilastiedon arkiston kertomus ja lomakkeet” -oppaan rakennetta </w:t>
      </w:r>
    </w:p>
    <w:p w14:paraId="3E9B176D" w14:textId="72054F50" w:rsidR="00CD7407" w:rsidRDefault="00CD7407" w:rsidP="003E6853">
      <w:pPr>
        <w:pStyle w:val="Luettelokappale"/>
        <w:numPr>
          <w:ilvl w:val="0"/>
          <w:numId w:val="48"/>
        </w:numPr>
      </w:pPr>
      <w:r>
        <w:t xml:space="preserve">Asiakirjalle täydennetään kuvailutiedot kuvailutietojen määrittelyn mukaisesti [LM5] </w:t>
      </w:r>
    </w:p>
    <w:p w14:paraId="30697391" w14:textId="7CE31C4B" w:rsidR="003E6853" w:rsidRDefault="00CD7407" w:rsidP="003E6853">
      <w:pPr>
        <w:pStyle w:val="Luettelokappale"/>
        <w:numPr>
          <w:ilvl w:val="0"/>
          <w:numId w:val="48"/>
        </w:numPr>
      </w:pPr>
      <w:r>
        <w:t xml:space="preserve">Lisäksi tilanteessa </w:t>
      </w:r>
      <w:proofErr w:type="gramStart"/>
      <w:r>
        <w:t>B  (</w:t>
      </w:r>
      <w:proofErr w:type="gramEnd"/>
      <w:r>
        <w:t>ostopalvelun järjestäjä):</w:t>
      </w:r>
    </w:p>
    <w:p w14:paraId="1C0FA9BD" w14:textId="2F747BAA" w:rsidR="00CD7407" w:rsidRDefault="00CD7407" w:rsidP="00CD7407">
      <w:pPr>
        <w:pStyle w:val="Leipteksti"/>
        <w:ind w:left="2478"/>
      </w:pPr>
      <w:r>
        <w:t xml:space="preserve">Järjestelmä tuottaa palvelutapahtumalle ostopalvelun valtuutuksen tunnisteen [LM2].  Jos palvelutapahtuman tuottamiseen liittyy useampi palveluntuottaja, kaikkien palvelutapahtumaan liittyvien ostopalvelun tuottajien ostopalvelun valtuutuksien tunnisteet lisätään palvelutapahtumalle. Palvelutapahtumaan </w:t>
      </w:r>
      <w:r>
        <w:lastRenderedPageBreak/>
        <w:t>lisättyjen ostopalvelun valtuutusten täytyy koskea eri palveluntuottajia. Palvelutapahtumaan lisättyjen ostopalvelun valtuutusten tulee olla esiehdon 2 mukaisia.</w:t>
      </w:r>
    </w:p>
    <w:p w14:paraId="22B8EF1E" w14:textId="676036C9" w:rsidR="003E6853" w:rsidRDefault="003E6853" w:rsidP="003E6853">
      <w:pPr>
        <w:pStyle w:val="Luettelokappale"/>
        <w:numPr>
          <w:ilvl w:val="0"/>
          <w:numId w:val="48"/>
        </w:numPr>
      </w:pPr>
      <w:r>
        <w:t xml:space="preserve">Lisäksi tilanteessa C (ostopalvelun tuottaja): </w:t>
      </w:r>
    </w:p>
    <w:p w14:paraId="41EA8CFC" w14:textId="3AD18979" w:rsidR="00CD7407" w:rsidRDefault="00CD7407" w:rsidP="00D54165">
      <w:pPr>
        <w:pStyle w:val="Luettelokappale"/>
        <w:numPr>
          <w:ilvl w:val="1"/>
          <w:numId w:val="5"/>
        </w:numPr>
      </w:pPr>
      <w:r>
        <w:t>Asiakirjan tuottaja on asiakirjan tuottanut organisaatio</w:t>
      </w:r>
    </w:p>
    <w:p w14:paraId="5E2F8945" w14:textId="2436F3C2" w:rsidR="00CD7407" w:rsidRDefault="00CD7407" w:rsidP="00D54165">
      <w:pPr>
        <w:pStyle w:val="Luettelokappale"/>
        <w:numPr>
          <w:ilvl w:val="1"/>
          <w:numId w:val="5"/>
        </w:numPr>
      </w:pPr>
      <w:r>
        <w:t xml:space="preserve">Rekisterinpitäjä ja rekisteri ovat ostopalvelun järjestäjän ostopalvelun valtuutuksessa ilmoittamat rekisterinpitäjä ja rekisteri </w:t>
      </w:r>
    </w:p>
    <w:p w14:paraId="60B20138" w14:textId="6851E5B0" w:rsidR="00CD7407" w:rsidRDefault="00CD7407" w:rsidP="00D54165">
      <w:pPr>
        <w:pStyle w:val="Luettelokappale"/>
        <w:numPr>
          <w:ilvl w:val="1"/>
          <w:numId w:val="5"/>
        </w:numPr>
      </w:pPr>
      <w:r>
        <w:t>Hoitotapahtumaan osallistunut palveluyksikkö on tuottajan palveluyksikkö</w:t>
      </w:r>
    </w:p>
    <w:p w14:paraId="27E5A36D" w14:textId="3A7E1085" w:rsidR="00CD7407" w:rsidRDefault="00CD7407" w:rsidP="00D54165">
      <w:pPr>
        <w:pStyle w:val="Luettelokappale"/>
        <w:numPr>
          <w:ilvl w:val="1"/>
          <w:numId w:val="5"/>
        </w:numPr>
      </w:pPr>
      <w:r>
        <w:t>Potilaskohtaisessa ostopalvelussa kirjataan lisäksi viimeisimmäksi palveluyksiköksi ostopalvelun valtuutuksessa määritellyn ostopalvelun järjestäjän palveluyksikkö (annetaan myös väestötasoisessa ostopalvelussa, jos saatavilla)</w:t>
      </w:r>
    </w:p>
    <w:p w14:paraId="2FBB5D86" w14:textId="7FC5F417" w:rsidR="00CD7407" w:rsidRDefault="00CD7407" w:rsidP="00D54165">
      <w:pPr>
        <w:pStyle w:val="Luettelokappale"/>
        <w:numPr>
          <w:ilvl w:val="1"/>
          <w:numId w:val="5"/>
        </w:numPr>
      </w:pPr>
      <w:r>
        <w:t xml:space="preserve">Järjestelmä tuottaa palvelutapahtumalle ostopalvelun valtuutuksen tunnisteen [LM2]. Yksilöidyn valtuutuksen tulee olla esiehdon 3 mukainen. </w:t>
      </w:r>
    </w:p>
    <w:p w14:paraId="41FF97C0" w14:textId="61B633E4" w:rsidR="00CD7407" w:rsidRDefault="00CD7407" w:rsidP="00CD7407">
      <w:pPr>
        <w:pStyle w:val="Numeroituluettelo"/>
      </w:pPr>
      <w:r>
        <w:t>Järjestelmä allekirjoittaa asiakirjan järjestelmäallekirjoitus-varmenteella [V2, LM3]</w:t>
      </w:r>
    </w:p>
    <w:p w14:paraId="056D71D4" w14:textId="5AF2E6F1" w:rsidR="00CD7407" w:rsidRDefault="00CD7407" w:rsidP="00CD7407">
      <w:pPr>
        <w:pStyle w:val="Numeroituluettelo"/>
      </w:pPr>
      <w:r>
        <w:t xml:space="preserve">Järjestelmä tallentaa tiedon siitä, mikä palvelutapahtuma tiedosta muodostettiin [V3] </w:t>
      </w:r>
    </w:p>
    <w:p w14:paraId="52B473A8" w14:textId="4D0B71B8" w:rsidR="00CD7407" w:rsidRDefault="00CD7407" w:rsidP="00C33701">
      <w:pPr>
        <w:pStyle w:val="Numeroituluettelo"/>
        <w:spacing w:after="0"/>
      </w:pPr>
      <w:r>
        <w:t xml:space="preserve">Järjestelmä arkistoi asiakirjan alikäyttötapauksen Arkistoi asiakirja mukaisesti [V4] </w:t>
      </w:r>
    </w:p>
    <w:p w14:paraId="6FC5E339" w14:textId="03E7D1B8" w:rsidR="00CD7407" w:rsidRDefault="00CD7407" w:rsidP="003E6853">
      <w:pPr>
        <w:pStyle w:val="Luettelokappale"/>
        <w:numPr>
          <w:ilvl w:val="0"/>
          <w:numId w:val="48"/>
        </w:numPr>
      </w:pPr>
      <w:r>
        <w:t>MR-sanoma on RCMR_IN100002FI01</w:t>
      </w:r>
    </w:p>
    <w:p w14:paraId="71969381" w14:textId="11F110A5" w:rsidR="003E6853" w:rsidRDefault="00CD7407" w:rsidP="003E6853">
      <w:pPr>
        <w:pStyle w:val="Luettelokappale"/>
        <w:numPr>
          <w:ilvl w:val="0"/>
          <w:numId w:val="48"/>
        </w:numPr>
      </w:pPr>
      <w:r>
        <w:t xml:space="preserve">Palvelupyyntö on [LK3] </w:t>
      </w:r>
    </w:p>
    <w:p w14:paraId="59E5B6E0" w14:textId="12F3E1F5" w:rsidR="00CD7407" w:rsidRDefault="00CD7407" w:rsidP="00D54165">
      <w:pPr>
        <w:pStyle w:val="Luettelokappale"/>
        <w:numPr>
          <w:ilvl w:val="1"/>
          <w:numId w:val="5"/>
        </w:numPr>
      </w:pPr>
      <w:r>
        <w:t>PPA, Potilasasiakirjojen arkistointi</w:t>
      </w:r>
    </w:p>
    <w:p w14:paraId="77896D9B" w14:textId="77777777" w:rsidR="003E6853" w:rsidRDefault="003E6853" w:rsidP="003E6853">
      <w:pPr>
        <w:pStyle w:val="Luettelokappale"/>
        <w:numPr>
          <w:ilvl w:val="0"/>
          <w:numId w:val="48"/>
        </w:numPr>
      </w:pPr>
      <w:r>
        <w:t xml:space="preserve">Kun kyseessä on alaikäinen henkilö, järjestelmä tuottaa arkistointisanomalle palvelutapahtuman metatietoihin tiedon huoltajille luovuttamisen kiellon tilanteesta [LM4, LK13]. </w:t>
      </w:r>
    </w:p>
    <w:p w14:paraId="31303AE3" w14:textId="77777777" w:rsidR="003E6853" w:rsidRDefault="003E6853" w:rsidP="003E6853"/>
    <w:p w14:paraId="595C48CF" w14:textId="7DD4D68F" w:rsidR="00CD7407" w:rsidRDefault="00CD7407" w:rsidP="00CD7407">
      <w:pPr>
        <w:pStyle w:val="Numeroituluettelo"/>
      </w:pPr>
      <w:r>
        <w:t>Järjestelmä tallentaa tiedon siitä, että asiakirja on arkistoitu [V3]</w:t>
      </w:r>
    </w:p>
    <w:p w14:paraId="6E081727" w14:textId="79ACF066" w:rsidR="00CD7407" w:rsidRDefault="00CD7407" w:rsidP="00CD7407">
      <w:pPr>
        <w:pStyle w:val="Numeroituluettelo"/>
      </w:pPr>
      <w:r>
        <w:t>Käyttötapaus päättyy.</w:t>
      </w:r>
    </w:p>
    <w:p w14:paraId="7A8F6120" w14:textId="71FE0138" w:rsidR="00CD7407" w:rsidRDefault="00CD7407" w:rsidP="00CD7407">
      <w:pPr>
        <w:pStyle w:val="Otsikko2"/>
      </w:pPr>
      <w:r>
        <w:t>Virhetilanteet</w:t>
      </w:r>
    </w:p>
    <w:p w14:paraId="4CF63F52" w14:textId="77777777" w:rsidR="00CD7407" w:rsidRDefault="00CD7407" w:rsidP="00CD7407">
      <w:pPr>
        <w:pStyle w:val="Leipteksti"/>
        <w:spacing w:after="0"/>
      </w:pPr>
      <w:r>
        <w:t>V1 Asiakirjan muodostaminen ei onnistu. Järjestelmä tallentaa tiedon virhetilanteesta jatkokäsittelyä varten. Käyttötapaus päättyy.</w:t>
      </w:r>
    </w:p>
    <w:p w14:paraId="1DE81910" w14:textId="77777777" w:rsidR="00CD7407" w:rsidRDefault="00CD7407" w:rsidP="00CD7407">
      <w:pPr>
        <w:pStyle w:val="Leipteksti"/>
        <w:spacing w:after="0"/>
      </w:pPr>
      <w:r>
        <w:t>V2 Asiakirjan allekirjoittaminen ei onnistu. Järjestelmä tallentaa tiedon virhetilanteesta jatkokäsittelyä varten. Käyttötapaus päättyy.</w:t>
      </w:r>
    </w:p>
    <w:p w14:paraId="6C164058" w14:textId="77777777" w:rsidR="00CD7407" w:rsidRDefault="00CD7407" w:rsidP="00CD7407">
      <w:pPr>
        <w:pStyle w:val="Leipteksti"/>
        <w:spacing w:after="0"/>
      </w:pPr>
      <w:r>
        <w:lastRenderedPageBreak/>
        <w:t>V3 Tallennus ei onnistu. Järjestelmä tallentaa tiedon virhetilanteesta jatkokäsittelyä varten. Käyttötapaus päättyy.</w:t>
      </w:r>
    </w:p>
    <w:p w14:paraId="177D49B9" w14:textId="77777777" w:rsidR="00054303" w:rsidRDefault="00CD7407" w:rsidP="00780943">
      <w:pPr>
        <w:pStyle w:val="Leipteksti"/>
        <w:spacing w:after="0"/>
      </w:pPr>
      <w:r>
        <w:t>V4 Arkistointi ei onnistu. Järjestelmä tallentaa tiedon virhetilanteesta ja toimii Arkiston palauttaman virheilmoituksen mukaisesti. Käyttötapaus päättyy.</w:t>
      </w:r>
    </w:p>
    <w:p w14:paraId="1244A25C" w14:textId="77777777" w:rsidR="00054303" w:rsidRDefault="00054303" w:rsidP="00780943">
      <w:pPr>
        <w:pStyle w:val="Leipteksti"/>
        <w:spacing w:after="0"/>
      </w:pPr>
    </w:p>
    <w:p w14:paraId="3EC4B10B" w14:textId="77777777" w:rsidR="00054303" w:rsidRDefault="00054303" w:rsidP="00054303">
      <w:pPr>
        <w:pStyle w:val="Otsikko2"/>
      </w:pPr>
      <w:r>
        <w:t>Lisätiedot</w:t>
      </w:r>
    </w:p>
    <w:p w14:paraId="2A117B99" w14:textId="1AC8C26C" w:rsidR="00CD7407" w:rsidRPr="00CD7407" w:rsidRDefault="00054303" w:rsidP="00054303">
      <w:pPr>
        <w:pStyle w:val="Leipteksti"/>
        <w:spacing w:after="0"/>
      </w:pPr>
      <w:r w:rsidRPr="00AE6A59">
        <w:t>LT1 Ostopalveluratkaisun siirtymäaikana sallitaan palvelutapahtuman tallennus ostopalvelutilanteessa myös ilman palvelutapahtumaan liitettyä ostopalvelun valtuutuksen tunnistetta.</w:t>
      </w:r>
      <w:r w:rsidR="00076B9B">
        <w:br w:type="page"/>
      </w:r>
    </w:p>
    <w:p w14:paraId="6C3D6B85" w14:textId="30CB7FCB" w:rsidR="009A4BBC" w:rsidRDefault="00AE6A59" w:rsidP="00AE6A59">
      <w:pPr>
        <w:pStyle w:val="Otsikko1"/>
      </w:pPr>
      <w:bookmarkStart w:id="223" w:name="_Toc89418295"/>
      <w:r w:rsidRPr="00AE6A59">
        <w:lastRenderedPageBreak/>
        <w:t>Arkistoi palvelutapahtuma-asiakirja</w:t>
      </w:r>
      <w:bookmarkEnd w:id="223"/>
    </w:p>
    <w:p w14:paraId="4B3F25D5" w14:textId="48512B12" w:rsidR="009F703C" w:rsidRDefault="009F703C" w:rsidP="009F703C">
      <w:pPr>
        <w:pStyle w:val="Otsikko2"/>
      </w:pPr>
      <w:r w:rsidRPr="009F703C">
        <w:t>Käyttötapauksen yleiskuvaus ja lopputulos</w:t>
      </w:r>
    </w:p>
    <w:p w14:paraId="3B23175F" w14:textId="77777777" w:rsidR="00AE6A59" w:rsidRDefault="00AE6A59" w:rsidP="00AE6A59">
      <w:pPr>
        <w:pStyle w:val="Leipteksti"/>
      </w:pPr>
      <w:r>
        <w:t>Käyttötapaus kuvaa uuden palvelutapahtuman arkistointitilanteet:</w:t>
      </w:r>
    </w:p>
    <w:p w14:paraId="4C445FAB" w14:textId="51C86CF7" w:rsidR="00AE6A59" w:rsidRDefault="00AE6A59" w:rsidP="00D54165">
      <w:pPr>
        <w:pStyle w:val="Leipteksti"/>
        <w:numPr>
          <w:ilvl w:val="0"/>
          <w:numId w:val="7"/>
        </w:numPr>
        <w:spacing w:after="0"/>
      </w:pPr>
      <w:r>
        <w:t>Palvelutapahtuman arkistointi organisaation omaan rekisteriin</w:t>
      </w:r>
    </w:p>
    <w:p w14:paraId="7616F9E3" w14:textId="4B0007AF" w:rsidR="00AE6A59" w:rsidRDefault="00AE6A59" w:rsidP="00D54165">
      <w:pPr>
        <w:pStyle w:val="Leipteksti"/>
        <w:numPr>
          <w:ilvl w:val="0"/>
          <w:numId w:val="7"/>
        </w:numPr>
        <w:spacing w:after="0"/>
      </w:pPr>
      <w:r>
        <w:t xml:space="preserve">Palvelutapahtuman arkistointi organisaation omaan rekisteriin vanhojen asiakirjojen arkistointia varten. Palvelutapahtumat vanhojen asiakirjojen arkistointia varten arkistoidaan ensisijaisesti massa-arkistointina. Tarvittaessa palvelutapahtuma voidaan arkistoida potilastietojärjestelmästä sanomarajapinnan kautta Potilastiedon arkistoon tämän käyttötapauksen mukaisesti. </w:t>
      </w:r>
    </w:p>
    <w:p w14:paraId="6A7D6057" w14:textId="51650CCB" w:rsidR="00AE6A59" w:rsidRDefault="00AE6A59" w:rsidP="00D54165">
      <w:pPr>
        <w:pStyle w:val="Leipteksti"/>
        <w:numPr>
          <w:ilvl w:val="0"/>
          <w:numId w:val="7"/>
        </w:numPr>
        <w:spacing w:after="0"/>
      </w:pPr>
      <w:r>
        <w:t>Palvelutapahtuman arkistointi rekisterinpitäjän omaan rekisteriin ostopalvelutilannetta varten ostopalvelun järjestäjänä.</w:t>
      </w:r>
    </w:p>
    <w:p w14:paraId="45107EA5" w14:textId="4FBF0B3F" w:rsidR="00275338" w:rsidRDefault="00AE6A59" w:rsidP="00D54165">
      <w:pPr>
        <w:pStyle w:val="Leipteksti"/>
        <w:numPr>
          <w:ilvl w:val="0"/>
          <w:numId w:val="7"/>
        </w:numPr>
        <w:spacing w:after="0"/>
      </w:pPr>
      <w:r>
        <w:t xml:space="preserve">Palvelutapahtuman arkistointi ostopalvelutilanteessa. Ostopalvelun tuottaja arkistoi palvelutapahtuman ostopalvelun järjestäjän rekisteriin. </w:t>
      </w:r>
    </w:p>
    <w:p w14:paraId="6F1F3F15" w14:textId="77777777" w:rsidR="00275338" w:rsidRDefault="00275338" w:rsidP="00275338">
      <w:pPr>
        <w:pStyle w:val="Leipteksti"/>
        <w:spacing w:after="0"/>
        <w:ind w:left="2138"/>
      </w:pPr>
    </w:p>
    <w:p w14:paraId="6CEE2C46" w14:textId="44247104" w:rsidR="00AE6A59" w:rsidRPr="00AE6A59" w:rsidRDefault="00AE6A59" w:rsidP="00AE6A59">
      <w:pPr>
        <w:pStyle w:val="Leipteksti"/>
      </w:pPr>
      <w:r>
        <w:t>Lopputuloksena palvelutapahtuman tuottanut organisaatio on muodostanut palvelutapahtuma-asiakirjan, se on arkistoitu Potilastiedon arkistoon ja potilastietojärjestelmässä on tieto arkistoinnista.</w:t>
      </w:r>
    </w:p>
    <w:p w14:paraId="5FF9E114" w14:textId="52882D73" w:rsidR="009F703C" w:rsidRDefault="009F703C" w:rsidP="009F703C">
      <w:pPr>
        <w:pStyle w:val="Otsikko2"/>
      </w:pPr>
      <w:r w:rsidRPr="009F703C">
        <w:t>Käyttäjäroolit</w:t>
      </w:r>
    </w:p>
    <w:p w14:paraId="61D86AC4" w14:textId="595B1F1E" w:rsidR="00AE6A59" w:rsidRDefault="00AE6A59" w:rsidP="00AE6A59">
      <w:pPr>
        <w:pStyle w:val="Numeroituluettelo"/>
      </w:pPr>
      <w:r>
        <w:t>Kantaan liittynyt järjestelmä, potilastietojärjestelmä, jatkossa Järjestelmä</w:t>
      </w:r>
    </w:p>
    <w:p w14:paraId="4D448924" w14:textId="0B52023E" w:rsidR="00AE6A59" w:rsidRPr="00AE6A59" w:rsidRDefault="00AE6A59" w:rsidP="00AE6A59">
      <w:pPr>
        <w:pStyle w:val="Numeroituluettelo"/>
      </w:pPr>
      <w:r>
        <w:t>Potilastiedon arkisto, Kanta-viestinvälitys, jatkossa Arkisto</w:t>
      </w:r>
    </w:p>
    <w:p w14:paraId="097AC46B" w14:textId="0CA4034F" w:rsidR="009F703C" w:rsidRDefault="009F703C" w:rsidP="009F703C">
      <w:pPr>
        <w:pStyle w:val="Otsikko2"/>
      </w:pPr>
      <w:r w:rsidRPr="009F703C">
        <w:t>Esiehdot</w:t>
      </w:r>
    </w:p>
    <w:p w14:paraId="6FB15D9A" w14:textId="34370266" w:rsidR="00AE6A59" w:rsidRDefault="00AE6A59" w:rsidP="00AE6A59">
      <w:pPr>
        <w:pStyle w:val="Numeroituluettelo"/>
      </w:pPr>
      <w:r>
        <w:t>Potilas, jolle on tarpeen tehdä palvelutapahtuma, on yksilöity järjestelmässä henkilötunnuksella tai tilapäivellä yksilöintitunnuksella [LM11]</w:t>
      </w:r>
    </w:p>
    <w:p w14:paraId="0260D80E" w14:textId="637A2CFB" w:rsidR="00AE6A59" w:rsidRDefault="00AE6A59" w:rsidP="00C33701">
      <w:pPr>
        <w:pStyle w:val="Numeroituluettelo"/>
        <w:spacing w:after="0"/>
      </w:pPr>
      <w:r>
        <w:t xml:space="preserve">Lisäksi tilanteessa C (ostopalvelun järjestäjä):   </w:t>
      </w:r>
    </w:p>
    <w:p w14:paraId="584D5558" w14:textId="03F26D86" w:rsidR="00AE6A59" w:rsidRDefault="00AE6A59" w:rsidP="003E6853">
      <w:pPr>
        <w:pStyle w:val="Luettelokappale"/>
        <w:numPr>
          <w:ilvl w:val="0"/>
          <w:numId w:val="49"/>
        </w:numPr>
      </w:pPr>
      <w:r>
        <w:t>Ostopalvelutilanteessa potilas on yksilöitävä virallisella henkilötunnuksella</w:t>
      </w:r>
    </w:p>
    <w:p w14:paraId="29CFFD05" w14:textId="0E232D3D" w:rsidR="00AE6A59" w:rsidRDefault="00AE6A59" w:rsidP="003E6853">
      <w:pPr>
        <w:pStyle w:val="Luettelokappale"/>
        <w:numPr>
          <w:ilvl w:val="0"/>
          <w:numId w:val="49"/>
        </w:numPr>
      </w:pPr>
      <w:r>
        <w:t>Ostopalvelun järjestäjän ark</w:t>
      </w:r>
      <w:r w:rsidR="00275338">
        <w:t xml:space="preserve">istoasiakirjat-rekisterissä on </w:t>
      </w:r>
      <w:r>
        <w:t>ostopalvelutilanteen mukainen ostopalvelun valtuutus.</w:t>
      </w:r>
    </w:p>
    <w:p w14:paraId="2B2A7073" w14:textId="28FEC735" w:rsidR="00AE6A59" w:rsidRDefault="00AE6A59" w:rsidP="00C33701">
      <w:pPr>
        <w:pStyle w:val="Numeroituluettelo"/>
        <w:spacing w:after="0"/>
      </w:pPr>
      <w:r>
        <w:t xml:space="preserve">Lisäksi tilanteessa D (ostopalvelun tuottaja):   </w:t>
      </w:r>
    </w:p>
    <w:p w14:paraId="1628B822" w14:textId="466D2B2A" w:rsidR="00AE6A59" w:rsidRDefault="00AE6A59" w:rsidP="003E6853">
      <w:pPr>
        <w:pStyle w:val="Luettelokappale"/>
        <w:numPr>
          <w:ilvl w:val="0"/>
          <w:numId w:val="50"/>
        </w:numPr>
      </w:pPr>
      <w:r>
        <w:t>Ostopalvelun järjestäjän arkistoasiakirjat-rekisterissä on ostopalvelun valtuutus, joka oikeuttaa ostopalvelun tuottajan arkistoimaan palvelutapahtuman ostopalvelun järjestäjän rekisteriin.</w:t>
      </w:r>
    </w:p>
    <w:p w14:paraId="332CA75A" w14:textId="23E42580" w:rsidR="00AE6A59" w:rsidRDefault="00AE6A59" w:rsidP="003E6853">
      <w:pPr>
        <w:pStyle w:val="Luettelokappale"/>
        <w:numPr>
          <w:ilvl w:val="0"/>
          <w:numId w:val="50"/>
        </w:numPr>
      </w:pPr>
      <w:r>
        <w:lastRenderedPageBreak/>
        <w:t>Ostopalvelun tuottajalla on tiedossa ostopalvelujen järjestäjän rekisteri, jota ostopalvelun valtuutus koskee ja johon asiakirjat arkistoidaan</w:t>
      </w:r>
    </w:p>
    <w:p w14:paraId="0B1FA766" w14:textId="09A47E5B" w:rsidR="00AE6A59" w:rsidRPr="00AE6A59" w:rsidRDefault="00AE6A59" w:rsidP="003E6853">
      <w:pPr>
        <w:pStyle w:val="Luettelokappale"/>
        <w:numPr>
          <w:ilvl w:val="0"/>
          <w:numId w:val="50"/>
        </w:numPr>
      </w:pPr>
      <w:r>
        <w:t>Ostopalvelun tuottajalla on tiedossa ostopalvelun valtuutuksen tunniste (LT1)</w:t>
      </w:r>
    </w:p>
    <w:p w14:paraId="4E72AAA2" w14:textId="6479DBA5" w:rsidR="009F703C" w:rsidRDefault="009F703C" w:rsidP="009F703C">
      <w:pPr>
        <w:pStyle w:val="Otsikko2"/>
      </w:pPr>
      <w:r w:rsidRPr="009F703C">
        <w:t>Normaali tapahtumankulku</w:t>
      </w:r>
    </w:p>
    <w:p w14:paraId="029522CB" w14:textId="01043B21" w:rsidR="00AE6A59" w:rsidRDefault="00AE6A59" w:rsidP="00C33701">
      <w:pPr>
        <w:pStyle w:val="Numeroituluettelo"/>
        <w:spacing w:after="0"/>
      </w:pPr>
      <w:r>
        <w:t xml:space="preserve">Järjestelmä tuottaa uuden palvelutapahtuman tarvitsemat tiedot </w:t>
      </w:r>
    </w:p>
    <w:p w14:paraId="2E647C12" w14:textId="195532DF" w:rsidR="00AE6A59" w:rsidRDefault="00AE6A59" w:rsidP="003E6853">
      <w:pPr>
        <w:pStyle w:val="Luettelokappale"/>
        <w:numPr>
          <w:ilvl w:val="0"/>
          <w:numId w:val="51"/>
        </w:numPr>
      </w:pPr>
      <w:r>
        <w:t>Järjestelmä tuottaa palvelutapahtumalle alkupäivän, mahdollisen loppupäivän sekä vähintään kaikki palvelutapahtuma-asiakirjalle pakolliset kuvailutiedot ja ne optionaaliset kuvailutiedot, joista potilastietojärjestelmällä on palvelutapahtumaan liittyvää tietoa.</w:t>
      </w:r>
    </w:p>
    <w:p w14:paraId="5FF88C77" w14:textId="26E277F7" w:rsidR="00AE6A59" w:rsidRDefault="00AE6A59" w:rsidP="003E6853">
      <w:pPr>
        <w:pStyle w:val="Luettelokappale"/>
        <w:numPr>
          <w:ilvl w:val="0"/>
          <w:numId w:val="51"/>
        </w:numPr>
      </w:pPr>
      <w:r>
        <w:t xml:space="preserve">Kun kyseessä on alaikäinen henkilö, järjestelmä tuottaa palvelutapahtuma-asiakirjan </w:t>
      </w:r>
      <w:proofErr w:type="spellStart"/>
      <w:r>
        <w:t>header</w:t>
      </w:r>
      <w:proofErr w:type="spellEnd"/>
      <w:r>
        <w:t xml:space="preserve">-tietoihin tiedon huoltajille luovuttamisen kiellon tilanteesta [LM5, LK13]. </w:t>
      </w:r>
    </w:p>
    <w:p w14:paraId="5D319E79" w14:textId="61038DCE" w:rsidR="00AE6A59" w:rsidRDefault="00AE6A59" w:rsidP="003E6853">
      <w:pPr>
        <w:pStyle w:val="Luettelokappale"/>
        <w:numPr>
          <w:ilvl w:val="0"/>
          <w:numId w:val="51"/>
        </w:numPr>
      </w:pPr>
      <w:r>
        <w:t xml:space="preserve">Lisäksi tilanteessa B (vanhat asiakirjat): </w:t>
      </w:r>
    </w:p>
    <w:p w14:paraId="539981B7" w14:textId="0517B1CC" w:rsidR="00AE6A59" w:rsidRDefault="00AE6A59" w:rsidP="00D54165">
      <w:pPr>
        <w:pStyle w:val="Luettelokappale"/>
        <w:numPr>
          <w:ilvl w:val="1"/>
          <w:numId w:val="5"/>
        </w:numPr>
      </w:pPr>
      <w:r>
        <w:t>Palvelutapahtumalle voidaan asettaa alkupäiväksi vuoden ensimmäinen päivä ja loppupäiväksi vuoden viimeinen päivä. Tarkempia päivämääriä voidaan käyttää, jos ne tiedetään.</w:t>
      </w:r>
    </w:p>
    <w:p w14:paraId="431229B0" w14:textId="1F8EA247" w:rsidR="00AE6A59" w:rsidRDefault="00AE6A59" w:rsidP="00C33701">
      <w:pPr>
        <w:pStyle w:val="Numeroituluettelo"/>
        <w:spacing w:after="0"/>
      </w:pPr>
      <w:r>
        <w:t xml:space="preserve">Järjestelmä muodostaa valituista tiedoista arkistoitavan CDA R2 -asiakirjan seuraavilla periaatteilla [V1, LM2] </w:t>
      </w:r>
    </w:p>
    <w:p w14:paraId="2AD62778" w14:textId="52DBBF90" w:rsidR="00AE6A59" w:rsidRDefault="00AE6A59" w:rsidP="003E6853">
      <w:pPr>
        <w:pStyle w:val="Luettelokappale"/>
        <w:numPr>
          <w:ilvl w:val="0"/>
          <w:numId w:val="52"/>
        </w:numPr>
      </w:pPr>
      <w:r>
        <w:t>Palvelutapahtuma-asiakirja merkitään aina ensisijaiseksi asiakirjaksi ja sen tulee olla sisältöosaltaan ns. tyhjä asiakirja, eli se ei saa sisältää hoidollista tietoa, vaikka sisältääkin potilaan tunnistetiedot</w:t>
      </w:r>
    </w:p>
    <w:p w14:paraId="74B4FAF6" w14:textId="470B8CC3" w:rsidR="00AE6A59" w:rsidRDefault="00AE6A59" w:rsidP="003E6853">
      <w:pPr>
        <w:pStyle w:val="Luettelokappale"/>
        <w:numPr>
          <w:ilvl w:val="0"/>
          <w:numId w:val="52"/>
        </w:numPr>
      </w:pPr>
      <w:r>
        <w:t xml:space="preserve">Asiakirjan rakenne noudattaa yleistä ”Potilastiedon arkiston kertomus ja lomakkeet” -oppaan rakennetta </w:t>
      </w:r>
    </w:p>
    <w:p w14:paraId="5E0C9D6F" w14:textId="2B52464B" w:rsidR="00AE6A59" w:rsidRDefault="00AE6A59" w:rsidP="003E6853">
      <w:pPr>
        <w:pStyle w:val="Luettelokappale"/>
        <w:numPr>
          <w:ilvl w:val="0"/>
          <w:numId w:val="52"/>
        </w:numPr>
      </w:pPr>
      <w:r>
        <w:t xml:space="preserve">Asiakirjalle täydennetään kuvailutiedot kuvailutietojen määrittelyn mukaisesti [LM5] </w:t>
      </w:r>
    </w:p>
    <w:p w14:paraId="2E4FE248" w14:textId="1508836D" w:rsidR="0002303F" w:rsidRDefault="00AE6A59" w:rsidP="0002303F">
      <w:pPr>
        <w:pStyle w:val="Luettelokappale"/>
        <w:numPr>
          <w:ilvl w:val="0"/>
          <w:numId w:val="52"/>
        </w:numPr>
      </w:pPr>
      <w:r>
        <w:t xml:space="preserve">Lisäksi tilanteessa B (vanhat asiakirjat): </w:t>
      </w:r>
    </w:p>
    <w:p w14:paraId="24C9F6D7" w14:textId="19264A11" w:rsidR="00AE6A59" w:rsidRDefault="00AE6A59" w:rsidP="00D54165">
      <w:pPr>
        <w:pStyle w:val="Luettelokappale"/>
        <w:numPr>
          <w:ilvl w:val="1"/>
          <w:numId w:val="5"/>
        </w:numPr>
      </w:pPr>
      <w:r>
        <w:t xml:space="preserve">Palvelutapahtuma-asiakirjan </w:t>
      </w:r>
      <w:proofErr w:type="spellStart"/>
      <w:r>
        <w:t>header</w:t>
      </w:r>
      <w:proofErr w:type="spellEnd"/>
      <w:r>
        <w:t>-tietoihin asetetaan kuvailutiedon arvo hl7</w:t>
      </w:r>
      <w:proofErr w:type="gramStart"/>
      <w:r>
        <w:t>fi:typeCode</w:t>
      </w:r>
      <w:proofErr w:type="gramEnd"/>
      <w:r>
        <w:t xml:space="preserve">@code=”1”  </w:t>
      </w:r>
    </w:p>
    <w:p w14:paraId="4A829606" w14:textId="22F24199" w:rsidR="0002303F" w:rsidRDefault="0002303F" w:rsidP="0002303F">
      <w:pPr>
        <w:pStyle w:val="Luettelokappale"/>
        <w:numPr>
          <w:ilvl w:val="0"/>
          <w:numId w:val="52"/>
        </w:numPr>
      </w:pPr>
      <w:r>
        <w:t xml:space="preserve">Lisäksi tilanteessa </w:t>
      </w:r>
      <w:proofErr w:type="gramStart"/>
      <w:r>
        <w:t>C  (</w:t>
      </w:r>
      <w:proofErr w:type="gramEnd"/>
      <w:r>
        <w:t>ostopalvelun järjestäjä):</w:t>
      </w:r>
    </w:p>
    <w:p w14:paraId="2DD41BCD" w14:textId="6DBB6E47" w:rsidR="00AE6A59" w:rsidRDefault="00AE6A59" w:rsidP="00D54165">
      <w:pPr>
        <w:pStyle w:val="Luettelokappale"/>
        <w:numPr>
          <w:ilvl w:val="1"/>
          <w:numId w:val="5"/>
        </w:numPr>
      </w:pPr>
      <w:r>
        <w:t>Järjestelmä tuottaa palvelutapahtumalle ostopalvelun valtuutuksen tunnisteen [LM2] [LT1].  Jos palvelutapahtuman tuottamiseen liittyy useampi palveluntuottaja, kaikkien palvelutapahtumaan liittyvien ostopalvelun tuottajien ostopalvelun valtuutuksien tunnisteet lisätään palvelutapahtumalle. Palvelutapahtumaan lisättyjen ostopalvelun valtuutusten täytyy koskea eri palveluntuottajia.</w:t>
      </w:r>
    </w:p>
    <w:p w14:paraId="3D3B4F54" w14:textId="24EF70CE" w:rsidR="00AE6A59" w:rsidRDefault="00AE6A59" w:rsidP="0002303F">
      <w:pPr>
        <w:pStyle w:val="Luettelokappale"/>
        <w:numPr>
          <w:ilvl w:val="0"/>
          <w:numId w:val="52"/>
        </w:numPr>
      </w:pPr>
      <w:r>
        <w:lastRenderedPageBreak/>
        <w:t xml:space="preserve">Lisäksi tilanteessa D (ostopalvelun tuottaja): </w:t>
      </w:r>
    </w:p>
    <w:p w14:paraId="275F2AC6" w14:textId="03487654" w:rsidR="00AE6A59" w:rsidRDefault="00AE6A59" w:rsidP="00D54165">
      <w:pPr>
        <w:pStyle w:val="Luettelokappale"/>
        <w:numPr>
          <w:ilvl w:val="1"/>
          <w:numId w:val="5"/>
        </w:numPr>
      </w:pPr>
      <w:r>
        <w:t>Asiakirjan tuottaja on asiakirjan tuottanut organisaatio</w:t>
      </w:r>
    </w:p>
    <w:p w14:paraId="08F8BEEE" w14:textId="7C6A9C0B" w:rsidR="00AE6A59" w:rsidRDefault="00AE6A59" w:rsidP="00D54165">
      <w:pPr>
        <w:pStyle w:val="Luettelokappale"/>
        <w:numPr>
          <w:ilvl w:val="1"/>
          <w:numId w:val="5"/>
        </w:numPr>
      </w:pPr>
      <w:r>
        <w:t xml:space="preserve">Rekisterinpitäjä ja rekisteri ovat ostopalvelun järjestäjän ostopalvelun valtuutuksessa ilmoittamat rekisterinpitäjä ja rekisteri </w:t>
      </w:r>
    </w:p>
    <w:p w14:paraId="49C17180" w14:textId="64584150" w:rsidR="00AE6A59" w:rsidRDefault="00AE6A59" w:rsidP="00D54165">
      <w:pPr>
        <w:pStyle w:val="Luettelokappale"/>
        <w:numPr>
          <w:ilvl w:val="1"/>
          <w:numId w:val="5"/>
        </w:numPr>
      </w:pPr>
      <w:r>
        <w:t>Hoitotapahtumaan osallistunut palveluyksikkö on tuottajan palveluyksikkö</w:t>
      </w:r>
    </w:p>
    <w:p w14:paraId="1D2C0874" w14:textId="1B56BA62" w:rsidR="00AE6A59" w:rsidRDefault="00AE6A59" w:rsidP="00D54165">
      <w:pPr>
        <w:pStyle w:val="Luettelokappale"/>
        <w:numPr>
          <w:ilvl w:val="1"/>
          <w:numId w:val="5"/>
        </w:numPr>
      </w:pPr>
      <w:r>
        <w:t>Potilaskohtaisessa ostopalvelussa kirjataan lisäksi viimeisimmäksi palveluyksiköksi ostopalvelun valtuutuksessa määritellyn ostopalvelun järjestäjän palveluyksikkö (annetaan myös väestötasoisessa ostopalvelussa, jos saatavilla)</w:t>
      </w:r>
    </w:p>
    <w:p w14:paraId="3D4D1286" w14:textId="54516D2F" w:rsidR="00AE6A59" w:rsidRDefault="00AE6A59" w:rsidP="00D54165">
      <w:pPr>
        <w:pStyle w:val="Luettelokappale"/>
        <w:numPr>
          <w:ilvl w:val="1"/>
          <w:numId w:val="5"/>
        </w:numPr>
      </w:pPr>
      <w:r>
        <w:t>Järjestelmä tuottaa palvelutapahtumalle ostopalvelun valtuutuksen tunnisteen [LM</w:t>
      </w:r>
      <w:proofErr w:type="gramStart"/>
      <w:r>
        <w:t>2][</w:t>
      </w:r>
      <w:proofErr w:type="gramEnd"/>
      <w:r>
        <w:t>LT1]. Yksilöidyn valtuutuksen tulee olla esiehdon 3 mukainen.</w:t>
      </w:r>
    </w:p>
    <w:p w14:paraId="50CC63FD" w14:textId="1373F9DA" w:rsidR="00AE6A59" w:rsidRDefault="00AE6A59" w:rsidP="00AE6A59">
      <w:pPr>
        <w:pStyle w:val="Numeroituluettelo"/>
      </w:pPr>
      <w:r>
        <w:t>Järjestelmä allekirjoittaa asiakirjan järjestelmäallekirjoitus-varmenteella [V2, LM3]</w:t>
      </w:r>
    </w:p>
    <w:p w14:paraId="4C24BB6C" w14:textId="71542021" w:rsidR="00AE6A59" w:rsidRDefault="00AE6A59" w:rsidP="00AE6A59">
      <w:pPr>
        <w:pStyle w:val="Numeroituluettelo"/>
      </w:pPr>
      <w:r>
        <w:t xml:space="preserve">Järjestelmä tallentaa tiedon siitä, mikä palvelutapahtuma tiedosta muodostettiin [V3] </w:t>
      </w:r>
    </w:p>
    <w:p w14:paraId="38370842" w14:textId="48D707A5" w:rsidR="00AE6A59" w:rsidRDefault="00AE6A59" w:rsidP="00C33701">
      <w:pPr>
        <w:pStyle w:val="Numeroituluettelo"/>
        <w:spacing w:after="0"/>
      </w:pPr>
      <w:r>
        <w:t xml:space="preserve">Järjestelmä arkistoi asiakirjan alikäyttötapauksen Arkistoi asiakirja mukaisesti [V4] </w:t>
      </w:r>
    </w:p>
    <w:p w14:paraId="3244A6A4" w14:textId="4BAEBF59" w:rsidR="00AE6A59" w:rsidRDefault="00AE6A59" w:rsidP="0002303F">
      <w:pPr>
        <w:pStyle w:val="Luettelokappale"/>
        <w:numPr>
          <w:ilvl w:val="0"/>
          <w:numId w:val="52"/>
        </w:numPr>
      </w:pPr>
      <w:r>
        <w:t>MR-sanoma on RCMR_IN100002FI01</w:t>
      </w:r>
    </w:p>
    <w:p w14:paraId="0EB9B32E" w14:textId="7C88F6C3" w:rsidR="00AE6A59" w:rsidRDefault="00AE6A59" w:rsidP="0002303F">
      <w:pPr>
        <w:pStyle w:val="Luettelokappale"/>
        <w:numPr>
          <w:ilvl w:val="0"/>
          <w:numId w:val="52"/>
        </w:numPr>
      </w:pPr>
      <w:r>
        <w:t xml:space="preserve">Palvelupyyntö on [LK3] </w:t>
      </w:r>
    </w:p>
    <w:p w14:paraId="051B97C6" w14:textId="17BAD25B" w:rsidR="00AE6A59" w:rsidRDefault="00AE6A59" w:rsidP="00D54165">
      <w:pPr>
        <w:pStyle w:val="Luettelokappale"/>
        <w:numPr>
          <w:ilvl w:val="1"/>
          <w:numId w:val="5"/>
        </w:numPr>
      </w:pPr>
      <w:r>
        <w:t>tilanteessa A (arkistointi omaan rekisteriin): PP1, Palvelunantajan omien asiakirjojen arkistointi</w:t>
      </w:r>
    </w:p>
    <w:p w14:paraId="0E9A32EA" w14:textId="4956BE82" w:rsidR="00AE6A59" w:rsidRDefault="00AE6A59" w:rsidP="00D54165">
      <w:pPr>
        <w:pStyle w:val="Luettelokappale"/>
        <w:numPr>
          <w:ilvl w:val="1"/>
          <w:numId w:val="5"/>
        </w:numPr>
      </w:pPr>
      <w:r>
        <w:t>tilanteessa B (vanhat asiakirjat): PP37, Vanhojen tietojen arkistointi</w:t>
      </w:r>
    </w:p>
    <w:p w14:paraId="4CA00663" w14:textId="343BB05E" w:rsidR="00AE6A59" w:rsidRDefault="00AE6A59" w:rsidP="00D54165">
      <w:pPr>
        <w:pStyle w:val="Luettelokappale"/>
        <w:numPr>
          <w:ilvl w:val="1"/>
          <w:numId w:val="5"/>
        </w:numPr>
      </w:pPr>
      <w:r>
        <w:t>tilanteessa C (ostopalvelun järjestäjä arkistoi palvelutapahtuman): PP1, Palvelunantajan omien asiakirjojen arkistointi</w:t>
      </w:r>
    </w:p>
    <w:p w14:paraId="3221D377" w14:textId="63D430BF" w:rsidR="00AE6A59" w:rsidRDefault="00AE6A59" w:rsidP="00D54165">
      <w:pPr>
        <w:pStyle w:val="Luettelokappale"/>
        <w:numPr>
          <w:ilvl w:val="1"/>
          <w:numId w:val="5"/>
        </w:numPr>
      </w:pPr>
      <w:r>
        <w:t>tilanteessa D (väestötasoinen ostopalvelu): PP16, Tuottajan asiakirjojen arkistointi järjestäjän rekisteriin Potilastiedon arkistoon väestötasoisessa ostopalvelussa</w:t>
      </w:r>
    </w:p>
    <w:p w14:paraId="56BA4B5B" w14:textId="7AAD3428" w:rsidR="00AE6A59" w:rsidRDefault="00AE6A59" w:rsidP="00D54165">
      <w:pPr>
        <w:pStyle w:val="Luettelokappale"/>
        <w:numPr>
          <w:ilvl w:val="1"/>
          <w:numId w:val="5"/>
        </w:numPr>
      </w:pPr>
      <w:r>
        <w:t>tilanteessa D (potilaskohtainen ostopalvelu): PP13, Tuottajan asiakirjojen arkistointi järjestäjän rekisteriin Potilastiedon arkistoon potilaskohtaisessa ostopalvelussa</w:t>
      </w:r>
    </w:p>
    <w:p w14:paraId="43E9B4B4" w14:textId="63DF590C" w:rsidR="00AE6A59" w:rsidRDefault="00AE6A59" w:rsidP="0002303F">
      <w:pPr>
        <w:pStyle w:val="Luettelokappale"/>
        <w:numPr>
          <w:ilvl w:val="0"/>
          <w:numId w:val="52"/>
        </w:numPr>
      </w:pPr>
      <w:r>
        <w:t xml:space="preserve">Kun kyseessä on alaikäinen henkilö, järjestelmä tuottaa arkistointisanomalle palvelutapahtuman metatietoihin tiedon huoltajille luovuttamisen kiellon tilanteesta [LM4, LK13]. </w:t>
      </w:r>
    </w:p>
    <w:p w14:paraId="77C644A4" w14:textId="51330456" w:rsidR="00AE6A59" w:rsidRDefault="00AE6A59" w:rsidP="00AE6A59">
      <w:pPr>
        <w:pStyle w:val="Numeroituluettelo"/>
      </w:pPr>
      <w:r>
        <w:t>Järjestelmä tallentaa tiedon siitä, että asiakirja on arkistoitu [V3]</w:t>
      </w:r>
    </w:p>
    <w:p w14:paraId="31EC4759" w14:textId="576C6219" w:rsidR="00AE6A59" w:rsidRPr="00AE6A59" w:rsidRDefault="00AE6A59" w:rsidP="00AE6A59">
      <w:pPr>
        <w:pStyle w:val="Numeroituluettelo"/>
      </w:pPr>
      <w:r>
        <w:t>Käyttötapaus päättyy.</w:t>
      </w:r>
    </w:p>
    <w:p w14:paraId="1500D4F5" w14:textId="0693D269" w:rsidR="009F703C" w:rsidRDefault="009F703C" w:rsidP="009F703C">
      <w:pPr>
        <w:pStyle w:val="Otsikko2"/>
      </w:pPr>
      <w:r w:rsidRPr="009F703C">
        <w:lastRenderedPageBreak/>
        <w:t>Virhetilanteet</w:t>
      </w:r>
    </w:p>
    <w:p w14:paraId="2C496193" w14:textId="77777777" w:rsidR="00AE6A59" w:rsidRDefault="00AE6A59" w:rsidP="00AE6A59">
      <w:pPr>
        <w:pStyle w:val="Leipteksti"/>
        <w:spacing w:after="0"/>
      </w:pPr>
      <w:r>
        <w:t>V1 Asiakirjan muodostaminen ei onnistu. Järjestelmä tallentaa tiedon virhetilanteesta jatkokäsittelyä varten. Käyttötapaus päättyy.</w:t>
      </w:r>
    </w:p>
    <w:p w14:paraId="16311135" w14:textId="77777777" w:rsidR="00AE6A59" w:rsidRDefault="00AE6A59" w:rsidP="00AE6A59">
      <w:pPr>
        <w:pStyle w:val="Leipteksti"/>
        <w:spacing w:after="0"/>
      </w:pPr>
      <w:r>
        <w:t>V2 Asiakirjan allekirjoittaminen ei onnistu. Järjestelmä tallentaa tiedon virhetilanteesta jatkokäsittelyä varten. Käyttötapaus päättyy.</w:t>
      </w:r>
    </w:p>
    <w:p w14:paraId="736DD8B2" w14:textId="77777777" w:rsidR="00AE6A59" w:rsidRDefault="00AE6A59" w:rsidP="00AE6A59">
      <w:pPr>
        <w:pStyle w:val="Leipteksti"/>
        <w:spacing w:after="0"/>
      </w:pPr>
      <w:r>
        <w:t>V3 Tallennus ei onnistu. Järjestelmä tallentaa tiedon virhetilanteesta jatkokäsittelyä varten. Käyttötapaus päättyy.</w:t>
      </w:r>
    </w:p>
    <w:p w14:paraId="6FFBB8CB" w14:textId="581F1894" w:rsidR="00AE6A59" w:rsidRPr="00AE6A59" w:rsidRDefault="00AE6A59" w:rsidP="00AE6A59">
      <w:pPr>
        <w:pStyle w:val="Leipteksti"/>
        <w:spacing w:after="0"/>
      </w:pPr>
      <w:r>
        <w:t>V4 Arkistointi ei onnistu. Järjestelmä tallentaa tiedon virhetilanteesta ja toimii Arkiston palauttaman virheilmoituksen mukaisesti. Käyttötapaus päättyy.</w:t>
      </w:r>
    </w:p>
    <w:p w14:paraId="762C7AA3" w14:textId="46B53AA6" w:rsidR="009F703C" w:rsidRDefault="009F703C" w:rsidP="009F703C">
      <w:pPr>
        <w:pStyle w:val="Otsikko2"/>
      </w:pPr>
      <w:r>
        <w:t>Lisätiedot</w:t>
      </w:r>
    </w:p>
    <w:p w14:paraId="18678444" w14:textId="0C6BA5F0" w:rsidR="00C33701" w:rsidRDefault="00AE6A59" w:rsidP="00780943">
      <w:pPr>
        <w:pStyle w:val="Leipteksti"/>
      </w:pPr>
      <w:r w:rsidRPr="00AE6A59">
        <w:t>LT1 Ostopalveluratkaisun siirtymäaikana sallitaan palvelutapahtuman tallennus ostopalvelutilanteessa myös ilman palvelutapahtumaan liitettyä ostopalvelun valtuutuksen tunnistetta.</w:t>
      </w:r>
      <w:r w:rsidR="00076B9B">
        <w:br w:type="page"/>
      </w:r>
    </w:p>
    <w:p w14:paraId="105E4AB9" w14:textId="0A8F5B1D" w:rsidR="009F703C" w:rsidRDefault="008729B1" w:rsidP="008729B1">
      <w:pPr>
        <w:pStyle w:val="Otsikko1"/>
      </w:pPr>
      <w:bookmarkStart w:id="224" w:name="_Toc89418296"/>
      <w:r w:rsidRPr="008729B1">
        <w:lastRenderedPageBreak/>
        <w:t>Arkistoi hoitoasiakirja (PPA)</w:t>
      </w:r>
      <w:bookmarkEnd w:id="224"/>
    </w:p>
    <w:p w14:paraId="0C655E92" w14:textId="5445FD78" w:rsidR="009F703C" w:rsidRDefault="009F703C" w:rsidP="009F703C">
      <w:pPr>
        <w:pStyle w:val="Otsikko2"/>
      </w:pPr>
      <w:r w:rsidRPr="009F703C">
        <w:t>Käyttötapauksen yleiskuvaus ja lopputulos</w:t>
      </w:r>
    </w:p>
    <w:p w14:paraId="47F250F8" w14:textId="77777777" w:rsidR="00FD1838" w:rsidRDefault="00FD1838" w:rsidP="00FD1838">
      <w:pPr>
        <w:pStyle w:val="Leipteksti"/>
      </w:pPr>
      <w:r>
        <w:t>Kayttötapaus kuvaa hoitoasiakirjojan arkistoinnin potilasasiakirjojen arkistoinnin palvelupyyntöä (PPA) käyttäen. Potilastiedon arkisto tarjoaa yksittäisten palvelupyyntöjen rinnalla käyttöön yleisen potilasasiakirjojen arkistoinnin palvelupyynnön. Tällä palvelupyynnöllä arkistoiva järjestelmä ei kerro arkistointitilannetta, vaan PTA päättelee, onko kyseessä arkistointi omaan rekisteriin, vai ostopalvelutilanne.</w:t>
      </w:r>
    </w:p>
    <w:p w14:paraId="36192611" w14:textId="77777777" w:rsidR="00FD1838" w:rsidRDefault="00FD1838" w:rsidP="00FD1838">
      <w:pPr>
        <w:pStyle w:val="Leipteksti"/>
      </w:pPr>
      <w:r>
        <w:t>Käyttötapaus kuvaa uuden hoitoasiakirjan muodostamisen tekniset periaatteet palvelupyyntöä PPA käyttäen seuraavissa arkistointitilanteissa:</w:t>
      </w:r>
    </w:p>
    <w:p w14:paraId="7DD62A32" w14:textId="77777777" w:rsidR="00FD1838" w:rsidRDefault="00FD1838" w:rsidP="00FD1838">
      <w:pPr>
        <w:pStyle w:val="Leipteksti"/>
      </w:pPr>
      <w:r>
        <w:t>Asiakirjatyypin mukaan</w:t>
      </w:r>
    </w:p>
    <w:p w14:paraId="1C1DC012" w14:textId="7930BB0A" w:rsidR="00FD1838" w:rsidRDefault="00FD1838" w:rsidP="00D54165">
      <w:pPr>
        <w:pStyle w:val="Leipteksti"/>
        <w:numPr>
          <w:ilvl w:val="0"/>
          <w:numId w:val="8"/>
        </w:numPr>
      </w:pPr>
      <w:r>
        <w:t>Kertomusteksti-muotoisen hoitoasiakirjan arkistointi.</w:t>
      </w:r>
    </w:p>
    <w:p w14:paraId="3C5E286A" w14:textId="77777777" w:rsidR="00FD1838" w:rsidRDefault="00FD1838" w:rsidP="00FD1838">
      <w:pPr>
        <w:pStyle w:val="Leipteksti"/>
      </w:pPr>
      <w:r>
        <w:t xml:space="preserve"> Myös ylläpidettävän asiakirjan arkistointi noudattaa kertomusteksti-muotoisen hoitoasiakirjan arkistoinnin periaatteita, kun Tiedonhallintapalvelussa ei vielä ole ylläpidettävää asiakirjaa.</w:t>
      </w:r>
    </w:p>
    <w:p w14:paraId="034134FE" w14:textId="77777777" w:rsidR="00FD1838" w:rsidRDefault="00FD1838" w:rsidP="00FD1838">
      <w:pPr>
        <w:pStyle w:val="Leipteksti"/>
      </w:pPr>
      <w:r>
        <w:t xml:space="preserve"> (Uuden ylläpidettävän asiakirjan lisääminen, kun Tiedonhallintapalvelussa on ylläpidettävä asiakirja, on kuvattu käyttötapauksessa Korvaa hoitoasiakirja.)</w:t>
      </w:r>
    </w:p>
    <w:p w14:paraId="779A9683" w14:textId="0F73DF00" w:rsidR="00FD1838" w:rsidRDefault="00FD1838" w:rsidP="00D54165">
      <w:pPr>
        <w:pStyle w:val="Leipteksti"/>
        <w:numPr>
          <w:ilvl w:val="0"/>
          <w:numId w:val="8"/>
        </w:numPr>
      </w:pPr>
      <w:r>
        <w:t>Lomakemuotoisen hoitoasiakirjan arkistointi</w:t>
      </w:r>
    </w:p>
    <w:p w14:paraId="008D202C" w14:textId="77777777" w:rsidR="00FD1838" w:rsidRDefault="00FD1838" w:rsidP="00FD1838">
      <w:pPr>
        <w:pStyle w:val="Leipteksti"/>
      </w:pPr>
      <w:r>
        <w:t>Arkistointitilanteen mukaan (kaikissa tilanteissa sekä kertomusteksti-muotoisen (A) että lomakemuotoisen hoitoasiakirjan (B) arkistointi on mahdollinen)</w:t>
      </w:r>
    </w:p>
    <w:p w14:paraId="4117F6D9" w14:textId="1E0115BB" w:rsidR="00FD1838" w:rsidRDefault="00FD1838" w:rsidP="00D54165">
      <w:pPr>
        <w:pStyle w:val="Leipteksti"/>
        <w:numPr>
          <w:ilvl w:val="0"/>
          <w:numId w:val="8"/>
        </w:numPr>
      </w:pPr>
      <w:r>
        <w:t>Hoitoasiakirjan arkistointi. Hoitoasiakirjan arkistointi omaan rekisteriin.</w:t>
      </w:r>
    </w:p>
    <w:p w14:paraId="4F65CBE2" w14:textId="518556EB" w:rsidR="00FD1838" w:rsidRDefault="00FD1838" w:rsidP="00D54165">
      <w:pPr>
        <w:pStyle w:val="Leipteksti"/>
        <w:numPr>
          <w:ilvl w:val="0"/>
          <w:numId w:val="8"/>
        </w:numPr>
      </w:pPr>
      <w:r>
        <w:t xml:space="preserve">Hoitoasiakirjan arkistointi ostopalvelutilanteessa. Ostopalvelutilanteessa ostopalvelun tuottaja arkistoi hoitoasiakirjan ostopalvelun järjestäjän rekisteriin (ml. ostopalvelutilanteessa tuotettu ylläpidettävä asiakirja) </w:t>
      </w:r>
    </w:p>
    <w:p w14:paraId="0F4B755F" w14:textId="77777777" w:rsidR="00FD1838" w:rsidRDefault="00FD1838" w:rsidP="00FD1838">
      <w:pPr>
        <w:pStyle w:val="Leipteksti"/>
        <w:ind w:left="2138"/>
      </w:pPr>
      <w:r>
        <w:t>Huom. Vanhojen hoitoasiakirjojen arkistointi ei ole mahdollinen tällä palvelupyynnöllä.</w:t>
      </w:r>
    </w:p>
    <w:p w14:paraId="5CE26FF0" w14:textId="77777777" w:rsidR="00FD1838" w:rsidRDefault="00FD1838" w:rsidP="00FD1838">
      <w:pPr>
        <w:pStyle w:val="Leipteksti"/>
      </w:pPr>
      <w:r>
        <w:lastRenderedPageBreak/>
        <w:t>Potilastietojärjestelmä muodostaa palvelutapahtumaan kuuluvista merkinnöistä kertomusteksti-tyyppisen hoitoasiakirjan tai lomakemuotoisen potilasasiakirjan ja toimittaa sen Potilastiedon arkiston arkistopalvelun arkistoitavaksi.</w:t>
      </w:r>
    </w:p>
    <w:p w14:paraId="1C19B42C" w14:textId="75ED2D64" w:rsidR="00FD1838" w:rsidRPr="00FD1838" w:rsidRDefault="00FD1838" w:rsidP="00FD1838">
      <w:pPr>
        <w:pStyle w:val="Leipteksti"/>
      </w:pPr>
      <w:r>
        <w:t>Käyttötapauksen lopputuloksena asiakirja on muodostettu, se on arkistoitu Potilastiedon arkistoon ja potilastietojärjestelmässä on tieto arkistoinnista. Onnistuneen arkistoinnin jälkeen lomakeasiakirjan voi tarvittaessa välittää edelleen käyttötapauksen Edelleenvälitä asiakirja mukaisesti.</w:t>
      </w:r>
    </w:p>
    <w:p w14:paraId="27E9C5D5" w14:textId="54A10E8F" w:rsidR="009F703C" w:rsidRDefault="009F703C" w:rsidP="009F703C">
      <w:pPr>
        <w:pStyle w:val="Otsikko2"/>
      </w:pPr>
      <w:r w:rsidRPr="009F703C">
        <w:t>Käyttäjäroolit</w:t>
      </w:r>
    </w:p>
    <w:p w14:paraId="4E8765BE" w14:textId="2B805C1D" w:rsidR="00FD1838" w:rsidRDefault="00FD1838" w:rsidP="00FD1838">
      <w:pPr>
        <w:pStyle w:val="Numeroituluettelo"/>
      </w:pPr>
      <w:r>
        <w:t>Kantaan liittynyt järjestelmä, potilastietojärjestelmä, jatkossa Järjestelmä</w:t>
      </w:r>
    </w:p>
    <w:p w14:paraId="1CD6AF12" w14:textId="3454ED41" w:rsidR="00FD1838" w:rsidRPr="00FD1838" w:rsidRDefault="00FD1838" w:rsidP="00FD1838">
      <w:pPr>
        <w:pStyle w:val="Numeroituluettelo"/>
      </w:pPr>
      <w:r>
        <w:t>Potilastiedon arkisto, Kanta-viestinvälitys, jatkossa Arkisto</w:t>
      </w:r>
    </w:p>
    <w:p w14:paraId="4E573819" w14:textId="18666A6C" w:rsidR="009F703C" w:rsidRDefault="009F703C" w:rsidP="009F703C">
      <w:pPr>
        <w:pStyle w:val="Otsikko2"/>
      </w:pPr>
      <w:r w:rsidRPr="009F703C">
        <w:t>Esiehdot</w:t>
      </w:r>
    </w:p>
    <w:p w14:paraId="7C3D6B04" w14:textId="17E8D649" w:rsidR="00FD1838" w:rsidRDefault="00FD1838" w:rsidP="00FD1838">
      <w:pPr>
        <w:pStyle w:val="Numeroituluettelo"/>
      </w:pPr>
      <w:r>
        <w:t>Potilas on yksilöity järjestelmässä henkilötunnuksella tai tilapäisellä yksilöintitunnuksella [LM11]</w:t>
      </w:r>
    </w:p>
    <w:p w14:paraId="5B3F70F0" w14:textId="29A78001" w:rsidR="00FD1838" w:rsidRDefault="00FD1838" w:rsidP="00FD1838">
      <w:pPr>
        <w:pStyle w:val="Numeroituluettelo"/>
      </w:pPr>
      <w:r>
        <w:t>Palvelutapahtumaan liittyy yksi tai useampia potilasta koskevia merkintöjä tai valmis lomaketyyppinen merkintä</w:t>
      </w:r>
    </w:p>
    <w:p w14:paraId="2BDC8406" w14:textId="27853C2C" w:rsidR="00FD1838" w:rsidRDefault="00FD1838" w:rsidP="00FD1838">
      <w:pPr>
        <w:pStyle w:val="Numeroituluettelo"/>
      </w:pPr>
      <w:r>
        <w:t>Palvelutapahtuma on arkistoitu samaan rekisteriin, mihin hoitoasiakirjat arkistoidaan.</w:t>
      </w:r>
    </w:p>
    <w:p w14:paraId="45C1B60B" w14:textId="5232236E" w:rsidR="00FD1838" w:rsidRDefault="00FD1838" w:rsidP="00FD1838">
      <w:pPr>
        <w:pStyle w:val="Numeroituluettelo"/>
      </w:pPr>
      <w:r>
        <w:t>Lisäksi tilanteessa B (lomakeasiakirja): Kertomustekstistä poiketen lomakemuotoisen potilasasiakirjan muodostamisen käynnistäminen ei tapahdu koostamissääntöjen perusteella, vaan ammattihenkilö täyttää lomakkeessa tarvittavat tiedot ja kuittaa lomakkeen olevan valmis.</w:t>
      </w:r>
    </w:p>
    <w:p w14:paraId="337191FF" w14:textId="434CAC5C" w:rsidR="00FD1838" w:rsidRDefault="00FD1838" w:rsidP="00FD1838">
      <w:pPr>
        <w:pStyle w:val="Numeroituluettelo"/>
        <w:spacing w:after="0"/>
      </w:pPr>
      <w:r>
        <w:t xml:space="preserve">Lisäksi tilanteessa D (ostopalvelu): </w:t>
      </w:r>
    </w:p>
    <w:p w14:paraId="26FAC0D9" w14:textId="232B6310" w:rsidR="00FD1838" w:rsidRDefault="00FD1838" w:rsidP="0002303F">
      <w:pPr>
        <w:pStyle w:val="Luettelokappale"/>
        <w:numPr>
          <w:ilvl w:val="0"/>
          <w:numId w:val="52"/>
        </w:numPr>
      </w:pPr>
      <w:r>
        <w:t>Ostopalvelutilanteessa potilas on yksilöitävä virallisella henkilötunnuksella</w:t>
      </w:r>
    </w:p>
    <w:p w14:paraId="7CC51D2B" w14:textId="2DEAB0A9" w:rsidR="00FD1838" w:rsidRDefault="00FD1838" w:rsidP="0002303F">
      <w:pPr>
        <w:pStyle w:val="Luettelokappale"/>
        <w:numPr>
          <w:ilvl w:val="0"/>
          <w:numId w:val="52"/>
        </w:numPr>
      </w:pPr>
      <w:r>
        <w:t>Palvelutapahtuma, johon hoitoasiakirja kuuluu, on arkistoitu ostopalvelun järjestäjän rekisteriin, ja siinä on yksilöity ostopalvelun valtuutus. [LT1]</w:t>
      </w:r>
    </w:p>
    <w:p w14:paraId="30FD00BE" w14:textId="6101B734" w:rsidR="00FD1838" w:rsidRDefault="00FD1838" w:rsidP="0002303F">
      <w:pPr>
        <w:pStyle w:val="Luettelokappale"/>
        <w:numPr>
          <w:ilvl w:val="0"/>
          <w:numId w:val="52"/>
        </w:numPr>
      </w:pPr>
      <w:r>
        <w:t>Ostopalvelun järjestäjän arkistoasiakirjat-rekisterissä on palvelutapahtumassa yksilöity ostopalvelun valtuutus, joka oikeuttaa ostopalvelun tuottajan arkistoimaan ostopalvelun järjestäjän rekisteriin. [LT1]</w:t>
      </w:r>
    </w:p>
    <w:p w14:paraId="2C0D7B57" w14:textId="6378E9E4" w:rsidR="00FD1838" w:rsidRPr="00FD1838" w:rsidRDefault="00FD1838" w:rsidP="0002303F">
      <w:pPr>
        <w:pStyle w:val="Luettelokappale"/>
        <w:numPr>
          <w:ilvl w:val="0"/>
          <w:numId w:val="52"/>
        </w:numPr>
      </w:pPr>
      <w:r>
        <w:t>Ostopalvelun tuottajalla on tiedossa ostopalvelujen järjestäjän rekisteri, jota ostopalvelun valtuutus koskee ja johon asiakirjat arkistoidaan</w:t>
      </w:r>
    </w:p>
    <w:p w14:paraId="030FE802" w14:textId="2AF0BBDC" w:rsidR="009F703C" w:rsidRDefault="009F703C" w:rsidP="009F703C">
      <w:pPr>
        <w:pStyle w:val="Otsikko2"/>
      </w:pPr>
      <w:r w:rsidRPr="009F703C">
        <w:t>Normaali tapahtumankulku</w:t>
      </w:r>
    </w:p>
    <w:p w14:paraId="33828F87" w14:textId="470DFB47" w:rsidR="00FD1838" w:rsidRDefault="00FD1838" w:rsidP="00FD1838">
      <w:pPr>
        <w:pStyle w:val="Numeroituluettelo"/>
        <w:spacing w:after="0"/>
      </w:pPr>
      <w:r>
        <w:t xml:space="preserve">Tilanteessa A (kertomusteksti): </w:t>
      </w:r>
    </w:p>
    <w:p w14:paraId="32C90B08" w14:textId="62011DB2" w:rsidR="00FD1838" w:rsidRDefault="00FD1838" w:rsidP="0002303F">
      <w:pPr>
        <w:pStyle w:val="Luettelokappale"/>
        <w:numPr>
          <w:ilvl w:val="0"/>
          <w:numId w:val="52"/>
        </w:numPr>
      </w:pPr>
      <w:r>
        <w:lastRenderedPageBreak/>
        <w:t>Järjestelmä kerää käsittelyssä olevaan palvelutapahtumaan liittyvät valmiit merkinnät ja valitsee ne jotka voi liittää samaan kertomusteksti-tyyppiseen hoitoasiakirjaan.</w:t>
      </w:r>
    </w:p>
    <w:p w14:paraId="65B8F557" w14:textId="5B16CBA0" w:rsidR="00FD1838" w:rsidRDefault="00FD1838" w:rsidP="0002303F">
      <w:pPr>
        <w:pStyle w:val="Luettelokappale"/>
        <w:numPr>
          <w:ilvl w:val="0"/>
          <w:numId w:val="52"/>
        </w:numPr>
      </w:pPr>
      <w:r>
        <w:t>Samaan asiakirjaan voidaan viedä merkintöjä, joille voidaan asettaa samat kuvailutiedot. Lisäksi on huomioitava alla luetellut säännöt.</w:t>
      </w:r>
    </w:p>
    <w:p w14:paraId="03A8F6BB" w14:textId="11165B7C" w:rsidR="00FD1838" w:rsidRDefault="00FD1838" w:rsidP="0002303F">
      <w:pPr>
        <w:pStyle w:val="Luettelokappale"/>
        <w:numPr>
          <w:ilvl w:val="0"/>
          <w:numId w:val="52"/>
        </w:numPr>
      </w:pPr>
      <w:r>
        <w:t xml:space="preserve">Yhdestä palvelutapahtumasta muodostetaan mahdollisimman vähän erillisiä asiakirjoja, kuitenkin niin että asiakirjojen koko pysyy kohtuullisena [LM12]. </w:t>
      </w:r>
    </w:p>
    <w:p w14:paraId="040E1B89" w14:textId="142746F1" w:rsidR="00FD1838" w:rsidRDefault="00FD1838" w:rsidP="0002303F">
      <w:pPr>
        <w:pStyle w:val="Luettelokappale"/>
        <w:numPr>
          <w:ilvl w:val="0"/>
          <w:numId w:val="52"/>
        </w:numPr>
      </w:pPr>
      <w:r>
        <w:t xml:space="preserve">Jotkin merkinnät on arkistoitava erillisenä asiakirjana. Päättely tehdään näkymäkoodiston </w:t>
      </w:r>
      <w:proofErr w:type="spellStart"/>
      <w:r>
        <w:t>Erillinen_</w:t>
      </w:r>
      <w:proofErr w:type="gramStart"/>
      <w:r>
        <w:t>asiakirja</w:t>
      </w:r>
      <w:proofErr w:type="spellEnd"/>
      <w:r>
        <w:t>-tiedon</w:t>
      </w:r>
      <w:proofErr w:type="gramEnd"/>
      <w:r>
        <w:t xml:space="preserve"> perusteella [LK1]. Tällöin asiakirjaan valitaan vain merkintöjä, joilla on sama näkymäkoodi, joka edellyttää arkistointia erillisenä asiakirjana.</w:t>
      </w:r>
    </w:p>
    <w:p w14:paraId="2C4301B4" w14:textId="18763258" w:rsidR="00FD1838" w:rsidRDefault="00FD1838" w:rsidP="0002303F">
      <w:pPr>
        <w:pStyle w:val="Luettelokappale"/>
        <w:numPr>
          <w:ilvl w:val="0"/>
          <w:numId w:val="52"/>
        </w:numPr>
      </w:pPr>
      <w:r>
        <w:t xml:space="preserve">Jos merkintä sisältää toista henkilöä koskevia tietoja, asiakirjalle on asetettava lisänäkymä ERAS, ja asiakirjan </w:t>
      </w:r>
      <w:proofErr w:type="spellStart"/>
      <w:r>
        <w:t>header</w:t>
      </w:r>
      <w:proofErr w:type="spellEnd"/>
      <w:r>
        <w:t xml:space="preserve">-osaan ja </w:t>
      </w:r>
      <w:proofErr w:type="spellStart"/>
      <w:r>
        <w:t>body</w:t>
      </w:r>
      <w:proofErr w:type="spellEnd"/>
      <w:r>
        <w:t>-osaan on annettava tähän liittyvät tiedot [LM5]</w:t>
      </w:r>
    </w:p>
    <w:p w14:paraId="21A5334E" w14:textId="4D89D6B2" w:rsidR="00FD1838" w:rsidRDefault="00FD1838" w:rsidP="0002303F">
      <w:pPr>
        <w:pStyle w:val="Luettelokappale"/>
        <w:numPr>
          <w:ilvl w:val="0"/>
          <w:numId w:val="52"/>
        </w:numPr>
      </w:pPr>
      <w:r>
        <w:t>Asiakirjan merkinnöillä tulee olla sama tehtäväluokka ja säilytysaikaluokka. Järjestelmä päättelee merkinnän säilytysaikaluokan, ja valitsee muodostettavaan asiakirjaan ne merkinnät, joiden säilytysaikaluokka on sama.</w:t>
      </w:r>
    </w:p>
    <w:p w14:paraId="59ADF3CD" w14:textId="226B997D" w:rsidR="00FD1838" w:rsidRDefault="00FD1838" w:rsidP="0002303F">
      <w:pPr>
        <w:pStyle w:val="Luettelokappale"/>
        <w:numPr>
          <w:ilvl w:val="0"/>
          <w:numId w:val="52"/>
        </w:numPr>
      </w:pPr>
      <w:r>
        <w:t>Saman asiakirjan kaikilla merkinnöillä tulee olla sama viivästämisaika, joka ohjaa asiakirjan sisällön näyttämistä Omakannassa. Jos merkintä on tarkoitus viivästää asiakkaalta kokonaan, asetetaan viivästämisen päättymispäivämääräksi 31.12.4000. [LM5]</w:t>
      </w:r>
    </w:p>
    <w:p w14:paraId="016EEFB8" w14:textId="0115D304" w:rsidR="00FD1838" w:rsidRDefault="00FD1838" w:rsidP="00FD1838">
      <w:pPr>
        <w:pStyle w:val="Numeroituluettelo"/>
      </w:pPr>
      <w:r>
        <w:t>Tilanteessa B (lomakeasiakirja) Järjestelmä ottaa käsittelyyn lomake-merkinnän käyttäjän käynnistämänä. Lomaketyyppisestä näkymästä tuotetaan aina oma itsenäinen asiakirja, joka sisältää yhden merkinnän.</w:t>
      </w:r>
    </w:p>
    <w:p w14:paraId="17EF1D12" w14:textId="5816F5B9" w:rsidR="00FD1838" w:rsidRDefault="00FD1838" w:rsidP="00FD1838">
      <w:pPr>
        <w:pStyle w:val="Numeroituluettelo"/>
        <w:spacing w:after="0"/>
      </w:pPr>
      <w:r>
        <w:t xml:space="preserve">Järjestelmä muodostaa valituista merkinnöistä arkistoitavan CDA R2 -asiakirjan seuraavilla periaatteilla [V1, LM2] </w:t>
      </w:r>
    </w:p>
    <w:p w14:paraId="4B3AE9FF" w14:textId="066F1631" w:rsidR="00FD1838" w:rsidRDefault="00FD1838" w:rsidP="0002303F">
      <w:pPr>
        <w:pStyle w:val="Luettelokappale"/>
        <w:numPr>
          <w:ilvl w:val="0"/>
          <w:numId w:val="52"/>
        </w:numPr>
      </w:pPr>
      <w:r>
        <w:t xml:space="preserve">Asiakirjan rakenne noudattaa yleistä ”Potilastiedon arkiston kertomus ja lomakkeet” -oppaan </w:t>
      </w:r>
      <w:proofErr w:type="gramStart"/>
      <w:r>
        <w:t>rakennetta tai aihealuekohtaista tarkempaa rakennetta</w:t>
      </w:r>
      <w:proofErr w:type="gramEnd"/>
      <w:r>
        <w:t xml:space="preserve"> jos sellainen on määritelty</w:t>
      </w:r>
    </w:p>
    <w:p w14:paraId="2E2FB24B" w14:textId="7E73BECC" w:rsidR="00FD1838" w:rsidRDefault="00FD1838" w:rsidP="0002303F">
      <w:pPr>
        <w:pStyle w:val="Luettelokappale"/>
        <w:numPr>
          <w:ilvl w:val="0"/>
          <w:numId w:val="52"/>
        </w:numPr>
      </w:pPr>
      <w:r>
        <w:t>Asiakirjalle täydennetään kuvailutiedot kuvailutietojen määrittelyn mukaisesti [LM5]</w:t>
      </w:r>
    </w:p>
    <w:p w14:paraId="76D7B086" w14:textId="3574559E" w:rsidR="00FD1838" w:rsidRDefault="00FD1838" w:rsidP="0002303F">
      <w:pPr>
        <w:pStyle w:val="Luettelokappale"/>
        <w:numPr>
          <w:ilvl w:val="0"/>
          <w:numId w:val="52"/>
        </w:numPr>
      </w:pPr>
      <w:r>
        <w:t xml:space="preserve">Lisäksi tilanteessa B (lomakeasiakirja): </w:t>
      </w:r>
    </w:p>
    <w:p w14:paraId="4B9BF73F" w14:textId="1C450376" w:rsidR="00FD1838" w:rsidRDefault="00FD1838" w:rsidP="00D54165">
      <w:pPr>
        <w:pStyle w:val="Luettelokappale"/>
        <w:numPr>
          <w:ilvl w:val="1"/>
          <w:numId w:val="5"/>
        </w:numPr>
      </w:pPr>
      <w:r>
        <w:t>Asiakirjan rakenne noudattaa ”Potilastiedon arkiston kertomus ja lomakkeet” -oppaassa määriteltyä lomakemekanismia [LM2]</w:t>
      </w:r>
    </w:p>
    <w:p w14:paraId="3968FB63" w14:textId="11529767" w:rsidR="00FD1838" w:rsidRDefault="00FD1838" w:rsidP="00D54165">
      <w:pPr>
        <w:pStyle w:val="Luettelokappale"/>
        <w:numPr>
          <w:ilvl w:val="1"/>
          <w:numId w:val="5"/>
        </w:numPr>
      </w:pPr>
      <w:r>
        <w:t>CDA R2-rakenteessa käytetään lomakekohtaista tarkempaa rakennetta, jossa on eritelty kenttäryhmät (kaikki kentät ja kunkin kentän tietotyyppi)</w:t>
      </w:r>
    </w:p>
    <w:p w14:paraId="0B80D418" w14:textId="466F32A7" w:rsidR="00FD1838" w:rsidRDefault="00FD1838" w:rsidP="00D54165">
      <w:pPr>
        <w:pStyle w:val="Luettelokappale"/>
        <w:numPr>
          <w:ilvl w:val="1"/>
          <w:numId w:val="5"/>
        </w:numPr>
      </w:pPr>
      <w:r>
        <w:lastRenderedPageBreak/>
        <w:t>Kentät sijoitetaan asiakirjaan lomakkeen rakennemäärittelyssä olevan tulostusjärjestyskentän mukaisesti (pienimmästä numerosta alkaen nousevassa järjestyksessä)</w:t>
      </w:r>
    </w:p>
    <w:p w14:paraId="68554900" w14:textId="3F08E083" w:rsidR="00FD1838" w:rsidRDefault="00FD1838" w:rsidP="0002303F">
      <w:pPr>
        <w:pStyle w:val="Luettelokappale"/>
        <w:numPr>
          <w:ilvl w:val="0"/>
          <w:numId w:val="52"/>
        </w:numPr>
      </w:pPr>
      <w:r>
        <w:t xml:space="preserve">Lisäksi tilanteessa D (ostopalvelu) Järjestelmä tuottaa asiakirjalle seuraavat tiedot: </w:t>
      </w:r>
    </w:p>
    <w:p w14:paraId="2ADE6C41" w14:textId="11F28F85" w:rsidR="00FD1838" w:rsidRDefault="00FD1838" w:rsidP="00D54165">
      <w:pPr>
        <w:pStyle w:val="Luettelokappale"/>
        <w:numPr>
          <w:ilvl w:val="1"/>
          <w:numId w:val="5"/>
        </w:numPr>
      </w:pPr>
      <w:r>
        <w:t>Asiakirjan rekisterinpitäjä on ostopalvelun järjestäjän rekisterinpitäjä</w:t>
      </w:r>
    </w:p>
    <w:p w14:paraId="31EBB8A1" w14:textId="04BE0A0A" w:rsidR="00FD1838" w:rsidRDefault="00FD1838" w:rsidP="00D54165">
      <w:pPr>
        <w:pStyle w:val="Luettelokappale"/>
        <w:numPr>
          <w:ilvl w:val="1"/>
          <w:numId w:val="5"/>
        </w:numPr>
      </w:pPr>
      <w:r>
        <w:t>Hoitotapahtumaan osallistunut palveluyksikkö on tuottajan oma palveluyksikkö</w:t>
      </w:r>
    </w:p>
    <w:p w14:paraId="3B16C91D" w14:textId="5E5AAE63" w:rsidR="00FD1838" w:rsidRDefault="00FD1838" w:rsidP="00D54165">
      <w:pPr>
        <w:pStyle w:val="Luettelokappale"/>
        <w:numPr>
          <w:ilvl w:val="1"/>
          <w:numId w:val="5"/>
        </w:numPr>
      </w:pPr>
      <w:r>
        <w:t>Potilaskohtaisessa ostopalvelussa kirjataan lisäksi viimeisimmäksi palveluyksiköksi ostopalvelun valtuutuksessa määritellyn ostopalvelun järjestäjän palveluyksikkö (annetaan myös väestötasoisessa ostopalvelussa, jos saatavilla)</w:t>
      </w:r>
    </w:p>
    <w:p w14:paraId="742E2217" w14:textId="16EB2B62" w:rsidR="00FD1838" w:rsidRDefault="00FD1838" w:rsidP="0002303F">
      <w:pPr>
        <w:pStyle w:val="Luettelokappale"/>
        <w:numPr>
          <w:ilvl w:val="0"/>
          <w:numId w:val="52"/>
        </w:numPr>
      </w:pPr>
      <w:r>
        <w:t xml:space="preserve">Lisäksi tilanteessa E (arkistointi toisen rekisteriin, ei ostopalvelu) Järjestelmä tuottaa asiakirjalle seuraavat tiedot: </w:t>
      </w:r>
    </w:p>
    <w:p w14:paraId="28DED447" w14:textId="11BA595B" w:rsidR="00FD1838" w:rsidRDefault="00FD1838" w:rsidP="00D54165">
      <w:pPr>
        <w:pStyle w:val="Luettelokappale"/>
        <w:numPr>
          <w:ilvl w:val="1"/>
          <w:numId w:val="5"/>
        </w:numPr>
      </w:pPr>
      <w:r>
        <w:t>Asiakirjan tuottaja on asiakirjan tuottanut organisaatio</w:t>
      </w:r>
    </w:p>
    <w:p w14:paraId="07826E74" w14:textId="271834C6" w:rsidR="00FD1838" w:rsidRDefault="00FD1838" w:rsidP="00D54165">
      <w:pPr>
        <w:pStyle w:val="Luettelokappale"/>
        <w:numPr>
          <w:ilvl w:val="1"/>
          <w:numId w:val="5"/>
        </w:numPr>
      </w:pPr>
      <w:r>
        <w:t xml:space="preserve">Rekisterinpitäjä ja rekisteri ovat </w:t>
      </w:r>
      <w:proofErr w:type="spellStart"/>
      <w:r>
        <w:t>erit</w:t>
      </w:r>
      <w:proofErr w:type="spellEnd"/>
      <w:r>
        <w:t xml:space="preserve"> kuin asiakirjan tuottajan oma rekisterinpitäjä ja rekisteri</w:t>
      </w:r>
    </w:p>
    <w:p w14:paraId="31D416A2" w14:textId="2A65F5E8" w:rsidR="00FD1838" w:rsidRDefault="00FD1838" w:rsidP="00D54165">
      <w:pPr>
        <w:pStyle w:val="Luettelokappale"/>
        <w:numPr>
          <w:ilvl w:val="1"/>
          <w:numId w:val="5"/>
        </w:numPr>
      </w:pPr>
      <w:r>
        <w:t>Hoitotapahtumaan osallistunut palveluyksikkö on asiakirjan tuottajan oma palveluyksikkö</w:t>
      </w:r>
    </w:p>
    <w:p w14:paraId="30750B10" w14:textId="7D04158C" w:rsidR="00FD1838" w:rsidRDefault="00FD1838" w:rsidP="00D54165">
      <w:pPr>
        <w:pStyle w:val="Luettelokappale"/>
        <w:numPr>
          <w:ilvl w:val="1"/>
          <w:numId w:val="5"/>
        </w:numPr>
      </w:pPr>
      <w:r>
        <w:t xml:space="preserve">Lisäksi jos tiedossa on sen </w:t>
      </w:r>
      <w:proofErr w:type="gramStart"/>
      <w:r>
        <w:t>rekisterinpitäjän  palveluyksikkö</w:t>
      </w:r>
      <w:proofErr w:type="gramEnd"/>
      <w:r>
        <w:t>, jonka rekisteriin asiakirja arkistoidaan, se voidaan kirjata viimeisimmäksi palveluyksiköksi.</w:t>
      </w:r>
    </w:p>
    <w:p w14:paraId="15361FDC" w14:textId="624AFD35" w:rsidR="00FD1838" w:rsidRDefault="00FD1838" w:rsidP="00FD1838">
      <w:pPr>
        <w:pStyle w:val="Numeroituluettelo"/>
        <w:spacing w:after="0"/>
      </w:pPr>
      <w:r>
        <w:t xml:space="preserve">Järjestelmä allekirjoittaa asiakirjan järjestelmäallekirjoitus-varmenteella [V2, LM3] </w:t>
      </w:r>
    </w:p>
    <w:p w14:paraId="5870F37E" w14:textId="3BF356C4" w:rsidR="00FD1838" w:rsidRDefault="00FD1838" w:rsidP="0002303F">
      <w:pPr>
        <w:pStyle w:val="Luettelokappale"/>
        <w:numPr>
          <w:ilvl w:val="0"/>
          <w:numId w:val="52"/>
        </w:numPr>
      </w:pPr>
      <w:r>
        <w:t>Tilanteessa B (lomakeasiakirja): jos kyseessä on ammattilaisen allekirjoitusta vaativa asiakirja ja merkintöjen tekijä on itse käynnistänyt asiakirjan muodostuksen, käyttäjää pyydetään tekemään sähköinen allekirjoitus. Järjestelmä voi allekirjoittaa ammattihenkilön allekirjoittaman asiakirjan myös järjestelmäallekirjoitus-varmenteella, mutta kahden allekirjoituksen käyttäminen ei ole välttämätöntä.</w:t>
      </w:r>
    </w:p>
    <w:p w14:paraId="003A07F0" w14:textId="4E870521" w:rsidR="00FD1838" w:rsidRDefault="00FD1838" w:rsidP="00FD1838">
      <w:pPr>
        <w:pStyle w:val="Numeroituluettelo"/>
      </w:pPr>
      <w:r>
        <w:t>Järjestelmä tallentaa tiedon siitä, mihin asiakirjaan merkintä liitettiin. [V3]</w:t>
      </w:r>
    </w:p>
    <w:p w14:paraId="4D4F2986" w14:textId="0E2C42E2" w:rsidR="00FD1838" w:rsidRDefault="00FD1838" w:rsidP="00FD1838">
      <w:pPr>
        <w:pStyle w:val="Numeroituluettelo"/>
        <w:spacing w:after="0"/>
      </w:pPr>
      <w:r>
        <w:t xml:space="preserve">Järjestelmä arkistoi asiakirjan alikäyttötapauksen Arkistoi asiakirja mukaisesti. [V4] </w:t>
      </w:r>
    </w:p>
    <w:p w14:paraId="70F8E161" w14:textId="3BB18BE5" w:rsidR="00FD1838" w:rsidRDefault="00FD1838" w:rsidP="0002303F">
      <w:pPr>
        <w:pStyle w:val="Luettelokappale"/>
        <w:numPr>
          <w:ilvl w:val="0"/>
          <w:numId w:val="52"/>
        </w:numPr>
      </w:pPr>
      <w:r>
        <w:t>MR-sanoma on RCMR_IN100002FI01</w:t>
      </w:r>
    </w:p>
    <w:p w14:paraId="16EB3D74" w14:textId="15F09893" w:rsidR="00FD1838" w:rsidRDefault="00FD1838" w:rsidP="0002303F">
      <w:pPr>
        <w:pStyle w:val="Luettelokappale"/>
        <w:numPr>
          <w:ilvl w:val="0"/>
          <w:numId w:val="52"/>
        </w:numPr>
      </w:pPr>
      <w:r>
        <w:t xml:space="preserve">Palvelupyyntö on [LK3] </w:t>
      </w:r>
    </w:p>
    <w:p w14:paraId="59A13E51" w14:textId="4E187B48" w:rsidR="00FD1838" w:rsidRDefault="00FD1838" w:rsidP="00D54165">
      <w:pPr>
        <w:pStyle w:val="Luettelokappale"/>
        <w:numPr>
          <w:ilvl w:val="1"/>
          <w:numId w:val="5"/>
        </w:numPr>
      </w:pPr>
      <w:r>
        <w:t>PPA, Potilasasiakirjojen arkistointi</w:t>
      </w:r>
    </w:p>
    <w:p w14:paraId="19E08597" w14:textId="4FFDDFE6" w:rsidR="00FD1838" w:rsidRDefault="00FD1838" w:rsidP="00FD1838">
      <w:pPr>
        <w:pStyle w:val="Numeroituluettelo"/>
      </w:pPr>
      <w:r>
        <w:t>Järjestelmä tallentaa tiedon siitä, että merkintä on arkistoitu. [V3]</w:t>
      </w:r>
    </w:p>
    <w:p w14:paraId="7063AB7B" w14:textId="21330316" w:rsidR="00FD1838" w:rsidRPr="00FD1838" w:rsidRDefault="00FD1838" w:rsidP="00FD1838">
      <w:pPr>
        <w:pStyle w:val="Numeroituluettelo"/>
      </w:pPr>
      <w:r>
        <w:t>Käyttötapaus päättyy.</w:t>
      </w:r>
    </w:p>
    <w:p w14:paraId="73C01F15" w14:textId="7E91DD08" w:rsidR="009F703C" w:rsidRDefault="00FD1838" w:rsidP="009F703C">
      <w:pPr>
        <w:pStyle w:val="Otsikko2"/>
      </w:pPr>
      <w:r>
        <w:lastRenderedPageBreak/>
        <w:t>Virhetilanteet</w:t>
      </w:r>
    </w:p>
    <w:p w14:paraId="640559FB" w14:textId="77777777" w:rsidR="00FD1838" w:rsidRDefault="00FD1838" w:rsidP="00FD1838">
      <w:pPr>
        <w:pStyle w:val="Leipteksti"/>
        <w:spacing w:after="0"/>
      </w:pPr>
      <w:r>
        <w:t>V1 Asiakirjan muodostaminen ei onnistu. Järjestelmä tallentaa tiedon virhetilanteesta jatkokäsittelyä varten. Käyttötapaus päättyy.</w:t>
      </w:r>
    </w:p>
    <w:p w14:paraId="3C59E533" w14:textId="77777777" w:rsidR="00FD1838" w:rsidRDefault="00FD1838" w:rsidP="00FD1838">
      <w:pPr>
        <w:pStyle w:val="Leipteksti"/>
        <w:spacing w:after="0"/>
      </w:pPr>
      <w:r>
        <w:t>V2 Asiakirjan allekirjoittaminen ei onnistu. Järjestelmä tallentaa tiedon virhetilanteesta jatkokäsittelyä varten. Käyttötapaus päättyy.</w:t>
      </w:r>
    </w:p>
    <w:p w14:paraId="5FBAA865" w14:textId="77777777" w:rsidR="00FD1838" w:rsidRDefault="00FD1838" w:rsidP="00FD1838">
      <w:pPr>
        <w:pStyle w:val="Leipteksti"/>
        <w:spacing w:after="0"/>
      </w:pPr>
      <w:r>
        <w:t>V3 Tallennus ei onnistu. Järjestelmä tallentaa tiedon virhetilanteesta jatkokäsittelyä varten. Käyttötapaus päättyy.</w:t>
      </w:r>
    </w:p>
    <w:p w14:paraId="3CD97AFD" w14:textId="014CA0FB" w:rsidR="00FD1838" w:rsidRDefault="00FD1838" w:rsidP="00FD1838">
      <w:pPr>
        <w:pStyle w:val="Leipteksti"/>
        <w:spacing w:after="0"/>
      </w:pPr>
      <w:r>
        <w:t>V4 Arkistointi ei onnistu. Järjestelmä tallentaa tiedon virhetilanteesta ja toimii Arkiston palauttaman virheilmoituksen mukaisesti. Käyttötapaus päättyy.</w:t>
      </w:r>
    </w:p>
    <w:p w14:paraId="73C86844" w14:textId="77777777" w:rsidR="003B7920" w:rsidRDefault="003B7920" w:rsidP="00FD1838">
      <w:pPr>
        <w:pStyle w:val="Leipteksti"/>
        <w:spacing w:after="0"/>
      </w:pPr>
    </w:p>
    <w:p w14:paraId="4DF09EBA" w14:textId="77777777" w:rsidR="003B7920" w:rsidRDefault="003B7920" w:rsidP="003B7920">
      <w:pPr>
        <w:pStyle w:val="Otsikko2"/>
      </w:pPr>
      <w:r>
        <w:t>Lisätiedot</w:t>
      </w:r>
    </w:p>
    <w:p w14:paraId="1A49EB4B" w14:textId="20485346" w:rsidR="00C33701" w:rsidRPr="00FD1838" w:rsidRDefault="003B7920" w:rsidP="00780943">
      <w:pPr>
        <w:pStyle w:val="Leipteksti"/>
      </w:pPr>
      <w:r w:rsidRPr="00FD1838">
        <w:t>LT1 Ostopalveluratkaisun siirtymäaikana palvelutapahtuma on voitu arkistoida myös ilman ostopalvelun valtuutuksen tunnistetta. Ostopalvelun järjestäjän arkistoasiakirjat-rekisterissä on oltava kuitenkin ostopalvelun valtuutus, joka oikeuttaa ostopalvelun tuottajan arkistoimaan ostopalvelun järjestäjän rekisteriin.</w:t>
      </w:r>
      <w:r w:rsidR="00076B9B">
        <w:br w:type="page"/>
      </w:r>
    </w:p>
    <w:p w14:paraId="5A0AC4DA" w14:textId="4FB52BAC" w:rsidR="009F703C" w:rsidRDefault="00FD1838" w:rsidP="00FD1838">
      <w:pPr>
        <w:pStyle w:val="Otsikko1"/>
      </w:pPr>
      <w:bookmarkStart w:id="225" w:name="_Toc89418297"/>
      <w:r w:rsidRPr="00FD1838">
        <w:lastRenderedPageBreak/>
        <w:t>Arkistoi hoitoasiakirja</w:t>
      </w:r>
      <w:bookmarkEnd w:id="225"/>
    </w:p>
    <w:p w14:paraId="6A2ED68E" w14:textId="13C0A6D7" w:rsidR="009F703C" w:rsidRDefault="009F703C" w:rsidP="009F703C">
      <w:pPr>
        <w:pStyle w:val="Otsikko2"/>
      </w:pPr>
      <w:r w:rsidRPr="009F703C">
        <w:t>Käyttötapauksen yleiskuvaus ja lopputulos</w:t>
      </w:r>
    </w:p>
    <w:p w14:paraId="381EA3ED" w14:textId="77777777" w:rsidR="006243B8" w:rsidRDefault="006243B8" w:rsidP="006243B8">
      <w:pPr>
        <w:pStyle w:val="Leipteksti"/>
      </w:pPr>
      <w:r>
        <w:t>Käyttötapaus kuvaa uuden hoitoasiakirjan muodostamisen tekniset periaatteet seuraavissa arkistointitilanteissa:</w:t>
      </w:r>
    </w:p>
    <w:p w14:paraId="0A8386A1" w14:textId="77777777" w:rsidR="006243B8" w:rsidRDefault="006243B8" w:rsidP="006243B8">
      <w:pPr>
        <w:pStyle w:val="Leipteksti"/>
        <w:spacing w:after="0"/>
      </w:pPr>
      <w:r>
        <w:t>Asiakirjatyypin mukaan</w:t>
      </w:r>
    </w:p>
    <w:p w14:paraId="72D0858F" w14:textId="44484C97" w:rsidR="006243B8" w:rsidRDefault="006243B8" w:rsidP="00D54165">
      <w:pPr>
        <w:pStyle w:val="Leipteksti"/>
        <w:numPr>
          <w:ilvl w:val="0"/>
          <w:numId w:val="9"/>
        </w:numPr>
        <w:spacing w:after="0"/>
      </w:pPr>
      <w:r>
        <w:t>Kertomusteksti-muotoisen hoitoasiakirjan arkistointi. Myös ylläpidettävän asiakirjan arkistointi noudattaa kertomusteksti-muotoisen hoitoasiakirjan arkistoinnin periaatteita, kun Tiedonhallintapalvelussa ei vielä ole ylläpidettävää asiakirjaa (uuden ylläpidettävän asiakirjan lisääminen, kun Tiedonhallintapalvelussa on ylläpidettävä asiakirja, on kuvattu käyttötapauksessa Korvaa hoitoasiakirja).</w:t>
      </w:r>
    </w:p>
    <w:p w14:paraId="577DFAFA" w14:textId="636E6F5B" w:rsidR="006243B8" w:rsidRDefault="006243B8" w:rsidP="00D54165">
      <w:pPr>
        <w:pStyle w:val="Leipteksti"/>
        <w:numPr>
          <w:ilvl w:val="0"/>
          <w:numId w:val="9"/>
        </w:numPr>
        <w:spacing w:after="0"/>
      </w:pPr>
      <w:r>
        <w:t>Lomakemuotoisen hoitoasiakirjan arkistointi</w:t>
      </w:r>
    </w:p>
    <w:p w14:paraId="1EB2EAF3" w14:textId="77777777" w:rsidR="006243B8" w:rsidRDefault="006243B8" w:rsidP="006243B8">
      <w:pPr>
        <w:pStyle w:val="Leipteksti"/>
        <w:spacing w:after="0"/>
        <w:ind w:left="2138"/>
      </w:pPr>
    </w:p>
    <w:p w14:paraId="62FACDB5" w14:textId="60DE9EC6" w:rsidR="006243B8" w:rsidRDefault="006243B8" w:rsidP="006243B8">
      <w:pPr>
        <w:pStyle w:val="Leipteksti"/>
        <w:spacing w:after="0"/>
      </w:pPr>
      <w:r>
        <w:t>Arkistointitilanteen mukaan (kaikissa tilanteissa sekä kertomusteksti-muotoisen (A) että lomakemuotoisen hoitoasiakirjan (B) arkistointi on mahdollinen)</w:t>
      </w:r>
    </w:p>
    <w:p w14:paraId="4AB286E6" w14:textId="2897B169" w:rsidR="006243B8" w:rsidRDefault="006243B8" w:rsidP="00D54165">
      <w:pPr>
        <w:pStyle w:val="Leipteksti"/>
        <w:numPr>
          <w:ilvl w:val="0"/>
          <w:numId w:val="9"/>
        </w:numPr>
        <w:spacing w:after="0"/>
      </w:pPr>
      <w:r>
        <w:t>Hoitoasiakirjan arkistointi. Hoitoasiakirjan arkistointi omaan rekisteriin.</w:t>
      </w:r>
    </w:p>
    <w:p w14:paraId="3DEDFFD8" w14:textId="7F6E2CF7" w:rsidR="006243B8" w:rsidRDefault="006243B8" w:rsidP="00D54165">
      <w:pPr>
        <w:pStyle w:val="Leipteksti"/>
        <w:numPr>
          <w:ilvl w:val="0"/>
          <w:numId w:val="9"/>
        </w:numPr>
        <w:spacing w:after="0"/>
      </w:pPr>
      <w:r>
        <w:t>Vanhan hoitoasiakirjan arkistointi. Vanhojen asiakirjojen kertomusasiakirjat arkistoidaan ensisijaisesti massa-arkistointina. Kun massa-ajo on jo tehty, tarvittaessa pieniä määriä vanhoja kertomusasiakirjoja voidaan arkistoida potilastietojärjestelmästä sanomarajapinnan kautta Potilastiedon arkistoon.</w:t>
      </w:r>
    </w:p>
    <w:p w14:paraId="6E7CD696" w14:textId="1C6B1B7E" w:rsidR="006243B8" w:rsidRDefault="006243B8" w:rsidP="00D54165">
      <w:pPr>
        <w:pStyle w:val="Leipteksti"/>
        <w:numPr>
          <w:ilvl w:val="0"/>
          <w:numId w:val="9"/>
        </w:numPr>
        <w:spacing w:after="0"/>
      </w:pPr>
      <w:r>
        <w:t xml:space="preserve">Hoitoasiakirjan arkistointi ostopalvelutilanteessa. Ostopalvelutilanteessa ostopalvelun tuottaja arkistoi hoitoasiakirjan ostopalvelun järjestäjän rekisteriin (ml. ostopalvelutilanteessa tuotettu ylläpidettävä asiakirja) </w:t>
      </w:r>
    </w:p>
    <w:p w14:paraId="46411F85" w14:textId="77777777" w:rsidR="006243B8" w:rsidRDefault="006243B8" w:rsidP="006243B8">
      <w:pPr>
        <w:pStyle w:val="Leipteksti"/>
      </w:pPr>
      <w:r>
        <w:t>Potilastietojärjestelmä muodostaa palvelutapahtumaan kuuluvista merkinnöistä kertomusteksti-tyyppisen hoitoasiakirjan tai lomakemuotoisen potilasasiakirjan ja toimittaa sen Potilastiedon arkiston arkistopalvelun arkistoitavaksi.</w:t>
      </w:r>
    </w:p>
    <w:p w14:paraId="60CD3AC7" w14:textId="4B6301DD" w:rsidR="006243B8" w:rsidRPr="006243B8" w:rsidRDefault="006243B8" w:rsidP="006243B8">
      <w:pPr>
        <w:pStyle w:val="Leipteksti"/>
      </w:pPr>
      <w:r>
        <w:t>Käyttötapauksen lopputuloksena asiakirja on muodostettu, se on arkistoitu Potilastiedon arkistoon ja potilastietojärjestelmässä on tieto arkistoinnista. Onnistuneen arkistoinnin jälkeen lomakeasiakirjan voi tarvittaessa välittää edelleen käyttötapauksen Edelleenvälitä asiakirja mukaisesti.</w:t>
      </w:r>
    </w:p>
    <w:p w14:paraId="21E9ECFD" w14:textId="779E9FE0" w:rsidR="009F703C" w:rsidRDefault="009F703C" w:rsidP="009F703C">
      <w:pPr>
        <w:pStyle w:val="Otsikko2"/>
      </w:pPr>
      <w:r w:rsidRPr="009F703C">
        <w:t>Käyttäjäroolit</w:t>
      </w:r>
    </w:p>
    <w:p w14:paraId="00B7B9BE" w14:textId="1A340D7B" w:rsidR="006243B8" w:rsidRDefault="006243B8" w:rsidP="006243B8">
      <w:pPr>
        <w:pStyle w:val="Numeroituluettelo"/>
      </w:pPr>
      <w:r>
        <w:t>Kantaan liittynyt järjestelmä, potilastietojärjestelmä, jatkossa Järjestelmä</w:t>
      </w:r>
    </w:p>
    <w:p w14:paraId="1B684093" w14:textId="1841A1C5" w:rsidR="006243B8" w:rsidRPr="006243B8" w:rsidRDefault="006243B8" w:rsidP="006243B8">
      <w:pPr>
        <w:pStyle w:val="Numeroituluettelo"/>
      </w:pPr>
      <w:r>
        <w:t>Potilastiedon arkisto, Kanta-viestinvälitys, jatkossa Arkisto</w:t>
      </w:r>
    </w:p>
    <w:p w14:paraId="263572DD" w14:textId="360A958F" w:rsidR="009F703C" w:rsidRDefault="009F703C" w:rsidP="009F703C">
      <w:pPr>
        <w:pStyle w:val="Otsikko2"/>
      </w:pPr>
      <w:r w:rsidRPr="009F703C">
        <w:lastRenderedPageBreak/>
        <w:t>Esiehdot</w:t>
      </w:r>
    </w:p>
    <w:p w14:paraId="0751A875" w14:textId="2370C4C5" w:rsidR="006243B8" w:rsidRDefault="006243B8" w:rsidP="006243B8">
      <w:pPr>
        <w:pStyle w:val="Numeroituluettelo"/>
      </w:pPr>
      <w:r>
        <w:t>Potilas on yksilöity järjestelmässä henkilötunnuksella tai tilapäisellä yksilöintitunnuksella [LM11]</w:t>
      </w:r>
    </w:p>
    <w:p w14:paraId="62B83E22" w14:textId="09945823" w:rsidR="006243B8" w:rsidRDefault="006243B8" w:rsidP="006243B8">
      <w:pPr>
        <w:pStyle w:val="Numeroituluettelo"/>
      </w:pPr>
      <w:r>
        <w:t>Palvelutapahtumaan liittyy yksi tai useampia potilasta koskevia merkintöjä tai valmis lomaketyyppinen merkintä</w:t>
      </w:r>
    </w:p>
    <w:p w14:paraId="51348FF1" w14:textId="7243984B" w:rsidR="006243B8" w:rsidRDefault="006243B8" w:rsidP="006243B8">
      <w:pPr>
        <w:pStyle w:val="Numeroituluettelo"/>
      </w:pPr>
      <w:r>
        <w:t>Lisäksi tilanteessa B (lomakeasiakirja): Kertomustekstistä poiketen lomakemuotoisen potilasasiakirjan muodostamisen käynnistäminen ei tapahdu koostamissääntöjen perusteella, vaan ammattihenkilö täyttää lomakkeessa tarvittavat tiedot ja kuittaa lomakkeen olevan valmis.</w:t>
      </w:r>
    </w:p>
    <w:p w14:paraId="6882F879" w14:textId="560ABD56" w:rsidR="006243B8" w:rsidRDefault="006243B8" w:rsidP="006243B8">
      <w:pPr>
        <w:pStyle w:val="Numeroituluettelo"/>
        <w:spacing w:after="0"/>
      </w:pPr>
      <w:r>
        <w:t xml:space="preserve">Lisäksi tilanteessa E (ostopalvelu): </w:t>
      </w:r>
    </w:p>
    <w:p w14:paraId="038337B1" w14:textId="1958CB44" w:rsidR="006243B8" w:rsidRDefault="006243B8" w:rsidP="0002303F">
      <w:pPr>
        <w:pStyle w:val="Luettelokappale"/>
        <w:numPr>
          <w:ilvl w:val="0"/>
          <w:numId w:val="52"/>
        </w:numPr>
      </w:pPr>
      <w:r>
        <w:t>Ostopalvelutilanteessa potilas on yksilöitävä virallisella henkilötunnuksella</w:t>
      </w:r>
    </w:p>
    <w:p w14:paraId="5BFC2CD5" w14:textId="064656C6" w:rsidR="006243B8" w:rsidRDefault="006243B8" w:rsidP="0002303F">
      <w:pPr>
        <w:pStyle w:val="Luettelokappale"/>
        <w:numPr>
          <w:ilvl w:val="0"/>
          <w:numId w:val="52"/>
        </w:numPr>
      </w:pPr>
      <w:r>
        <w:t>Palvelutapahtuma, johon hoitoasiakirja kuuluu, on arkistoitu ostopalvelun järjestäjän rekisteriin, ja siinä on yksilöity ostopalvelun valtuutus. [LT1]</w:t>
      </w:r>
    </w:p>
    <w:p w14:paraId="7450D5AC" w14:textId="3F92A0D3" w:rsidR="006243B8" w:rsidRDefault="006243B8" w:rsidP="0002303F">
      <w:pPr>
        <w:pStyle w:val="Luettelokappale"/>
        <w:numPr>
          <w:ilvl w:val="0"/>
          <w:numId w:val="52"/>
        </w:numPr>
      </w:pPr>
      <w:r>
        <w:t xml:space="preserve">Ostopalvelun järjestäjän arkistoasiakirjat-rekisterissä on palvelutapahtumassa yksilöity ostopalvelun valtuutus, joka oikeuttaa ostopalvelun tuottajan arkistoimaan palvelutapahtuman ostopalvelun järjestäjän </w:t>
      </w:r>
      <w:proofErr w:type="gramStart"/>
      <w:r>
        <w:t>rekisteriin.[</w:t>
      </w:r>
      <w:proofErr w:type="gramEnd"/>
      <w:r>
        <w:t>LT1]</w:t>
      </w:r>
    </w:p>
    <w:p w14:paraId="4F1868F0" w14:textId="554F2871" w:rsidR="006243B8" w:rsidRPr="006243B8" w:rsidRDefault="006243B8" w:rsidP="0002303F">
      <w:pPr>
        <w:pStyle w:val="Luettelokappale"/>
        <w:numPr>
          <w:ilvl w:val="0"/>
          <w:numId w:val="52"/>
        </w:numPr>
      </w:pPr>
      <w:r>
        <w:t>Ostopalvelun tuottajalla on tiedossa ostopalvelujen järjestäjän rekisteri, jota ostopalvelun valtuutus koskee ja johon asiakirjat arkistoidaan</w:t>
      </w:r>
    </w:p>
    <w:p w14:paraId="6B8450AA" w14:textId="5D288C0C" w:rsidR="009F703C" w:rsidRDefault="009F703C" w:rsidP="009F703C">
      <w:pPr>
        <w:pStyle w:val="Otsikko2"/>
      </w:pPr>
      <w:r w:rsidRPr="009F703C">
        <w:t>Normaali tapahtumankulku</w:t>
      </w:r>
    </w:p>
    <w:p w14:paraId="280D79C7" w14:textId="7E909440" w:rsidR="006243B8" w:rsidRDefault="006243B8" w:rsidP="00E65499">
      <w:pPr>
        <w:pStyle w:val="Numeroituluettelo"/>
        <w:spacing w:after="0"/>
      </w:pPr>
      <w:r>
        <w:t xml:space="preserve">Tilanteessa A (kertomusteksti): </w:t>
      </w:r>
    </w:p>
    <w:p w14:paraId="28059811" w14:textId="7280F128" w:rsidR="006243B8" w:rsidRDefault="006243B8" w:rsidP="0002303F">
      <w:pPr>
        <w:pStyle w:val="Luettelokappale"/>
        <w:numPr>
          <w:ilvl w:val="0"/>
          <w:numId w:val="52"/>
        </w:numPr>
      </w:pPr>
      <w:r>
        <w:t>Järjestelmä kerää käsittelyssä olevaan palvelutapahtumaan liittyvät valmiit merkinnät ja valitsee ne jotka voi liittää samaan kertomusteksti-tyyppiseen hoitoasiakirjaan.</w:t>
      </w:r>
    </w:p>
    <w:p w14:paraId="79A796AB" w14:textId="3E83841D" w:rsidR="006243B8" w:rsidRDefault="006243B8" w:rsidP="0002303F">
      <w:pPr>
        <w:pStyle w:val="Luettelokappale"/>
        <w:numPr>
          <w:ilvl w:val="0"/>
          <w:numId w:val="52"/>
        </w:numPr>
      </w:pPr>
      <w:r>
        <w:t>Samaan asiakirjaan voidaan viedä merkintöjä, joille voidaan asettaa samat kuvailutiedot. Lisäksi on huomioitava alla luetellut säännöt.</w:t>
      </w:r>
    </w:p>
    <w:p w14:paraId="2D4C1DCD" w14:textId="6516D152" w:rsidR="006243B8" w:rsidRDefault="006243B8" w:rsidP="0002303F">
      <w:pPr>
        <w:pStyle w:val="Luettelokappale"/>
        <w:numPr>
          <w:ilvl w:val="0"/>
          <w:numId w:val="52"/>
        </w:numPr>
      </w:pPr>
      <w:r>
        <w:t xml:space="preserve">Yhdestä palvelutapahtumasta muodostetaan mahdollisimman vähän erillisiä asiakirjoja, kuitenkin niin että asiakirjojen koko pysyy kohtuullisena [LM12]. </w:t>
      </w:r>
    </w:p>
    <w:p w14:paraId="5C2008BA" w14:textId="0411FCA3" w:rsidR="006243B8" w:rsidRDefault="006243B8" w:rsidP="0002303F">
      <w:pPr>
        <w:pStyle w:val="Luettelokappale"/>
        <w:numPr>
          <w:ilvl w:val="0"/>
          <w:numId w:val="52"/>
        </w:numPr>
      </w:pPr>
      <w:r>
        <w:t>Jotkin merkinnät on arkistoitava erillisenä asiakirjana. Päättely tehdään näkymäkoodiston Erillinen asiakirja -tiedon perusteella [LK1]. Tällöin asiakirjaan valitaan vain merkintöjä, joilla on sama näkymäkoodi, joka edellyttää arkistointia erillisenä asiakirjana.</w:t>
      </w:r>
    </w:p>
    <w:p w14:paraId="53FBBDCE" w14:textId="1A32CB3D" w:rsidR="006243B8" w:rsidRDefault="006243B8" w:rsidP="0002303F">
      <w:pPr>
        <w:pStyle w:val="Luettelokappale"/>
        <w:numPr>
          <w:ilvl w:val="0"/>
          <w:numId w:val="52"/>
        </w:numPr>
      </w:pPr>
      <w:r>
        <w:t xml:space="preserve">Jos merkintä sisältää toista henkilöä koskevia tietoja, asiakirjalle on asetettava lisänäkymä ERAS, ja asiakirjan </w:t>
      </w:r>
      <w:proofErr w:type="spellStart"/>
      <w:r>
        <w:t>header</w:t>
      </w:r>
      <w:proofErr w:type="spellEnd"/>
      <w:r>
        <w:t xml:space="preserve">-osaan ja </w:t>
      </w:r>
      <w:proofErr w:type="spellStart"/>
      <w:r>
        <w:t>body</w:t>
      </w:r>
      <w:proofErr w:type="spellEnd"/>
      <w:r>
        <w:t>-osaan on annettava tähän liittyvät tiedot [LM5]</w:t>
      </w:r>
    </w:p>
    <w:p w14:paraId="7BAD79CC" w14:textId="5F73AC75" w:rsidR="006243B8" w:rsidRDefault="006243B8" w:rsidP="0002303F">
      <w:pPr>
        <w:pStyle w:val="Luettelokappale"/>
        <w:numPr>
          <w:ilvl w:val="0"/>
          <w:numId w:val="52"/>
        </w:numPr>
      </w:pPr>
      <w:r>
        <w:lastRenderedPageBreak/>
        <w:t>Asiakirjan merkinnöillä tulee olla sama tehtäväluokka ja säilytysaikaluokka. Järjestelmä päättelee merkinnän säilytysaikaluokan, ja valitsee muodostettavaan asiakirjaan ne merkinnät, joiden säilytysaikaluokka on sama.</w:t>
      </w:r>
    </w:p>
    <w:p w14:paraId="492691E0" w14:textId="1F084E4C" w:rsidR="006243B8" w:rsidRDefault="006243B8" w:rsidP="0002303F">
      <w:pPr>
        <w:pStyle w:val="Luettelokappale"/>
        <w:numPr>
          <w:ilvl w:val="0"/>
          <w:numId w:val="52"/>
        </w:numPr>
      </w:pPr>
      <w:r>
        <w:t>Saman asiakirjan kaikilla merkinnöillä tulee olla sama viivästämisaika, joka ohjaa asiakirjan sisällön näyttämistä Omakannassa. Jos merkintä on tarkoitus viivästää asiakkaalta kokonaan, asetetaan viivästämisen päättymispäivämääräksi 31.12.4000. [LM5]</w:t>
      </w:r>
    </w:p>
    <w:p w14:paraId="67B7277F" w14:textId="15317BDA" w:rsidR="006243B8" w:rsidRDefault="006243B8" w:rsidP="00E65499">
      <w:pPr>
        <w:pStyle w:val="Numeroituluettelo"/>
      </w:pPr>
      <w:r>
        <w:t>Tilanteessa B (lomakeasiakirja) Järjestelmä ottaa käsittelyyn lomake-merkinnän käyttäjän käynnistämänä. Lomaketyyppisestä näkymästä tuotetaan aina oma itsenäinen asiakirja, joka sisältää yhden merkinnän.</w:t>
      </w:r>
    </w:p>
    <w:p w14:paraId="78732D44" w14:textId="308756C5" w:rsidR="006243B8" w:rsidRDefault="006243B8" w:rsidP="00E65499">
      <w:pPr>
        <w:pStyle w:val="Numeroituluettelo"/>
        <w:spacing w:after="0"/>
      </w:pPr>
      <w:r>
        <w:t xml:space="preserve">Järjestelmä muodostaa valituista merkinnöistä arkistoitavan CDA R2 -asiakirjan seuraavilla periaatteilla [V1, LM2] </w:t>
      </w:r>
    </w:p>
    <w:p w14:paraId="759C8CC0" w14:textId="5EDB9D2B" w:rsidR="006243B8" w:rsidRDefault="006243B8" w:rsidP="0002303F">
      <w:pPr>
        <w:pStyle w:val="Luettelokappale"/>
        <w:numPr>
          <w:ilvl w:val="0"/>
          <w:numId w:val="52"/>
        </w:numPr>
      </w:pPr>
      <w:r>
        <w:t xml:space="preserve">Asiakirjan rakenne noudattaa yleistä ”Potilastiedon arkiston kertomus ja lomakkeet” -oppaan </w:t>
      </w:r>
      <w:proofErr w:type="gramStart"/>
      <w:r>
        <w:t>rakennetta tai aihealuekohtaista tarkempaa rakennetta</w:t>
      </w:r>
      <w:proofErr w:type="gramEnd"/>
      <w:r>
        <w:t xml:space="preserve"> jos sellainen on määritelty</w:t>
      </w:r>
    </w:p>
    <w:p w14:paraId="11D0961E" w14:textId="08D33B33" w:rsidR="006243B8" w:rsidRDefault="006243B8" w:rsidP="0002303F">
      <w:pPr>
        <w:pStyle w:val="Luettelokappale"/>
        <w:numPr>
          <w:ilvl w:val="0"/>
          <w:numId w:val="52"/>
        </w:numPr>
      </w:pPr>
      <w:r>
        <w:t>Asiakirjalle täydennetään kuvailutiedot kuvailutietojen määrittelyn mukaisesti [LM5]</w:t>
      </w:r>
    </w:p>
    <w:p w14:paraId="0A1BB3D3" w14:textId="7F376C30" w:rsidR="006243B8" w:rsidRDefault="006243B8" w:rsidP="0002303F">
      <w:pPr>
        <w:pStyle w:val="Luettelokappale"/>
        <w:numPr>
          <w:ilvl w:val="0"/>
          <w:numId w:val="52"/>
        </w:numPr>
      </w:pPr>
      <w:r>
        <w:t xml:space="preserve">Lisäksi tilanteessa B (lomakeasiakirja): </w:t>
      </w:r>
    </w:p>
    <w:p w14:paraId="63CE5E99" w14:textId="550AD5DE" w:rsidR="006243B8" w:rsidRDefault="006243B8" w:rsidP="00D54165">
      <w:pPr>
        <w:pStyle w:val="Luettelokappale"/>
        <w:numPr>
          <w:ilvl w:val="1"/>
          <w:numId w:val="5"/>
        </w:numPr>
      </w:pPr>
      <w:r>
        <w:t>Asiakirjan rakenne noudattaa ”Potilastiedon arkiston kertomus ja lomakkeet” -oppaassa määriteltyä lomakemekanismia [LM2]</w:t>
      </w:r>
    </w:p>
    <w:p w14:paraId="7F0FEF37" w14:textId="65A20EB2" w:rsidR="006243B8" w:rsidRDefault="006243B8" w:rsidP="00D54165">
      <w:pPr>
        <w:pStyle w:val="Luettelokappale"/>
        <w:numPr>
          <w:ilvl w:val="1"/>
          <w:numId w:val="5"/>
        </w:numPr>
      </w:pPr>
      <w:r>
        <w:t>CDA R2-rakenteessa käytetään lomakekohtaista tarkempaa rakennetta, jossa on eritelty kenttäryhmät (kaikki kentät ja kunkin kentän tietotyyppi)</w:t>
      </w:r>
    </w:p>
    <w:p w14:paraId="215916CE" w14:textId="37CBDBC2" w:rsidR="006243B8" w:rsidRDefault="006243B8" w:rsidP="00D54165">
      <w:pPr>
        <w:pStyle w:val="Luettelokappale"/>
        <w:numPr>
          <w:ilvl w:val="1"/>
          <w:numId w:val="5"/>
        </w:numPr>
      </w:pPr>
      <w:r>
        <w:t>Kentät sijoitetaan asiakirjaan lomakkeen rakennemäärittelyssä olevan tulostusjärjestyskentän mukaisesti (pienimmästä numerosta alkaen nousevassa järjestyksessä)</w:t>
      </w:r>
    </w:p>
    <w:p w14:paraId="71CCA032" w14:textId="019B0560" w:rsidR="006243B8" w:rsidRDefault="006243B8" w:rsidP="0002303F">
      <w:pPr>
        <w:pStyle w:val="Luettelokappale"/>
        <w:numPr>
          <w:ilvl w:val="0"/>
          <w:numId w:val="52"/>
        </w:numPr>
      </w:pPr>
      <w:r>
        <w:t xml:space="preserve">Lisäksi tilanteessa D (vanha asiakirja): </w:t>
      </w:r>
    </w:p>
    <w:p w14:paraId="522A8351" w14:textId="73F108F5" w:rsidR="006243B8" w:rsidRDefault="006243B8" w:rsidP="00D54165">
      <w:pPr>
        <w:pStyle w:val="Luettelokappale"/>
        <w:numPr>
          <w:ilvl w:val="1"/>
          <w:numId w:val="5"/>
        </w:numPr>
      </w:pPr>
      <w:r>
        <w:t xml:space="preserve">Vanha hoitoasiakirja voi olla CDA R2-asiakirja, tai CDA R2-asiakirja, jonka </w:t>
      </w:r>
      <w:proofErr w:type="spellStart"/>
      <w:r>
        <w:t>body</w:t>
      </w:r>
      <w:proofErr w:type="spellEnd"/>
      <w:r>
        <w:t>-osaan on upotettu hoitoasiakirja PDF/A-muodossa, XHTML-muodossa tai tekstimuodossa [LM2, LM8]</w:t>
      </w:r>
    </w:p>
    <w:p w14:paraId="43FC9CA8" w14:textId="196BB408" w:rsidR="006243B8" w:rsidRDefault="006243B8" w:rsidP="00D54165">
      <w:pPr>
        <w:pStyle w:val="Luettelokappale"/>
        <w:numPr>
          <w:ilvl w:val="1"/>
          <w:numId w:val="5"/>
        </w:numPr>
      </w:pPr>
      <w:r>
        <w:t>Vanha asiakirja voidaan liittää vain vanhojen asiakirjojen palvelutapahtumaan</w:t>
      </w:r>
    </w:p>
    <w:p w14:paraId="4D12B7E4" w14:textId="5BEB056C" w:rsidR="006243B8" w:rsidRDefault="006243B8" w:rsidP="00D54165">
      <w:pPr>
        <w:pStyle w:val="Luettelokappale"/>
        <w:numPr>
          <w:ilvl w:val="1"/>
          <w:numId w:val="5"/>
        </w:numPr>
      </w:pPr>
      <w:r>
        <w:t xml:space="preserve">Vanhan asiakirjan </w:t>
      </w:r>
      <w:proofErr w:type="spellStart"/>
      <w:r>
        <w:t>header</w:t>
      </w:r>
      <w:proofErr w:type="spellEnd"/>
      <w:r>
        <w:t>-tietoihin asetetaan kuvailutiedon arvo hl7</w:t>
      </w:r>
      <w:proofErr w:type="gramStart"/>
      <w:r>
        <w:t>fi:typeCode</w:t>
      </w:r>
      <w:proofErr w:type="gramEnd"/>
      <w:r>
        <w:t>/@</w:t>
      </w:r>
      <w:proofErr w:type="spellStart"/>
      <w:r>
        <w:t>code</w:t>
      </w:r>
      <w:proofErr w:type="spellEnd"/>
      <w:r>
        <w:t>=”1”</w:t>
      </w:r>
    </w:p>
    <w:p w14:paraId="62257E04" w14:textId="337AC4BF" w:rsidR="006243B8" w:rsidRDefault="006243B8" w:rsidP="00D54165">
      <w:pPr>
        <w:pStyle w:val="Luettelokappale"/>
        <w:numPr>
          <w:ilvl w:val="1"/>
          <w:numId w:val="5"/>
        </w:numPr>
      </w:pPr>
      <w:r>
        <w:t xml:space="preserve">Vanhan asiakirjan </w:t>
      </w:r>
      <w:proofErr w:type="spellStart"/>
      <w:r>
        <w:t>header</w:t>
      </w:r>
      <w:proofErr w:type="spellEnd"/>
      <w:r>
        <w:t>-tietoihin asetetaan kuvailutiedon arvo hl7</w:t>
      </w:r>
      <w:proofErr w:type="gramStart"/>
      <w:r>
        <w:t>fi:fileFormat</w:t>
      </w:r>
      <w:proofErr w:type="gramEnd"/>
      <w:r>
        <w:t xml:space="preserve"> sen mukaiseksi, missä muodossa asiakirjan sisältö on </w:t>
      </w:r>
    </w:p>
    <w:p w14:paraId="536057A3" w14:textId="1BABE120" w:rsidR="006243B8" w:rsidRPr="006243B8" w:rsidRDefault="006243B8" w:rsidP="00D54165">
      <w:pPr>
        <w:pStyle w:val="Luettelokappale"/>
        <w:numPr>
          <w:ilvl w:val="2"/>
          <w:numId w:val="5"/>
        </w:numPr>
        <w:rPr>
          <w:lang w:val="en-US"/>
        </w:rPr>
      </w:pPr>
      <w:r w:rsidRPr="006243B8">
        <w:rPr>
          <w:lang w:val="en-US"/>
        </w:rPr>
        <w:lastRenderedPageBreak/>
        <w:t xml:space="preserve">CDA R2, </w:t>
      </w:r>
      <w:proofErr w:type="spellStart"/>
      <w:r w:rsidRPr="006243B8">
        <w:rPr>
          <w:lang w:val="en-US"/>
        </w:rPr>
        <w:t>koodi</w:t>
      </w:r>
      <w:proofErr w:type="spellEnd"/>
      <w:r w:rsidRPr="006243B8">
        <w:rPr>
          <w:lang w:val="en-US"/>
        </w:rPr>
        <w:t xml:space="preserve"> 1</w:t>
      </w:r>
    </w:p>
    <w:p w14:paraId="320EEF8B" w14:textId="59BEB281" w:rsidR="006243B8" w:rsidRPr="006243B8" w:rsidRDefault="006243B8" w:rsidP="00D54165">
      <w:pPr>
        <w:pStyle w:val="Luettelokappale"/>
        <w:numPr>
          <w:ilvl w:val="2"/>
          <w:numId w:val="5"/>
        </w:numPr>
        <w:rPr>
          <w:lang w:val="en-US"/>
        </w:rPr>
      </w:pPr>
      <w:r w:rsidRPr="006243B8">
        <w:rPr>
          <w:lang w:val="en-US"/>
        </w:rPr>
        <w:t xml:space="preserve">PDF/A, </w:t>
      </w:r>
      <w:proofErr w:type="spellStart"/>
      <w:r w:rsidRPr="006243B8">
        <w:rPr>
          <w:lang w:val="en-US"/>
        </w:rPr>
        <w:t>koodi</w:t>
      </w:r>
      <w:proofErr w:type="spellEnd"/>
      <w:r w:rsidRPr="006243B8">
        <w:rPr>
          <w:lang w:val="en-US"/>
        </w:rPr>
        <w:t xml:space="preserve"> 3</w:t>
      </w:r>
    </w:p>
    <w:p w14:paraId="02086D7C" w14:textId="51E99853" w:rsidR="006243B8" w:rsidRDefault="006243B8" w:rsidP="00D54165">
      <w:pPr>
        <w:pStyle w:val="Luettelokappale"/>
        <w:numPr>
          <w:ilvl w:val="2"/>
          <w:numId w:val="5"/>
        </w:numPr>
      </w:pPr>
      <w:r>
        <w:t xml:space="preserve">CDA R2 / Teksti (= </w:t>
      </w:r>
      <w:proofErr w:type="spellStart"/>
      <w:r>
        <w:t>text</w:t>
      </w:r>
      <w:proofErr w:type="spellEnd"/>
      <w:r>
        <w:t>/</w:t>
      </w:r>
      <w:proofErr w:type="spellStart"/>
      <w:r>
        <w:t>plain</w:t>
      </w:r>
      <w:proofErr w:type="spellEnd"/>
      <w:r>
        <w:t>), koodi 4</w:t>
      </w:r>
    </w:p>
    <w:p w14:paraId="185CD430" w14:textId="30260916" w:rsidR="006243B8" w:rsidRDefault="006243B8" w:rsidP="00D54165">
      <w:pPr>
        <w:pStyle w:val="Luettelokappale"/>
        <w:numPr>
          <w:ilvl w:val="2"/>
          <w:numId w:val="5"/>
        </w:numPr>
      </w:pPr>
      <w:r>
        <w:t>XHTML, koodi 6</w:t>
      </w:r>
    </w:p>
    <w:p w14:paraId="3C44FA60" w14:textId="74AFC7C6" w:rsidR="006243B8" w:rsidRDefault="006243B8" w:rsidP="0002303F">
      <w:pPr>
        <w:pStyle w:val="Luettelokappale"/>
        <w:numPr>
          <w:ilvl w:val="0"/>
          <w:numId w:val="52"/>
        </w:numPr>
      </w:pPr>
      <w:r>
        <w:t xml:space="preserve">Lisäksi tilanteessa E (ostopalvelu) Järjestelmä tuottaa asiakirjalle seuraavat tiedot: </w:t>
      </w:r>
    </w:p>
    <w:p w14:paraId="3D46038D" w14:textId="4E919AAE" w:rsidR="006243B8" w:rsidRDefault="006243B8" w:rsidP="00D54165">
      <w:pPr>
        <w:pStyle w:val="Luettelokappale"/>
        <w:numPr>
          <w:ilvl w:val="1"/>
          <w:numId w:val="5"/>
        </w:numPr>
      </w:pPr>
      <w:r>
        <w:t>asiakirjan rekisterinpitäjä on ostopalvelun järjestäjän rekisterinpitäjä</w:t>
      </w:r>
    </w:p>
    <w:p w14:paraId="4203076C" w14:textId="58C02E69" w:rsidR="006243B8" w:rsidRDefault="006243B8" w:rsidP="00D54165">
      <w:pPr>
        <w:pStyle w:val="Luettelokappale"/>
        <w:numPr>
          <w:ilvl w:val="1"/>
          <w:numId w:val="5"/>
        </w:numPr>
      </w:pPr>
      <w:r>
        <w:t>asiakirjan tuottaja on asiakirjan tuottanut organisaatio</w:t>
      </w:r>
    </w:p>
    <w:p w14:paraId="094093DA" w14:textId="065B5D62" w:rsidR="006243B8" w:rsidRDefault="006243B8" w:rsidP="00D54165">
      <w:pPr>
        <w:pStyle w:val="Luettelokappale"/>
        <w:numPr>
          <w:ilvl w:val="1"/>
          <w:numId w:val="5"/>
        </w:numPr>
      </w:pPr>
      <w:r>
        <w:t>hoitotapahtumaan osallistunut palveluyksikkö on tuottajan oma palveluyksikkö</w:t>
      </w:r>
    </w:p>
    <w:p w14:paraId="0D74CEF7" w14:textId="5ABEB7D2" w:rsidR="006243B8" w:rsidRDefault="006243B8" w:rsidP="00D54165">
      <w:pPr>
        <w:pStyle w:val="Luettelokappale"/>
        <w:numPr>
          <w:ilvl w:val="1"/>
          <w:numId w:val="5"/>
        </w:numPr>
      </w:pPr>
      <w:r>
        <w:t>potilaskohtaisessa ostopalvelussa kirjataan lisäksi viimeisimmäksi palveluyksiköksi ostopalvelun valtuutuksessa määritellyn ostopalvelun järjestäjän palveluyksikkö (annetaan myös väestötasoisessa ostopalvelussa, jos saatavilla)</w:t>
      </w:r>
    </w:p>
    <w:p w14:paraId="5534991E" w14:textId="5711D83A" w:rsidR="006243B8" w:rsidRDefault="006243B8" w:rsidP="00E65499">
      <w:pPr>
        <w:pStyle w:val="Numeroituluettelo"/>
        <w:spacing w:after="0"/>
      </w:pPr>
      <w:r>
        <w:t xml:space="preserve">Järjestelmä allekirjoittaa asiakirjan järjestelmäallekirjoitus-varmenteella [V2, LM3] </w:t>
      </w:r>
    </w:p>
    <w:p w14:paraId="5DE3075D" w14:textId="31F124FB" w:rsidR="006243B8" w:rsidRDefault="006243B8" w:rsidP="0002303F">
      <w:pPr>
        <w:pStyle w:val="Luettelokappale"/>
        <w:numPr>
          <w:ilvl w:val="0"/>
          <w:numId w:val="52"/>
        </w:numPr>
      </w:pPr>
      <w:r>
        <w:t>Tilanteessa B (lomakeasiakirja): jos kyseessä on ammattilaisen allekirjoitusta vaativa asiakirja ja merkintöjen tekijä on itse käynnistänyt asiakirjan muodostuksen, käyttäjää pyydetään tekemään sähköinen allekirjoitus. Järjestelmä voi allekirjoittaa ammattihenkilön allekirjoittaman asiakirjan myös järjestelmäallekirjoitus-varmenteella, mutta kahden allekirjoituksen käyttäminen ei ole välttämätöntä.</w:t>
      </w:r>
    </w:p>
    <w:p w14:paraId="699E511A" w14:textId="176633EE" w:rsidR="006243B8" w:rsidRDefault="006243B8" w:rsidP="00E65499">
      <w:pPr>
        <w:pStyle w:val="Numeroituluettelo"/>
      </w:pPr>
      <w:r>
        <w:t>Järjestelmä tallentaa tiedon siitä, mihin asiakirjaan merkintä liitettiin. [V3]</w:t>
      </w:r>
    </w:p>
    <w:p w14:paraId="799A35DF" w14:textId="1EC1C77B" w:rsidR="006243B8" w:rsidRDefault="006243B8" w:rsidP="00E65499">
      <w:pPr>
        <w:pStyle w:val="Numeroituluettelo"/>
        <w:spacing w:after="0"/>
      </w:pPr>
      <w:r>
        <w:t xml:space="preserve">Järjestelmä arkistoi asiakirjan alikäyttötapauksen Arkistoi asiakirja mukaisesti. [V4] </w:t>
      </w:r>
    </w:p>
    <w:p w14:paraId="2C11ADA4" w14:textId="0AF05C39" w:rsidR="006243B8" w:rsidRDefault="006243B8" w:rsidP="0002303F">
      <w:pPr>
        <w:pStyle w:val="Luettelokappale"/>
        <w:numPr>
          <w:ilvl w:val="0"/>
          <w:numId w:val="52"/>
        </w:numPr>
      </w:pPr>
      <w:r>
        <w:t>MR-sanoma on RCMR_IN100002FI01</w:t>
      </w:r>
    </w:p>
    <w:p w14:paraId="3D3F2958" w14:textId="21E3D395" w:rsidR="006243B8" w:rsidRDefault="006243B8" w:rsidP="0002303F">
      <w:pPr>
        <w:pStyle w:val="Luettelokappale"/>
        <w:numPr>
          <w:ilvl w:val="0"/>
          <w:numId w:val="52"/>
        </w:numPr>
      </w:pPr>
      <w:r>
        <w:t xml:space="preserve">Palvelupyyntö on [LK3] </w:t>
      </w:r>
    </w:p>
    <w:p w14:paraId="3B21FAB9" w14:textId="39B2BA99" w:rsidR="006243B8" w:rsidRDefault="006243B8" w:rsidP="00D54165">
      <w:pPr>
        <w:pStyle w:val="Luettelokappale"/>
        <w:numPr>
          <w:ilvl w:val="1"/>
          <w:numId w:val="5"/>
        </w:numPr>
      </w:pPr>
      <w:r>
        <w:t>tilanteessa C (arkistointi omaan rekisteriin): PP1, Palvelunantajan omien asiakirjojen arkistointi</w:t>
      </w:r>
    </w:p>
    <w:p w14:paraId="219C584F" w14:textId="72362816" w:rsidR="006243B8" w:rsidRDefault="006243B8" w:rsidP="00D54165">
      <w:pPr>
        <w:pStyle w:val="Luettelokappale"/>
        <w:numPr>
          <w:ilvl w:val="1"/>
          <w:numId w:val="5"/>
        </w:numPr>
      </w:pPr>
      <w:r>
        <w:t>tilanteessa D (vanha asiakirja): PP37, Vanhojen tietojen arkistointi</w:t>
      </w:r>
    </w:p>
    <w:p w14:paraId="05F4A505" w14:textId="3A03E8D6" w:rsidR="006243B8" w:rsidRDefault="006243B8" w:rsidP="00D54165">
      <w:pPr>
        <w:pStyle w:val="Luettelokappale"/>
        <w:numPr>
          <w:ilvl w:val="1"/>
          <w:numId w:val="5"/>
        </w:numPr>
      </w:pPr>
      <w:r>
        <w:t>tilanteessa E (väestötasoinen ostopalvelu): PP16, Tuottajan asiakirjojen arkistointi järjestäjän rekisteriin Potilastiedon arkistoon väestötasoisessa ostopalvelussa</w:t>
      </w:r>
    </w:p>
    <w:p w14:paraId="156B6DE3" w14:textId="5798449A" w:rsidR="006243B8" w:rsidRDefault="006243B8" w:rsidP="00D54165">
      <w:pPr>
        <w:pStyle w:val="Luettelokappale"/>
        <w:numPr>
          <w:ilvl w:val="1"/>
          <w:numId w:val="5"/>
        </w:numPr>
      </w:pPr>
      <w:r>
        <w:t>tilanteessa E (potilaskohtainen ostopalvelu): PP13, Tuottajan asiakirjojen arkistointi järjestäjän rekisteriin Potilastiedon arkistoon potilaskohtaisessa ostopalvelussa</w:t>
      </w:r>
    </w:p>
    <w:p w14:paraId="5563525D" w14:textId="586051B5" w:rsidR="006243B8" w:rsidRDefault="006243B8" w:rsidP="00E65499">
      <w:pPr>
        <w:pStyle w:val="Numeroituluettelo"/>
      </w:pPr>
      <w:r>
        <w:lastRenderedPageBreak/>
        <w:t>Järjestelmä tallentaa tiedon siitä, että merkintä on arkistoitu. [V3]</w:t>
      </w:r>
    </w:p>
    <w:p w14:paraId="77919288" w14:textId="518C8846" w:rsidR="006243B8" w:rsidRPr="006243B8" w:rsidRDefault="006243B8" w:rsidP="00E65499">
      <w:pPr>
        <w:pStyle w:val="Numeroituluettelo"/>
      </w:pPr>
      <w:r>
        <w:t>Käyttötapaus päättyy.</w:t>
      </w:r>
    </w:p>
    <w:p w14:paraId="4E17756E" w14:textId="78E72707" w:rsidR="009F703C" w:rsidRDefault="009F703C" w:rsidP="009F703C">
      <w:pPr>
        <w:pStyle w:val="Otsikko2"/>
      </w:pPr>
      <w:r w:rsidRPr="009F703C">
        <w:t>Virhetilanteet</w:t>
      </w:r>
    </w:p>
    <w:p w14:paraId="17AFBF77" w14:textId="77777777" w:rsidR="003B7920" w:rsidRDefault="003B7920" w:rsidP="003B7920">
      <w:pPr>
        <w:pStyle w:val="Leipteksti"/>
        <w:spacing w:after="0"/>
      </w:pPr>
      <w:r>
        <w:t>V1 Asiakirjan muodostaminen ei onnistu. Järjestelmä tallentaa tiedon virhetilanteesta jatkokäsittelyä varten. Käyttötapaus päättyy.</w:t>
      </w:r>
    </w:p>
    <w:p w14:paraId="4C510209" w14:textId="77777777" w:rsidR="003B7920" w:rsidRDefault="003B7920" w:rsidP="003B7920">
      <w:pPr>
        <w:pStyle w:val="Leipteksti"/>
        <w:spacing w:after="0"/>
      </w:pPr>
      <w:r>
        <w:t>V2 Asiakirjan allekirjoittaminen ei onnistu. Järjestelmä tallentaa tiedon virhetilanteesta jatkokäsittelyä varten. Käyttötapaus päättyy.</w:t>
      </w:r>
    </w:p>
    <w:p w14:paraId="5AC7E9E3" w14:textId="77777777" w:rsidR="003B7920" w:rsidRDefault="003B7920" w:rsidP="003B7920">
      <w:pPr>
        <w:pStyle w:val="Leipteksti"/>
        <w:spacing w:after="0"/>
      </w:pPr>
      <w:r>
        <w:t>V3 Tallennus ei onnistu. Järjestelmä tallentaa tiedon virhetilanteesta jatkokäsittelyä varten. Käyttötapaus päättyy.</w:t>
      </w:r>
    </w:p>
    <w:p w14:paraId="56D12A55" w14:textId="42648268" w:rsidR="003B7920" w:rsidRPr="003B7920" w:rsidRDefault="003B7920" w:rsidP="003B7920">
      <w:pPr>
        <w:pStyle w:val="Leipteksti"/>
        <w:spacing w:after="0"/>
      </w:pPr>
      <w:r>
        <w:t>V4 Arkistointi ei onnistu. Järjestelmä tallentaa tiedon virhetilanteesta ja toimii Arkiston palauttaman virheilmoituksen mukaisesti. Käyttötapaus päättyy.</w:t>
      </w:r>
    </w:p>
    <w:p w14:paraId="7500D78C" w14:textId="7B3F2C18" w:rsidR="009F703C" w:rsidRDefault="009F703C" w:rsidP="009F703C">
      <w:pPr>
        <w:pStyle w:val="Otsikko2"/>
      </w:pPr>
      <w:r>
        <w:t>Lisätiedot</w:t>
      </w:r>
    </w:p>
    <w:p w14:paraId="608F2F0F" w14:textId="23B9AB3F" w:rsidR="003B7920" w:rsidRPr="003B7920" w:rsidRDefault="003B7920" w:rsidP="00780943">
      <w:pPr>
        <w:pStyle w:val="Leipteksti"/>
      </w:pPr>
      <w:r w:rsidRPr="003B7920">
        <w:t>LT1 Ostopalveluratkaisun siirtymäaikana palvelutapahtuma on voitu arkistoida myös ilman ostopalvelun valtuutuksen tunnistetta. Ostopalvelun järjestäjän arkistoasiakirjat-rekisterissä on oltava kuitenkin ostopalvelun valtuutus, joka oikeuttaa ostopalvelun tuottajan arkistoimaan ostopalvelun järjestäjän rekisteriin.</w:t>
      </w:r>
      <w:r w:rsidR="00076B9B">
        <w:br w:type="page"/>
      </w:r>
    </w:p>
    <w:p w14:paraId="2DB76FAE" w14:textId="3170BACB" w:rsidR="009F703C" w:rsidRDefault="003B7920" w:rsidP="003B7920">
      <w:pPr>
        <w:pStyle w:val="Otsikko1"/>
        <w:spacing w:before="220"/>
      </w:pPr>
      <w:bookmarkStart w:id="226" w:name="_Toc256000000"/>
      <w:bookmarkStart w:id="227" w:name="_Toc37061992"/>
      <w:bookmarkStart w:id="228" w:name="_Toc89418298"/>
      <w:r>
        <w:lastRenderedPageBreak/>
        <w:t xml:space="preserve">Arkistoi asiakirja </w:t>
      </w:r>
      <w:del w:id="229" w:author="Eklund Marjut" w:date="2021-12-03T09:55:00Z">
        <w:r w:rsidDel="00AC710C">
          <w:delText>Kelan rekisteriin</w:delText>
        </w:r>
      </w:del>
      <w:bookmarkEnd w:id="226"/>
      <w:bookmarkEnd w:id="227"/>
      <w:ins w:id="230" w:author="Eklund Marjut" w:date="2021-12-03T09:55:00Z">
        <w:r w:rsidR="00AC710C">
          <w:t>Tahdonilmaisupalveluun</w:t>
        </w:r>
      </w:ins>
      <w:bookmarkEnd w:id="228"/>
    </w:p>
    <w:p w14:paraId="71442B5E" w14:textId="2787333A" w:rsidR="009F703C" w:rsidRDefault="009F703C" w:rsidP="009F703C">
      <w:pPr>
        <w:pStyle w:val="Otsikko2"/>
      </w:pPr>
      <w:r w:rsidRPr="009F703C">
        <w:t>Käyttötapauksen yleiskuvaus ja lopputulos</w:t>
      </w:r>
    </w:p>
    <w:p w14:paraId="780900F7" w14:textId="5EBCCABF" w:rsidR="00220168" w:rsidRDefault="00220168" w:rsidP="00220168">
      <w:pPr>
        <w:pStyle w:val="Leipteksti"/>
      </w:pPr>
      <w:r>
        <w:t xml:space="preserve">Käyttötapaus kuvaa </w:t>
      </w:r>
      <w:del w:id="231" w:author="Eklund Marjut" w:date="2021-12-03T09:57:00Z">
        <w:r w:rsidDel="00AC710C">
          <w:delText>Kelan rekisteriin (</w:delText>
        </w:r>
      </w:del>
      <w:r w:rsidR="00DF784E">
        <w:t>Tahdonilmaisupalveluun</w:t>
      </w:r>
      <w:del w:id="232" w:author="Eklund Marjut" w:date="2021-12-03T09:57:00Z">
        <w:r w:rsidDel="00AC710C">
          <w:delText>)</w:delText>
        </w:r>
      </w:del>
      <w:r>
        <w:t xml:space="preserve"> arkistoitavien asiakirjojen ensimmäisen version arkistoinnin. </w:t>
      </w:r>
      <w:del w:id="233" w:author="Eklund Marjut" w:date="2021-12-03T09:57:00Z">
        <w:r w:rsidDel="00AC710C">
          <w:delText>Kelan rekisteriin</w:delText>
        </w:r>
      </w:del>
      <w:ins w:id="234" w:author="Eklund Marjut" w:date="2021-12-03T09:57:00Z">
        <w:r w:rsidR="00AC710C">
          <w:t>Tahdonilmaisupalveluun</w:t>
        </w:r>
      </w:ins>
      <w:r>
        <w:t xml:space="preserve"> arkistoidaan seuraavat </w:t>
      </w:r>
      <w:r w:rsidR="00A261D2">
        <w:t xml:space="preserve">luovutustenhallinnan ja tahdonilmaisun </w:t>
      </w:r>
      <w:r>
        <w:t>asiakirjat:</w:t>
      </w:r>
    </w:p>
    <w:p w14:paraId="0C77007D" w14:textId="2FCAF1C9" w:rsidR="00220168" w:rsidRDefault="008D11BE" w:rsidP="00220168">
      <w:pPr>
        <w:pStyle w:val="Leipteksti"/>
        <w:spacing w:after="0"/>
      </w:pPr>
      <w:r>
        <w:t xml:space="preserve">Luovutustenhallinnan </w:t>
      </w:r>
      <w:r w:rsidR="00220168">
        <w:t>asiakirjat</w:t>
      </w:r>
      <w:r w:rsidR="003178CD">
        <w:t xml:space="preserve"> [LT1]</w:t>
      </w:r>
    </w:p>
    <w:p w14:paraId="4C5A7F85" w14:textId="57A0C597" w:rsidR="00220168" w:rsidRDefault="00DF784E" w:rsidP="00D54165">
      <w:pPr>
        <w:pStyle w:val="Leipteksti"/>
        <w:numPr>
          <w:ilvl w:val="0"/>
          <w:numId w:val="10"/>
        </w:numPr>
        <w:spacing w:after="0"/>
        <w:rPr>
          <w:ins w:id="235" w:author="Kunnari Riitta" w:date="2021-07-07T09:37:00Z"/>
        </w:rPr>
      </w:pPr>
      <w:r>
        <w:t>Kanta-</w:t>
      </w:r>
      <w:r w:rsidR="00220168">
        <w:t>informointi (</w:t>
      </w:r>
      <w:r w:rsidR="006040F8">
        <w:t xml:space="preserve">näkymälyhenne </w:t>
      </w:r>
      <w:r>
        <w:t>KINFO</w:t>
      </w:r>
      <w:r w:rsidR="00220168">
        <w:t>)</w:t>
      </w:r>
    </w:p>
    <w:p w14:paraId="4DC91968" w14:textId="6D6F392C" w:rsidR="007A29A4" w:rsidRDefault="007A29A4" w:rsidP="00D54165">
      <w:pPr>
        <w:pStyle w:val="Leipteksti"/>
        <w:numPr>
          <w:ilvl w:val="0"/>
          <w:numId w:val="10"/>
        </w:numPr>
        <w:spacing w:after="0"/>
      </w:pPr>
      <w:ins w:id="236" w:author="Kunnari Riitta" w:date="2021-07-07T09:38:00Z">
        <w:r>
          <w:t>Luovutuslupa (näkymälyhenne SUO)</w:t>
        </w:r>
      </w:ins>
    </w:p>
    <w:p w14:paraId="582007D5" w14:textId="35F76433" w:rsidR="00220168" w:rsidRDefault="00DF784E" w:rsidP="00D54165">
      <w:pPr>
        <w:pStyle w:val="Leipteksti"/>
        <w:numPr>
          <w:ilvl w:val="0"/>
          <w:numId w:val="10"/>
        </w:numPr>
        <w:spacing w:after="0"/>
      </w:pPr>
      <w:r>
        <w:t xml:space="preserve">Potilastiedon </w:t>
      </w:r>
      <w:r w:rsidR="00220168">
        <w:t>arkiston luovutuskielto ja luovutuskiellon peruutus (KIE)</w:t>
      </w:r>
    </w:p>
    <w:p w14:paraId="16EF9559" w14:textId="78E087AF" w:rsidR="00DF784E" w:rsidRDefault="00DF784E" w:rsidP="00D54165">
      <w:pPr>
        <w:pStyle w:val="Leipteksti"/>
        <w:numPr>
          <w:ilvl w:val="0"/>
          <w:numId w:val="10"/>
        </w:numPr>
        <w:spacing w:after="0"/>
      </w:pPr>
      <w:r>
        <w:t>Potilastiedon arkiston tietojen laaja luovutuskielto (LKIE)</w:t>
      </w:r>
    </w:p>
    <w:p w14:paraId="5FD94B0C" w14:textId="1C2CBDD5" w:rsidR="00220168" w:rsidRDefault="0031290F" w:rsidP="00D54165">
      <w:pPr>
        <w:pStyle w:val="Leipteksti"/>
        <w:numPr>
          <w:ilvl w:val="0"/>
          <w:numId w:val="10"/>
        </w:numPr>
        <w:spacing w:after="0"/>
      </w:pPr>
      <w:r>
        <w:t>L</w:t>
      </w:r>
      <w:r w:rsidR="00220168">
        <w:t>ääkemääräystietojen luovutuskielto (RKIE)</w:t>
      </w:r>
    </w:p>
    <w:p w14:paraId="2E20EEF1" w14:textId="77777777" w:rsidR="00220168" w:rsidRDefault="00220168" w:rsidP="00220168">
      <w:pPr>
        <w:pStyle w:val="Leipteksti"/>
        <w:spacing w:after="0"/>
      </w:pPr>
      <w:r>
        <w:t>Tahdonilmaisut</w:t>
      </w:r>
    </w:p>
    <w:p w14:paraId="407B5663" w14:textId="5FA4CC62" w:rsidR="00220168" w:rsidRDefault="0031290F" w:rsidP="00D54165">
      <w:pPr>
        <w:pStyle w:val="Leipteksti"/>
        <w:numPr>
          <w:ilvl w:val="0"/>
          <w:numId w:val="10"/>
        </w:numPr>
        <w:spacing w:after="0"/>
      </w:pPr>
      <w:r>
        <w:t xml:space="preserve">Elinluovutustahto </w:t>
      </w:r>
      <w:r w:rsidR="00220168">
        <w:t>(ELIN)</w:t>
      </w:r>
    </w:p>
    <w:p w14:paraId="71BC4254" w14:textId="5041C26E" w:rsidR="00220168" w:rsidRDefault="0031290F" w:rsidP="00D54165">
      <w:pPr>
        <w:pStyle w:val="Leipteksti"/>
        <w:numPr>
          <w:ilvl w:val="0"/>
          <w:numId w:val="10"/>
        </w:numPr>
        <w:spacing w:after="0"/>
      </w:pPr>
      <w:r>
        <w:t>H</w:t>
      </w:r>
      <w:r w:rsidR="00220168">
        <w:t>oitotahto (TAH).</w:t>
      </w:r>
    </w:p>
    <w:p w14:paraId="79BAD338" w14:textId="77777777" w:rsidR="00220168" w:rsidRDefault="00220168" w:rsidP="00220168">
      <w:pPr>
        <w:pStyle w:val="Leipteksti"/>
        <w:spacing w:after="0"/>
        <w:ind w:left="2138"/>
      </w:pPr>
    </w:p>
    <w:p w14:paraId="69AB47F4" w14:textId="1071E286" w:rsidR="00220168" w:rsidRDefault="00220168" w:rsidP="00220168">
      <w:pPr>
        <w:pStyle w:val="Leipteksti"/>
      </w:pPr>
      <w:del w:id="237" w:author="Eklund Marjut" w:date="2021-12-03T09:57:00Z">
        <w:r w:rsidDel="00AC710C">
          <w:delText>Kelan rekisteriin</w:delText>
        </w:r>
      </w:del>
      <w:ins w:id="238" w:author="Eklund Marjut" w:date="2021-12-03T09:57:00Z">
        <w:r w:rsidR="00AC710C">
          <w:t>Tahdonilmaisupalveluun</w:t>
        </w:r>
      </w:ins>
      <w:r>
        <w:t xml:space="preserve"> arkistoitavat asiakirjat ovat </w:t>
      </w:r>
      <w:r w:rsidR="00DF784E">
        <w:t xml:space="preserve">Tahdonilmaisupalvelun </w:t>
      </w:r>
      <w:r>
        <w:t xml:space="preserve">ylläpidettäviä lomakeasiakirjoja, joita Potilastiedon arkistoon liittyneet organisaatiot voivat ylläpitää potilaan pyynnöstä. Asiakirjoilla voi olla vain yksi voimassa oleva versiopuu, joten ennen uuden asiakirjan arkistointia on Potilastiedon arkistosta varmistettava, ettei voimassaolevaa asiakirjaa ole. </w:t>
      </w:r>
      <w:r w:rsidR="00FF3280">
        <w:t xml:space="preserve">Tahdonilmaisupalvelun </w:t>
      </w:r>
      <w:r>
        <w:t xml:space="preserve">ylläpidettävä asiakirja on muodostettava ja arkistoitava välittömästi tietojen tallennuksen jälkeen. Potilas voi ylläpitää </w:t>
      </w:r>
      <w:r w:rsidR="008D11BE">
        <w:t xml:space="preserve">luovutustenhallinnan </w:t>
      </w:r>
      <w:r>
        <w:t xml:space="preserve">tietoja ja tahdonilmaisuja myös Omakannassa, jolloin Omakanta muodostaa ja arkistoi asiakirjan </w:t>
      </w:r>
      <w:del w:id="239" w:author="Eklund Marjut" w:date="2021-12-03T09:57:00Z">
        <w:r w:rsidDel="00AC710C">
          <w:delText>Kelan rekisteriin</w:delText>
        </w:r>
      </w:del>
      <w:ins w:id="240" w:author="Eklund Marjut" w:date="2021-12-03T09:57:00Z">
        <w:r w:rsidR="00AC710C">
          <w:t>Tahdonilmaisupalveluun</w:t>
        </w:r>
      </w:ins>
      <w:r>
        <w:t>.</w:t>
      </w:r>
    </w:p>
    <w:p w14:paraId="08C503FA" w14:textId="3306FA58" w:rsidR="00220168" w:rsidRPr="00220168" w:rsidRDefault="00220168" w:rsidP="00220168">
      <w:pPr>
        <w:pStyle w:val="Leipteksti"/>
      </w:pPr>
      <w:r>
        <w:t xml:space="preserve">Käyttötapauksen lopputuloksena potilaalle on arkistoitu uusi ylläpidettävä asiakirja </w:t>
      </w:r>
      <w:del w:id="241" w:author="Eklund Marjut" w:date="2021-12-03T09:57:00Z">
        <w:r w:rsidDel="00AC710C">
          <w:delText>Kelan rekisteriin (</w:delText>
        </w:r>
      </w:del>
      <w:r w:rsidR="00FF3280">
        <w:t>Tahdonilmaisupalveluun</w:t>
      </w:r>
      <w:del w:id="242" w:author="Eklund Marjut" w:date="2021-12-03T09:57:00Z">
        <w:r w:rsidDel="00AC710C">
          <w:delText>)</w:delText>
        </w:r>
      </w:del>
      <w:r>
        <w:t xml:space="preserve">. Potilastiedon arkistoon liittyneet organisaatiot voivat jatkaa asiakirjan ylläpitoa käyttötapauksen Korvaa </w:t>
      </w:r>
      <w:del w:id="243" w:author="Eklund Marjut" w:date="2021-12-03T10:01:00Z">
        <w:r w:rsidDel="00AC710C">
          <w:delText>Kelan rekisteri</w:delText>
        </w:r>
      </w:del>
      <w:ins w:id="244" w:author="Eklund Marjut" w:date="2021-12-03T10:01:00Z">
        <w:r w:rsidR="00AC710C">
          <w:t>Tahdonilmaisupalvelu</w:t>
        </w:r>
      </w:ins>
      <w:r>
        <w:t>n asiakirja mukaisesti.</w:t>
      </w:r>
    </w:p>
    <w:p w14:paraId="5F40A816" w14:textId="0CFFBEBA" w:rsidR="009F703C" w:rsidRDefault="009F703C" w:rsidP="009F703C">
      <w:pPr>
        <w:pStyle w:val="Otsikko2"/>
      </w:pPr>
      <w:r w:rsidRPr="009F703C">
        <w:t>Käyttäjäroolit</w:t>
      </w:r>
    </w:p>
    <w:p w14:paraId="02E3F7AD" w14:textId="0C4BFDD7" w:rsidR="00220168" w:rsidRDefault="00220168" w:rsidP="00220168">
      <w:pPr>
        <w:pStyle w:val="Numeroituluettelo"/>
      </w:pPr>
      <w:r>
        <w:t>Kantaan liittynyt järjestelmä, potilastietojärjestelmä, jatkossa Järjestelmä</w:t>
      </w:r>
    </w:p>
    <w:p w14:paraId="4A44A0EA" w14:textId="428178FA" w:rsidR="00220168" w:rsidRPr="00220168" w:rsidRDefault="00220168" w:rsidP="00220168">
      <w:pPr>
        <w:pStyle w:val="Numeroituluettelo"/>
      </w:pPr>
      <w:r>
        <w:t>Potilastiedon arkisto, Kanta-viestinvälitys, jatkossa Arkisto</w:t>
      </w:r>
    </w:p>
    <w:p w14:paraId="4E7D4668" w14:textId="523D1262" w:rsidR="009F703C" w:rsidRDefault="009F703C" w:rsidP="009F703C">
      <w:pPr>
        <w:pStyle w:val="Otsikko2"/>
      </w:pPr>
      <w:r w:rsidRPr="009F703C">
        <w:lastRenderedPageBreak/>
        <w:t>Esiehdot</w:t>
      </w:r>
    </w:p>
    <w:p w14:paraId="586F0EFE" w14:textId="2B60032A" w:rsidR="00220168" w:rsidRDefault="00220168" w:rsidP="00220168">
      <w:pPr>
        <w:pStyle w:val="Numeroituluettelo"/>
      </w:pPr>
      <w:r>
        <w:t>Potilas on yksilöity Järjestelmässä virallisella henkilötunnuksella.</w:t>
      </w:r>
    </w:p>
    <w:p w14:paraId="379F043C" w14:textId="3160B11E" w:rsidR="00220168" w:rsidRDefault="00220168" w:rsidP="00220168">
      <w:pPr>
        <w:pStyle w:val="Numeroituluettelo"/>
      </w:pPr>
      <w:del w:id="245" w:author="Eklund Marjut" w:date="2021-12-03T09:57:00Z">
        <w:r w:rsidDel="00AC710C">
          <w:delText>Kelan rekisteriin</w:delText>
        </w:r>
      </w:del>
      <w:ins w:id="246" w:author="Eklund Marjut" w:date="2021-12-03T09:57:00Z">
        <w:r w:rsidR="00AC710C">
          <w:t>Tahdonilmaisupalveluun</w:t>
        </w:r>
      </w:ins>
      <w:r>
        <w:t xml:space="preserve"> tallennettavaa sisältöä vastaava näkymä on valittu Järjestelmässä.</w:t>
      </w:r>
    </w:p>
    <w:p w14:paraId="0BF70FB3" w14:textId="3D84593B" w:rsidR="00220168" w:rsidRPr="00220168" w:rsidRDefault="00220168" w:rsidP="00220168">
      <w:pPr>
        <w:pStyle w:val="Numeroituluettelo"/>
      </w:pPr>
      <w:r>
        <w:t xml:space="preserve">Valitun näkymän mukaisen voimassa olevan asiakirjaversion puuttuminen on todennettu joko käyttötapauksen Hae asiakirjoja </w:t>
      </w:r>
      <w:del w:id="247" w:author="Eklund Marjut" w:date="2021-12-03T09:59:00Z">
        <w:r w:rsidDel="00AC710C">
          <w:delText>Kelan rekisteristä</w:delText>
        </w:r>
      </w:del>
      <w:ins w:id="248" w:author="Eklund Marjut" w:date="2021-12-03T09:59:00Z">
        <w:r w:rsidR="00AC710C">
          <w:t>Tahdonilmaisupalvelusta</w:t>
        </w:r>
      </w:ins>
      <w:r>
        <w:t xml:space="preserve"> mukaisella haulla (palvelupyyntö PP24</w:t>
      </w:r>
      <w:ins w:id="249" w:author="Eklund Marjut" w:date="2022-02-16T07:51:00Z">
        <w:r w:rsidR="00EB61AC">
          <w:t xml:space="preserve"> tai PP25</w:t>
        </w:r>
      </w:ins>
      <w:r>
        <w:t xml:space="preserve">) tai </w:t>
      </w:r>
      <w:del w:id="250" w:author="Kunnari Riitta" w:date="2021-08-25T12:28:00Z">
        <w:r w:rsidR="00FF3280" w:rsidDel="00A22A48">
          <w:delText>Kanta-</w:delText>
        </w:r>
      </w:del>
      <w:r w:rsidR="00FF3280">
        <w:t>informoinnin</w:t>
      </w:r>
      <w:ins w:id="251" w:author="Kunnari Riitta" w:date="2021-07-07T12:31:00Z">
        <w:r w:rsidR="00E96EEC">
          <w:t>, luovutusluvan</w:t>
        </w:r>
      </w:ins>
      <w:r>
        <w:t xml:space="preserve"> ja kieltojen osalta kevyiden kyselyrajapintojen avulla [LM7].</w:t>
      </w:r>
    </w:p>
    <w:p w14:paraId="3702EBA2" w14:textId="19A83002" w:rsidR="009F703C" w:rsidRDefault="009F703C" w:rsidP="009F703C">
      <w:pPr>
        <w:pStyle w:val="Otsikko2"/>
      </w:pPr>
      <w:r w:rsidRPr="009F703C">
        <w:t>Normaali tapahtumankulku</w:t>
      </w:r>
    </w:p>
    <w:p w14:paraId="429988BB" w14:textId="69F39CCF" w:rsidR="00220168" w:rsidRDefault="00220168" w:rsidP="00220168">
      <w:pPr>
        <w:pStyle w:val="Numeroituluettelo"/>
      </w:pPr>
      <w:r>
        <w:t xml:space="preserve">Järjestelmässä tallennetaan merkintä </w:t>
      </w:r>
      <w:del w:id="252" w:author="Eklund Marjut" w:date="2021-12-03T09:57:00Z">
        <w:r w:rsidDel="00AC710C">
          <w:delText>Kelan rekisteriin</w:delText>
        </w:r>
      </w:del>
      <w:ins w:id="253" w:author="Eklund Marjut" w:date="2021-12-03T09:57:00Z">
        <w:r w:rsidR="00AC710C">
          <w:t>Tahdonilmaisupalveluun</w:t>
        </w:r>
      </w:ins>
      <w:r>
        <w:t xml:space="preserve"> arkistoitavasta sisällöstä.</w:t>
      </w:r>
    </w:p>
    <w:p w14:paraId="171F424E" w14:textId="64D61F6F" w:rsidR="00220168" w:rsidRDefault="00220168" w:rsidP="00220168">
      <w:pPr>
        <w:pStyle w:val="Numeroituluettelo"/>
        <w:spacing w:after="0"/>
      </w:pPr>
      <w:r>
        <w:t xml:space="preserve">Järjestelmä muodostaa merkinnästä arkistoitavan CDA R2 -asiakirjan seuraavilla periaatteilla [V1] </w:t>
      </w:r>
    </w:p>
    <w:p w14:paraId="253F720B" w14:textId="3FF338F0" w:rsidR="00220168" w:rsidRDefault="00220168" w:rsidP="0002303F">
      <w:pPr>
        <w:pStyle w:val="Luettelokappale"/>
        <w:numPr>
          <w:ilvl w:val="0"/>
          <w:numId w:val="52"/>
        </w:numPr>
      </w:pPr>
      <w:del w:id="254" w:author="Eklund Marjut" w:date="2021-12-03T09:57:00Z">
        <w:r w:rsidDel="00AC710C">
          <w:delText>Kelan rekisteriin</w:delText>
        </w:r>
      </w:del>
      <w:ins w:id="255" w:author="Eklund Marjut" w:date="2021-12-03T09:57:00Z">
        <w:r w:rsidR="00AC710C">
          <w:t>Tahdonilmaisupalveluun</w:t>
        </w:r>
      </w:ins>
      <w:r>
        <w:t xml:space="preserve"> arkistoitava asiakirja muodostetaan välittömästi merkinnän tallennuksen jälkeen</w:t>
      </w:r>
    </w:p>
    <w:p w14:paraId="0E06E352" w14:textId="309E8994" w:rsidR="00220168" w:rsidRDefault="00220168" w:rsidP="0002303F">
      <w:pPr>
        <w:pStyle w:val="Luettelokappale"/>
        <w:numPr>
          <w:ilvl w:val="0"/>
          <w:numId w:val="52"/>
        </w:numPr>
      </w:pPr>
      <w:r>
        <w:t>Lomaketyyppisistä näkymistä tuotetaan aina oma itsenäinen asiakirja</w:t>
      </w:r>
    </w:p>
    <w:p w14:paraId="394B73AB" w14:textId="5EA00024" w:rsidR="00220168" w:rsidRDefault="00220168" w:rsidP="0002303F">
      <w:pPr>
        <w:pStyle w:val="Luettelokappale"/>
        <w:numPr>
          <w:ilvl w:val="0"/>
          <w:numId w:val="52"/>
        </w:numPr>
      </w:pPr>
      <w:r>
        <w:t>Asiakirjan rakenne noudattaa ”Potilastiedon arkiston kertomus ja lomakkeet” -oppaan rakennetta ja siellä määriteltyä lomakemekanismia [LM2]</w:t>
      </w:r>
    </w:p>
    <w:p w14:paraId="03844B9A" w14:textId="38660A5E" w:rsidR="00220168" w:rsidRDefault="00220168" w:rsidP="0002303F">
      <w:pPr>
        <w:pStyle w:val="Luettelokappale"/>
        <w:numPr>
          <w:ilvl w:val="0"/>
          <w:numId w:val="52"/>
        </w:numPr>
      </w:pPr>
      <w:r>
        <w:t>CDA R2-rakenteessa käytetään lomakekohtaista tarkempaa rakennetta, jossa on eritelty kenttäryhmät (kaikki kentät ja kunkin kentän tietotyyppi)</w:t>
      </w:r>
      <w:r w:rsidR="003178CD">
        <w:t xml:space="preserve"> [LT1]</w:t>
      </w:r>
      <w:r>
        <w:t xml:space="preserve"> </w:t>
      </w:r>
    </w:p>
    <w:p w14:paraId="055514D0" w14:textId="3DA8913D" w:rsidR="00220168" w:rsidRDefault="00220168" w:rsidP="0002303F">
      <w:pPr>
        <w:pStyle w:val="Luettelokappale"/>
        <w:numPr>
          <w:ilvl w:val="0"/>
          <w:numId w:val="52"/>
        </w:numPr>
      </w:pPr>
      <w:r>
        <w:t xml:space="preserve">Kentät sijoitetaan asiakirjaan lomakkeen rakennemäärittelyssä olevan </w:t>
      </w:r>
      <w:r w:rsidR="00593390">
        <w:t>Järjestys-</w:t>
      </w:r>
      <w:r>
        <w:t>kentän mukaisesti (alkaen pienimmästä numerosta ja nousevassa järjestyksessä rivinumero kentän mukaan)</w:t>
      </w:r>
    </w:p>
    <w:p w14:paraId="2C0C1614" w14:textId="5E738C97" w:rsidR="00220168" w:rsidRDefault="00220168" w:rsidP="0002303F">
      <w:pPr>
        <w:pStyle w:val="Luettelokappale"/>
        <w:numPr>
          <w:ilvl w:val="0"/>
          <w:numId w:val="52"/>
        </w:numPr>
      </w:pPr>
      <w:r>
        <w:t>Asiakirjalle täydennetään kuvailutiedot kuvailutietojen määrittelyn mukaisesti [</w:t>
      </w:r>
      <w:r w:rsidR="00EE1FC5">
        <w:t xml:space="preserve">LT2, </w:t>
      </w:r>
      <w:r>
        <w:t>LM5]</w:t>
      </w:r>
    </w:p>
    <w:p w14:paraId="66B7BEAD" w14:textId="6059CC8B" w:rsidR="00220168" w:rsidRDefault="00220168" w:rsidP="0002303F">
      <w:pPr>
        <w:pStyle w:val="Luettelokappale"/>
        <w:numPr>
          <w:ilvl w:val="0"/>
          <w:numId w:val="52"/>
        </w:numPr>
      </w:pPr>
      <w:del w:id="256" w:author="Eklund Marjut" w:date="2021-12-03T09:57:00Z">
        <w:r w:rsidDel="00AC710C">
          <w:delText>Kelan rekisteriin</w:delText>
        </w:r>
      </w:del>
      <w:ins w:id="257" w:author="Eklund Marjut" w:date="2021-12-03T09:57:00Z">
        <w:r w:rsidR="00AC710C">
          <w:t>Tahdonilmaisupalveluun</w:t>
        </w:r>
      </w:ins>
      <w:r>
        <w:t xml:space="preserve"> tallennettavien </w:t>
      </w:r>
      <w:r w:rsidR="00FF3280">
        <w:t xml:space="preserve">Tahdonilmaisupalvelun </w:t>
      </w:r>
      <w:r>
        <w:t xml:space="preserve">asiakirjojen </w:t>
      </w:r>
    </w:p>
    <w:p w14:paraId="321AE2A4" w14:textId="40F9D29D" w:rsidR="00220168" w:rsidRDefault="00220168" w:rsidP="00D54165">
      <w:pPr>
        <w:pStyle w:val="Luettelokappale"/>
        <w:numPr>
          <w:ilvl w:val="1"/>
          <w:numId w:val="5"/>
        </w:numPr>
      </w:pPr>
      <w:r>
        <w:t xml:space="preserve">asiakirjan potilasrekisteritunnus on 12, </w:t>
      </w:r>
      <w:r w:rsidR="00CE7310">
        <w:t xml:space="preserve">Tahdonilmaisupalvelun </w:t>
      </w:r>
      <w:r>
        <w:t>asiakirjat [LK9]</w:t>
      </w:r>
    </w:p>
    <w:p w14:paraId="4C7587B7" w14:textId="1BFBFF03" w:rsidR="00220168" w:rsidRDefault="00220168" w:rsidP="00D54165">
      <w:pPr>
        <w:pStyle w:val="Luettelokappale"/>
        <w:numPr>
          <w:ilvl w:val="1"/>
          <w:numId w:val="5"/>
        </w:numPr>
      </w:pPr>
      <w:r>
        <w:t>asiakirjan rekisterinpitäjä on 1.2.246.10.2462460.19.1, Kansaneläkelaitos</w:t>
      </w:r>
    </w:p>
    <w:p w14:paraId="53E46506" w14:textId="1739853F" w:rsidR="00220168" w:rsidRDefault="00220168" w:rsidP="00220168">
      <w:pPr>
        <w:pStyle w:val="Numeroituluettelo"/>
      </w:pPr>
      <w:r>
        <w:t>Asiakirja allekirjoitetaan käyttäen järjestelmäallekirjoitusvarmennetta [V2, LM3]</w:t>
      </w:r>
    </w:p>
    <w:p w14:paraId="7C048672" w14:textId="1F5492E8" w:rsidR="00220168" w:rsidRDefault="00220168" w:rsidP="00220168">
      <w:pPr>
        <w:pStyle w:val="Numeroituluettelo"/>
      </w:pPr>
      <w:r>
        <w:lastRenderedPageBreak/>
        <w:t>Järjestelmä tallentaa tiedon siitä, mihin asiakirjaan merkintä liitettiin. [V3]</w:t>
      </w:r>
    </w:p>
    <w:p w14:paraId="54A6B980" w14:textId="5229C915" w:rsidR="00220168" w:rsidRDefault="00220168" w:rsidP="00220168">
      <w:pPr>
        <w:pStyle w:val="Numeroituluettelo"/>
        <w:spacing w:after="0"/>
      </w:pPr>
      <w:r>
        <w:t xml:space="preserve">Järjestelmä arkistoi asiakirjan alikäyttötapauksen Arkistoi asiakirja mukaisesti välittömästi asiakirjan muodostamisen jälkeen. [V4] </w:t>
      </w:r>
    </w:p>
    <w:p w14:paraId="1B274788" w14:textId="1E824337" w:rsidR="00220168" w:rsidRDefault="00220168" w:rsidP="0002303F">
      <w:pPr>
        <w:pStyle w:val="Luettelokappale"/>
        <w:numPr>
          <w:ilvl w:val="0"/>
          <w:numId w:val="52"/>
        </w:numPr>
      </w:pPr>
      <w:r>
        <w:t>MR-sanoma on RCMR_IN100002FI01</w:t>
      </w:r>
    </w:p>
    <w:p w14:paraId="4CEFF2B0" w14:textId="39399E49" w:rsidR="00220168" w:rsidRDefault="00220168" w:rsidP="0002303F">
      <w:pPr>
        <w:pStyle w:val="Luettelokappale"/>
        <w:numPr>
          <w:ilvl w:val="0"/>
          <w:numId w:val="52"/>
        </w:numPr>
      </w:pPr>
      <w:r>
        <w:t xml:space="preserve">Palvelupyyntö on PP23, </w:t>
      </w:r>
      <w:del w:id="258" w:author="Eklund Marjut" w:date="2021-12-03T09:57:00Z">
        <w:r w:rsidDel="00AC710C">
          <w:delText>Kelan rekisteriin</w:delText>
        </w:r>
      </w:del>
      <w:ins w:id="259" w:author="Eklund Marjut" w:date="2021-12-03T09:57:00Z">
        <w:r w:rsidR="00AC710C">
          <w:t>Tahdonilmaisupalveluun</w:t>
        </w:r>
      </w:ins>
      <w:r>
        <w:t xml:space="preserve"> tallennus</w:t>
      </w:r>
    </w:p>
    <w:p w14:paraId="2C3E3250" w14:textId="19B11362" w:rsidR="00220168" w:rsidRDefault="00220168" w:rsidP="00220168">
      <w:pPr>
        <w:pStyle w:val="Numeroituluettelo"/>
      </w:pPr>
      <w:r>
        <w:t>Järjestelmä tallentaa tiedon siitä, että merkintä on arkistoitu. [V3]</w:t>
      </w:r>
    </w:p>
    <w:p w14:paraId="691D01E0" w14:textId="08A71984" w:rsidR="00220168" w:rsidRDefault="00220168" w:rsidP="00220168">
      <w:pPr>
        <w:pStyle w:val="Numeroituluettelo"/>
      </w:pPr>
      <w:r>
        <w:t xml:space="preserve">Tilanteessa </w:t>
      </w:r>
      <w:ins w:id="260" w:author="Kunnari Riitta" w:date="2021-07-07T09:39:00Z">
        <w:r w:rsidR="007A29A4">
          <w:t>E</w:t>
        </w:r>
      </w:ins>
      <w:del w:id="261" w:author="Kunnari Riitta" w:date="2021-07-07T09:39:00Z">
        <w:r w:rsidDel="007A29A4">
          <w:delText>D</w:delText>
        </w:r>
      </w:del>
      <w:r>
        <w:t xml:space="preserve"> (lääkemääräystietojen luovutuskielto) järjestelmästä on voitava tulostaa kansallisen mallin mukainen arkistoitava lomake. [LY1]</w:t>
      </w:r>
    </w:p>
    <w:p w14:paraId="7CEB287B" w14:textId="6FEBDAAB" w:rsidR="00EE4C0D" w:rsidRDefault="00EE4C0D" w:rsidP="00C76B72">
      <w:pPr>
        <w:pStyle w:val="Numeroituluettelo"/>
      </w:pPr>
      <w:r>
        <w:t xml:space="preserve">Tilanteessa </w:t>
      </w:r>
      <w:ins w:id="262" w:author="Kunnari Riitta" w:date="2021-07-07T09:38:00Z">
        <w:r w:rsidR="007A29A4">
          <w:t>C</w:t>
        </w:r>
      </w:ins>
      <w:del w:id="263" w:author="Kunnari Riitta" w:date="2021-07-07T09:38:00Z">
        <w:r w:rsidDel="007A29A4">
          <w:delText>B</w:delText>
        </w:r>
      </w:del>
      <w:r w:rsidR="00AF0323">
        <w:t xml:space="preserve"> (Potilastiedon arkiston luovutuskielto ja luovutuskiellon peruutus) ja </w:t>
      </w:r>
      <w:ins w:id="264" w:author="Kunnari Riitta" w:date="2021-07-07T09:38:00Z">
        <w:r w:rsidR="007A29A4">
          <w:t>D</w:t>
        </w:r>
      </w:ins>
      <w:del w:id="265" w:author="Kunnari Riitta" w:date="2021-07-07T09:38:00Z">
        <w:r w:rsidR="00AF0323" w:rsidDel="007A29A4">
          <w:delText>C</w:delText>
        </w:r>
      </w:del>
      <w:r w:rsidR="00AF0323">
        <w:t xml:space="preserve"> (Potilastiedon arkiston tietojen laaja luovutuskielto) järjestelmästä on voitava hakea potilaan pyynnöstä </w:t>
      </w:r>
      <w:r w:rsidR="00AF0323" w:rsidRPr="000C05D1">
        <w:t>luovutuskieltojen yhteenveto</w:t>
      </w:r>
      <w:r w:rsidR="00AF0323">
        <w:t xml:space="preserve"> käyttötapauksen Hae </w:t>
      </w:r>
      <w:del w:id="266" w:author="Eklund Marjut" w:date="2021-12-03T10:01:00Z">
        <w:r w:rsidR="00AF0323" w:rsidDel="00AC710C">
          <w:delText>Kelan rekisteri</w:delText>
        </w:r>
      </w:del>
      <w:ins w:id="267" w:author="Eklund Marjut" w:date="2021-12-03T10:01:00Z">
        <w:r w:rsidR="00AC710C">
          <w:t>Tahdonilmaisupalvelu</w:t>
        </w:r>
      </w:ins>
      <w:r w:rsidR="00AF0323">
        <w:t xml:space="preserve">n asiakirjoja (tilanne </w:t>
      </w:r>
      <w:ins w:id="268" w:author="Kunnari Riitta" w:date="2021-07-07T09:43:00Z">
        <w:r w:rsidR="007A29A4">
          <w:t>F</w:t>
        </w:r>
      </w:ins>
      <w:del w:id="269" w:author="Kunnari Riitta" w:date="2021-07-07T09:38:00Z">
        <w:r w:rsidR="00AF0323" w:rsidDel="007A29A4">
          <w:delText>F</w:delText>
        </w:r>
      </w:del>
      <w:r w:rsidR="00AF0323">
        <w:t>) mukaisesti</w:t>
      </w:r>
      <w:r w:rsidR="0014074C">
        <w:t>.</w:t>
      </w:r>
    </w:p>
    <w:p w14:paraId="64467585" w14:textId="60507F37" w:rsidR="00220168" w:rsidRPr="00220168" w:rsidRDefault="00220168" w:rsidP="00C76B72">
      <w:pPr>
        <w:pStyle w:val="Numeroituluettelo"/>
      </w:pPr>
      <w:r>
        <w:t>Käyttötapaus päättyy.</w:t>
      </w:r>
    </w:p>
    <w:p w14:paraId="06167641" w14:textId="36C54ED7" w:rsidR="009F703C" w:rsidRDefault="009F703C" w:rsidP="009F703C">
      <w:pPr>
        <w:pStyle w:val="Otsikko2"/>
      </w:pPr>
      <w:r w:rsidRPr="009F703C">
        <w:t>Virhetilanteet</w:t>
      </w:r>
    </w:p>
    <w:p w14:paraId="1552C6B2" w14:textId="77777777" w:rsidR="00220168" w:rsidRDefault="00220168" w:rsidP="00220168">
      <w:pPr>
        <w:pStyle w:val="Leipteksti"/>
        <w:spacing w:after="0"/>
      </w:pPr>
      <w:r>
        <w:t>V1 Asiakirjan muodostaminen ei onnistu. Järjestelmä tallentaa tiedon virhetilanteesta jatkokäsittelyä varten. Käyttötapaus päättyy.</w:t>
      </w:r>
    </w:p>
    <w:p w14:paraId="239D5AE1" w14:textId="77777777" w:rsidR="00220168" w:rsidRDefault="00220168" w:rsidP="00220168">
      <w:pPr>
        <w:pStyle w:val="Leipteksti"/>
        <w:spacing w:after="0"/>
      </w:pPr>
      <w:r>
        <w:t>V2 Asiakirjan allekirjoittaminen ei onnistu. Järjestelmä tallentaa tiedon virhetilanteesta jatkokäsittelyä varten. Käyttötapaus päättyy.</w:t>
      </w:r>
    </w:p>
    <w:p w14:paraId="66B436C3" w14:textId="77777777" w:rsidR="00220168" w:rsidRDefault="00220168" w:rsidP="00220168">
      <w:pPr>
        <w:pStyle w:val="Leipteksti"/>
        <w:spacing w:after="0"/>
      </w:pPr>
      <w:r>
        <w:t>V3 Tallennus ei onnistu. Järjestelmä tallentaa tiedon virhetilanteesta jatkokäsittelyä varten. Käyttötapaus päättyy.</w:t>
      </w:r>
    </w:p>
    <w:p w14:paraId="26C34B45" w14:textId="0A4B29C5" w:rsidR="009F703C" w:rsidRDefault="00220168" w:rsidP="00F65814">
      <w:pPr>
        <w:pStyle w:val="Leipteksti"/>
        <w:spacing w:after="0"/>
      </w:pPr>
      <w:r>
        <w:t>V4 Arkistointi ei onnistu. Järjestelmä tallentaa tiedon virhetilanteesta ja toimii Arkiston palauttaman virheilmoituksen mukaisesti. Käyttötapaus päättyy.</w:t>
      </w:r>
    </w:p>
    <w:p w14:paraId="008E0EFC" w14:textId="77777777" w:rsidR="00F65814" w:rsidRDefault="00F65814" w:rsidP="00F65814">
      <w:pPr>
        <w:pStyle w:val="Leipteksti"/>
        <w:spacing w:after="0"/>
      </w:pPr>
    </w:p>
    <w:p w14:paraId="7E4DF1D6" w14:textId="0C5952A0" w:rsidR="003178CD" w:rsidRDefault="003178CD" w:rsidP="009F703C">
      <w:pPr>
        <w:pStyle w:val="Otsikko2"/>
      </w:pPr>
      <w:r>
        <w:t>Lisätiedot</w:t>
      </w:r>
    </w:p>
    <w:p w14:paraId="5A81F60B" w14:textId="2CCB94DE" w:rsidR="003178CD" w:rsidRPr="008C2FD8" w:rsidRDefault="00FD537C" w:rsidP="00FD537C">
      <w:pPr>
        <w:pStyle w:val="Leipteksti"/>
        <w:rPr>
          <w:b/>
        </w:rPr>
      </w:pPr>
      <w:r w:rsidRPr="008C2FD8">
        <w:rPr>
          <w:b/>
        </w:rPr>
        <w:t xml:space="preserve">LT1 </w:t>
      </w:r>
      <w:del w:id="270" w:author="Eklund Marjut" w:date="2021-12-03T10:01:00Z">
        <w:r w:rsidR="003178CD" w:rsidRPr="008C2FD8" w:rsidDel="00AC710C">
          <w:rPr>
            <w:b/>
          </w:rPr>
          <w:delText>Kelan rekisteri</w:delText>
        </w:r>
      </w:del>
      <w:ins w:id="271" w:author="Eklund Marjut" w:date="2021-12-03T10:01:00Z">
        <w:r w:rsidR="00AC710C">
          <w:rPr>
            <w:b/>
          </w:rPr>
          <w:t>Tahdonilmaisupalvelu</w:t>
        </w:r>
      </w:ins>
      <w:r w:rsidRPr="008C2FD8">
        <w:rPr>
          <w:b/>
        </w:rPr>
        <w:t>n asiakirjojen lomakerakenteet</w:t>
      </w:r>
    </w:p>
    <w:p w14:paraId="1EAFAE3A" w14:textId="4EA9A2EE" w:rsidR="00FD537C" w:rsidRDefault="00FD537C" w:rsidP="00C06DC8">
      <w:pPr>
        <w:pStyle w:val="Leipteksti"/>
        <w:spacing w:after="0"/>
      </w:pPr>
      <w:r w:rsidRPr="00BA5AC3">
        <w:rPr>
          <w:b/>
        </w:rPr>
        <w:t>Kanta-informointi</w:t>
      </w:r>
      <w:r w:rsidR="006040F8">
        <w:t xml:space="preserve"> (näkymätunnus 339, näkymälyhenne KINFO)</w:t>
      </w:r>
    </w:p>
    <w:p w14:paraId="46F36795" w14:textId="6CE5FD89" w:rsidR="00364E7A" w:rsidRDefault="00364E7A" w:rsidP="00364E7A">
      <w:pPr>
        <w:pStyle w:val="Leipteksti"/>
      </w:pPr>
      <w:r w:rsidRPr="00364E7A">
        <w:t xml:space="preserve">Tieto potilaalle annetuista Kanta-informoinneista merkitään potilastietojärjestelmään, jonka jälkeen tieto siirretään Kanta-informointiasiakirjassa </w:t>
      </w:r>
      <w:r w:rsidR="008C0653">
        <w:t>Tahdonilmaisup</w:t>
      </w:r>
      <w:r w:rsidRPr="00364E7A">
        <w:t>alveluun</w:t>
      </w:r>
      <w:del w:id="272" w:author="Eklund Marjut" w:date="2021-12-03T09:57:00Z">
        <w:r w:rsidRPr="00364E7A" w:rsidDel="00AC710C">
          <w:delText xml:space="preserve"> (Kelan rekisteriin)</w:delText>
        </w:r>
      </w:del>
      <w:r w:rsidRPr="00364E7A">
        <w:t xml:space="preserve">. </w:t>
      </w:r>
      <w:r w:rsidR="008F0C23">
        <w:t>Käytettävä l</w:t>
      </w:r>
      <w:r>
        <w:t xml:space="preserve">omakerakenne on </w:t>
      </w:r>
      <w:r w:rsidRPr="00FD537C">
        <w:t>Kanta-palvelut/Loma</w:t>
      </w:r>
      <w:r>
        <w:t>ke - Kanta-informointiasiakirja</w:t>
      </w:r>
      <w:r w:rsidRPr="00FD537C">
        <w:t xml:space="preserve"> </w:t>
      </w:r>
      <w:r>
        <w:t>(</w:t>
      </w:r>
      <w:r w:rsidRPr="00FD537C">
        <w:t>1.2.246.537.6.12.2002.339</w:t>
      </w:r>
      <w:r>
        <w:t xml:space="preserve">) </w:t>
      </w:r>
    </w:p>
    <w:p w14:paraId="53E31930" w14:textId="4FF9FE34" w:rsidR="00C06DC8" w:rsidRDefault="00C06DC8" w:rsidP="00C06DC8">
      <w:pPr>
        <w:pStyle w:val="Leipteksti"/>
      </w:pPr>
      <w:r w:rsidRPr="00C06DC8">
        <w:t xml:space="preserve">Kanta-informointiasiakirja sisältää tiedon potilaan saaman informoinnin versiosta. </w:t>
      </w:r>
      <w:r>
        <w:t xml:space="preserve">Version tunniste annetaan luokituksen Kanta-palvelut – Kanta-informoinnin version tunnisteet </w:t>
      </w:r>
      <w:r>
        <w:lastRenderedPageBreak/>
        <w:t xml:space="preserve">(1.2.246.537.6.1402) mukaisesti. </w:t>
      </w:r>
      <w:r w:rsidRPr="00C06DC8">
        <w:t>Versiotiedon perusteella on selvitettävissä kansalaisen saaman Kanta-informoinnin sisältö kanta.fi-sivustolta.</w:t>
      </w:r>
    </w:p>
    <w:p w14:paraId="5D0D3525" w14:textId="4F37AD95" w:rsidR="008F0C23" w:rsidRDefault="008F0C23" w:rsidP="008F0C23">
      <w:pPr>
        <w:pStyle w:val="Leipteksti"/>
        <w:spacing w:after="0"/>
      </w:pPr>
      <w:r w:rsidRPr="008C2FD8">
        <w:rPr>
          <w:b/>
        </w:rPr>
        <w:t>Informointi</w:t>
      </w:r>
      <w:r w:rsidR="006040F8">
        <w:t xml:space="preserve"> (näkymätunnus 332, näkymälyhenne INFO)</w:t>
      </w:r>
    </w:p>
    <w:p w14:paraId="5EBCC5C0" w14:textId="5B4F415B" w:rsidR="008F0C23" w:rsidRDefault="008F0C23" w:rsidP="008F0C23">
      <w:pPr>
        <w:pStyle w:val="Leipteksti"/>
      </w:pPr>
      <w:r>
        <w:t xml:space="preserve">Lomakkeen </w:t>
      </w:r>
      <w:r w:rsidRPr="00FD537C">
        <w:t xml:space="preserve">eArkisto/Lomake - Potilaan informointiasiakirja </w:t>
      </w:r>
      <w:r>
        <w:t>(</w:t>
      </w:r>
      <w:r w:rsidRPr="00FD537C">
        <w:t>1.2.246.537.6.12.2002.332</w:t>
      </w:r>
      <w:r>
        <w:t>) käyttö päät</w:t>
      </w:r>
      <w:ins w:id="273" w:author="Kunnari Riitta" w:date="2021-07-07T12:21:00Z">
        <w:r w:rsidR="00A52C53">
          <w:t>tyy</w:t>
        </w:r>
      </w:ins>
      <w:del w:id="274" w:author="Kunnari Riitta" w:date="2021-07-07T12:21:00Z">
        <w:r w:rsidDel="00A52C53">
          <w:delText>tyy</w:delText>
        </w:r>
      </w:del>
      <w:r>
        <w:t xml:space="preserve"> Kanta-palveluissa</w:t>
      </w:r>
      <w:r w:rsidR="009117F7">
        <w:t>,</w:t>
      </w:r>
      <w:r>
        <w:t xml:space="preserve"> </w:t>
      </w:r>
      <w:ins w:id="275" w:author="Kunnari Riitta" w:date="2021-07-07T12:21:00Z">
        <w:r w:rsidR="00A52C53">
          <w:t xml:space="preserve">mutta toistaiseksi sitä </w:t>
        </w:r>
      </w:ins>
      <w:ins w:id="276" w:author="Kunnari Riitta" w:date="2021-07-07T12:22:00Z">
        <w:r w:rsidR="00A52C53">
          <w:t xml:space="preserve">voi </w:t>
        </w:r>
      </w:ins>
      <w:ins w:id="277" w:author="Kunnari Riitta" w:date="2021-07-07T12:21:00Z">
        <w:r w:rsidR="00A52C53">
          <w:t>käyttää rinnakkain Kanta-informointi –asiakirjan kanssa.</w:t>
        </w:r>
      </w:ins>
      <w:del w:id="278" w:author="Kunnari Riitta" w:date="2021-07-07T12:21:00Z">
        <w:r w:rsidR="009117F7" w:rsidDel="00A52C53">
          <w:delText>kun asiakastie</w:delText>
        </w:r>
      </w:del>
      <w:del w:id="279" w:author="Kunnari Riitta" w:date="2021-07-07T12:22:00Z">
        <w:r w:rsidR="009117F7" w:rsidDel="00A52C53">
          <w:delText>tolain muutokset tulevat voimaan</w:delText>
        </w:r>
        <w:r w:rsidDel="00A52C53">
          <w:delText>. Lomakkeen arkistointi ei ole sen jälkeen sallittu, mutta lomake palautuu luovutu</w:delText>
        </w:r>
        <w:r w:rsidR="00846E17" w:rsidDel="00A52C53">
          <w:delText>st</w:delText>
        </w:r>
        <w:r w:rsidDel="00A52C53">
          <w:delText>enhallinnan asiakirjojen haussa toistaiseksi.</w:delText>
        </w:r>
      </w:del>
    </w:p>
    <w:p w14:paraId="230FD939" w14:textId="4F26D8A8" w:rsidR="008F0C23" w:rsidRDefault="00C06DC8" w:rsidP="00C06DC8">
      <w:pPr>
        <w:pStyle w:val="Leipteksti"/>
        <w:spacing w:after="0"/>
      </w:pPr>
      <w:r w:rsidRPr="008C2FD8">
        <w:rPr>
          <w:b/>
        </w:rPr>
        <w:t>Suostumusasiakirja</w:t>
      </w:r>
      <w:ins w:id="280" w:author="Kunnari Riitta" w:date="2021-07-07T12:24:00Z">
        <w:r w:rsidR="00A52C53">
          <w:rPr>
            <w:b/>
          </w:rPr>
          <w:t>/</w:t>
        </w:r>
        <w:r w:rsidR="00A52C53" w:rsidRPr="00043EA5">
          <w:t>jatkossa</w:t>
        </w:r>
        <w:r w:rsidR="00A52C53">
          <w:rPr>
            <w:b/>
          </w:rPr>
          <w:t xml:space="preserve"> Luovutuslupa-asiakirja</w:t>
        </w:r>
      </w:ins>
      <w:r w:rsidR="006040F8">
        <w:t xml:space="preserve"> (näkymätunnus 330, näkymälyhenne SUO)</w:t>
      </w:r>
    </w:p>
    <w:p w14:paraId="4413E362" w14:textId="5BB8DB23" w:rsidR="00C06DC8" w:rsidRDefault="00C06DC8" w:rsidP="00C06DC8">
      <w:pPr>
        <w:pStyle w:val="Leipteksti"/>
      </w:pPr>
      <w:r>
        <w:t xml:space="preserve">Lomakkeen </w:t>
      </w:r>
      <w:r w:rsidRPr="00C06DC8">
        <w:t>eArkisto/Lomake - Suostumus ja suostumuksen peruutus</w:t>
      </w:r>
      <w:r>
        <w:t xml:space="preserve"> </w:t>
      </w:r>
      <w:r w:rsidRPr="00C06DC8">
        <w:t xml:space="preserve"> </w:t>
      </w:r>
      <w:r>
        <w:t>(</w:t>
      </w:r>
      <w:r w:rsidRPr="00C06DC8">
        <w:t>1.2.246.537.6.12.2002.330</w:t>
      </w:r>
      <w:r>
        <w:t xml:space="preserve">) </w:t>
      </w:r>
      <w:ins w:id="281" w:author="Kunnari Riitta" w:date="2021-07-07T12:24:00Z">
        <w:r w:rsidR="00A52C53">
          <w:t xml:space="preserve">muuttuu </w:t>
        </w:r>
      </w:ins>
      <w:del w:id="282" w:author="Kunnari Riitta" w:date="2021-07-07T12:24:00Z">
        <w:r w:rsidDel="00A52C53">
          <w:delText>käyttö</w:delText>
        </w:r>
      </w:del>
      <w:ins w:id="283" w:author="Kunnari Riitta" w:date="2021-07-07T12:25:00Z">
        <w:r w:rsidR="00A52C53">
          <w:t xml:space="preserve">Luovututuslupa-asiakirjaksi </w:t>
        </w:r>
      </w:ins>
      <w:del w:id="284" w:author="Kunnari Riitta" w:date="2021-07-07T12:25:00Z">
        <w:r w:rsidDel="00A52C53">
          <w:delText xml:space="preserve"> päättyy </w:delText>
        </w:r>
      </w:del>
      <w:r>
        <w:t>Kanta-palveluissa</w:t>
      </w:r>
      <w:r w:rsidR="009117F7">
        <w:t>, kun asiakastietolain muutokset tulevat voimaan</w:t>
      </w:r>
      <w:r>
        <w:t>. Lomakkeen</w:t>
      </w:r>
      <w:ins w:id="285" w:author="Kunnari Riitta" w:date="2021-07-07T12:25:00Z">
        <w:r w:rsidR="00A52C53">
          <w:t xml:space="preserve"> rakenne ja sisältö pysyy samana, mutta joitain tekstejä muutetaan </w:t>
        </w:r>
      </w:ins>
      <w:ins w:id="286" w:author="Kunnari Riitta" w:date="2021-07-07T12:26:00Z">
        <w:r w:rsidR="00A52C53">
          <w:t>kuvaamaan luovutusluvan sisältöä.</w:t>
        </w:r>
      </w:ins>
      <w:del w:id="287" w:author="Kunnari Riitta" w:date="2021-07-07T12:27:00Z">
        <w:r w:rsidDel="00A52C53">
          <w:delText xml:space="preserve"> arkistointi ei ole sen jälkeen sallittu, mutta lomake palautuu luovutu</w:delText>
        </w:r>
        <w:r w:rsidR="00846E17" w:rsidDel="00A52C53">
          <w:delText>st</w:delText>
        </w:r>
        <w:r w:rsidDel="00A52C53">
          <w:delText>enhallinnan asiakirjojen haussa toistaiseksi.</w:delText>
        </w:r>
      </w:del>
    </w:p>
    <w:p w14:paraId="1F6550EC" w14:textId="19D21D0F" w:rsidR="00C06DC8" w:rsidRDefault="00C06DC8" w:rsidP="00AE0028">
      <w:pPr>
        <w:pStyle w:val="Leipteksti"/>
        <w:spacing w:after="0"/>
      </w:pPr>
      <w:r w:rsidRPr="008C2FD8">
        <w:rPr>
          <w:b/>
        </w:rPr>
        <w:t>Potilastiedon arkiston kieltoasiakirja</w:t>
      </w:r>
      <w:r w:rsidR="00EE1FC5">
        <w:t xml:space="preserve"> (näkymätunnus 331, näkymälyhenne KIE)</w:t>
      </w:r>
    </w:p>
    <w:p w14:paraId="5F901458" w14:textId="7033F309" w:rsidR="00C06DC8" w:rsidRDefault="00C06DC8" w:rsidP="00C06DC8">
      <w:pPr>
        <w:pStyle w:val="Leipteksti"/>
      </w:pPr>
      <w:r>
        <w:t xml:space="preserve">Lomakkeella eArkisto/Lomake - Luovutuskielto ja luovutuskiellon peruutus (1.2.246.537.6.12.2002.331) ilmoitetaan tietojen luovutuskielto sähköiseen potilastiedon arkistoon talletettujen tietojen luovuttamiseen. Lomakkeella voidaan rajata luovuttamista siten, että kielto kohdistuu joko yksittäiseen palvelutapahtumaan tai laajemmin tiettyyn palvelun antajaan ja mahdollisesti edelleen tiettyyn palvelun antajan rekisteriin (esim. työterveys). Yksityisessä  terveydenhuollossa kiellon voi kohdistaa vain palvelutapahtumaan. </w:t>
      </w:r>
      <w:r w:rsidR="00AE0028">
        <w:t>Kieltoasiakirjassa voidaan ilmoittaa myös kyseisten kieltojen ohittamisesta hätätilanteessa,</w:t>
      </w:r>
    </w:p>
    <w:p w14:paraId="34F0318A" w14:textId="211F9647" w:rsidR="00B91984" w:rsidRDefault="00BA5AC3" w:rsidP="00B91984">
      <w:pPr>
        <w:pStyle w:val="Leipteksti"/>
        <w:rPr>
          <w:ins w:id="288" w:author="Kunnari Riitta" w:date="2021-08-25T14:44:00Z"/>
        </w:rPr>
      </w:pPr>
      <w:r w:rsidRPr="00BA5AC3">
        <w:rPr>
          <w:b/>
        </w:rPr>
        <w:t>Potilastiedon arkiston tietojen laaja luovutuskielto</w:t>
      </w:r>
      <w:r>
        <w:t xml:space="preserve"> (näkymätunnus 340, näkymälyhenne LKIE)</w:t>
      </w:r>
      <w:r>
        <w:br/>
        <w:t xml:space="preserve">Lomakkeella </w:t>
      </w:r>
      <w:r w:rsidRPr="00BA5AC3">
        <w:t>Kanta-palvelut/Lomake - Potilastiedon arkiston tietojen laaja luovutuskielto</w:t>
      </w:r>
      <w:r>
        <w:t xml:space="preserve"> (</w:t>
      </w:r>
      <w:r w:rsidRPr="00BA5AC3">
        <w:t xml:space="preserve"> 1.2.246.537.6.12.2002.340</w:t>
      </w:r>
      <w:r>
        <w:t xml:space="preserve">) ilmoitetaan kaikkien Potilastiedon arkistossa olevien terveystietojen luovutuskielto. Kielto kattaa myös myöhemmin Potilastiedon arkistoon arkistoitavat tiedot. </w:t>
      </w:r>
      <w:ins w:id="289" w:author="Kunnari Riitta" w:date="2021-08-25T14:44:00Z">
        <w:r w:rsidR="00B91984">
          <w:t>Potilastiedon arkiston tietojen laaja luovutuskielto (LKIE): arkistointi ja korvaus on mahdollista myöhemmin ilmoitettavan ajankohdan jälkeen.</w:t>
        </w:r>
      </w:ins>
    </w:p>
    <w:p w14:paraId="13FFA678" w14:textId="37BB8904" w:rsidR="00BA5AC3" w:rsidDel="00B91984" w:rsidRDefault="00BA5AC3" w:rsidP="00C06DC8">
      <w:pPr>
        <w:pStyle w:val="Leipteksti"/>
        <w:rPr>
          <w:del w:id="290" w:author="Kunnari Riitta" w:date="2021-08-25T14:45:00Z"/>
        </w:rPr>
      </w:pPr>
    </w:p>
    <w:p w14:paraId="1AA184B6" w14:textId="1CA64E40" w:rsidR="00C06DC8" w:rsidRDefault="00C06DC8" w:rsidP="00AE0028">
      <w:pPr>
        <w:pStyle w:val="Leipteksti"/>
        <w:spacing w:after="0"/>
      </w:pPr>
      <w:r w:rsidRPr="00BA5AC3">
        <w:rPr>
          <w:b/>
        </w:rPr>
        <w:lastRenderedPageBreak/>
        <w:t>Lääkemääräyksen kieltoasiakirja</w:t>
      </w:r>
      <w:r w:rsidR="00EE1FC5">
        <w:t xml:space="preserve"> (näkymätunnus 370, näkymälyhenne RKIE)</w:t>
      </w:r>
    </w:p>
    <w:p w14:paraId="27F400AB" w14:textId="61AB740F" w:rsidR="00C06DC8" w:rsidRDefault="00C06DC8" w:rsidP="00C06DC8">
      <w:pPr>
        <w:pStyle w:val="Leipteksti"/>
      </w:pPr>
      <w:r>
        <w:t xml:space="preserve">Lomakkeella Sähköinen lääkemääräys/Lomake - Lääkemääräystietojen luovutuskielto (1.2.246.537.6.12.2002.370) ilmoitetaan tietojen luovutuskielto lääkemääräyksen tietojen luovuttamiseen reseptikeskuksesta ja potilastiedon arkistosta. Kielto kohdistuu yksittäiseen lääkemääräykseen. </w:t>
      </w:r>
      <w:r w:rsidR="00AE0028">
        <w:t>Kieltoasiakirjassa voidaan ilmoittaa myös kyseisten kieltojen ohittamisesta hätätilanteessa,</w:t>
      </w:r>
    </w:p>
    <w:p w14:paraId="6E86D1F7" w14:textId="0BEE5723" w:rsidR="006040F8" w:rsidRDefault="006040F8" w:rsidP="00BA5AC3">
      <w:pPr>
        <w:pStyle w:val="Leipteksti"/>
        <w:spacing w:after="0"/>
      </w:pPr>
      <w:r w:rsidRPr="00BA5AC3">
        <w:rPr>
          <w:b/>
        </w:rPr>
        <w:t>Elinluovutustahto</w:t>
      </w:r>
      <w:r w:rsidR="00EE1FC5">
        <w:t xml:space="preserve">  (näkymätunnus 152, näkymälyhenne ELIN)</w:t>
      </w:r>
    </w:p>
    <w:p w14:paraId="1CBD2894" w14:textId="3BF319EE" w:rsidR="006040F8" w:rsidRDefault="006040F8" w:rsidP="006040F8">
      <w:pPr>
        <w:pStyle w:val="Leipteksti"/>
      </w:pPr>
      <w:r>
        <w:t>Lomakkeella THL/Lomake – Elinluovutustahto (1.2.246.537.6.12.2002.152) ilmoitetaan potilaan elinluovutustahto.</w:t>
      </w:r>
    </w:p>
    <w:p w14:paraId="3B11C247" w14:textId="01D32947" w:rsidR="006040F8" w:rsidRDefault="006040F8" w:rsidP="00BA5AC3">
      <w:pPr>
        <w:pStyle w:val="Leipteksti"/>
        <w:spacing w:after="0"/>
      </w:pPr>
      <w:r w:rsidRPr="00BA5AC3">
        <w:rPr>
          <w:b/>
        </w:rPr>
        <w:t>Hoitotahto</w:t>
      </w:r>
      <w:r w:rsidR="00EE1FC5">
        <w:t xml:space="preserve">  (näkymätunnus 165, näkymälyhenne TAH)</w:t>
      </w:r>
    </w:p>
    <w:p w14:paraId="1484C86F" w14:textId="36093E6D" w:rsidR="00364E7A" w:rsidRDefault="00EE1FC5" w:rsidP="006040F8">
      <w:pPr>
        <w:pStyle w:val="Leipteksti"/>
      </w:pPr>
      <w:r>
        <w:t>Lomakkeella</w:t>
      </w:r>
      <w:r w:rsidR="006040F8">
        <w:tab/>
        <w:t xml:space="preserve">THL/Lomake </w:t>
      </w:r>
      <w:r>
        <w:t>–</w:t>
      </w:r>
      <w:r w:rsidR="006040F8">
        <w:t xml:space="preserve"> Hoitotahto</w:t>
      </w:r>
      <w:r>
        <w:t xml:space="preserve"> (1.2.246.537.6.12.2002.165) ilmoitetaan potilaan hoitotahto. </w:t>
      </w:r>
    </w:p>
    <w:p w14:paraId="450A05E4" w14:textId="4B58D5B0" w:rsidR="00364E7A" w:rsidRDefault="00EE1FC5" w:rsidP="00BA5AC3">
      <w:pPr>
        <w:pStyle w:val="Leipteksti"/>
        <w:spacing w:after="0"/>
      </w:pPr>
      <w:r w:rsidRPr="00BA5AC3">
        <w:rPr>
          <w:b/>
        </w:rPr>
        <w:t>LT2 Kela rekisterin</w:t>
      </w:r>
      <w:r w:rsidR="00364E7A" w:rsidRPr="00BA5AC3">
        <w:rPr>
          <w:b/>
        </w:rPr>
        <w:t>pitäjänä</w:t>
      </w:r>
      <w:r w:rsidR="00364E7A" w:rsidRPr="00364E7A">
        <w:t xml:space="preserve"> on ilmoitettava asiakirjassa headerin custodian kentässä ja myös MR-tason sanomatyypin custodian kentässä seuraavasti:</w:t>
      </w:r>
    </w:p>
    <w:p w14:paraId="481E4F5A" w14:textId="15C520E0" w:rsidR="00364E7A" w:rsidRDefault="00364E7A" w:rsidP="00BA5AC3">
      <w:pPr>
        <w:pStyle w:val="Leipteksti"/>
        <w:spacing w:after="0"/>
      </w:pPr>
      <w:r>
        <w:t>../custodian/assignedCustodian/representedCustodianOrganization/id/@root = "1.2.246.10.2462460.19.1"</w:t>
      </w:r>
    </w:p>
    <w:p w14:paraId="18AE42C5" w14:textId="020BD518" w:rsidR="00C33701" w:rsidRPr="006F3FED" w:rsidRDefault="00364E7A" w:rsidP="006F3FED">
      <w:pPr>
        <w:pStyle w:val="Leipteksti"/>
        <w:rPr>
          <w:lang w:val="en-US"/>
        </w:rPr>
      </w:pPr>
      <w:r>
        <w:rPr>
          <w:lang w:val="en-US"/>
        </w:rPr>
        <w:t>..</w:t>
      </w:r>
      <w:r w:rsidRPr="00BA5AC3">
        <w:rPr>
          <w:lang w:val="en-US"/>
        </w:rPr>
        <w:t>/custodian/assignedCustodian/representedCustodianOrganization/name = "Kansaneläkelaitos"</w:t>
      </w:r>
      <w:r w:rsidR="00076B9B">
        <w:br w:type="page"/>
      </w:r>
    </w:p>
    <w:p w14:paraId="354B2170" w14:textId="27E4A703" w:rsidR="009F703C" w:rsidRDefault="00020F09" w:rsidP="00020F09">
      <w:pPr>
        <w:pStyle w:val="Otsikko1"/>
        <w:spacing w:before="220"/>
      </w:pPr>
      <w:bookmarkStart w:id="291" w:name="_Toc256000030"/>
      <w:bookmarkStart w:id="292" w:name="_Toc37061999"/>
      <w:bookmarkStart w:id="293" w:name="_Toc89418299"/>
      <w:r>
        <w:lastRenderedPageBreak/>
        <w:t>Arkistoi arkistoasiakirja</w:t>
      </w:r>
      <w:bookmarkEnd w:id="291"/>
      <w:bookmarkEnd w:id="292"/>
      <w:bookmarkEnd w:id="293"/>
    </w:p>
    <w:p w14:paraId="1E4E9E41" w14:textId="4415E099" w:rsidR="009F703C" w:rsidRDefault="009F703C" w:rsidP="009F703C">
      <w:pPr>
        <w:pStyle w:val="Otsikko2"/>
      </w:pPr>
      <w:r w:rsidRPr="009F703C">
        <w:t>Käyttötapauksen yleiskuvaus ja lopputulos</w:t>
      </w:r>
    </w:p>
    <w:p w14:paraId="3BD2698E" w14:textId="77777777" w:rsidR="001661F3" w:rsidRDefault="001661F3" w:rsidP="001661F3">
      <w:pPr>
        <w:pStyle w:val="Leipteksti"/>
      </w:pPr>
      <w:r>
        <w:t>Käyttötapaus kuvaa arkistoasiakirja-tyyppisen asiakirjan ensimmäisen version arkistoinnin tekniset periaatteet.</w:t>
      </w:r>
    </w:p>
    <w:p w14:paraId="12282FA6" w14:textId="77777777" w:rsidR="001661F3" w:rsidRDefault="001661F3" w:rsidP="00C33701">
      <w:pPr>
        <w:pStyle w:val="Leipteksti"/>
        <w:spacing w:after="0"/>
      </w:pPr>
      <w:r>
        <w:t xml:space="preserve">Arkistoasiakirjoja ovat ostopalvelun valtuutus ja luovutusilmoitus: </w:t>
      </w:r>
    </w:p>
    <w:p w14:paraId="2AB8BC96" w14:textId="60984B29" w:rsidR="001661F3" w:rsidRDefault="001661F3" w:rsidP="0002303F">
      <w:pPr>
        <w:pStyle w:val="Luettelokappale"/>
        <w:numPr>
          <w:ilvl w:val="0"/>
          <w:numId w:val="52"/>
        </w:numPr>
      </w:pPr>
      <w:r>
        <w:t>Ostopalvelun valtuutus (</w:t>
      </w:r>
      <w:r w:rsidR="0019618B">
        <w:t xml:space="preserve">näkymälyhenne </w:t>
      </w:r>
      <w:r>
        <w:t xml:space="preserve">OSVA) arkistoidaan tämän käyttötapauksen mukaisesti. Ostopalvelun järjestäjä tuottaa ostopalvelun valtuutuksen ja arkistoi sen omaan arkistoasiakirjat-rekisteriinsä [LM9]. Ostopalvelun valtuutus voi olla potilaskohtainen tai väestötasoinen: väestötasoisessa ostopalvelun valtuutuksessa ei yksilöidä potilasta. </w:t>
      </w:r>
    </w:p>
    <w:p w14:paraId="0C2792B3" w14:textId="4D885868" w:rsidR="001661F3" w:rsidRDefault="001661F3" w:rsidP="0002303F">
      <w:pPr>
        <w:pStyle w:val="Luettelokappale"/>
        <w:numPr>
          <w:ilvl w:val="0"/>
          <w:numId w:val="52"/>
        </w:numPr>
      </w:pPr>
      <w:r>
        <w:t>Luovutusilmoitus (</w:t>
      </w:r>
      <w:r w:rsidR="0019618B">
        <w:t xml:space="preserve">näkymälyhenne </w:t>
      </w:r>
      <w:r>
        <w:t>LILM) arkistoidaan käyttötapauksen Arkistoi luovutusilmoitus mukaisesti.</w:t>
      </w:r>
    </w:p>
    <w:p w14:paraId="165627B9" w14:textId="65338616" w:rsidR="001661F3" w:rsidRPr="001661F3" w:rsidRDefault="001661F3" w:rsidP="001661F3">
      <w:pPr>
        <w:pStyle w:val="Leipteksti"/>
      </w:pPr>
      <w:r>
        <w:t>Käyttötapauksen lopputuloksena arkistoasiakirjan ensimmäinen versio on arkistoitu Potilastiedon arkistoon ja potilastietojärjestelmässä on tieto arkistoinnista.</w:t>
      </w:r>
    </w:p>
    <w:p w14:paraId="4919F1EA" w14:textId="15E4DF28" w:rsidR="009F703C" w:rsidRDefault="009F703C" w:rsidP="009F703C">
      <w:pPr>
        <w:pStyle w:val="Otsikko2"/>
      </w:pPr>
      <w:r w:rsidRPr="009F703C">
        <w:t>Käyttäjäroolit</w:t>
      </w:r>
    </w:p>
    <w:p w14:paraId="702AD9EF" w14:textId="1422108E" w:rsidR="001661F3" w:rsidRDefault="001661F3" w:rsidP="001661F3">
      <w:pPr>
        <w:pStyle w:val="Numeroituluettelo"/>
      </w:pPr>
      <w:r>
        <w:t>Kantaan liittynyt järjestelmä, potilastietojärjestelmä, jatkossa Järjestelmä</w:t>
      </w:r>
    </w:p>
    <w:p w14:paraId="0851ACC5" w14:textId="123EB26A" w:rsidR="001661F3" w:rsidRPr="001661F3" w:rsidRDefault="001661F3" w:rsidP="001661F3">
      <w:pPr>
        <w:pStyle w:val="Numeroituluettelo"/>
      </w:pPr>
      <w:r>
        <w:t>Potilastiedon arkisto, Kanta-viestinvälitys, jatkossa Arkisto</w:t>
      </w:r>
    </w:p>
    <w:p w14:paraId="036270BC" w14:textId="1EE84D0C" w:rsidR="009F703C" w:rsidRDefault="009F703C" w:rsidP="009F703C">
      <w:pPr>
        <w:pStyle w:val="Otsikko2"/>
      </w:pPr>
      <w:r w:rsidRPr="009F703C">
        <w:t>Esiehdot</w:t>
      </w:r>
    </w:p>
    <w:p w14:paraId="6EB590EA" w14:textId="0CA7CC67" w:rsidR="001661F3" w:rsidRDefault="001661F3" w:rsidP="001661F3">
      <w:pPr>
        <w:pStyle w:val="Numeroituluettelo"/>
        <w:spacing w:after="0"/>
      </w:pPr>
      <w:r>
        <w:t xml:space="preserve">Potilas on yksilöity Järjestelmässä virallisella henkilötunnuksella  </w:t>
      </w:r>
    </w:p>
    <w:p w14:paraId="46854590" w14:textId="3CDD1930" w:rsidR="001661F3" w:rsidRDefault="001661F3" w:rsidP="0002303F">
      <w:pPr>
        <w:pStyle w:val="Luettelokappale"/>
        <w:numPr>
          <w:ilvl w:val="0"/>
          <w:numId w:val="52"/>
        </w:numPr>
      </w:pPr>
      <w:r>
        <w:t>potilasta ei yksilöidä, kun kyseessä on väestötasoisen ostopalvelun valtuutuksen arkistointi</w:t>
      </w:r>
    </w:p>
    <w:p w14:paraId="50E07863" w14:textId="2A17F784" w:rsidR="001661F3" w:rsidRPr="001661F3" w:rsidRDefault="001661F3" w:rsidP="001661F3">
      <w:pPr>
        <w:pStyle w:val="Numeroituluettelo"/>
      </w:pPr>
      <w:r>
        <w:t>Arkistoasiakirjan tallennettavaa sisältöä vastaava näkymä on valittu Järjestelmässä.</w:t>
      </w:r>
    </w:p>
    <w:p w14:paraId="728B7DC9" w14:textId="27864197" w:rsidR="009F703C" w:rsidRDefault="009F703C" w:rsidP="009F703C">
      <w:pPr>
        <w:pStyle w:val="Otsikko2"/>
      </w:pPr>
      <w:r w:rsidRPr="009F703C">
        <w:t>Normaali tapahtumankulku</w:t>
      </w:r>
    </w:p>
    <w:p w14:paraId="74DE7EE7" w14:textId="4FEDB3A2" w:rsidR="001661F3" w:rsidRDefault="001661F3" w:rsidP="001661F3">
      <w:pPr>
        <w:pStyle w:val="Numeroituluettelo"/>
      </w:pPr>
      <w:r>
        <w:t>Järjestelmässä tallennetaan merkintä arkistoasiakirjan arkistoitavasta sisällöstä.</w:t>
      </w:r>
    </w:p>
    <w:p w14:paraId="16B75357" w14:textId="3F938D6E" w:rsidR="001661F3" w:rsidRDefault="001661F3" w:rsidP="001661F3">
      <w:pPr>
        <w:pStyle w:val="Numeroituluettelo"/>
        <w:spacing w:after="0"/>
      </w:pPr>
      <w:r>
        <w:t xml:space="preserve">Järjestelmä muodostaa merkinnästä arkistoitavan CDA R2 -asiakirjan seuraavilla periaatteilla [V1] </w:t>
      </w:r>
    </w:p>
    <w:p w14:paraId="1204E7FB" w14:textId="64538E86" w:rsidR="001661F3" w:rsidRDefault="001661F3" w:rsidP="0002303F">
      <w:pPr>
        <w:pStyle w:val="Luettelokappale"/>
        <w:numPr>
          <w:ilvl w:val="0"/>
          <w:numId w:val="52"/>
        </w:numPr>
      </w:pPr>
      <w:r>
        <w:t>Lomaketyyppisistä näkymistä tuotetaan aina oma itsenäinen asiakirja</w:t>
      </w:r>
    </w:p>
    <w:p w14:paraId="61444493" w14:textId="41E37C51" w:rsidR="001661F3" w:rsidRDefault="001661F3" w:rsidP="0002303F">
      <w:pPr>
        <w:pStyle w:val="Luettelokappale"/>
        <w:numPr>
          <w:ilvl w:val="0"/>
          <w:numId w:val="52"/>
        </w:numPr>
      </w:pPr>
      <w:r>
        <w:t>Asiakirjan rakenne noudattaa ”Potilastiedon arkiston kertomus ja lomakkeet” -oppaan rakennetta ja siellä määriteltyä lomakemekanismia [LM2]</w:t>
      </w:r>
    </w:p>
    <w:p w14:paraId="1307A4AE" w14:textId="523E7039" w:rsidR="001661F3" w:rsidRDefault="001661F3" w:rsidP="0002303F">
      <w:pPr>
        <w:pStyle w:val="Luettelokappale"/>
        <w:numPr>
          <w:ilvl w:val="0"/>
          <w:numId w:val="52"/>
        </w:numPr>
      </w:pPr>
      <w:r>
        <w:lastRenderedPageBreak/>
        <w:t xml:space="preserve">CDA R2-rakenteessa käytetään lomakekohtaista tarkempaa rakennetta, jossa on eritelty kenttäryhmät (kaikki kentät ja kunkin kentän tietotyyppi) </w:t>
      </w:r>
      <w:r w:rsidR="0020602B">
        <w:t>[LT1]</w:t>
      </w:r>
    </w:p>
    <w:p w14:paraId="2BE2B608" w14:textId="77C65AF5" w:rsidR="001661F3" w:rsidRDefault="001661F3" w:rsidP="0002303F">
      <w:pPr>
        <w:pStyle w:val="Luettelokappale"/>
        <w:numPr>
          <w:ilvl w:val="0"/>
          <w:numId w:val="52"/>
        </w:numPr>
      </w:pPr>
      <w:r>
        <w:t>Kentät sijoitetaan asiakirjaan lomakkeen rakennemäärittelyssä olevan tulostusjärjestyskentän mukaisesti (alkaen pienimmästä numerosta ja nousevassa järjestyksessä rivinumero kentän mukaan)</w:t>
      </w:r>
    </w:p>
    <w:p w14:paraId="336E1F95" w14:textId="5BB9BC81" w:rsidR="001661F3" w:rsidRDefault="001661F3" w:rsidP="0002303F">
      <w:pPr>
        <w:pStyle w:val="Luettelokappale"/>
        <w:numPr>
          <w:ilvl w:val="0"/>
          <w:numId w:val="52"/>
        </w:numPr>
      </w:pPr>
      <w:r>
        <w:t>Asiakirjalle täydennetään kuvailutiedot kuvailutietojen määrittelyn mukaisesti [LM5]</w:t>
      </w:r>
    </w:p>
    <w:p w14:paraId="22BE6655" w14:textId="433169BF" w:rsidR="001661F3" w:rsidRDefault="001661F3" w:rsidP="0002303F">
      <w:pPr>
        <w:pStyle w:val="Luettelokappale"/>
        <w:numPr>
          <w:ilvl w:val="0"/>
          <w:numId w:val="52"/>
        </w:numPr>
      </w:pPr>
      <w:r>
        <w:t xml:space="preserve">Arkistoitavan arkistoasiakirjan </w:t>
      </w:r>
    </w:p>
    <w:p w14:paraId="7D687E20" w14:textId="39E338D5" w:rsidR="001661F3" w:rsidRDefault="001661F3" w:rsidP="00D54165">
      <w:pPr>
        <w:pStyle w:val="Luettelokappale"/>
        <w:numPr>
          <w:ilvl w:val="1"/>
          <w:numId w:val="5"/>
        </w:numPr>
      </w:pPr>
      <w:r>
        <w:t>potilasrekisteritunnus on 13, Arkistoasiakirjat [LK9]</w:t>
      </w:r>
    </w:p>
    <w:p w14:paraId="2CBB9B1F" w14:textId="23E4066E" w:rsidR="001661F3" w:rsidRDefault="001661F3" w:rsidP="00D54165">
      <w:pPr>
        <w:pStyle w:val="Luettelokappale"/>
        <w:numPr>
          <w:ilvl w:val="1"/>
          <w:numId w:val="5"/>
        </w:numPr>
      </w:pPr>
      <w:r>
        <w:t>rekisterinpitäjä on arkistoiva organisaatio</w:t>
      </w:r>
    </w:p>
    <w:p w14:paraId="343AB3BA" w14:textId="3016329E" w:rsidR="001661F3" w:rsidRDefault="001661F3" w:rsidP="001661F3">
      <w:pPr>
        <w:pStyle w:val="Numeroituluettelo"/>
      </w:pPr>
      <w:r>
        <w:t>Asiakirja allekirjoitetaan käyttäen järjestelmäallekirjoitusvarmennetta [V2, LM3]</w:t>
      </w:r>
    </w:p>
    <w:p w14:paraId="4B0DBAA4" w14:textId="7E0B8B9D" w:rsidR="001661F3" w:rsidRDefault="001661F3" w:rsidP="001661F3">
      <w:pPr>
        <w:pStyle w:val="Numeroituluettelo"/>
      </w:pPr>
      <w:r>
        <w:t>Järjestelmä tallentaa tiedon siitä, mihin asiakirjaan merkintä liitettiin. [V3]</w:t>
      </w:r>
    </w:p>
    <w:p w14:paraId="68BDF7C6" w14:textId="065E51DC" w:rsidR="001661F3" w:rsidRDefault="001661F3" w:rsidP="001661F3">
      <w:pPr>
        <w:pStyle w:val="Numeroituluettelo"/>
        <w:spacing w:after="0"/>
      </w:pPr>
      <w:r>
        <w:t xml:space="preserve">Järjestelmä arkistoi asiakirjan alikäyttötapauksen Arkistoi asiakirja mukaisesti välittömästi asiakirjan muodostamisen jälkeen. [V4] </w:t>
      </w:r>
    </w:p>
    <w:p w14:paraId="5AD74ABC" w14:textId="31D1CE70" w:rsidR="001661F3" w:rsidRDefault="001661F3" w:rsidP="0002303F">
      <w:pPr>
        <w:pStyle w:val="Luettelokappale"/>
        <w:numPr>
          <w:ilvl w:val="0"/>
          <w:numId w:val="52"/>
        </w:numPr>
      </w:pPr>
      <w:r>
        <w:t>MR-sanoma on RCMR_IN100002FI01</w:t>
      </w:r>
    </w:p>
    <w:p w14:paraId="105AE60B" w14:textId="5D7D1CC2" w:rsidR="001661F3" w:rsidRDefault="001661F3" w:rsidP="0002303F">
      <w:pPr>
        <w:pStyle w:val="Luettelokappale"/>
        <w:numPr>
          <w:ilvl w:val="0"/>
          <w:numId w:val="52"/>
        </w:numPr>
      </w:pPr>
      <w:r>
        <w:t>Palvelupyyntö on PP32, Arkistoasiakirjojen arkistointi</w:t>
      </w:r>
    </w:p>
    <w:p w14:paraId="0A37DC03" w14:textId="15CE1D81" w:rsidR="001661F3" w:rsidRDefault="001661F3" w:rsidP="001661F3">
      <w:pPr>
        <w:pStyle w:val="Numeroituluettelo"/>
      </w:pPr>
      <w:r>
        <w:t>Järjestelmä tallentaa tiedon siitä, että merkintä on arkistoitu. [V3]</w:t>
      </w:r>
    </w:p>
    <w:p w14:paraId="648EF680" w14:textId="19CE1C94" w:rsidR="001661F3" w:rsidRPr="001661F3" w:rsidRDefault="001661F3" w:rsidP="001661F3">
      <w:pPr>
        <w:pStyle w:val="Numeroituluettelo"/>
      </w:pPr>
      <w:r>
        <w:t>Käyttötapaus päättyy.</w:t>
      </w:r>
    </w:p>
    <w:p w14:paraId="6C658FA3" w14:textId="6E02CDC2" w:rsidR="009F703C" w:rsidRDefault="009F703C" w:rsidP="009F703C">
      <w:pPr>
        <w:pStyle w:val="Otsikko2"/>
      </w:pPr>
      <w:r w:rsidRPr="009F703C">
        <w:t>Virhetilanteet</w:t>
      </w:r>
    </w:p>
    <w:p w14:paraId="342693E2" w14:textId="77777777" w:rsidR="001661F3" w:rsidRDefault="001661F3" w:rsidP="001661F3">
      <w:pPr>
        <w:pStyle w:val="Leipteksti"/>
        <w:spacing w:after="0"/>
      </w:pPr>
      <w:r>
        <w:t>V1 Asiakirjan muodostaminen ei onnistu. Järjestelmä tallentaa tiedon virhetilanteesta jatkokäsittelyä varten. Käyttötapaus päättyy.</w:t>
      </w:r>
    </w:p>
    <w:p w14:paraId="47042263" w14:textId="77777777" w:rsidR="001661F3" w:rsidRDefault="001661F3" w:rsidP="001661F3">
      <w:pPr>
        <w:pStyle w:val="Leipteksti"/>
        <w:spacing w:after="0"/>
      </w:pPr>
      <w:r>
        <w:t>V2 Asiakirjan allekirjoittaminen ei onnistu. Järjestelmä tallentaa tiedon virhetilanteesta jatkokäsittelyä varten. Käyttötapaus päättyy.</w:t>
      </w:r>
    </w:p>
    <w:p w14:paraId="04A80F47" w14:textId="77777777" w:rsidR="001661F3" w:rsidRDefault="001661F3" w:rsidP="001661F3">
      <w:pPr>
        <w:pStyle w:val="Leipteksti"/>
        <w:spacing w:after="0"/>
      </w:pPr>
      <w:r>
        <w:t>V3 Tallennus ei onnistu. Järjestelmä tallentaa tiedon virhetilanteesta jatkokäsittelyä varten. Käyttötapaus päättyy.</w:t>
      </w:r>
    </w:p>
    <w:p w14:paraId="7C9C8E5F" w14:textId="3E5ECC11" w:rsidR="001661F3" w:rsidRPr="001661F3" w:rsidRDefault="001661F3" w:rsidP="008C2FD8">
      <w:pPr>
        <w:pStyle w:val="Leipteksti"/>
      </w:pPr>
      <w:r>
        <w:t>V4 Arkistointi ei onnistu. Järjestelmä tallentaa tiedon virhetilanteesta ja toimii Arkiston palauttaman virheilmoituksen mukaisesti. Käyttötapaus päättyy.</w:t>
      </w:r>
    </w:p>
    <w:p w14:paraId="6F604F6F" w14:textId="71820705" w:rsidR="0020602B" w:rsidRDefault="0020602B" w:rsidP="009F703C">
      <w:pPr>
        <w:pStyle w:val="Otsikko2"/>
      </w:pPr>
      <w:r>
        <w:t>Lisätiedot</w:t>
      </w:r>
    </w:p>
    <w:p w14:paraId="2454457A" w14:textId="2A869DDA" w:rsidR="0020602B" w:rsidRDefault="0020602B" w:rsidP="008C2FD8">
      <w:pPr>
        <w:pStyle w:val="Leipteksti"/>
      </w:pPr>
      <w:r>
        <w:t xml:space="preserve">LT1 </w:t>
      </w:r>
      <w:r w:rsidR="0068539E">
        <w:t>Ostopalvelun valtuutuksen lomakerakenne</w:t>
      </w:r>
    </w:p>
    <w:p w14:paraId="09628379" w14:textId="049E0FBB" w:rsidR="0068539E" w:rsidRDefault="0068539E" w:rsidP="008C2FD8">
      <w:pPr>
        <w:pStyle w:val="Leipteksti"/>
        <w:spacing w:after="0"/>
      </w:pPr>
      <w:r>
        <w:t>Ostopalvelun valtuutuksesta (näkymälyhenne OSVA, näkymätunnus 362) on käytössä kaksi versiota, jotka molemmat on julkaistu koodistopalvelussa:</w:t>
      </w:r>
    </w:p>
    <w:p w14:paraId="1A28F07F" w14:textId="354CA1AD" w:rsidR="00076B9B" w:rsidRDefault="0068539E" w:rsidP="00505EC7">
      <w:pPr>
        <w:pStyle w:val="Leipteksti"/>
      </w:pPr>
      <w:r w:rsidRPr="0068539E">
        <w:lastRenderedPageBreak/>
        <w:t>eArkisto/Lomake - Ostopalvelun valtuutus</w:t>
      </w:r>
      <w:r w:rsidR="00A261D2">
        <w:t xml:space="preserve"> </w:t>
      </w:r>
      <w:r w:rsidR="00A261D2" w:rsidRPr="00A261D2">
        <w:t>20140331</w:t>
      </w:r>
      <w:r>
        <w:t xml:space="preserve"> (</w:t>
      </w:r>
      <w:r w:rsidRPr="0068539E">
        <w:t>1.2.246.537.6.12.2002.362.20140311</w:t>
      </w:r>
      <w:r>
        <w:t>)</w:t>
      </w:r>
      <w:r>
        <w:br/>
      </w:r>
      <w:r w:rsidRPr="0068539E">
        <w:t>eArkisto/Lomake - Ostopalvelun valtuutus</w:t>
      </w:r>
      <w:r w:rsidR="00A261D2">
        <w:t xml:space="preserve"> 20200101</w:t>
      </w:r>
      <w:r>
        <w:t xml:space="preserve"> (</w:t>
      </w:r>
      <w:r w:rsidRPr="0068539E">
        <w:t>1.2.246.537.6.12.2002.362.20</w:t>
      </w:r>
      <w:r>
        <w:t>200101)</w:t>
      </w:r>
    </w:p>
    <w:p w14:paraId="545C16F1" w14:textId="77777777" w:rsidR="00505EC7" w:rsidRDefault="00505EC7">
      <w:pPr>
        <w:rPr>
          <w:rFonts w:asciiTheme="majorHAnsi" w:eastAsiaTheme="majorEastAsia" w:hAnsiTheme="majorHAnsi" w:cstheme="majorBidi"/>
          <w:bCs/>
          <w:sz w:val="32"/>
          <w:szCs w:val="28"/>
        </w:rPr>
      </w:pPr>
      <w:r>
        <w:br w:type="page"/>
      </w:r>
    </w:p>
    <w:p w14:paraId="51FA0D89" w14:textId="4FB7AC5C" w:rsidR="009F703C" w:rsidRDefault="001661F3" w:rsidP="001661F3">
      <w:pPr>
        <w:pStyle w:val="Otsikko1"/>
      </w:pPr>
      <w:bookmarkStart w:id="294" w:name="_Toc89418300"/>
      <w:r w:rsidRPr="001661F3">
        <w:lastRenderedPageBreak/>
        <w:t>Arkistoi luovutusilmoitus</w:t>
      </w:r>
      <w:bookmarkEnd w:id="294"/>
    </w:p>
    <w:p w14:paraId="66E8E4C1" w14:textId="640063F1" w:rsidR="001661F3" w:rsidRDefault="009F703C" w:rsidP="006C2388">
      <w:pPr>
        <w:pStyle w:val="Otsikko2"/>
      </w:pPr>
      <w:r w:rsidRPr="009F703C">
        <w:t>Käyttötapauksen yleiskuvaus ja lopputulos</w:t>
      </w:r>
    </w:p>
    <w:p w14:paraId="5AEBB678" w14:textId="77777777" w:rsidR="001661F3" w:rsidRDefault="001661F3" w:rsidP="001661F3">
      <w:pPr>
        <w:pStyle w:val="Leipteksti"/>
      </w:pPr>
      <w:r>
        <w:t>Käyttötapaus kuvaa arkistoivan organisaation omaan arkistoasiakirjat-rekisteriin arkistoitavien luovutusilmoitus-asiakirjojen arkistoinnin. Luovutusilmoituksesta muodostetaan lomakeasiakirja. Luovutusilmoitusta ei voi korjata eikä mitätöidä potilastietojärjestelmästä, joten kyseessä on aina ensimmäisen version arkistointi. Luovutusilmoitus mitätöidään tarvittaessa arkistonhoitajan käyttöliittymästä.</w:t>
      </w:r>
    </w:p>
    <w:p w14:paraId="1FC40318" w14:textId="77777777" w:rsidR="001661F3" w:rsidRDefault="001661F3" w:rsidP="001661F3">
      <w:pPr>
        <w:pStyle w:val="Leipteksti"/>
      </w:pPr>
      <w:r>
        <w:t>Luovutusilmoitus muodostetaan, kun potilastietojärjestelmään sähköisessä muodossa tallennettuja tietoja luovutetaan Potilastiedon arkiston ulkopuolella. Luovutusilmoituksen avulla näistäkin luovutuksista voidaan kirjoittaa Kanta-luovutuslokia.</w:t>
      </w:r>
    </w:p>
    <w:p w14:paraId="3DB77FF8" w14:textId="77777777" w:rsidR="001661F3" w:rsidRDefault="001661F3" w:rsidP="001661F3">
      <w:pPr>
        <w:pStyle w:val="Leipteksti"/>
        <w:spacing w:after="0"/>
      </w:pPr>
      <w:r>
        <w:t>Luovutustilanteet:</w:t>
      </w:r>
    </w:p>
    <w:p w14:paraId="43B5152D" w14:textId="18FFC674" w:rsidR="001661F3" w:rsidRDefault="001661F3" w:rsidP="001661F3">
      <w:pPr>
        <w:pStyle w:val="Numeroituluettelo"/>
      </w:pPr>
      <w:r>
        <w:t>Työntävä luovutus: luovutuksen antavan organisaation käyttäjä välittää oman sähköisen rekisterin tietoja Potilastiedon arkiston ulkopuolella toiselle rekisterinpitäjälle tai muulle taholle, jolla on oikeus saada tiedot. Työntävässä luovutuksessa tiedot voidaan siirtää sähköisesti tai tulostettuna fyysiseen muotoon.</w:t>
      </w:r>
    </w:p>
    <w:p w14:paraId="14FA2F26" w14:textId="6202CE30" w:rsidR="001661F3" w:rsidRDefault="001661F3" w:rsidP="001661F3">
      <w:pPr>
        <w:pStyle w:val="Numeroituluettelo"/>
      </w:pPr>
      <w:r>
        <w:t>Hakeva luovutus ("automaattiluovutus"): luovutuksen saavan organisaation käyttäjä hakee ja tarkastelee toisen rekisterinpitäjän tietoja Potilastiedon arkiston ulkopuolella esimerkiksi aluetietojärjestelmän kautta.</w:t>
      </w:r>
    </w:p>
    <w:p w14:paraId="7E06FA9A" w14:textId="5CEF8970" w:rsidR="001661F3" w:rsidRPr="001661F3" w:rsidRDefault="001661F3" w:rsidP="001661F3">
      <w:pPr>
        <w:pStyle w:val="Leipteksti"/>
      </w:pPr>
      <w:r>
        <w:t>Käyttötapauksen lopputuloksena luovutusilmoitus on arkistoitu Potilastiedon arkistoon ja potilastietojärjestelmässä on tieto arkistoinnista.</w:t>
      </w:r>
    </w:p>
    <w:p w14:paraId="15E84C3C" w14:textId="6740D207" w:rsidR="009F703C" w:rsidRDefault="009F703C" w:rsidP="006C2388">
      <w:pPr>
        <w:pStyle w:val="Otsikko2"/>
      </w:pPr>
      <w:r w:rsidRPr="009F703C">
        <w:t>Käyttäjäroolit</w:t>
      </w:r>
    </w:p>
    <w:p w14:paraId="5F53D943" w14:textId="62BB340C" w:rsidR="001661F3" w:rsidRDefault="001661F3" w:rsidP="001661F3">
      <w:pPr>
        <w:pStyle w:val="Numeroituluettelo"/>
      </w:pPr>
      <w:r>
        <w:t>Kantaan liittynyt järjestelmä, potilastietojärjestelmä, jatkossa Järjestelmä</w:t>
      </w:r>
    </w:p>
    <w:p w14:paraId="3CC63DF2" w14:textId="4887CCFA" w:rsidR="001661F3" w:rsidRPr="001661F3" w:rsidRDefault="001661F3" w:rsidP="001661F3">
      <w:pPr>
        <w:pStyle w:val="Numeroituluettelo"/>
      </w:pPr>
      <w:r>
        <w:t>Potilastiedon arkisto, Kanta-viestinvälitys, jatkossa Arkisto</w:t>
      </w:r>
    </w:p>
    <w:p w14:paraId="0BC16208" w14:textId="672070FA" w:rsidR="009F703C" w:rsidRDefault="009F703C" w:rsidP="009F703C">
      <w:pPr>
        <w:pStyle w:val="Otsikko2"/>
      </w:pPr>
      <w:r w:rsidRPr="009F703C">
        <w:t>Esiehdot</w:t>
      </w:r>
    </w:p>
    <w:p w14:paraId="35424A78" w14:textId="5457131D" w:rsidR="001661F3" w:rsidRDefault="001661F3" w:rsidP="001661F3">
      <w:pPr>
        <w:pStyle w:val="Numeroituluettelo"/>
      </w:pPr>
      <w:r>
        <w:t>Potilas on tunnistettu Järjestelmässä.</w:t>
      </w:r>
    </w:p>
    <w:p w14:paraId="629B1916" w14:textId="4059093D" w:rsidR="001661F3" w:rsidRPr="001661F3" w:rsidRDefault="001661F3" w:rsidP="001661F3">
      <w:pPr>
        <w:pStyle w:val="Numeroituluettelo"/>
      </w:pPr>
      <w:r>
        <w:t>On tapahtunut potilastietojen luovutus, jonka perusteella Järjestelmä muodostaa luovutusilmoitusasiakirjan.</w:t>
      </w:r>
    </w:p>
    <w:p w14:paraId="14DA8FC8" w14:textId="3F7164AE" w:rsidR="009F703C" w:rsidRDefault="009F703C" w:rsidP="009F703C">
      <w:pPr>
        <w:pStyle w:val="Otsikko2"/>
      </w:pPr>
      <w:r w:rsidRPr="009F703C">
        <w:lastRenderedPageBreak/>
        <w:t>Normaali tapahtumankulku</w:t>
      </w:r>
    </w:p>
    <w:p w14:paraId="5BE4B26F" w14:textId="49F0AFFA" w:rsidR="001661F3" w:rsidRDefault="001661F3" w:rsidP="001661F3">
      <w:pPr>
        <w:pStyle w:val="Numeroituluettelo"/>
      </w:pPr>
      <w:r>
        <w:t>Järjestelmä tunnistaa, että kyseessä on luovutusilmoituksen piiriin kuuluva tilanne.</w:t>
      </w:r>
    </w:p>
    <w:p w14:paraId="6F9E26C3" w14:textId="3A8AF641" w:rsidR="001661F3" w:rsidRDefault="001661F3" w:rsidP="001661F3">
      <w:pPr>
        <w:pStyle w:val="Numeroituluettelo"/>
        <w:spacing w:after="0"/>
      </w:pPr>
      <w:r>
        <w:t xml:space="preserve">Järjestelmä muodostaa luovutusta koskevista tiedoista arkistoitavan CDA R2 -asiakirjan seuraavilla periaatteilla [V1] </w:t>
      </w:r>
    </w:p>
    <w:p w14:paraId="2141E9E6" w14:textId="73BF6284" w:rsidR="001661F3" w:rsidRDefault="001661F3" w:rsidP="0002303F">
      <w:pPr>
        <w:pStyle w:val="Luettelokappale"/>
        <w:numPr>
          <w:ilvl w:val="0"/>
          <w:numId w:val="52"/>
        </w:numPr>
      </w:pPr>
      <w:r>
        <w:t>Lomaketyyppisistä näkymistä tuotetaan aina oma itsenäinen asiakirja</w:t>
      </w:r>
    </w:p>
    <w:p w14:paraId="78B6D51F" w14:textId="747BA3FC" w:rsidR="001661F3" w:rsidRDefault="001661F3" w:rsidP="0002303F">
      <w:pPr>
        <w:pStyle w:val="Luettelokappale"/>
        <w:numPr>
          <w:ilvl w:val="0"/>
          <w:numId w:val="52"/>
        </w:numPr>
      </w:pPr>
      <w:r>
        <w:t>Asiakirjan rakenne noudattaa ”Potilastiedon arkiston kertomus ja lomakkeet” -oppaan rakennetta ja siellä määriteltyä lomakemekanismia [LM2]</w:t>
      </w:r>
    </w:p>
    <w:p w14:paraId="191B0BC9" w14:textId="18191991" w:rsidR="001661F3" w:rsidRDefault="001661F3" w:rsidP="0002303F">
      <w:pPr>
        <w:pStyle w:val="Luettelokappale"/>
        <w:numPr>
          <w:ilvl w:val="0"/>
          <w:numId w:val="52"/>
        </w:numPr>
      </w:pPr>
      <w:r>
        <w:t xml:space="preserve">CDA R2-rakenteessa käytetään lomakekohtaista tarkempaa rakennetta, jossa on eritelty kenttäryhmät (kaikki kentät ja kunkin kentän tietotyyppi) </w:t>
      </w:r>
      <w:r w:rsidR="00A261D2">
        <w:t>[LT1]</w:t>
      </w:r>
    </w:p>
    <w:p w14:paraId="3B289949" w14:textId="4D933140" w:rsidR="001661F3" w:rsidRDefault="001661F3" w:rsidP="0002303F">
      <w:pPr>
        <w:pStyle w:val="Luettelokappale"/>
        <w:numPr>
          <w:ilvl w:val="0"/>
          <w:numId w:val="52"/>
        </w:numPr>
      </w:pPr>
      <w:r>
        <w:t>Kentät sijoitetaan asiakirjaan lomakkeen rakennemäärittelyssä olevan tulostusjärjestyskentän mukaisesti (alkaen pienimmästä numerosta ja nousevassa järjestyksessä rivinumero kentän mukaan)</w:t>
      </w:r>
    </w:p>
    <w:p w14:paraId="1F8D661B" w14:textId="2A90EF8D" w:rsidR="001661F3" w:rsidRDefault="001661F3" w:rsidP="0002303F">
      <w:pPr>
        <w:pStyle w:val="Luettelokappale"/>
        <w:numPr>
          <w:ilvl w:val="0"/>
          <w:numId w:val="52"/>
        </w:numPr>
      </w:pPr>
      <w:r>
        <w:t>Asiakirjalle täydennetään kuvailutiedot kuvailutietojen määrittelyn mukaisesti [LM5]</w:t>
      </w:r>
    </w:p>
    <w:p w14:paraId="0E92D275" w14:textId="2DC1CAEE" w:rsidR="001661F3" w:rsidRDefault="001661F3" w:rsidP="0002303F">
      <w:pPr>
        <w:pStyle w:val="Luettelokappale"/>
        <w:numPr>
          <w:ilvl w:val="0"/>
          <w:numId w:val="52"/>
        </w:numPr>
      </w:pPr>
      <w:r>
        <w:t xml:space="preserve">Arkistoitavan arkistoasiakirjan </w:t>
      </w:r>
    </w:p>
    <w:p w14:paraId="31A09245" w14:textId="15F928FE" w:rsidR="001661F3" w:rsidRDefault="001661F3" w:rsidP="00D54165">
      <w:pPr>
        <w:pStyle w:val="Luettelokappale"/>
        <w:numPr>
          <w:ilvl w:val="1"/>
          <w:numId w:val="5"/>
        </w:numPr>
      </w:pPr>
      <w:r>
        <w:t>potilasrekisteritunnus on 13, Arkistoasiakirjat [LK9]</w:t>
      </w:r>
    </w:p>
    <w:p w14:paraId="78182AA5" w14:textId="5B396D37" w:rsidR="001661F3" w:rsidRDefault="001661F3" w:rsidP="00D54165">
      <w:pPr>
        <w:pStyle w:val="Luettelokappale"/>
        <w:numPr>
          <w:ilvl w:val="1"/>
          <w:numId w:val="5"/>
        </w:numPr>
      </w:pPr>
      <w:r>
        <w:t>rekisterinpitäjä on luovutuksen antava organisaatio luovutustilanteessa A</w:t>
      </w:r>
    </w:p>
    <w:p w14:paraId="5228E404" w14:textId="0B830420" w:rsidR="001661F3" w:rsidRDefault="001661F3" w:rsidP="00D54165">
      <w:pPr>
        <w:pStyle w:val="Luettelokappale"/>
        <w:numPr>
          <w:ilvl w:val="1"/>
          <w:numId w:val="5"/>
        </w:numPr>
      </w:pPr>
      <w:r>
        <w:t>rekisterinpitäjä on luovutuksen saava tai luovutuksen antava organisaatio luovutustilanteessa B [LT1]</w:t>
      </w:r>
    </w:p>
    <w:p w14:paraId="05C052D6" w14:textId="2EDE2AD4" w:rsidR="001661F3" w:rsidRDefault="001661F3" w:rsidP="00D54165">
      <w:pPr>
        <w:pStyle w:val="Luettelokappale"/>
        <w:numPr>
          <w:ilvl w:val="1"/>
          <w:numId w:val="5"/>
        </w:numPr>
      </w:pPr>
      <w:r>
        <w:t>versionumero on 1. Luovutusilmoitus korjataan tai mitätöidään tarvittaessa arkistonhoitajan käyttöliittymästä palvelupyynnöllä PP60. [V5]</w:t>
      </w:r>
    </w:p>
    <w:p w14:paraId="3E368601" w14:textId="634AD5FA" w:rsidR="001661F3" w:rsidRDefault="001661F3" w:rsidP="001661F3">
      <w:pPr>
        <w:pStyle w:val="Numeroituluettelo"/>
      </w:pPr>
      <w:r>
        <w:t>Asiakirja allekirjoitetaan käyttäen järjestelmäallekirjoitusvarmennetta [V2, LM3]</w:t>
      </w:r>
    </w:p>
    <w:p w14:paraId="4CBF98EC" w14:textId="7F4FD9A8" w:rsidR="001661F3" w:rsidRDefault="001661F3" w:rsidP="001661F3">
      <w:pPr>
        <w:pStyle w:val="Numeroituluettelo"/>
      </w:pPr>
      <w:r>
        <w:t>Järjestelmä tallentaa tiedon siitä, mihin asiakirjaan merkintä liitettiin. [V3]</w:t>
      </w:r>
    </w:p>
    <w:p w14:paraId="6D5A774A" w14:textId="6AC55768" w:rsidR="001661F3" w:rsidRDefault="001661F3" w:rsidP="001661F3">
      <w:pPr>
        <w:pStyle w:val="Numeroituluettelo"/>
        <w:spacing w:after="0"/>
      </w:pPr>
      <w:r>
        <w:t xml:space="preserve">Järjestelmä arkistoi asiakirjan alikäyttötapauksen Arkistoi asiakirja mukaisesti välittömästi asiakirjan muodostamisen jälkeen. [V4] </w:t>
      </w:r>
    </w:p>
    <w:p w14:paraId="429F3EC1" w14:textId="7E9401DF" w:rsidR="001661F3" w:rsidRDefault="001661F3" w:rsidP="00C33701">
      <w:pPr>
        <w:pStyle w:val="Luettelokappale"/>
        <w:numPr>
          <w:ilvl w:val="1"/>
          <w:numId w:val="5"/>
        </w:numPr>
        <w:spacing w:before="0"/>
      </w:pPr>
      <w:r>
        <w:t>MR-sanoma on RCMR_IN100002FI01</w:t>
      </w:r>
    </w:p>
    <w:p w14:paraId="7237491A" w14:textId="22917F19" w:rsidR="001661F3" w:rsidRDefault="001661F3" w:rsidP="00D54165">
      <w:pPr>
        <w:pStyle w:val="Luettelokappale"/>
        <w:numPr>
          <w:ilvl w:val="1"/>
          <w:numId w:val="5"/>
        </w:numPr>
      </w:pPr>
      <w:r>
        <w:t>Palvelupyyntö on PP32, Arkistoasiakirjojen arkistointi</w:t>
      </w:r>
    </w:p>
    <w:p w14:paraId="4DFC663A" w14:textId="12C559AC" w:rsidR="001661F3" w:rsidRDefault="001661F3" w:rsidP="001661F3">
      <w:pPr>
        <w:pStyle w:val="Numeroituluettelo"/>
      </w:pPr>
      <w:r>
        <w:t>Järjestelmä tallentaa tiedon siitä, että merkintä on arkistoitu. [V3]</w:t>
      </w:r>
    </w:p>
    <w:p w14:paraId="7C304E9C" w14:textId="6B500903" w:rsidR="001661F3" w:rsidRPr="001661F3" w:rsidRDefault="001661F3" w:rsidP="001661F3">
      <w:pPr>
        <w:pStyle w:val="Numeroituluettelo"/>
      </w:pPr>
      <w:r>
        <w:t>Käyttötapaus päättyy.</w:t>
      </w:r>
    </w:p>
    <w:p w14:paraId="1FCAB6B3" w14:textId="4E63F217" w:rsidR="009F703C" w:rsidRDefault="009F703C" w:rsidP="009F703C">
      <w:pPr>
        <w:pStyle w:val="Otsikko2"/>
      </w:pPr>
      <w:r w:rsidRPr="009F703C">
        <w:t>Virhetilanteet</w:t>
      </w:r>
    </w:p>
    <w:p w14:paraId="77A24999" w14:textId="77777777" w:rsidR="001661F3" w:rsidRDefault="001661F3" w:rsidP="001661F3">
      <w:pPr>
        <w:pStyle w:val="Leipteksti"/>
        <w:spacing w:after="0"/>
      </w:pPr>
      <w:r>
        <w:t>V1 Asiakirjan muodostaminen ei onnistu. Järjestelmä tallentaa tiedon virhetilanteesta jatkokäsittelyä varten. Käyttötapaus päättyy.</w:t>
      </w:r>
    </w:p>
    <w:p w14:paraId="27EE66CC" w14:textId="77777777" w:rsidR="001661F3" w:rsidRDefault="001661F3" w:rsidP="001661F3">
      <w:pPr>
        <w:pStyle w:val="Leipteksti"/>
        <w:spacing w:after="0"/>
      </w:pPr>
      <w:r>
        <w:lastRenderedPageBreak/>
        <w:t>V2 Asiakirjan allekirjoittaminen ei onnistu. Järjestelmä tallentaa tiedon virhetilanteesta jatkokäsittelyä varten. Käyttötapaus päättyy.</w:t>
      </w:r>
    </w:p>
    <w:p w14:paraId="7FEA6F74" w14:textId="77777777" w:rsidR="001661F3" w:rsidRDefault="001661F3" w:rsidP="001661F3">
      <w:pPr>
        <w:pStyle w:val="Leipteksti"/>
        <w:spacing w:after="0"/>
      </w:pPr>
      <w:r>
        <w:t>V3 Tallennus ei onnistu. Järjestelmä tallentaa tiedon virhetilanteesta jatkokäsittelyä varten. Käyttötapaus päättyy.</w:t>
      </w:r>
    </w:p>
    <w:p w14:paraId="5FC2C30E" w14:textId="77777777" w:rsidR="001661F3" w:rsidRDefault="001661F3" w:rsidP="001661F3">
      <w:pPr>
        <w:pStyle w:val="Leipteksti"/>
        <w:spacing w:after="0"/>
      </w:pPr>
      <w:r>
        <w:t>V4 Arkistointi ei onnistu. Järjestelmä tallentaa tiedon virhetilanteesta ja toimii Arkiston palauttaman virheilmoituksen mukaisesti. Käyttötapaus päättyy.</w:t>
      </w:r>
    </w:p>
    <w:p w14:paraId="6B4B41CE" w14:textId="4DC1CB20" w:rsidR="001661F3" w:rsidRPr="001661F3" w:rsidRDefault="001661F3" w:rsidP="001661F3">
      <w:pPr>
        <w:pStyle w:val="Leipteksti"/>
        <w:spacing w:after="0"/>
      </w:pPr>
      <w:r>
        <w:t>V5 Virheellinen palvelupyynnön tyyppi. Järjestelmä tallentaa tiedon virhetilanteesta jatkokäsittelyä varten. Käyttötapaus päättyy.</w:t>
      </w:r>
    </w:p>
    <w:p w14:paraId="3ECFB45A" w14:textId="5B586209" w:rsidR="009F703C" w:rsidRDefault="009F703C" w:rsidP="009F703C">
      <w:pPr>
        <w:pStyle w:val="Otsikko2"/>
      </w:pPr>
      <w:r>
        <w:t>Lisätiedot</w:t>
      </w:r>
    </w:p>
    <w:p w14:paraId="2029F11E" w14:textId="77777777" w:rsidR="00A261D2" w:rsidRDefault="001661F3" w:rsidP="00A261D2">
      <w:pPr>
        <w:pStyle w:val="Leipteksti"/>
      </w:pPr>
      <w:r w:rsidRPr="001661F3">
        <w:t xml:space="preserve">LT1 </w:t>
      </w:r>
      <w:r w:rsidR="00A42548">
        <w:t xml:space="preserve">Luovutusilmoituksen </w:t>
      </w:r>
      <w:r w:rsidR="00A261D2">
        <w:t>lomakerakenne</w:t>
      </w:r>
    </w:p>
    <w:p w14:paraId="3D20BAE9" w14:textId="02E9D3E4" w:rsidR="00A261D2" w:rsidRDefault="00A261D2" w:rsidP="00A261D2">
      <w:pPr>
        <w:pStyle w:val="Leipteksti"/>
        <w:spacing w:after="0"/>
      </w:pPr>
      <w:r>
        <w:t xml:space="preserve">Luovutusilmoituksen </w:t>
      </w:r>
      <w:r w:rsidR="00A42548">
        <w:t>rakenteesta on käytössä kaksi versiota</w:t>
      </w:r>
      <w:r>
        <w:t>, jotka molemmat on julkaistu koodistopalvelussa</w:t>
      </w:r>
      <w:r w:rsidR="002B68BD">
        <w:t xml:space="preserve">. </w:t>
      </w:r>
    </w:p>
    <w:p w14:paraId="766CCC3E" w14:textId="45E77E62" w:rsidR="00C149F8" w:rsidRDefault="00A42548" w:rsidP="001661F3">
      <w:pPr>
        <w:pStyle w:val="Leipteksti"/>
      </w:pPr>
      <w:r w:rsidRPr="00A42548">
        <w:t>eArkisto/Lomake - Luovutusilmoitusasiakirja 20121203</w:t>
      </w:r>
      <w:r w:rsidR="00A261D2">
        <w:t xml:space="preserve"> (</w:t>
      </w:r>
      <w:r w:rsidRPr="00A42548">
        <w:t>1.2.246.537.6.12.2002.322.20121203</w:t>
      </w:r>
      <w:r>
        <w:t>)</w:t>
      </w:r>
      <w:r w:rsidR="002B68BD">
        <w:br/>
        <w:t>- Tämä lomakemäärittelyn luovutusilmoitukset arkistoidaan luovutuksen antavan organisaation rekisteriin riippumatta luovutustilanteesta.</w:t>
      </w:r>
    </w:p>
    <w:p w14:paraId="6CEF340C" w14:textId="7102C674" w:rsidR="00A42548" w:rsidRDefault="00A42548" w:rsidP="001661F3">
      <w:pPr>
        <w:pStyle w:val="Leipteksti"/>
      </w:pPr>
      <w:r w:rsidRPr="00A42548">
        <w:t xml:space="preserve">eArkisto/Lomake </w:t>
      </w:r>
      <w:r>
        <w:t>–</w:t>
      </w:r>
      <w:r w:rsidRPr="00A42548">
        <w:t xml:space="preserve"> Luovutusilmoitusasiakirja</w:t>
      </w:r>
      <w:r>
        <w:t xml:space="preserve"> (</w:t>
      </w:r>
      <w:r w:rsidRPr="00A42548">
        <w:t>1.2.246.537.6.12.2002.322.20161001</w:t>
      </w:r>
      <w:r>
        <w:t>).</w:t>
      </w:r>
      <w:r w:rsidR="002B68BD">
        <w:br/>
        <w:t>- Tämän lomakemäärittelyn luovutustilanteen B luovutusilmoitukset arkistoidaan luovutuksen saavan organisaation rekisteriin. Muuten luovutuksilmoitukset arkistoidaan luovutuksen antavan organisaation rekisteriin.</w:t>
      </w:r>
    </w:p>
    <w:p w14:paraId="24D00E32" w14:textId="1BE1EC19" w:rsidR="001661F3" w:rsidRPr="001661F3" w:rsidRDefault="00076B9B" w:rsidP="00076B9B">
      <w:r>
        <w:br w:type="page"/>
      </w:r>
    </w:p>
    <w:p w14:paraId="7A755399" w14:textId="35834F09" w:rsidR="009F703C" w:rsidRDefault="00187A6D" w:rsidP="00187A6D">
      <w:pPr>
        <w:pStyle w:val="Otsikko1"/>
      </w:pPr>
      <w:bookmarkStart w:id="295" w:name="_Toc89418301"/>
      <w:r w:rsidRPr="00187A6D">
        <w:lastRenderedPageBreak/>
        <w:t>Korvaa palvelutapahtuma-asiakirja (PPA)</w:t>
      </w:r>
      <w:bookmarkEnd w:id="295"/>
    </w:p>
    <w:p w14:paraId="021501E8" w14:textId="4D3B2687" w:rsidR="009F703C" w:rsidRDefault="009F703C" w:rsidP="009F703C">
      <w:pPr>
        <w:pStyle w:val="Otsikko2"/>
      </w:pPr>
      <w:r w:rsidRPr="009F703C">
        <w:t>Käyttötapauksen yleiskuvaus ja lopputulos</w:t>
      </w:r>
    </w:p>
    <w:p w14:paraId="4D617A26" w14:textId="77777777" w:rsidR="00083FB1" w:rsidRDefault="00083FB1" w:rsidP="00083FB1">
      <w:pPr>
        <w:pStyle w:val="Leipteksti"/>
      </w:pPr>
      <w:r>
        <w:t>Kayttötapaus kuvaa palvelutapahtuman korvaavan version arkistoinnin potilasasiakirjojen arkistoinnin palvelupyyntöä (PPA) käyttäen. Potilastiedon arkisto tarjoaa yksittäisten palvelupyyntöjen rinnalla käyttöön yleisen potilasasiakirjojen arkistoinnin palvelupyynnön. Tällä palvelupyynnöllä arkistoiva järjestelmä ei kerro arkistointitilannetta, vaan PTA päättelee, onko kyseessä arkistointi omaan rekisteriin vai ostopalvelutilanne.</w:t>
      </w:r>
    </w:p>
    <w:p w14:paraId="2F97EE0E" w14:textId="77777777" w:rsidR="00083FB1" w:rsidRDefault="00083FB1" w:rsidP="00083FB1">
      <w:pPr>
        <w:pStyle w:val="Leipteksti"/>
        <w:spacing w:after="0"/>
      </w:pPr>
      <w:r>
        <w:t>Käyttötapaus kuvaa korvaavan palvelutapahtuman arkistointitilanteet:</w:t>
      </w:r>
    </w:p>
    <w:p w14:paraId="7294584A" w14:textId="0DF5A189" w:rsidR="00083FB1" w:rsidRDefault="00083FB1" w:rsidP="00D54165">
      <w:pPr>
        <w:pStyle w:val="Leipteksti"/>
        <w:numPr>
          <w:ilvl w:val="0"/>
          <w:numId w:val="11"/>
        </w:numPr>
        <w:spacing w:after="0"/>
      </w:pPr>
      <w:r>
        <w:t>Organisaation omassa rekisterissä olevan palvelutapahtuman korvaaminen</w:t>
      </w:r>
    </w:p>
    <w:p w14:paraId="400BFA7B" w14:textId="5B8C3A9A" w:rsidR="00083FB1" w:rsidRDefault="00083FB1" w:rsidP="00D54165">
      <w:pPr>
        <w:pStyle w:val="Leipteksti"/>
        <w:numPr>
          <w:ilvl w:val="0"/>
          <w:numId w:val="11"/>
        </w:numPr>
        <w:spacing w:after="0"/>
      </w:pPr>
      <w:r>
        <w:t>Organisaation omassa rekisterissä olevan palvelutapahtuman korvaaminen ostopalvelun järjestäjänä ostopalvelutilannetta varten.</w:t>
      </w:r>
    </w:p>
    <w:p w14:paraId="2695143B" w14:textId="355F52A9" w:rsidR="00083FB1" w:rsidRDefault="00083FB1" w:rsidP="00D54165">
      <w:pPr>
        <w:pStyle w:val="Leipteksti"/>
        <w:numPr>
          <w:ilvl w:val="0"/>
          <w:numId w:val="11"/>
        </w:numPr>
        <w:spacing w:after="0"/>
      </w:pPr>
      <w:r>
        <w:t>Palvelutapahtuman korvaaminen ostopalvelutilanteessa. Ostopalvelun tuottaja korvaa ostopalvelun järjestäjän rekisteriin arkistoimansa palvelutapahtuman. Ostopalvelun tuottaja voi korvata vain tuottajan oman organisaation arkistoimia ja versioimia asiakirjoja.</w:t>
      </w:r>
    </w:p>
    <w:p w14:paraId="4035E337" w14:textId="77777777" w:rsidR="00083FB1" w:rsidRDefault="00083FB1" w:rsidP="00083FB1">
      <w:pPr>
        <w:pStyle w:val="Leipteksti"/>
        <w:ind w:left="2138"/>
      </w:pPr>
      <w:r>
        <w:t>Huom. Vanhojen asiakirjojen palvelutapahtuman arkistointi ei ole mahdollinen tällä palvelupyynnöllä.</w:t>
      </w:r>
    </w:p>
    <w:p w14:paraId="6E5A8F44" w14:textId="77777777" w:rsidR="00083FB1" w:rsidRDefault="00083FB1" w:rsidP="00083FB1">
      <w:pPr>
        <w:pStyle w:val="Leipteksti"/>
      </w:pPr>
      <w:r>
        <w:t>Potilastietojärjestelmä muodostaa ja arkistoi potilastiedon arkistoon jo arkistoidun palvelutapahtuma-asiakirjan korvaavan palvelutapatuma-asiakirjan, kun palvelutapahtuma on tarpeen päivittää, päättää tai mitätöidä.</w:t>
      </w:r>
    </w:p>
    <w:p w14:paraId="7141E86D" w14:textId="23371F30" w:rsidR="00083FB1" w:rsidRPr="00083FB1" w:rsidRDefault="00083FB1" w:rsidP="00083FB1">
      <w:pPr>
        <w:pStyle w:val="Leipteksti"/>
      </w:pPr>
      <w:r>
        <w:t>Lopputuloksena palvelutapahtuman tuottanut organisaatio on muodostanut palvelutapahtuma-asiakirjasta uuden version, se on arkistoitu Potilastiedon arkistoon ja potilastietojärjestelmässä on tieto arkistoinnista.</w:t>
      </w:r>
    </w:p>
    <w:p w14:paraId="7AF6D55A" w14:textId="759C97F0" w:rsidR="009F703C" w:rsidRDefault="009F703C" w:rsidP="009F703C">
      <w:pPr>
        <w:pStyle w:val="Otsikko2"/>
      </w:pPr>
      <w:r w:rsidRPr="009F703C">
        <w:t>Käyttäjäroolit</w:t>
      </w:r>
    </w:p>
    <w:p w14:paraId="491CB364" w14:textId="4F40130F" w:rsidR="00083FB1" w:rsidRDefault="00083FB1" w:rsidP="00083FB1">
      <w:pPr>
        <w:pStyle w:val="Numeroituluettelo"/>
      </w:pPr>
      <w:r>
        <w:t>Kantaan liittynyt järjestelmä, potilastietojärjestelmä, jatkossa Järjestelmä</w:t>
      </w:r>
    </w:p>
    <w:p w14:paraId="137DCC19" w14:textId="43E43E4F" w:rsidR="00083FB1" w:rsidRPr="00083FB1" w:rsidRDefault="00083FB1" w:rsidP="00083FB1">
      <w:pPr>
        <w:pStyle w:val="Numeroituluettelo"/>
      </w:pPr>
      <w:r>
        <w:t>Potilastiedon arkisto, Kanta-viestinvälitys, jatkossa Arkisto</w:t>
      </w:r>
    </w:p>
    <w:p w14:paraId="6A63E71D" w14:textId="395DF810" w:rsidR="009F703C" w:rsidRDefault="009F703C" w:rsidP="009F703C">
      <w:pPr>
        <w:pStyle w:val="Otsikko2"/>
      </w:pPr>
      <w:r w:rsidRPr="009F703C">
        <w:t>Esiehdot</w:t>
      </w:r>
    </w:p>
    <w:p w14:paraId="165DD6C1" w14:textId="1FB1C643" w:rsidR="00083FB1" w:rsidRDefault="00083FB1" w:rsidP="00083FB1">
      <w:pPr>
        <w:pStyle w:val="Numeroituluettelo"/>
      </w:pPr>
      <w:r>
        <w:t xml:space="preserve">Potilastietojärjestelmässä on potilas, jonka olemassaoleva palvelutapahtuma on tarpeen korvata. </w:t>
      </w:r>
    </w:p>
    <w:p w14:paraId="290470B3" w14:textId="3D890243" w:rsidR="00083FB1" w:rsidRDefault="00083FB1" w:rsidP="00083FB1">
      <w:pPr>
        <w:pStyle w:val="Numeroituluettelo"/>
        <w:spacing w:after="0"/>
      </w:pPr>
      <w:r>
        <w:t>Lisäksi tilanteessa B (ostopalvelun järjestäjä):</w:t>
      </w:r>
    </w:p>
    <w:p w14:paraId="2A643A8D" w14:textId="72442381" w:rsidR="00083FB1" w:rsidRDefault="00083FB1" w:rsidP="0002303F">
      <w:pPr>
        <w:pStyle w:val="Luettelokappale"/>
        <w:numPr>
          <w:ilvl w:val="0"/>
          <w:numId w:val="52"/>
        </w:numPr>
      </w:pPr>
      <w:r>
        <w:lastRenderedPageBreak/>
        <w:t>Ostopalvelun järjestäjän ark</w:t>
      </w:r>
      <w:r w:rsidR="00696F24">
        <w:t xml:space="preserve">istoasiakirjat-rekisterissä on </w:t>
      </w:r>
      <w:r>
        <w:t>ostopalvelutilanteen mukainen ostopalvelun valtuutus.</w:t>
      </w:r>
    </w:p>
    <w:p w14:paraId="65025F4B" w14:textId="06B2D2EB" w:rsidR="00083FB1" w:rsidRPr="00083FB1" w:rsidRDefault="00083FB1" w:rsidP="00083FB1">
      <w:pPr>
        <w:pStyle w:val="Numeroituluettelo"/>
      </w:pPr>
      <w:r>
        <w:t>Lisäksi tilanteessa C (ostopalvelu): Ostopalvelun järjestäjän arkistoasiakirjat-rekisterissä on ostopalvelun valtuutus, joka oikeuttaa ostopalvelun tuottajan arkistoimaan palvelutapahtuman ostopalvelun järjestäjän rekisteriin</w:t>
      </w:r>
    </w:p>
    <w:p w14:paraId="15A63966" w14:textId="3BE4A0A9" w:rsidR="009F703C" w:rsidRDefault="009F703C" w:rsidP="009F703C">
      <w:pPr>
        <w:pStyle w:val="Otsikko2"/>
      </w:pPr>
      <w:r w:rsidRPr="009F703C">
        <w:t>Normaali tapahtumankulku</w:t>
      </w:r>
    </w:p>
    <w:p w14:paraId="63AC155D" w14:textId="77777777" w:rsidR="00083FB1" w:rsidRDefault="00083FB1" w:rsidP="00083FB1">
      <w:pPr>
        <w:pStyle w:val="Leipteksti"/>
      </w:pPr>
      <w:r>
        <w:t>Normaali tapahtumankulku kuvaa  palvelutapahtuman päivittämisen, päättämisen ja mitätöinnin.</w:t>
      </w:r>
    </w:p>
    <w:p w14:paraId="5BBC75B6" w14:textId="0741F673" w:rsidR="00083FB1" w:rsidRDefault="00083FB1" w:rsidP="00C33701">
      <w:pPr>
        <w:pStyle w:val="Numeroituluettelo"/>
        <w:spacing w:after="0"/>
      </w:pPr>
      <w:r>
        <w:t xml:space="preserve">Järjestelmä valitsee palvelutapahtuma-asiakirjan uuteen versioon edellisen asiakirjaversion muuttumattomat tiedot sekä tuottaa muutettavat tiedot. </w:t>
      </w:r>
    </w:p>
    <w:p w14:paraId="67FCBAA8" w14:textId="36274BB4" w:rsidR="00083FB1" w:rsidRDefault="00083FB1" w:rsidP="0002303F">
      <w:pPr>
        <w:pStyle w:val="Luettelokappale"/>
        <w:numPr>
          <w:ilvl w:val="0"/>
          <w:numId w:val="52"/>
        </w:numPr>
      </w:pPr>
      <w:r>
        <w:t>Palvelutapahtuman päivittäminen: järjestelmä tuottaa palvelutapahtuman muuttuneet tiedot</w:t>
      </w:r>
    </w:p>
    <w:p w14:paraId="65919C51" w14:textId="547D44C1" w:rsidR="00083FB1" w:rsidRDefault="00083FB1" w:rsidP="0002303F">
      <w:pPr>
        <w:pStyle w:val="Luettelokappale"/>
        <w:numPr>
          <w:ilvl w:val="0"/>
          <w:numId w:val="52"/>
        </w:numPr>
      </w:pPr>
      <w:r>
        <w:t>Palvelutapahtuman päättäminen: järjestelmä tuottaa palvelutapahtumalle loppupäivän</w:t>
      </w:r>
    </w:p>
    <w:p w14:paraId="1E26AEBD" w14:textId="53544DD7" w:rsidR="00083FB1" w:rsidRDefault="00083FB1" w:rsidP="0002303F">
      <w:pPr>
        <w:pStyle w:val="Luettelokappale"/>
        <w:numPr>
          <w:ilvl w:val="0"/>
          <w:numId w:val="52"/>
        </w:numPr>
      </w:pPr>
      <w:r>
        <w:t>Palvelutapahtuman mitätöiminen: järjestelmä tuottaa mitätöivän palvelutapahtuma-asiakirjan</w:t>
      </w:r>
    </w:p>
    <w:p w14:paraId="4D0A3DEF" w14:textId="55DF5B7C" w:rsidR="00083FB1" w:rsidRDefault="00083FB1" w:rsidP="00D54165">
      <w:pPr>
        <w:pStyle w:val="Luettelokappale"/>
        <w:numPr>
          <w:ilvl w:val="1"/>
          <w:numId w:val="5"/>
        </w:numPr>
      </w:pPr>
      <w:r>
        <w:t xml:space="preserve">Mitätöivän asiakirjan sisältö on samalainen kuin normaalin palvelutapahtuma-asiakirjan, mutta </w:t>
      </w:r>
      <w:proofErr w:type="spellStart"/>
      <w:r>
        <w:t>header</w:t>
      </w:r>
      <w:proofErr w:type="spellEnd"/>
      <w:r>
        <w:t>-tiedoissa asiakirjan valmistumisen tila saa arvon 'Poistettu' (hl7</w:t>
      </w:r>
      <w:proofErr w:type="gramStart"/>
      <w:r>
        <w:t>fi:recordStatus</w:t>
      </w:r>
      <w:proofErr w:type="gramEnd"/>
      <w:r>
        <w:t>=7)  [LK12]</w:t>
      </w:r>
    </w:p>
    <w:p w14:paraId="1CF6D949" w14:textId="27BE51B9" w:rsidR="00083FB1" w:rsidRDefault="00083FB1" w:rsidP="00D54165">
      <w:pPr>
        <w:pStyle w:val="Luettelokappale"/>
        <w:numPr>
          <w:ilvl w:val="1"/>
          <w:numId w:val="5"/>
        </w:numPr>
      </w:pPr>
      <w:r>
        <w:t>Palvelutapahtuman mitätöinti on mahdollinen vain, jos siihen kuuluvat hoitoasiakirjat on jo mitätöity</w:t>
      </w:r>
    </w:p>
    <w:p w14:paraId="44FA88BB" w14:textId="45394564" w:rsidR="00083FB1" w:rsidRDefault="00083FB1" w:rsidP="0002303F">
      <w:pPr>
        <w:pStyle w:val="Luettelokappale"/>
        <w:numPr>
          <w:ilvl w:val="0"/>
          <w:numId w:val="52"/>
        </w:numPr>
      </w:pPr>
      <w:r>
        <w:t xml:space="preserve">Kun kyseessä on alaikäinen henkilö, järjestelmä tuottaa palvelutapahtuma-asiakirjan </w:t>
      </w:r>
      <w:proofErr w:type="spellStart"/>
      <w:r>
        <w:t>header</w:t>
      </w:r>
      <w:proofErr w:type="spellEnd"/>
      <w:r>
        <w:t xml:space="preserve">-tietoihin tiedon huoltajille luovuttamisen kiellon tilanteesta [LM5, LK13]. </w:t>
      </w:r>
    </w:p>
    <w:p w14:paraId="5A5C4526" w14:textId="54304CEE" w:rsidR="00083FB1" w:rsidRDefault="00083FB1" w:rsidP="00083FB1">
      <w:pPr>
        <w:pStyle w:val="Numeroituluettelo"/>
      </w:pPr>
      <w:r>
        <w:t>Järjestelmä muodostaa valituista tiedoista arkistoitavan CDA R2 -asiakirjan käyttötapauksen Arkistoi palvelutapahtuma-asiakirja (PPA) normaalissa tapahtumankulussa kuvattujen periaatteiden mukaisesti [V1, LM2]</w:t>
      </w:r>
    </w:p>
    <w:p w14:paraId="20D5AD21" w14:textId="459FB6A0" w:rsidR="00083FB1" w:rsidRDefault="00083FB1" w:rsidP="00083FB1">
      <w:pPr>
        <w:pStyle w:val="Numeroituluettelo"/>
      </w:pPr>
      <w:r>
        <w:t>Järjestelmä allekirjoittaa asiakirjan järjestelmäallekirjoitus-varmenteella [V2, LM3]</w:t>
      </w:r>
    </w:p>
    <w:p w14:paraId="405F9B29" w14:textId="6A78E1E0" w:rsidR="00083FB1" w:rsidRDefault="00083FB1" w:rsidP="00083FB1">
      <w:pPr>
        <w:pStyle w:val="Numeroituluettelo"/>
      </w:pPr>
      <w:r>
        <w:t xml:space="preserve">Järjestelmä tallentaa tiedon siitä, mikä palvelutapahtuma tiedosta muodostettiin [V3] </w:t>
      </w:r>
    </w:p>
    <w:p w14:paraId="2ED05B5F" w14:textId="32B917A4" w:rsidR="00083FB1" w:rsidRDefault="00083FB1" w:rsidP="00083FB1">
      <w:pPr>
        <w:pStyle w:val="Numeroituluettelo"/>
        <w:spacing w:after="0"/>
      </w:pPr>
      <w:r>
        <w:t>Järjestelmä arkistoi asiakirjan alikäyttötapauksen Arkistoi asiakirja mukaisesti [V4]</w:t>
      </w:r>
    </w:p>
    <w:p w14:paraId="0A4E1F6F" w14:textId="5E72C602" w:rsidR="00083FB1" w:rsidRDefault="00083FB1" w:rsidP="0002303F">
      <w:pPr>
        <w:pStyle w:val="Luettelokappale"/>
        <w:numPr>
          <w:ilvl w:val="0"/>
          <w:numId w:val="52"/>
        </w:numPr>
      </w:pPr>
      <w:r>
        <w:t>MR-sanoma on RCMR_IN100016 FI01</w:t>
      </w:r>
    </w:p>
    <w:p w14:paraId="7218A995" w14:textId="57807CF8" w:rsidR="00083FB1" w:rsidRDefault="00083FB1" w:rsidP="0002303F">
      <w:pPr>
        <w:pStyle w:val="Luettelokappale"/>
        <w:numPr>
          <w:ilvl w:val="0"/>
          <w:numId w:val="52"/>
        </w:numPr>
      </w:pPr>
      <w:r>
        <w:t>Palvelupyyntö on [LK3]</w:t>
      </w:r>
    </w:p>
    <w:p w14:paraId="372EA52D" w14:textId="6ACAB870" w:rsidR="00083FB1" w:rsidRDefault="00083FB1" w:rsidP="00D54165">
      <w:pPr>
        <w:pStyle w:val="Luettelokappale"/>
        <w:numPr>
          <w:ilvl w:val="1"/>
          <w:numId w:val="5"/>
        </w:numPr>
      </w:pPr>
      <w:r>
        <w:lastRenderedPageBreak/>
        <w:t>PPA, Potilasasiakirjojen arkistointi</w:t>
      </w:r>
    </w:p>
    <w:p w14:paraId="1383867E" w14:textId="387C436C" w:rsidR="00083FB1" w:rsidRDefault="00083FB1" w:rsidP="0002303F">
      <w:pPr>
        <w:pStyle w:val="Luettelokappale"/>
        <w:numPr>
          <w:ilvl w:val="0"/>
          <w:numId w:val="52"/>
        </w:numPr>
      </w:pPr>
      <w:r>
        <w:t>Asiakirjan korvauksen syy [LK2]</w:t>
      </w:r>
    </w:p>
    <w:p w14:paraId="37CB4CC4" w14:textId="39962C50" w:rsidR="00083FB1" w:rsidRDefault="00083FB1" w:rsidP="00D54165">
      <w:pPr>
        <w:pStyle w:val="Luettelokappale"/>
        <w:numPr>
          <w:ilvl w:val="1"/>
          <w:numId w:val="5"/>
        </w:numPr>
      </w:pPr>
      <w:r>
        <w:t>palvelutapahtuman päättäminen ja päivittäminen: 1, korjaus</w:t>
      </w:r>
    </w:p>
    <w:p w14:paraId="0D4CCF80" w14:textId="48D02CAC" w:rsidR="00083FB1" w:rsidRDefault="00083FB1" w:rsidP="00D54165">
      <w:pPr>
        <w:pStyle w:val="Luettelokappale"/>
        <w:numPr>
          <w:ilvl w:val="1"/>
          <w:numId w:val="5"/>
        </w:numPr>
      </w:pPr>
      <w:r>
        <w:t>palvelutapahtuman mitätöiminen: 2, mitätöinti</w:t>
      </w:r>
    </w:p>
    <w:p w14:paraId="56C1223D" w14:textId="45D837DE" w:rsidR="00083FB1" w:rsidRDefault="00083FB1" w:rsidP="00D54165">
      <w:pPr>
        <w:pStyle w:val="Luettelokappale"/>
        <w:numPr>
          <w:ilvl w:val="1"/>
          <w:numId w:val="5"/>
        </w:numPr>
      </w:pPr>
      <w:r>
        <w:t>palvelutapahtumaa ei ole mahdollista päivittää tai mitätöidä siten että vanhat versiot merkitään käytöstä poistetuiksi (koodiarvot 3 ja 4)</w:t>
      </w:r>
    </w:p>
    <w:p w14:paraId="4A4B559A" w14:textId="1E03CEDB" w:rsidR="00083FB1" w:rsidRDefault="00083FB1" w:rsidP="0002303F">
      <w:pPr>
        <w:pStyle w:val="Luettelokappale"/>
        <w:numPr>
          <w:ilvl w:val="0"/>
          <w:numId w:val="52"/>
        </w:numPr>
      </w:pPr>
      <w:r>
        <w:t xml:space="preserve">Kun kyseessä on alaikäinen henkilö, järjestelmä tuottaa arkistointisanomalle palvelutapahtuman metatietoihin tiedon huoltajille luovuttamisen kiellon tilanteesta [LM4, LK13]. </w:t>
      </w:r>
    </w:p>
    <w:p w14:paraId="471FCDCF" w14:textId="0BC284FA" w:rsidR="00083FB1" w:rsidRDefault="00083FB1" w:rsidP="00083FB1">
      <w:pPr>
        <w:pStyle w:val="Numeroituluettelo"/>
      </w:pPr>
      <w:r>
        <w:t>Järjestelmä tallentaa tiedon siitä, että palvelutapahtuman korvaava versio on arkistoitu [V3]</w:t>
      </w:r>
    </w:p>
    <w:p w14:paraId="4CF43914" w14:textId="493ACAEA" w:rsidR="00083FB1" w:rsidRPr="00083FB1" w:rsidRDefault="00083FB1" w:rsidP="00083FB1">
      <w:pPr>
        <w:pStyle w:val="Numeroituluettelo"/>
      </w:pPr>
      <w:r>
        <w:t>Käyttötapaus päättyy.</w:t>
      </w:r>
    </w:p>
    <w:p w14:paraId="1F73D40E" w14:textId="1C4B82FC" w:rsidR="00083FB1" w:rsidRDefault="009F703C" w:rsidP="006C2388">
      <w:pPr>
        <w:pStyle w:val="Otsikko2"/>
      </w:pPr>
      <w:r w:rsidRPr="009F703C">
        <w:t>Virhetilanteet</w:t>
      </w:r>
    </w:p>
    <w:p w14:paraId="7E34C2D1" w14:textId="77777777" w:rsidR="00083FB1" w:rsidRDefault="00083FB1" w:rsidP="00083FB1">
      <w:pPr>
        <w:pStyle w:val="Leipteksti"/>
        <w:spacing w:after="0"/>
      </w:pPr>
      <w:r>
        <w:t>V1 Asiakirjan muodostaminen ei onnistu. Järjestelmä tallentaa tiedon virhetilanteesta jatkokäsittelyä varten. Käyttötapaus päättyy.</w:t>
      </w:r>
    </w:p>
    <w:p w14:paraId="4922D4D2" w14:textId="77777777" w:rsidR="00083FB1" w:rsidRDefault="00083FB1" w:rsidP="00083FB1">
      <w:pPr>
        <w:pStyle w:val="Leipteksti"/>
        <w:spacing w:after="0"/>
      </w:pPr>
      <w:r>
        <w:t>V2 Asiakirjan allekirjoittaminen ei onnistu. Järjestelmä tallentaa tiedon virhetilanteesta jatkokäsittelyä varten. Käyttötapaus päättyy.</w:t>
      </w:r>
    </w:p>
    <w:p w14:paraId="584B50BB" w14:textId="77777777" w:rsidR="00083FB1" w:rsidRDefault="00083FB1" w:rsidP="00083FB1">
      <w:pPr>
        <w:pStyle w:val="Leipteksti"/>
        <w:spacing w:after="0"/>
      </w:pPr>
      <w:r>
        <w:t>V3 Tallennus ei onnistu. Järjestelmä tallentaa tiedon virhetilanteesta jatkokäsittelyä varten. Käyttötapaus päättyy.</w:t>
      </w:r>
    </w:p>
    <w:p w14:paraId="72E7D49F" w14:textId="5C650AF8" w:rsidR="00083FB1" w:rsidRPr="00083FB1" w:rsidRDefault="00083FB1" w:rsidP="00083FB1">
      <w:pPr>
        <w:pStyle w:val="Leipteksti"/>
        <w:spacing w:after="0"/>
      </w:pPr>
      <w:r>
        <w:t>V4 Arkistointi ei onnistu. Järjestelmä tallentaa tiedon virhetilanteesta ja toimii Arkiston palauttaman virheilmoituksen mukaisesti. Käyttötapaus päättyy.</w:t>
      </w:r>
    </w:p>
    <w:p w14:paraId="11AD77D5" w14:textId="4C85AD75" w:rsidR="00E57E35" w:rsidRPr="00E57E35" w:rsidRDefault="00076B9B" w:rsidP="00076B9B">
      <w:r>
        <w:br w:type="page"/>
      </w:r>
    </w:p>
    <w:p w14:paraId="4FE9D280" w14:textId="70C6F415" w:rsidR="009F703C" w:rsidRDefault="00E57E35" w:rsidP="00E57E35">
      <w:pPr>
        <w:pStyle w:val="Otsikko1"/>
      </w:pPr>
      <w:bookmarkStart w:id="296" w:name="_Toc89418302"/>
      <w:r w:rsidRPr="00E57E35">
        <w:lastRenderedPageBreak/>
        <w:t>Korvaa palvelutapahtuma-asiakirja</w:t>
      </w:r>
      <w:bookmarkEnd w:id="296"/>
    </w:p>
    <w:p w14:paraId="583D54CF" w14:textId="23D6A6A6" w:rsidR="009F703C" w:rsidRDefault="009F703C" w:rsidP="009F703C">
      <w:pPr>
        <w:pStyle w:val="Otsikko2"/>
      </w:pPr>
      <w:r w:rsidRPr="009F703C">
        <w:t>Käyttötapauksen yleiskuvaus ja lopputulos</w:t>
      </w:r>
    </w:p>
    <w:p w14:paraId="5C23976B" w14:textId="77777777" w:rsidR="00E57E35" w:rsidRDefault="00E57E35" w:rsidP="00E57E35">
      <w:pPr>
        <w:pStyle w:val="Leipteksti"/>
        <w:spacing w:after="0"/>
      </w:pPr>
      <w:r>
        <w:t>Käyttötapaus kuvaa korvaavan palvelutapahtuman arkistointitilanteet:</w:t>
      </w:r>
    </w:p>
    <w:p w14:paraId="5C74D0AA" w14:textId="3443E6EB" w:rsidR="00E57E35" w:rsidRDefault="00E57E35" w:rsidP="00D54165">
      <w:pPr>
        <w:pStyle w:val="Leipteksti"/>
        <w:numPr>
          <w:ilvl w:val="0"/>
          <w:numId w:val="12"/>
        </w:numPr>
        <w:spacing w:after="0"/>
      </w:pPr>
      <w:r>
        <w:t>Organisaation omassa rekisterissä olevan palvelutapahtuman korvaaminen</w:t>
      </w:r>
    </w:p>
    <w:p w14:paraId="08760013" w14:textId="3228CB4A" w:rsidR="00E57E35" w:rsidRDefault="00E57E35" w:rsidP="00D54165">
      <w:pPr>
        <w:pStyle w:val="Leipteksti"/>
        <w:numPr>
          <w:ilvl w:val="0"/>
          <w:numId w:val="12"/>
        </w:numPr>
        <w:spacing w:after="0"/>
      </w:pPr>
      <w:r>
        <w:t xml:space="preserve">Vanhan palvelutapahtuman korvaaminen. Vanhoja asiakirjoja koskeva palvelutapahtuma korjataan potilastietojärjestelmästä sanomarajapinnan kautta Potilastiedon arkistoon tämän käyttötapauksen mukaisesti.  </w:t>
      </w:r>
    </w:p>
    <w:p w14:paraId="31ED851C" w14:textId="1496E720" w:rsidR="00E57E35" w:rsidRDefault="00E57E35" w:rsidP="00D54165">
      <w:pPr>
        <w:pStyle w:val="Leipteksti"/>
        <w:numPr>
          <w:ilvl w:val="0"/>
          <w:numId w:val="12"/>
        </w:numPr>
        <w:spacing w:after="0"/>
      </w:pPr>
      <w:r>
        <w:t>Organisaation omassa rekisterissä olevan palvelutapahtuman korvaaminen ostopalvelun järjestäjänä ostopalvelutilannetta varten.</w:t>
      </w:r>
    </w:p>
    <w:p w14:paraId="00186375" w14:textId="28095E06" w:rsidR="00E57E35" w:rsidRDefault="00E57E35" w:rsidP="00D54165">
      <w:pPr>
        <w:pStyle w:val="Leipteksti"/>
        <w:numPr>
          <w:ilvl w:val="0"/>
          <w:numId w:val="12"/>
        </w:numPr>
        <w:spacing w:after="0"/>
      </w:pPr>
      <w:r>
        <w:t>Ostopalvelun tuottaja korvaa ostopalvelun järjestäjän rekisteriin arkistoimansa palvelutapahtuman. Ostopalvelun tuottaja voi korvata vain tuottajan oman organisaation arkistoimia asiakirjoja.</w:t>
      </w:r>
    </w:p>
    <w:p w14:paraId="0A68D16B" w14:textId="77777777" w:rsidR="00E57E35" w:rsidRDefault="00E57E35" w:rsidP="00E57E35">
      <w:pPr>
        <w:pStyle w:val="Leipteksti"/>
        <w:spacing w:after="0"/>
        <w:ind w:left="2138"/>
      </w:pPr>
    </w:p>
    <w:p w14:paraId="42AC42A4" w14:textId="77777777" w:rsidR="00E57E35" w:rsidRDefault="00E57E35" w:rsidP="00E57E35">
      <w:pPr>
        <w:pStyle w:val="Leipteksti"/>
      </w:pPr>
      <w:r>
        <w:t>Potilastietojärjestelmä muodostaa ja arkistoi potilastiedon arkistoon jo arkistoidun palvelutapahtuma-asiakirjan korvaavan palvelutapatuma-asiakirjan, kun palvelutapahtuma on tarpeen päivittää, päättää tai mitätöidä.</w:t>
      </w:r>
    </w:p>
    <w:p w14:paraId="7CC4061E" w14:textId="65855DD3" w:rsidR="00E57E35" w:rsidRPr="00E57E35" w:rsidRDefault="00E57E35" w:rsidP="00E57E35">
      <w:pPr>
        <w:pStyle w:val="Leipteksti"/>
      </w:pPr>
      <w:r>
        <w:t>Lopputuloksena palvelutapahtuman tuottanut organisaatio on muodostanut palvelutapahtuma-asiakirjasta uuden version, se on arkistoitu Potilastiedon arkistoon ja potilastietojärjestelmässä on tieto arkistoinnista.</w:t>
      </w:r>
    </w:p>
    <w:p w14:paraId="43EB8102" w14:textId="78B6948C" w:rsidR="009F703C" w:rsidRDefault="009F703C" w:rsidP="009F703C">
      <w:pPr>
        <w:pStyle w:val="Otsikko2"/>
      </w:pPr>
      <w:r w:rsidRPr="009F703C">
        <w:t>Käyttäjäroolit</w:t>
      </w:r>
    </w:p>
    <w:p w14:paraId="7E97ADF8" w14:textId="3906BEE1" w:rsidR="00E57E35" w:rsidRDefault="00E57E35" w:rsidP="00E57E35">
      <w:pPr>
        <w:pStyle w:val="Numeroituluettelo"/>
      </w:pPr>
      <w:r>
        <w:t>Kantaan liittynyt järjestelmä, potilastietojärjestelmä, jatkossa Järjestelmä</w:t>
      </w:r>
    </w:p>
    <w:p w14:paraId="0F6DB613" w14:textId="5D3FE510" w:rsidR="00E57E35" w:rsidRPr="00E57E35" w:rsidRDefault="00E57E35" w:rsidP="00E57E35">
      <w:pPr>
        <w:pStyle w:val="Numeroituluettelo"/>
      </w:pPr>
      <w:r>
        <w:t>Potilastiedon arkisto, Kanta-viestinvälitys, jatkossa Arkisto</w:t>
      </w:r>
    </w:p>
    <w:p w14:paraId="3CC11493" w14:textId="13238778" w:rsidR="009F703C" w:rsidRDefault="009F703C" w:rsidP="009F703C">
      <w:pPr>
        <w:pStyle w:val="Otsikko2"/>
      </w:pPr>
      <w:r w:rsidRPr="009F703C">
        <w:t>Esiehdot</w:t>
      </w:r>
    </w:p>
    <w:p w14:paraId="35D50B4C" w14:textId="40530FD9" w:rsidR="00E57E35" w:rsidRDefault="00E57E35" w:rsidP="00E57E35">
      <w:pPr>
        <w:pStyle w:val="Numeroituluettelo"/>
      </w:pPr>
      <w:r>
        <w:t xml:space="preserve">Potilastietojärjestelmässä on potilas, jonka olemassaoleva palvelutapahtuma on tarpeen korvata. </w:t>
      </w:r>
    </w:p>
    <w:p w14:paraId="491F2406" w14:textId="20D654C8" w:rsidR="00E57E35" w:rsidRDefault="00E57E35" w:rsidP="00E57E35">
      <w:pPr>
        <w:pStyle w:val="Numeroituluettelo"/>
      </w:pPr>
      <w:r>
        <w:t>Lisäksi tilanteessa C (ostopalvelun järjestäjä): Ostopalvelun järjestäjän arkistoasiakirjat-rekisterissä on ostopalvelutilanteen mukainen ostopalvelun valtuutus.</w:t>
      </w:r>
    </w:p>
    <w:p w14:paraId="5510CFF3" w14:textId="21EF5049" w:rsidR="00E57E35" w:rsidRPr="00E57E35" w:rsidRDefault="00E57E35" w:rsidP="00E57E35">
      <w:pPr>
        <w:pStyle w:val="Numeroituluettelo"/>
      </w:pPr>
      <w:r>
        <w:t>Lisäksi tilanteessa D (ostopalvelu): Ostopalvelun järjestäjän arkistoasiakirjat-rekisterissä on ostopalvelun valtuutus, joka oikeuttaa ostopalvelun tuottajan arkistoimaan palvelutapahtuman ostopalvelun järjestäjän rekisteriin.</w:t>
      </w:r>
    </w:p>
    <w:p w14:paraId="563F25FD" w14:textId="59ABA9D6" w:rsidR="009F703C" w:rsidRDefault="009F703C" w:rsidP="009F703C">
      <w:pPr>
        <w:pStyle w:val="Otsikko2"/>
      </w:pPr>
      <w:r w:rsidRPr="009F703C">
        <w:lastRenderedPageBreak/>
        <w:t>Normaali tapahtumankulku</w:t>
      </w:r>
    </w:p>
    <w:p w14:paraId="55A8980C" w14:textId="77777777" w:rsidR="00E57E35" w:rsidRDefault="00E57E35" w:rsidP="00E57E35">
      <w:pPr>
        <w:pStyle w:val="Leipteksti"/>
      </w:pPr>
      <w:r>
        <w:t>Normaali tapahtumankulku kuvaa  palvelutapahtuman päivittämisen, päättämisen ja mitätöinnin.</w:t>
      </w:r>
    </w:p>
    <w:p w14:paraId="3FDDD80E" w14:textId="033EA498" w:rsidR="00E57E35" w:rsidRDefault="00E57E35" w:rsidP="00C33701">
      <w:pPr>
        <w:pStyle w:val="Numeroituluettelo"/>
        <w:spacing w:after="0"/>
      </w:pPr>
      <w:r>
        <w:t xml:space="preserve">Järjestelmä valitsee palvelutapahtuma-asiakirjan uuteen versioon edellisen asiakirjaversion muuttumattomat tiedot sekä tuottaa muutettavat tiedot. </w:t>
      </w:r>
    </w:p>
    <w:p w14:paraId="3CB666CE" w14:textId="135459B0" w:rsidR="00E57E35" w:rsidRDefault="00E57E35" w:rsidP="0002303F">
      <w:pPr>
        <w:pStyle w:val="Luettelokappale"/>
        <w:numPr>
          <w:ilvl w:val="0"/>
          <w:numId w:val="52"/>
        </w:numPr>
      </w:pPr>
      <w:r>
        <w:t>Palvelutapahtuman päivittäminen: järjestelmä tuottaa palvelutapahtuman muuttuneet tiedot</w:t>
      </w:r>
    </w:p>
    <w:p w14:paraId="3C92BEE2" w14:textId="7FEDECE8" w:rsidR="00E57E35" w:rsidRDefault="00E57E35" w:rsidP="0002303F">
      <w:pPr>
        <w:pStyle w:val="Luettelokappale"/>
        <w:numPr>
          <w:ilvl w:val="0"/>
          <w:numId w:val="52"/>
        </w:numPr>
      </w:pPr>
      <w:r>
        <w:t>Palvelutapahtuman päättäminen: järjestelmä tuottaa palvelutapahtumalle loppupäivän</w:t>
      </w:r>
    </w:p>
    <w:p w14:paraId="64B1B9F8" w14:textId="7959F9E1" w:rsidR="00E57E35" w:rsidRDefault="00E57E35" w:rsidP="0002303F">
      <w:pPr>
        <w:pStyle w:val="Luettelokappale"/>
        <w:numPr>
          <w:ilvl w:val="0"/>
          <w:numId w:val="52"/>
        </w:numPr>
      </w:pPr>
      <w:r>
        <w:t>Palvelutapahtuman mitätöiminen: järjestelmä tuottaa mitätöivän palvelutapahtuma-asiakirjan</w:t>
      </w:r>
    </w:p>
    <w:p w14:paraId="11383F14" w14:textId="35E9EC9D" w:rsidR="00E57E35" w:rsidRDefault="00E57E35" w:rsidP="00D54165">
      <w:pPr>
        <w:pStyle w:val="Luettelokappale"/>
        <w:numPr>
          <w:ilvl w:val="1"/>
          <w:numId w:val="5"/>
        </w:numPr>
      </w:pPr>
      <w:r>
        <w:t xml:space="preserve">Mitätöivän asiakirjan sisältö on samalainen kuin normaalin palvelutapahtuma-asiakirjan, mutta </w:t>
      </w:r>
      <w:proofErr w:type="spellStart"/>
      <w:r>
        <w:t>header</w:t>
      </w:r>
      <w:proofErr w:type="spellEnd"/>
      <w:r>
        <w:t>-tiedoissa asiakirjan valmistumisen tila saa arvon 'Poistettu' (hl7</w:t>
      </w:r>
      <w:proofErr w:type="gramStart"/>
      <w:r>
        <w:t>fi:recordStatus</w:t>
      </w:r>
      <w:proofErr w:type="gramEnd"/>
      <w:r>
        <w:t>=7)  [LK12]</w:t>
      </w:r>
    </w:p>
    <w:p w14:paraId="35D8AFE4" w14:textId="11DCCBFB" w:rsidR="00E57E35" w:rsidRDefault="00E57E35" w:rsidP="00D54165">
      <w:pPr>
        <w:pStyle w:val="Luettelokappale"/>
        <w:numPr>
          <w:ilvl w:val="1"/>
          <w:numId w:val="5"/>
        </w:numPr>
      </w:pPr>
      <w:r>
        <w:t>Palvelutapahtuman mitätöinti on mahdollinen vain, jos siihen kuuluvat hoitoasiakirjat on jo mitätöity</w:t>
      </w:r>
    </w:p>
    <w:p w14:paraId="54E09E8F" w14:textId="7CD87AAD" w:rsidR="00E57E35" w:rsidRDefault="00E57E35" w:rsidP="0002303F">
      <w:pPr>
        <w:pStyle w:val="Luettelokappale"/>
        <w:numPr>
          <w:ilvl w:val="0"/>
          <w:numId w:val="52"/>
        </w:numPr>
      </w:pPr>
      <w:r>
        <w:t xml:space="preserve">Kun kyseessä on alaikäinen henkilö, järjestelmä tuottaa palvelutapahtuma-asiakirjan </w:t>
      </w:r>
      <w:proofErr w:type="spellStart"/>
      <w:r>
        <w:t>header</w:t>
      </w:r>
      <w:proofErr w:type="spellEnd"/>
      <w:r>
        <w:t xml:space="preserve">-tietoihin tiedon huoltajille luovuttamisen kiellon tilanteesta [LM5, LK13]. </w:t>
      </w:r>
    </w:p>
    <w:p w14:paraId="482FC0E5" w14:textId="75E604DD" w:rsidR="00E57E35" w:rsidRDefault="00E57E35" w:rsidP="00E57E35">
      <w:pPr>
        <w:pStyle w:val="Numeroituluettelo"/>
      </w:pPr>
      <w:r>
        <w:t>Järjestelmä muodostaa valituista tiedoista arkistoitavan CDA R2 -asiakirjan käyttötapauksen Arkistoi palvelutapahtuma-asiakirja normaalissa tapahtumankulussa kuvattujen periaatteiden mukaisesti [V1, LM2]</w:t>
      </w:r>
    </w:p>
    <w:p w14:paraId="6B07EF13" w14:textId="6F4CEB94" w:rsidR="00E57E35" w:rsidRDefault="00E57E35" w:rsidP="00E57E35">
      <w:pPr>
        <w:pStyle w:val="Numeroituluettelo"/>
      </w:pPr>
      <w:r>
        <w:t>Järjestelmä allekirjoittaa asiakirjan järjestelmäallekirjoitus-varmenteella [V2, LM3]</w:t>
      </w:r>
    </w:p>
    <w:p w14:paraId="2A6B9C99" w14:textId="200E9732" w:rsidR="00E57E35" w:rsidRDefault="00E57E35" w:rsidP="00E57E35">
      <w:pPr>
        <w:pStyle w:val="Numeroituluettelo"/>
      </w:pPr>
      <w:r>
        <w:t xml:space="preserve">Järjestelmä tallentaa tiedon siitä, mikä palvelutapahtuma tiedosta muodostettiin [V3] </w:t>
      </w:r>
    </w:p>
    <w:p w14:paraId="7D63543F" w14:textId="24470C5F" w:rsidR="00E57E35" w:rsidRDefault="00E57E35" w:rsidP="00E57E35">
      <w:pPr>
        <w:pStyle w:val="Numeroituluettelo"/>
        <w:spacing w:after="0"/>
      </w:pPr>
      <w:r>
        <w:t>Järjestelmä arkistoi asiakirjan alikäyttötapauksen Arkistoi asiakirja mukaisesti [V4]</w:t>
      </w:r>
    </w:p>
    <w:p w14:paraId="66A3FDB4" w14:textId="72231ADF" w:rsidR="00E57E35" w:rsidRDefault="00E57E35" w:rsidP="0002303F">
      <w:pPr>
        <w:pStyle w:val="Luettelokappale"/>
        <w:numPr>
          <w:ilvl w:val="0"/>
          <w:numId w:val="52"/>
        </w:numPr>
      </w:pPr>
      <w:r>
        <w:t>MR-sanoma on RCMR_IN100016 FI01</w:t>
      </w:r>
    </w:p>
    <w:p w14:paraId="3C48D64E" w14:textId="0715AD9C" w:rsidR="00E57E35" w:rsidRDefault="00E57E35" w:rsidP="0002303F">
      <w:pPr>
        <w:pStyle w:val="Luettelokappale"/>
        <w:numPr>
          <w:ilvl w:val="0"/>
          <w:numId w:val="52"/>
        </w:numPr>
      </w:pPr>
      <w:r>
        <w:t>Palvelupyyntö on [LK3]</w:t>
      </w:r>
    </w:p>
    <w:p w14:paraId="51524819" w14:textId="429B2DEC" w:rsidR="00E57E35" w:rsidRDefault="00E57E35" w:rsidP="00D54165">
      <w:pPr>
        <w:pStyle w:val="Luettelokappale"/>
        <w:numPr>
          <w:ilvl w:val="1"/>
          <w:numId w:val="5"/>
        </w:numPr>
      </w:pPr>
      <w:r>
        <w:t>tilanteessa A (arkistointi omaan rekisteriin): PP1, Palvelunantajan omien asiakirjojen arkistointi</w:t>
      </w:r>
    </w:p>
    <w:p w14:paraId="5CA4D826" w14:textId="3750E499" w:rsidR="00E57E35" w:rsidRDefault="00E57E35" w:rsidP="00D54165">
      <w:pPr>
        <w:pStyle w:val="Luettelokappale"/>
        <w:numPr>
          <w:ilvl w:val="1"/>
          <w:numId w:val="5"/>
        </w:numPr>
      </w:pPr>
      <w:r>
        <w:t>tilanteessa B (vanhat asiakirjat): PP37, Vanhojen tietojen arkistointi</w:t>
      </w:r>
    </w:p>
    <w:p w14:paraId="3B050751" w14:textId="0D9A4FA4" w:rsidR="00E57E35" w:rsidRDefault="00E57E35" w:rsidP="00D54165">
      <w:pPr>
        <w:pStyle w:val="Luettelokappale"/>
        <w:numPr>
          <w:ilvl w:val="1"/>
          <w:numId w:val="5"/>
        </w:numPr>
      </w:pPr>
      <w:r>
        <w:t>tilanteessa C (ostopalvelun järjestäjä korvaa palvelutapahtuman): PP1, Palvelunantajan omien asiakirjojen arkistointi</w:t>
      </w:r>
    </w:p>
    <w:p w14:paraId="4AF67C47" w14:textId="355ABFCE" w:rsidR="00E57E35" w:rsidRDefault="00E57E35" w:rsidP="00D54165">
      <w:pPr>
        <w:pStyle w:val="Luettelokappale"/>
        <w:numPr>
          <w:ilvl w:val="1"/>
          <w:numId w:val="5"/>
        </w:numPr>
      </w:pPr>
      <w:r>
        <w:lastRenderedPageBreak/>
        <w:t>tilanteessa D (väestötasoinen ostopalvelu): PP16, Tuottajan asiakirjojen arkistointi järjestäjän rekisteriin Potilastiedon arkistoon väestötasoisessa ostopalvelussa</w:t>
      </w:r>
    </w:p>
    <w:p w14:paraId="6D0A7F11" w14:textId="3F97DCF6" w:rsidR="00E57E35" w:rsidRDefault="00E57E35" w:rsidP="00D54165">
      <w:pPr>
        <w:pStyle w:val="Luettelokappale"/>
        <w:numPr>
          <w:ilvl w:val="1"/>
          <w:numId w:val="5"/>
        </w:numPr>
      </w:pPr>
      <w:r>
        <w:t>tilanteessa D (potilaskohtainen ostopalvelu): PP13, Tuottajan asiakirjojen arkistointi järjestäjän rekisteriin Potilastiedon arkistoon potilaskohtaisessa ostopalvelussa</w:t>
      </w:r>
    </w:p>
    <w:p w14:paraId="46B98FC2" w14:textId="01A36ABE" w:rsidR="00E57E35" w:rsidRDefault="00E57E35" w:rsidP="0002303F">
      <w:pPr>
        <w:pStyle w:val="Luettelokappale"/>
        <w:numPr>
          <w:ilvl w:val="0"/>
          <w:numId w:val="52"/>
        </w:numPr>
      </w:pPr>
      <w:r>
        <w:t>Asiakirjan korvauksen syy [LK2]</w:t>
      </w:r>
    </w:p>
    <w:p w14:paraId="57CCE48F" w14:textId="0F95F8B8" w:rsidR="00E57E35" w:rsidRDefault="00E57E35" w:rsidP="00D54165">
      <w:pPr>
        <w:pStyle w:val="Luettelokappale"/>
        <w:numPr>
          <w:ilvl w:val="1"/>
          <w:numId w:val="5"/>
        </w:numPr>
      </w:pPr>
      <w:r>
        <w:t>palvelutapahtuman päättäminen ja päivittäminen: 1, korjaus</w:t>
      </w:r>
    </w:p>
    <w:p w14:paraId="6A692F0B" w14:textId="072F128B" w:rsidR="00E57E35" w:rsidRDefault="00E57E35" w:rsidP="00D54165">
      <w:pPr>
        <w:pStyle w:val="Luettelokappale"/>
        <w:numPr>
          <w:ilvl w:val="1"/>
          <w:numId w:val="5"/>
        </w:numPr>
      </w:pPr>
      <w:r>
        <w:t>palvelutapahtuman mitätöiminen: 2, mitätöinti</w:t>
      </w:r>
    </w:p>
    <w:p w14:paraId="603EA4D1" w14:textId="77248BFA" w:rsidR="00E57E35" w:rsidRDefault="00E57E35" w:rsidP="00D54165">
      <w:pPr>
        <w:pStyle w:val="Luettelokappale"/>
        <w:numPr>
          <w:ilvl w:val="1"/>
          <w:numId w:val="5"/>
        </w:numPr>
      </w:pPr>
      <w:r>
        <w:t>palvelutapahtumaa ei ole mahdollista päivittää tai mitätöidä siten että vanhat versiot merkitään käytöstä poistetuiksi (koodiarvot 3 ja 4)</w:t>
      </w:r>
    </w:p>
    <w:p w14:paraId="5E45CE60" w14:textId="27E939C5" w:rsidR="00E57E35" w:rsidRDefault="00E57E35" w:rsidP="0002303F">
      <w:pPr>
        <w:pStyle w:val="Luettelokappale"/>
        <w:numPr>
          <w:ilvl w:val="0"/>
          <w:numId w:val="52"/>
        </w:numPr>
      </w:pPr>
      <w:r>
        <w:t xml:space="preserve">Kun kyseessä on alaikäinen henkilö, järjestelmä tuottaa arkistointisanomalle palvelutapahtuman metatietoihin tiedon huoltajille luovuttamisen kiellon tilanteesta [LM4, LK13]. </w:t>
      </w:r>
    </w:p>
    <w:p w14:paraId="370B1AA8" w14:textId="4E276613" w:rsidR="00E57E35" w:rsidRDefault="00E57E35" w:rsidP="00E57E35">
      <w:pPr>
        <w:pStyle w:val="Numeroituluettelo"/>
      </w:pPr>
      <w:r>
        <w:t>Järjestelmä tallentaa tiedon siitä, että palvelutapahtuman korvaava versio on arkistoitu [V3]</w:t>
      </w:r>
    </w:p>
    <w:p w14:paraId="299F65DD" w14:textId="5B754562" w:rsidR="00E57E35" w:rsidRPr="00E57E35" w:rsidRDefault="00E57E35" w:rsidP="00E57E35">
      <w:pPr>
        <w:pStyle w:val="Numeroituluettelo"/>
      </w:pPr>
      <w:r>
        <w:t>Käyttötapaus päättyy.</w:t>
      </w:r>
    </w:p>
    <w:p w14:paraId="4FA14BE7" w14:textId="4259F5EB" w:rsidR="009F703C" w:rsidRDefault="009F703C" w:rsidP="009F703C">
      <w:pPr>
        <w:pStyle w:val="Otsikko2"/>
      </w:pPr>
      <w:r w:rsidRPr="009F703C">
        <w:t>Virhetilanteet</w:t>
      </w:r>
    </w:p>
    <w:p w14:paraId="0AE33DA0" w14:textId="77777777" w:rsidR="00E57E35" w:rsidRDefault="00E57E35" w:rsidP="00E57E35">
      <w:pPr>
        <w:pStyle w:val="Leipteksti"/>
        <w:spacing w:after="0"/>
      </w:pPr>
      <w:r>
        <w:t>V1 Asiakirjan muodostaminen ei onnistu. Järjestelmä tallentaa tiedon virhetilanteesta jatkokäsittelyä varten. Käyttötapaus päättyy.</w:t>
      </w:r>
    </w:p>
    <w:p w14:paraId="4ABFD819" w14:textId="77777777" w:rsidR="00E57E35" w:rsidRDefault="00E57E35" w:rsidP="00E57E35">
      <w:pPr>
        <w:pStyle w:val="Leipteksti"/>
        <w:spacing w:after="0"/>
      </w:pPr>
      <w:r>
        <w:t>V2 Asiakirjan allekirjoittaminen ei onnistu. Järjestelmä tallentaa tiedon virhetilanteesta jatkokäsittelyä varten. Käyttötapaus päättyy.</w:t>
      </w:r>
    </w:p>
    <w:p w14:paraId="3CD22108" w14:textId="77777777" w:rsidR="00E57E35" w:rsidRDefault="00E57E35" w:rsidP="00E57E35">
      <w:pPr>
        <w:pStyle w:val="Leipteksti"/>
        <w:spacing w:after="0"/>
      </w:pPr>
      <w:r>
        <w:t>V3 Tallennus ei onnistu. Järjestelmä tallentaa tiedon virhetilanteesta jatkokäsittelyä varten. Käyttötapaus päättyy.</w:t>
      </w:r>
    </w:p>
    <w:p w14:paraId="103C1702" w14:textId="644A0399" w:rsidR="00E57E35" w:rsidRPr="00E57E35" w:rsidRDefault="00E57E35" w:rsidP="00E57E35">
      <w:pPr>
        <w:pStyle w:val="Leipteksti"/>
        <w:spacing w:after="0"/>
      </w:pPr>
      <w:r>
        <w:t>V4 Arkistointi ei onnistu. Järjestelmä tallentaa tiedon virhetilanteesta ja toimii Arkiston palauttaman virheilmoituksen mukaisesti. Käyttötapaus päättyy.</w:t>
      </w:r>
    </w:p>
    <w:p w14:paraId="5DCE78DC" w14:textId="77777777" w:rsidR="00722E69" w:rsidRDefault="00722E69">
      <w:pPr>
        <w:rPr>
          <w:rFonts w:asciiTheme="majorHAnsi" w:eastAsiaTheme="majorEastAsia" w:hAnsiTheme="majorHAnsi" w:cstheme="majorBidi"/>
          <w:bCs/>
          <w:sz w:val="32"/>
          <w:szCs w:val="28"/>
        </w:rPr>
      </w:pPr>
      <w:r>
        <w:br w:type="page"/>
      </w:r>
    </w:p>
    <w:p w14:paraId="0DB7F73D" w14:textId="1CF77EF7" w:rsidR="009F703C" w:rsidRDefault="00E57E35" w:rsidP="00E57E35">
      <w:pPr>
        <w:pStyle w:val="Otsikko1"/>
      </w:pPr>
      <w:bookmarkStart w:id="297" w:name="_Toc89418303"/>
      <w:r w:rsidRPr="00E57E35">
        <w:lastRenderedPageBreak/>
        <w:t>Korvaa hoitoasiakirja (PPA)</w:t>
      </w:r>
      <w:bookmarkEnd w:id="297"/>
    </w:p>
    <w:p w14:paraId="65948898" w14:textId="46AE4919" w:rsidR="009F703C" w:rsidRDefault="009F703C" w:rsidP="009F703C">
      <w:pPr>
        <w:pStyle w:val="Otsikko2"/>
      </w:pPr>
      <w:r w:rsidRPr="009F703C">
        <w:t>Käyttötapauksen yleiskuvaus ja lopputulos</w:t>
      </w:r>
    </w:p>
    <w:p w14:paraId="61F16932" w14:textId="77777777" w:rsidR="009A30A4" w:rsidRDefault="009A30A4" w:rsidP="009A30A4">
      <w:pPr>
        <w:pStyle w:val="Leipteksti"/>
      </w:pPr>
      <w:r>
        <w:t>Kayttötapaus kuvaa korvaavan hoitoasiakirjojan arkistoinnin potilasasiakirjojen arkistoinnin palvelupyyntöä (PPA) käyttäen. Potilastiedon arkisto tarjoaa yksittäisten palvelupyyntöjen rinnalla käyttöön yleisen potilasasiakirjojen arkistoinnin palvelupyynnön. Tällä palvelupyynnöllä arkistoiva järjestelmä ei kerro arkistointitilannetta, vaan PTA päättelee, onko kyseessä arkistointi omaan rekisteriin vai ostopalvelutilanne.</w:t>
      </w:r>
    </w:p>
    <w:p w14:paraId="70DEA685" w14:textId="5ED1B48D" w:rsidR="009A30A4" w:rsidRDefault="009A30A4" w:rsidP="009A30A4">
      <w:pPr>
        <w:pStyle w:val="Leipteksti"/>
      </w:pPr>
      <w:r>
        <w:t>Käyttötapaus kuvaa korvaavan hoitoasiakirjan muodostamisen tekniset periaatteet ja arkistointitilanteet palvelupyyntöä PPA käyttäen:</w:t>
      </w:r>
    </w:p>
    <w:p w14:paraId="28A73B3F" w14:textId="77777777" w:rsidR="009A30A4" w:rsidRDefault="009A30A4" w:rsidP="009A30A4">
      <w:pPr>
        <w:pStyle w:val="Leipteksti"/>
        <w:spacing w:after="0"/>
      </w:pPr>
      <w:r>
        <w:t>Asiakirjatyypin mukaan</w:t>
      </w:r>
    </w:p>
    <w:p w14:paraId="3298AE56" w14:textId="19576884" w:rsidR="009A30A4" w:rsidRDefault="009A30A4" w:rsidP="00D54165">
      <w:pPr>
        <w:pStyle w:val="Leipteksti"/>
        <w:numPr>
          <w:ilvl w:val="0"/>
          <w:numId w:val="13"/>
        </w:numPr>
        <w:spacing w:after="0"/>
      </w:pPr>
      <w:r>
        <w:t>Kertomusteksti-muotoisen korvaavan hoitoasiakirjan arkistointi</w:t>
      </w:r>
    </w:p>
    <w:p w14:paraId="2664F9E7" w14:textId="5AD724F0" w:rsidR="009A30A4" w:rsidRDefault="009A30A4" w:rsidP="00D54165">
      <w:pPr>
        <w:pStyle w:val="Leipteksti"/>
        <w:numPr>
          <w:ilvl w:val="0"/>
          <w:numId w:val="13"/>
        </w:numPr>
        <w:spacing w:after="0"/>
      </w:pPr>
      <w:r>
        <w:t>Lomakemuotoisen hoitoasiakirjan mitätöinti. Hoidollisten lomakeasiakirjojen korvaaminen on potilastiedon arkiston kannalta mahdollista ainoastaan mitätöimällä arkistossa oleva asiakirja ja arkistoimalla korjattu asiakirja uutena alkuperäisenä asiakirjana.</w:t>
      </w:r>
    </w:p>
    <w:p w14:paraId="0AD3D289" w14:textId="19E9662E" w:rsidR="009A30A4" w:rsidRDefault="009A30A4" w:rsidP="00D54165">
      <w:pPr>
        <w:pStyle w:val="Leipteksti"/>
        <w:numPr>
          <w:ilvl w:val="0"/>
          <w:numId w:val="13"/>
        </w:numPr>
        <w:spacing w:after="0"/>
      </w:pPr>
      <w:r>
        <w:t>Ylläpidettävän asiakirjan versiointi, kun Tiedonhallintapalvelussa on jo ylläpidettävä asiakirja. Ylläpidettävä asiakirja päivitetään muista asiakirjoista poiketen tallentamalla uusi asiakirja, jossa viitataan edelliseen Tiedonhallintapalvelusta löytyvään ylläpidettävään asiakirjaan. Ylläpidettävän asiakirjan mitätöinti tapahtuu kuten kertomusteksti-muotoisen hoitoasiakirjan korvaaminen (A), eikä sitä kuvata erikseen.</w:t>
      </w:r>
    </w:p>
    <w:p w14:paraId="7B408D69" w14:textId="77777777" w:rsidR="009A30A4" w:rsidRDefault="009A30A4" w:rsidP="009A30A4">
      <w:pPr>
        <w:pStyle w:val="Leipteksti"/>
        <w:spacing w:after="0"/>
      </w:pPr>
      <w:r>
        <w:t>Arkistointitilanteen mukaan (kaikissa arkistointitilanteissa D, E ja F sekä kertomusteksti-muotoisen (A), lomakemuotoisen hoitoasiakirjan (B) että ylläpidettävän asiakirjan (C) arkistointi on mahdollinen)</w:t>
      </w:r>
    </w:p>
    <w:p w14:paraId="767DE576" w14:textId="2854E366" w:rsidR="009A30A4" w:rsidRDefault="009A30A4" w:rsidP="00D54165">
      <w:pPr>
        <w:pStyle w:val="Leipteksti"/>
        <w:numPr>
          <w:ilvl w:val="0"/>
          <w:numId w:val="13"/>
        </w:numPr>
        <w:spacing w:after="0"/>
      </w:pPr>
      <w:r>
        <w:t>Hoitoasiakirjan korvaaminen. Korvaavan hoitoasiakirjan arkistointi omaan rekisteriin.</w:t>
      </w:r>
    </w:p>
    <w:p w14:paraId="56D8C47F" w14:textId="4AF1CEB8" w:rsidR="009A30A4" w:rsidRDefault="009A30A4" w:rsidP="00D54165">
      <w:pPr>
        <w:pStyle w:val="Leipteksti"/>
        <w:numPr>
          <w:ilvl w:val="0"/>
          <w:numId w:val="13"/>
        </w:numPr>
        <w:spacing w:after="0"/>
      </w:pPr>
      <w:r>
        <w:t>Hoitoasiakirjan korvaaminen ostopalvelutilanteessa. Ostopalvelutilanteessa ostopalvelun tuottaja arkistoi korvaavan hoitoasiakirjan ostopalvelun järjestäjän rekisteriin. Ostopalvelun tuottaja voi korvata vain saman organisaation tuottamia ja versioimia asiakirjoja.</w:t>
      </w:r>
    </w:p>
    <w:p w14:paraId="54F713E0" w14:textId="77777777" w:rsidR="009A30A4" w:rsidRDefault="009A30A4" w:rsidP="009A30A4">
      <w:pPr>
        <w:pStyle w:val="Leipteksti"/>
        <w:ind w:firstLine="360"/>
      </w:pPr>
      <w:r>
        <w:t>Huom. Vanhojen hoitoasiakirjojen arkistointi ei ole mahdollinen tällä palvelupyynnöllä.</w:t>
      </w:r>
    </w:p>
    <w:p w14:paraId="25C26D1D" w14:textId="77777777" w:rsidR="009A30A4" w:rsidRDefault="009A30A4" w:rsidP="009A30A4">
      <w:pPr>
        <w:pStyle w:val="Leipteksti"/>
      </w:pPr>
      <w:r>
        <w:t>Potilastietojärjestelmä muodostaa arkistoidulle hoitoasiakirjalle uuden version, kun yhtä tai useampaa asiakirjaan sisältyvistä merkinnöistä on muutettu (korjattu tai poistettu), tai asiakirjan mitätöivän version ja toimittaa sen Potilastiedon arkiston arkistopalvelun arkistoitavaksi.</w:t>
      </w:r>
    </w:p>
    <w:p w14:paraId="2EE0CB3A" w14:textId="77777777" w:rsidR="009A30A4" w:rsidRDefault="009A30A4" w:rsidP="009A30A4">
      <w:pPr>
        <w:pStyle w:val="Leipteksti"/>
        <w:spacing w:after="0"/>
      </w:pPr>
      <w:r>
        <w:lastRenderedPageBreak/>
        <w:t>Lopputuloksena</w:t>
      </w:r>
    </w:p>
    <w:p w14:paraId="00E133CF" w14:textId="395EE1CF" w:rsidR="009A30A4" w:rsidRDefault="009A30A4" w:rsidP="0002303F">
      <w:pPr>
        <w:pStyle w:val="Luettelokappale"/>
        <w:numPr>
          <w:ilvl w:val="0"/>
          <w:numId w:val="52"/>
        </w:numPr>
      </w:pPr>
      <w:r>
        <w:t>tilanteessa A (kertomusteksti) uusi asiakirjaversio on muodostettu ja se on korvannut asiakirjan edellisen version Potilastiedon arkistossa</w:t>
      </w:r>
    </w:p>
    <w:p w14:paraId="5A8D4777" w14:textId="7054411F" w:rsidR="009A30A4" w:rsidRDefault="009A30A4" w:rsidP="0002303F">
      <w:pPr>
        <w:pStyle w:val="Luettelokappale"/>
        <w:numPr>
          <w:ilvl w:val="0"/>
          <w:numId w:val="52"/>
        </w:numPr>
      </w:pPr>
      <w:r>
        <w:t>tilanteessa B (lomakeasiakirja) mitätöivä asiakirja on arkistoitu</w:t>
      </w:r>
    </w:p>
    <w:p w14:paraId="78FB9411" w14:textId="608B6C88" w:rsidR="009A30A4" w:rsidRDefault="009A30A4" w:rsidP="0002303F">
      <w:pPr>
        <w:pStyle w:val="Luettelokappale"/>
        <w:numPr>
          <w:ilvl w:val="0"/>
          <w:numId w:val="52"/>
        </w:numPr>
      </w:pPr>
      <w:r>
        <w:t>tilanteessa C (ylläpidettävän asiakirjan versiointi) uusi ylläpidettävä asiakirja on arkistoitu ja korvannut asiakirjan edellisen version Tiedonhallintapalvelussa.</w:t>
      </w:r>
    </w:p>
    <w:p w14:paraId="27372F02" w14:textId="71F78632" w:rsidR="009A30A4" w:rsidRPr="009A30A4" w:rsidRDefault="009A30A4" w:rsidP="0002303F">
      <w:pPr>
        <w:pStyle w:val="Luettelokappale"/>
        <w:numPr>
          <w:ilvl w:val="0"/>
          <w:numId w:val="52"/>
        </w:numPr>
      </w:pPr>
      <w:r>
        <w:t>Potilastietojärjestelmässä on tieto korvauksesta.</w:t>
      </w:r>
    </w:p>
    <w:p w14:paraId="0E491A38" w14:textId="7D160117" w:rsidR="009F703C" w:rsidRDefault="009F703C" w:rsidP="009F703C">
      <w:pPr>
        <w:pStyle w:val="Otsikko2"/>
      </w:pPr>
      <w:r w:rsidRPr="009F703C">
        <w:t>Käyttäjäroolit</w:t>
      </w:r>
    </w:p>
    <w:p w14:paraId="1B9F62FB" w14:textId="36276182" w:rsidR="009A30A4" w:rsidRDefault="009A30A4" w:rsidP="009A30A4">
      <w:pPr>
        <w:pStyle w:val="Numeroituluettelo"/>
      </w:pPr>
      <w:r>
        <w:t>Kantaan liittynyt järjestelmä, potilastietojärjestelmä, jatkossa Järjestelmä</w:t>
      </w:r>
    </w:p>
    <w:p w14:paraId="5034CC43" w14:textId="1169C128" w:rsidR="009A30A4" w:rsidRPr="009A30A4" w:rsidRDefault="009A30A4" w:rsidP="009A30A4">
      <w:pPr>
        <w:pStyle w:val="Numeroituluettelo"/>
      </w:pPr>
      <w:r>
        <w:t>Potilastiedon arkisto, Kanta-viestinvälitys, jatkossa Arkisto</w:t>
      </w:r>
    </w:p>
    <w:p w14:paraId="257F9882" w14:textId="02C90AC2" w:rsidR="009F703C" w:rsidRDefault="009F703C" w:rsidP="009F703C">
      <w:pPr>
        <w:pStyle w:val="Otsikko2"/>
      </w:pPr>
      <w:r w:rsidRPr="009F703C">
        <w:t>Esiehdot</w:t>
      </w:r>
    </w:p>
    <w:p w14:paraId="4FCA8E80" w14:textId="4FDE5F23" w:rsidR="009A30A4" w:rsidRDefault="009A30A4" w:rsidP="009A30A4">
      <w:pPr>
        <w:pStyle w:val="Numeroituluettelo"/>
      </w:pPr>
      <w:r>
        <w:t>Arkistossa on potilasta koskeva kertomusasiakirja, johon sisältyvää yhtä tai useampaa merkintää on muutettu (korjattu tai poistettu) Järjestelmässä</w:t>
      </w:r>
    </w:p>
    <w:p w14:paraId="28C9B0D9" w14:textId="27059FF5" w:rsidR="009A30A4" w:rsidRDefault="009A30A4" w:rsidP="009A30A4">
      <w:pPr>
        <w:pStyle w:val="Numeroituluettelo"/>
      </w:pPr>
      <w:r>
        <w:t>Tilanteessa B (lomakeasiakirja): Arkistossa on potilasta koskeva lomakemuotoinen potilasasiakirja, jonka sisältöä on muutettu Järjestelmässä. Arkistossa oleva asiakirja on mitätöitävä.</w:t>
      </w:r>
    </w:p>
    <w:p w14:paraId="5C924155" w14:textId="324ED5E8" w:rsidR="009A30A4" w:rsidRDefault="009A30A4" w:rsidP="009A30A4">
      <w:pPr>
        <w:pStyle w:val="Numeroituluettelo"/>
      </w:pPr>
      <w:r>
        <w:t>Tilanteessa C (ylläpidettävän asiakirjan versiointi): Tiedonhallintapalvelussa on potilasta koskeva ylläpidettävä asiakirja, joka on haettu Järjestelmään ja tietoja on muutettu Järjestelmässä. Uusi ylläpidettävä asiakirja arkistoidaan korvaamatta aikaisemmin arkistoitua ylläpidettävää asiakirjaa. Järjestelmällä on tiedossa Tiedonhallintapalvelun palauttaman ylläpidettävän asiakirjan yksilöintitunnus.</w:t>
      </w:r>
    </w:p>
    <w:p w14:paraId="71E1452C" w14:textId="64BF460B" w:rsidR="009A30A4" w:rsidRDefault="009A30A4" w:rsidP="009A30A4">
      <w:pPr>
        <w:pStyle w:val="Numeroituluettelo"/>
        <w:spacing w:after="0"/>
      </w:pPr>
      <w:r>
        <w:t>Lisäksi tilanteessa E (ostopalvelu):</w:t>
      </w:r>
    </w:p>
    <w:p w14:paraId="6A27AD61" w14:textId="07718734" w:rsidR="009A30A4" w:rsidRDefault="009A30A4" w:rsidP="0002303F">
      <w:pPr>
        <w:pStyle w:val="Luettelokappale"/>
        <w:numPr>
          <w:ilvl w:val="0"/>
          <w:numId w:val="52"/>
        </w:numPr>
      </w:pPr>
      <w:r>
        <w:t>Ostopalvelun tuottajalla on tiedossa ostopalvelujen järjestäjän rekisteri, jota ostopalvelun valtuutus koskee ja johon asiakirjat arkistoidaan</w:t>
      </w:r>
    </w:p>
    <w:p w14:paraId="75AE59DD" w14:textId="3C078F99" w:rsidR="009A30A4" w:rsidRPr="009A30A4" w:rsidRDefault="009A30A4" w:rsidP="0002303F">
      <w:pPr>
        <w:pStyle w:val="Luettelokappale"/>
        <w:numPr>
          <w:ilvl w:val="0"/>
          <w:numId w:val="52"/>
        </w:numPr>
      </w:pPr>
      <w:r>
        <w:t>Palvelutapahtuma, johon hoitoasiakirja kuuluu, on arkistoitu ostopalvelun järjestäjän rekisteriin, ja siinä on yksilöity ostopalvelun valtuutus. [LT2]</w:t>
      </w:r>
    </w:p>
    <w:p w14:paraId="2B0A759D" w14:textId="2E6DF4D8" w:rsidR="009F703C" w:rsidRDefault="009F703C" w:rsidP="009F703C">
      <w:pPr>
        <w:pStyle w:val="Otsikko2"/>
      </w:pPr>
      <w:r w:rsidRPr="009F703C">
        <w:t>Normaali tapahtumankulku</w:t>
      </w:r>
    </w:p>
    <w:p w14:paraId="0B9D7822" w14:textId="77777777" w:rsidR="009A30A4" w:rsidRDefault="009A30A4" w:rsidP="009A30A4">
      <w:pPr>
        <w:pStyle w:val="Leipteksti"/>
      </w:pPr>
      <w:r>
        <w:t>Normaali tapahtumankulku kuvaa korjaavan hoitoasiakirjan arkistoinnin.</w:t>
      </w:r>
    </w:p>
    <w:p w14:paraId="33165E22" w14:textId="534F6F07" w:rsidR="009A30A4" w:rsidRDefault="009A30A4" w:rsidP="00CB7D83">
      <w:pPr>
        <w:pStyle w:val="Numeroituluettelo"/>
        <w:spacing w:after="0"/>
      </w:pPr>
      <w:r>
        <w:t>Järjestelmä valitsee korvaavaan asiakirjaan tulevan sisällön [LM2]</w:t>
      </w:r>
    </w:p>
    <w:p w14:paraId="7C261783" w14:textId="4982F2E1" w:rsidR="009A30A4" w:rsidRDefault="009A30A4" w:rsidP="0002303F">
      <w:pPr>
        <w:pStyle w:val="Luettelokappale"/>
        <w:numPr>
          <w:ilvl w:val="0"/>
          <w:numId w:val="52"/>
        </w:numPr>
      </w:pPr>
      <w:r>
        <w:lastRenderedPageBreak/>
        <w:t>Asiakirjan päivittäminen: Järjestelmä valitsee asiakirjan uuteen versioon edellisen asiakirjaversion muuttumattomat merkinnät sekä muutetut merkinnät käyttötapauksen Arkistoi hoitoasiakirja (PPA) normaalissa tapahtumankulussa kuvatuilla periaatteilla</w:t>
      </w:r>
    </w:p>
    <w:p w14:paraId="5C6102A3" w14:textId="409DF030" w:rsidR="009A30A4" w:rsidRDefault="009A30A4" w:rsidP="00D54165">
      <w:pPr>
        <w:pStyle w:val="Luettelokappale"/>
        <w:numPr>
          <w:ilvl w:val="1"/>
          <w:numId w:val="5"/>
        </w:numPr>
      </w:pPr>
      <w:r>
        <w:t>Mikäli yksi tai useampi muutetuista merkinnöistä on sellainen, että sitä ei voida liittää enää samaan asiakirjaan muuttumattomien merkintöjen kanssa, käsittely tässä käyttötapauksessa päättyy. Merkinnöistä muodostetaan ja arkistoidaan uusi alkuperäinen asiakirja käyttötapauksen Arkistoi hoitoasiakirja (PPA) mukaisesti.</w:t>
      </w:r>
    </w:p>
    <w:p w14:paraId="10AEFF69" w14:textId="52CB4D2F" w:rsidR="009A30A4" w:rsidRDefault="009A30A4" w:rsidP="0002303F">
      <w:pPr>
        <w:pStyle w:val="Luettelokappale"/>
        <w:numPr>
          <w:ilvl w:val="0"/>
          <w:numId w:val="52"/>
        </w:numPr>
      </w:pPr>
      <w:r>
        <w:t xml:space="preserve">Asiakirjan mitätöiminen (poistaminen): Järjestelmä tuottaa uuden korvaavan asiakirjaversion, jonka </w:t>
      </w:r>
      <w:proofErr w:type="spellStart"/>
      <w:r>
        <w:t>body</w:t>
      </w:r>
      <w:proofErr w:type="spellEnd"/>
      <w:r>
        <w:t xml:space="preserve">-osa on ns. tyhjä. Asiakirjan </w:t>
      </w:r>
      <w:proofErr w:type="spellStart"/>
      <w:r>
        <w:t>body</w:t>
      </w:r>
      <w:proofErr w:type="spellEnd"/>
      <w:r>
        <w:t xml:space="preserve">-osassa on aina </w:t>
      </w:r>
      <w:r w:rsidR="000C4805">
        <w:t xml:space="preserve">mm. </w:t>
      </w:r>
      <w:r>
        <w:t>potilaan tunnistetiedot, mutta varsinaista hoitoon liittyvää asiakirjasisältöä mitätöivässä asiakirjassa ei ole.</w:t>
      </w:r>
    </w:p>
    <w:p w14:paraId="24890A9B" w14:textId="1C2683C9" w:rsidR="009A30A4" w:rsidRDefault="009A30A4" w:rsidP="0002303F">
      <w:pPr>
        <w:pStyle w:val="Luettelokappale"/>
        <w:numPr>
          <w:ilvl w:val="0"/>
          <w:numId w:val="52"/>
        </w:numPr>
      </w:pPr>
      <w:r>
        <w:t>Tilanteessa B (lomakeasiakirja):</w:t>
      </w:r>
    </w:p>
    <w:p w14:paraId="38689D46" w14:textId="4CF86239" w:rsidR="009A30A4" w:rsidRDefault="009A30A4" w:rsidP="00D54165">
      <w:pPr>
        <w:pStyle w:val="Luettelokappale"/>
        <w:numPr>
          <w:ilvl w:val="1"/>
          <w:numId w:val="5"/>
        </w:numPr>
      </w:pPr>
      <w:r>
        <w:t>Järjestelmä arkistoi muokatusta sisällöstä uuden lomakeasiakirjan käyttötapauksen Arkistoi hoitoasiakirja (PPA) mukaisesti.</w:t>
      </w:r>
    </w:p>
    <w:p w14:paraId="20664C6A" w14:textId="498767DD" w:rsidR="009A30A4" w:rsidRDefault="009A30A4" w:rsidP="00D54165">
      <w:pPr>
        <w:pStyle w:val="Luettelokappale"/>
        <w:numPr>
          <w:ilvl w:val="1"/>
          <w:numId w:val="5"/>
        </w:numPr>
      </w:pPr>
      <w:r>
        <w:t>Järjestelmä tuottaa alkuperäiselle lomakeasiakirjalle uuden korvaavan (mitätöivän) asiakirjaversion, jo</w:t>
      </w:r>
      <w:r w:rsidR="000C4805">
        <w:t>n</w:t>
      </w:r>
      <w:r>
        <w:t xml:space="preserve">ka </w:t>
      </w:r>
      <w:proofErr w:type="spellStart"/>
      <w:r>
        <w:t>body</w:t>
      </w:r>
      <w:proofErr w:type="spellEnd"/>
      <w:r>
        <w:t>-osa on ns. tyhjä</w:t>
      </w:r>
      <w:r w:rsidR="000C05D1">
        <w:t xml:space="preserve"> (ei lomakesisältöä). A</w:t>
      </w:r>
      <w:r>
        <w:t>rkistointi tapahtuu tämän käyttötapauksen mukaisesti.</w:t>
      </w:r>
    </w:p>
    <w:p w14:paraId="0F8E4B03" w14:textId="1B86F1D1" w:rsidR="009A30A4" w:rsidRDefault="009A30A4" w:rsidP="0002303F">
      <w:pPr>
        <w:pStyle w:val="Luettelokappale"/>
        <w:numPr>
          <w:ilvl w:val="0"/>
          <w:numId w:val="52"/>
        </w:numPr>
      </w:pPr>
      <w:r>
        <w:t>Tilanteessa C (ylläpidettävän asiakirjan versiointi): Järjestelmä tuottaa ylläpidettävän asiakirjan pohjana olevan asiakirjan tiedoista ja muutetuista tiedoista.</w:t>
      </w:r>
    </w:p>
    <w:p w14:paraId="60E07706" w14:textId="17051073" w:rsidR="009A30A4" w:rsidRDefault="009A30A4" w:rsidP="00C33701">
      <w:pPr>
        <w:pStyle w:val="Numeroituluettelo"/>
        <w:spacing w:after="0"/>
      </w:pPr>
      <w:r>
        <w:t>Järjestelmä muodostaa valituista merkinnöistä korvaavan CDA R2 -asiakirjan käyttötapauksen Arkistoi hoitoasiakirja kuvattujen periaatteiden mukaisesti [V1, LM2].</w:t>
      </w:r>
    </w:p>
    <w:p w14:paraId="1E42FF38" w14:textId="64683F01" w:rsidR="009A30A4" w:rsidRDefault="009A30A4" w:rsidP="0002303F">
      <w:pPr>
        <w:pStyle w:val="Luettelokappale"/>
        <w:numPr>
          <w:ilvl w:val="0"/>
          <w:numId w:val="52"/>
        </w:numPr>
      </w:pPr>
      <w:r>
        <w:t>Asiakirjan päivittäminen:</w:t>
      </w:r>
    </w:p>
    <w:p w14:paraId="0B45B940" w14:textId="6D390F23" w:rsidR="009A30A4" w:rsidRDefault="009A30A4" w:rsidP="00D54165">
      <w:pPr>
        <w:pStyle w:val="Luettelokappale"/>
        <w:numPr>
          <w:ilvl w:val="1"/>
          <w:numId w:val="5"/>
        </w:numPr>
      </w:pPr>
      <w:r>
        <w:t xml:space="preserve">Uudessa asiakirjaversiossa voidaan muuttaa mitä tahansa kuvailutietoja lukuun ottamatta asiakirjan rekisterinpitäjää, rekisteriä ja rekisterin </w:t>
      </w:r>
      <w:proofErr w:type="spellStart"/>
      <w:r>
        <w:t>tarkennetta</w:t>
      </w:r>
      <w:proofErr w:type="spellEnd"/>
      <w:r>
        <w:t xml:space="preserve"> [LT1].</w:t>
      </w:r>
    </w:p>
    <w:p w14:paraId="0CE07EAE" w14:textId="4423AB52" w:rsidR="009A30A4" w:rsidRDefault="009A30A4" w:rsidP="00D54165">
      <w:pPr>
        <w:pStyle w:val="Luettelokappale"/>
        <w:numPr>
          <w:ilvl w:val="1"/>
          <w:numId w:val="5"/>
        </w:numPr>
      </w:pPr>
      <w:r>
        <w:t>Potilaan henkilötietoja voidaan korjata: esim. henkilötunnuksen vaihtuessa asiakirjaan jää sekä vanha että uusi henkilötunnus (uusi ensimmäisenä). Asiakirjaa ei saa vaihtaa toiselle potilaalle.</w:t>
      </w:r>
    </w:p>
    <w:p w14:paraId="1B68960E" w14:textId="374236EC" w:rsidR="009A30A4" w:rsidRDefault="009A30A4" w:rsidP="0002303F">
      <w:pPr>
        <w:pStyle w:val="Luettelokappale"/>
        <w:numPr>
          <w:ilvl w:val="0"/>
          <w:numId w:val="52"/>
        </w:numPr>
      </w:pPr>
      <w:r>
        <w:t>Asiakirjan mitätöiminen (poistaminen):</w:t>
      </w:r>
    </w:p>
    <w:p w14:paraId="16515D72" w14:textId="28D2F648" w:rsidR="009A30A4" w:rsidRDefault="009A30A4" w:rsidP="00D54165">
      <w:pPr>
        <w:pStyle w:val="Luettelokappale"/>
        <w:numPr>
          <w:ilvl w:val="1"/>
          <w:numId w:val="5"/>
        </w:numPr>
      </w:pPr>
      <w:r>
        <w:t>tyhjän mitätöivän asiakirjan näkymätietojen tulee olla samat kuin mitätöidyllä asiakirjalla säilytysaikaluokan ja muiden arkistonhallinnollisten kuvailutietojen vuoksi</w:t>
      </w:r>
    </w:p>
    <w:p w14:paraId="4A7AA765" w14:textId="6147982F" w:rsidR="009A30A4" w:rsidRDefault="009A30A4" w:rsidP="00D54165">
      <w:pPr>
        <w:pStyle w:val="Luettelokappale"/>
        <w:numPr>
          <w:ilvl w:val="1"/>
          <w:numId w:val="5"/>
        </w:numPr>
      </w:pPr>
      <w:r>
        <w:t xml:space="preserve">mitätöivän asiakirjan </w:t>
      </w:r>
      <w:proofErr w:type="spellStart"/>
      <w:r>
        <w:t>header</w:t>
      </w:r>
      <w:proofErr w:type="spellEnd"/>
      <w:r>
        <w:t>-tiedoissa asiakirjan valmistumisen tila saa arvon 'Poistettu' (hl7</w:t>
      </w:r>
      <w:proofErr w:type="gramStart"/>
      <w:r>
        <w:t>fi:recordStatus</w:t>
      </w:r>
      <w:proofErr w:type="gramEnd"/>
      <w:r>
        <w:t>=7)  [LK12]</w:t>
      </w:r>
    </w:p>
    <w:p w14:paraId="5E74A462" w14:textId="563B119C" w:rsidR="009A30A4" w:rsidRDefault="009A30A4" w:rsidP="0002303F">
      <w:pPr>
        <w:pStyle w:val="Luettelokappale"/>
        <w:numPr>
          <w:ilvl w:val="0"/>
          <w:numId w:val="52"/>
        </w:numPr>
      </w:pPr>
      <w:r>
        <w:lastRenderedPageBreak/>
        <w:t>Lisäksi tilanteessa A (kertomusteksti) ja B (lomakeasiakirja)</w:t>
      </w:r>
    </w:p>
    <w:p w14:paraId="3BD32383" w14:textId="18191EFF" w:rsidR="009A30A4" w:rsidRDefault="009A30A4" w:rsidP="00D54165">
      <w:pPr>
        <w:pStyle w:val="Luettelokappale"/>
        <w:numPr>
          <w:ilvl w:val="1"/>
          <w:numId w:val="5"/>
        </w:numPr>
      </w:pPr>
      <w:r>
        <w:t>korvaava asiakirja saa uuden yksilöintitunnuksen</w:t>
      </w:r>
    </w:p>
    <w:p w14:paraId="2E061F40" w14:textId="298A69F8" w:rsidR="009A30A4" w:rsidRDefault="009A30A4" w:rsidP="00D54165">
      <w:pPr>
        <w:pStyle w:val="Luettelokappale"/>
        <w:numPr>
          <w:ilvl w:val="1"/>
          <w:numId w:val="5"/>
        </w:numPr>
      </w:pPr>
      <w:r>
        <w:t>asiakirjaan tulee muuttumattomana alkuperäisen asiakirjan yksilöintitunnus (</w:t>
      </w:r>
      <w:proofErr w:type="spellStart"/>
      <w:r>
        <w:t>setId</w:t>
      </w:r>
      <w:proofErr w:type="spellEnd"/>
      <w:r>
        <w:t>)</w:t>
      </w:r>
    </w:p>
    <w:p w14:paraId="3BE998BE" w14:textId="3C6D4CF2" w:rsidR="009A30A4" w:rsidRDefault="009A30A4" w:rsidP="00D54165">
      <w:pPr>
        <w:pStyle w:val="Luettelokappale"/>
        <w:numPr>
          <w:ilvl w:val="1"/>
          <w:numId w:val="5"/>
        </w:numPr>
      </w:pPr>
      <w:r>
        <w:t>asiakirjan versionumero kasvaa yhdellä</w:t>
      </w:r>
    </w:p>
    <w:p w14:paraId="0B95773C" w14:textId="5A676790" w:rsidR="009A30A4" w:rsidRDefault="009A30A4" w:rsidP="00D54165">
      <w:pPr>
        <w:pStyle w:val="Luettelokappale"/>
        <w:numPr>
          <w:ilvl w:val="1"/>
          <w:numId w:val="5"/>
        </w:numPr>
      </w:pPr>
      <w:r>
        <w:t xml:space="preserve">korjauksen kohde viittaa asiakirjan edelliseen versioon (id, </w:t>
      </w:r>
      <w:proofErr w:type="spellStart"/>
      <w:r>
        <w:t>setId</w:t>
      </w:r>
      <w:proofErr w:type="spellEnd"/>
      <w:r>
        <w:t xml:space="preserve"> ja versio) ja asiakirjojen välisen suhteen ilmaiseva tyyppi on RPLC (</w:t>
      </w:r>
      <w:proofErr w:type="spellStart"/>
      <w:r>
        <w:t>replace</w:t>
      </w:r>
      <w:proofErr w:type="spellEnd"/>
      <w:r>
        <w:t>)</w:t>
      </w:r>
    </w:p>
    <w:p w14:paraId="000BF3D8" w14:textId="57283C93" w:rsidR="009A30A4" w:rsidRDefault="009A30A4" w:rsidP="0002303F">
      <w:pPr>
        <w:pStyle w:val="Luettelokappale"/>
        <w:numPr>
          <w:ilvl w:val="0"/>
          <w:numId w:val="52"/>
        </w:numPr>
      </w:pPr>
      <w:r>
        <w:t>Lisäksi tilanteessa C (ylläpidettävän asiakirjan versiointi)</w:t>
      </w:r>
    </w:p>
    <w:p w14:paraId="65965E0A" w14:textId="0956DE43" w:rsidR="009A30A4" w:rsidRDefault="009A30A4" w:rsidP="00D54165">
      <w:pPr>
        <w:pStyle w:val="Luettelokappale"/>
        <w:numPr>
          <w:ilvl w:val="1"/>
          <w:numId w:val="5"/>
        </w:numPr>
      </w:pPr>
      <w:r>
        <w:t>asiakirja saa uuden yksilöintitunnuksen ja uuden alkuperäisen asiakirjan yksilöintitunnuksen (</w:t>
      </w:r>
      <w:proofErr w:type="spellStart"/>
      <w:r>
        <w:t>setId</w:t>
      </w:r>
      <w:proofErr w:type="spellEnd"/>
      <w:r>
        <w:t>)</w:t>
      </w:r>
    </w:p>
    <w:p w14:paraId="54A284CB" w14:textId="5BD569CD" w:rsidR="009A30A4" w:rsidRDefault="009A30A4" w:rsidP="00D54165">
      <w:pPr>
        <w:pStyle w:val="Luettelokappale"/>
        <w:numPr>
          <w:ilvl w:val="1"/>
          <w:numId w:val="5"/>
        </w:numPr>
      </w:pPr>
      <w:r>
        <w:t>asiakirjan versionumero on 1</w:t>
      </w:r>
    </w:p>
    <w:p w14:paraId="79CD3B15" w14:textId="5B72E30C" w:rsidR="009A30A4" w:rsidRDefault="009A30A4" w:rsidP="00D54165">
      <w:pPr>
        <w:pStyle w:val="Luettelokappale"/>
        <w:numPr>
          <w:ilvl w:val="1"/>
          <w:numId w:val="5"/>
        </w:numPr>
      </w:pPr>
      <w:r>
        <w:t xml:space="preserve">versioinnin kohde viittaa Tiedonhallintapalvelun palauttamaan ylläpidettävään asiakirjaan (id, </w:t>
      </w:r>
      <w:proofErr w:type="spellStart"/>
      <w:r>
        <w:t>setId</w:t>
      </w:r>
      <w:proofErr w:type="spellEnd"/>
      <w:r>
        <w:t xml:space="preserve"> ja versio) ja asiakirjojen välisen suhteen ilmaiseva tyyppi on APND (</w:t>
      </w:r>
      <w:proofErr w:type="spellStart"/>
      <w:r>
        <w:t>append</w:t>
      </w:r>
      <w:proofErr w:type="spellEnd"/>
      <w:r>
        <w:t>)</w:t>
      </w:r>
    </w:p>
    <w:p w14:paraId="51607E94" w14:textId="6039F3F7" w:rsidR="009A30A4" w:rsidRDefault="009A30A4" w:rsidP="00CB7D83">
      <w:pPr>
        <w:pStyle w:val="Numeroituluettelo"/>
        <w:spacing w:after="0"/>
      </w:pPr>
      <w:r>
        <w:t>Järjestelmä allekirjoittaa asiakirjan järjestelmäallekirjoitus-varmenteella [V2, LM3]</w:t>
      </w:r>
    </w:p>
    <w:p w14:paraId="7DE4C79B" w14:textId="2E5037D8" w:rsidR="009A30A4" w:rsidRDefault="009A30A4" w:rsidP="0002303F">
      <w:pPr>
        <w:pStyle w:val="Luettelokappale"/>
        <w:numPr>
          <w:ilvl w:val="0"/>
          <w:numId w:val="52"/>
        </w:numPr>
      </w:pPr>
      <w:r>
        <w:t>myös tilanteessa B (lomakeasiakirja) mitätöivän asiakirjan allekirjoitukseen riittää järjestelmäallekirjoitus, vaikka alkuperäinen asiakirja olisi allekirjoitettu sekä ammattihenkilön varmenteella, että järjestelmäallekirjoitusvarmenteella.</w:t>
      </w:r>
    </w:p>
    <w:p w14:paraId="4CCA8F53" w14:textId="1F2D4AA4" w:rsidR="009A30A4" w:rsidRDefault="009A30A4" w:rsidP="00CB7D83">
      <w:pPr>
        <w:pStyle w:val="Numeroituluettelo"/>
      </w:pPr>
      <w:r>
        <w:t>Järjestelmä tallentaa tiedon siitä, mihin asiakirjaan merkintä liitettiin. [V3]</w:t>
      </w:r>
    </w:p>
    <w:p w14:paraId="11E95379" w14:textId="4C95300D" w:rsidR="009A30A4" w:rsidRDefault="009A30A4" w:rsidP="00C33701">
      <w:pPr>
        <w:pStyle w:val="Numeroituluettelo"/>
        <w:spacing w:after="0"/>
      </w:pPr>
      <w:r>
        <w:t>Järjestelmä arkistoi asiakirjan alikäyttötapauksen Arkistoi asiakirja mukaisesti. [V4]</w:t>
      </w:r>
    </w:p>
    <w:p w14:paraId="3F340726" w14:textId="4DAB16C0" w:rsidR="009A30A4" w:rsidRDefault="009A30A4" w:rsidP="0002303F">
      <w:pPr>
        <w:pStyle w:val="Luettelokappale"/>
        <w:numPr>
          <w:ilvl w:val="0"/>
          <w:numId w:val="52"/>
        </w:numPr>
      </w:pPr>
      <w:r>
        <w:t>MR-sanoma on RCMR_IN100016FI01 (poikkeuksena tilanne C, jossa käytetään RCMR_IN100002FI01)</w:t>
      </w:r>
    </w:p>
    <w:p w14:paraId="4A030D81" w14:textId="4AE4EB53" w:rsidR="009A30A4" w:rsidRDefault="009A30A4" w:rsidP="0002303F">
      <w:pPr>
        <w:pStyle w:val="Luettelokappale"/>
        <w:numPr>
          <w:ilvl w:val="0"/>
          <w:numId w:val="52"/>
        </w:numPr>
      </w:pPr>
      <w:r>
        <w:t>Palvelupyyntö on [LK3]</w:t>
      </w:r>
    </w:p>
    <w:p w14:paraId="7229D963" w14:textId="26DA437D" w:rsidR="009A30A4" w:rsidRDefault="009A30A4" w:rsidP="00D54165">
      <w:pPr>
        <w:pStyle w:val="Luettelokappale"/>
        <w:numPr>
          <w:ilvl w:val="1"/>
          <w:numId w:val="5"/>
        </w:numPr>
      </w:pPr>
      <w:r>
        <w:t>PPA, Potilasasiakirjojen arkistointi</w:t>
      </w:r>
    </w:p>
    <w:p w14:paraId="4A85AEC3" w14:textId="3382A7E9" w:rsidR="009A30A4" w:rsidRDefault="009A30A4" w:rsidP="0002303F">
      <w:pPr>
        <w:pStyle w:val="Luettelokappale"/>
        <w:numPr>
          <w:ilvl w:val="0"/>
          <w:numId w:val="52"/>
        </w:numPr>
      </w:pPr>
      <w:r>
        <w:t>Asiakirjan korvauksen syy [LK2]</w:t>
      </w:r>
    </w:p>
    <w:p w14:paraId="058E5C2A" w14:textId="2CD87494" w:rsidR="009A30A4" w:rsidRDefault="009A30A4" w:rsidP="00D54165">
      <w:pPr>
        <w:pStyle w:val="Luettelokappale"/>
        <w:numPr>
          <w:ilvl w:val="1"/>
          <w:numId w:val="5"/>
        </w:numPr>
      </w:pPr>
      <w:r>
        <w:t>asiakirjan korjaaminen tai päivittäminen: 1, korjaus</w:t>
      </w:r>
    </w:p>
    <w:p w14:paraId="41726B42" w14:textId="0FB347BF" w:rsidR="009A30A4" w:rsidRDefault="009A30A4" w:rsidP="00D54165">
      <w:pPr>
        <w:pStyle w:val="Luettelokappale"/>
        <w:numPr>
          <w:ilvl w:val="1"/>
          <w:numId w:val="5"/>
        </w:numPr>
      </w:pPr>
      <w:r>
        <w:t>asiakirjan mitätöiminen: 2, mitätöinti</w:t>
      </w:r>
    </w:p>
    <w:p w14:paraId="5D899F10" w14:textId="06978DAA" w:rsidR="009A30A4" w:rsidRDefault="009A30A4" w:rsidP="00D54165">
      <w:pPr>
        <w:pStyle w:val="Luettelokappale"/>
        <w:numPr>
          <w:ilvl w:val="1"/>
          <w:numId w:val="5"/>
        </w:numPr>
      </w:pPr>
      <w:r>
        <w:t>asiakirjan korjaus: 3, korjaus siten, että vanhat versiot merkitään käytöstä poistetuiksi</w:t>
      </w:r>
    </w:p>
    <w:p w14:paraId="03A80BB9" w14:textId="6986C6FA" w:rsidR="009A30A4" w:rsidRDefault="009A30A4" w:rsidP="00D54165">
      <w:pPr>
        <w:pStyle w:val="Luettelokappale"/>
        <w:numPr>
          <w:ilvl w:val="1"/>
          <w:numId w:val="5"/>
        </w:numPr>
      </w:pPr>
      <w:r>
        <w:t>asiakirjan mitätöiminen: 4, mitätöinti siten, että vanhat versiot merkitään käytöstä poistetuiksi</w:t>
      </w:r>
    </w:p>
    <w:p w14:paraId="60D662B1" w14:textId="166E0CC1" w:rsidR="009A30A4" w:rsidRDefault="009A30A4" w:rsidP="00D54165">
      <w:pPr>
        <w:pStyle w:val="Luettelokappale"/>
        <w:numPr>
          <w:ilvl w:val="1"/>
          <w:numId w:val="5"/>
        </w:numPr>
      </w:pPr>
      <w:r>
        <w:lastRenderedPageBreak/>
        <w:t>tilanteessa B (lomakeasiakirja) vain mitätöinti on mahdollinen, eli käytössä ovat vain koodiarvot 2 ja 4</w:t>
      </w:r>
    </w:p>
    <w:p w14:paraId="1B94F9C5" w14:textId="14CD3DF7" w:rsidR="009A30A4" w:rsidRDefault="009A30A4" w:rsidP="00D54165">
      <w:pPr>
        <w:pStyle w:val="Luettelokappale"/>
        <w:numPr>
          <w:ilvl w:val="1"/>
          <w:numId w:val="5"/>
        </w:numPr>
      </w:pPr>
      <w:r>
        <w:t>Tilanteessa C (ylläpidettävän asiakirjan versiointi) asiakirjan korvauksen syy ei ole käytössä.</w:t>
      </w:r>
    </w:p>
    <w:p w14:paraId="3D3EA966" w14:textId="102CF357" w:rsidR="009A30A4" w:rsidRDefault="009A30A4" w:rsidP="00D54165">
      <w:pPr>
        <w:pStyle w:val="Luettelokappale"/>
        <w:numPr>
          <w:ilvl w:val="1"/>
          <w:numId w:val="5"/>
        </w:numPr>
      </w:pPr>
      <w:r>
        <w:t>Ylläpidettävän asiakirjan mitätöinti tapahtuu tilannetta A (kertomusteksti) vastaavalla tavalla: käytössä on tällöin korvauksen syyt 2 ja 4.</w:t>
      </w:r>
    </w:p>
    <w:p w14:paraId="27F575B0" w14:textId="2DFFDFAD" w:rsidR="009A30A4" w:rsidRDefault="009A30A4" w:rsidP="00CB7D83">
      <w:pPr>
        <w:pStyle w:val="Numeroituluettelo"/>
      </w:pPr>
      <w:r>
        <w:t>Järjestelmä tallentaa tiedon siitä, että merkintä on arkistoitu. [V3]</w:t>
      </w:r>
    </w:p>
    <w:p w14:paraId="4B56DF3B" w14:textId="06713CD0" w:rsidR="009A30A4" w:rsidRPr="009A30A4" w:rsidRDefault="009A30A4" w:rsidP="00CB7D83">
      <w:pPr>
        <w:pStyle w:val="Numeroituluettelo"/>
      </w:pPr>
      <w:r>
        <w:t>Käyttötapaus päättyy.</w:t>
      </w:r>
    </w:p>
    <w:p w14:paraId="4B4EDF54" w14:textId="69325823" w:rsidR="009F703C" w:rsidRDefault="009F703C" w:rsidP="009F703C">
      <w:pPr>
        <w:pStyle w:val="Otsikko2"/>
      </w:pPr>
      <w:r w:rsidRPr="009F703C">
        <w:t>Virhetilanteet</w:t>
      </w:r>
    </w:p>
    <w:p w14:paraId="1B8AB0C5" w14:textId="77777777" w:rsidR="009777CF" w:rsidRDefault="009777CF" w:rsidP="009777CF">
      <w:pPr>
        <w:pStyle w:val="Leipteksti"/>
        <w:spacing w:after="0"/>
      </w:pPr>
      <w:r>
        <w:t>V1 Asiakirjan muodostaminen ei onnistu. Järjestelmä tallentaa tiedon virhetilanteesta jatkokäsittelyä varten. Käyttötapaus päättyy.</w:t>
      </w:r>
    </w:p>
    <w:p w14:paraId="32AC412C" w14:textId="77777777" w:rsidR="009777CF" w:rsidRDefault="009777CF" w:rsidP="009777CF">
      <w:pPr>
        <w:pStyle w:val="Leipteksti"/>
        <w:spacing w:after="0"/>
      </w:pPr>
      <w:r>
        <w:t>V2 Asiakirjan allekirjoittaminen ei onnistu. Järjestelmä tallentaa tiedon virhetilanteesta jatkokäsittelyä varten. Käyttötapaus päättyy.</w:t>
      </w:r>
    </w:p>
    <w:p w14:paraId="154CF307" w14:textId="77777777" w:rsidR="009777CF" w:rsidRDefault="009777CF" w:rsidP="009777CF">
      <w:pPr>
        <w:pStyle w:val="Leipteksti"/>
        <w:spacing w:after="0"/>
      </w:pPr>
      <w:r>
        <w:t>V3 Tallennus ei onnistu. Järjestelmä tallentaa tiedon virhetilanteesta jatkokäsittelyä varten. Käyttötapaus päättyy.</w:t>
      </w:r>
    </w:p>
    <w:p w14:paraId="4B6C3352" w14:textId="4414164E" w:rsidR="009777CF" w:rsidRPr="009777CF" w:rsidRDefault="009777CF" w:rsidP="009777CF">
      <w:pPr>
        <w:pStyle w:val="Leipteksti"/>
        <w:spacing w:after="0"/>
      </w:pPr>
      <w:r>
        <w:t>V4 Arkistointi ei onnistu. Järjestelmä tallentaa tiedon virhetilanteesta ja toimii Arkiston palauttaman virheilmoituksen mukaisesti. Käyttötapaus päättyy.</w:t>
      </w:r>
    </w:p>
    <w:p w14:paraId="2BDA6472" w14:textId="0A8482D3" w:rsidR="009F703C" w:rsidRDefault="009F703C" w:rsidP="009F703C">
      <w:pPr>
        <w:pStyle w:val="Otsikko2"/>
      </w:pPr>
      <w:r>
        <w:t>Lisätiedot</w:t>
      </w:r>
    </w:p>
    <w:p w14:paraId="1F88E13E" w14:textId="77777777" w:rsidR="009777CF" w:rsidRDefault="009777CF" w:rsidP="009777CF">
      <w:pPr>
        <w:pStyle w:val="Leipteksti"/>
      </w:pPr>
      <w:r>
        <w:t>LT1 Rekisterinpitäjätieto voidaan organisaatiomuutostilanteessa muuttaa Kanta-palvelun tekemällä rekisterinpitäjämuutos-eräajolla. Jos asiakirjan rekisterinpitäjätietoa on organisaatiomuutostilanteessa muutettu eräajolla, on korvaustilanteessa header-tiedoissa korvaavan asiakirjan rekisterinpitäjän oltava sama kuin korvattavan asiakirjan aktiivi rekisterinpitäjä eli muutoksessa asetettu uusi rekisterinpitäjä.</w:t>
      </w:r>
    </w:p>
    <w:p w14:paraId="319297B7" w14:textId="39D0940F" w:rsidR="00076B9B" w:rsidRDefault="009777CF" w:rsidP="0081689C">
      <w:pPr>
        <w:pStyle w:val="Leipteksti"/>
      </w:pPr>
      <w:r>
        <w:t>LT2 Ostopalveluratkaisun siirtymäaikana palvelutapahtuma on voitu arkistoida myös ilman ostopalvelun valtuutuksen tunnistetta. Ostopalvelun järjestäjän arkistoasiakirjat-rekisterissä on oltava kuitenkin ostopalvelun valtuutus, joka oikeuttaa ostopalvelun tuottajan arkistoimaan ostopalvelun järjestäjän rekisteriin.</w:t>
      </w:r>
      <w:r w:rsidR="00076B9B">
        <w:br w:type="page"/>
      </w:r>
    </w:p>
    <w:p w14:paraId="290BA9A2" w14:textId="228F3F4A" w:rsidR="009F703C" w:rsidRDefault="009777CF" w:rsidP="009777CF">
      <w:pPr>
        <w:pStyle w:val="Otsikko1"/>
      </w:pPr>
      <w:bookmarkStart w:id="298" w:name="_Toc89418304"/>
      <w:r w:rsidRPr="009777CF">
        <w:lastRenderedPageBreak/>
        <w:t>Korvaa hoitoasiakirja</w:t>
      </w:r>
      <w:bookmarkEnd w:id="298"/>
    </w:p>
    <w:p w14:paraId="3F777F66" w14:textId="67924ED4" w:rsidR="009F703C" w:rsidRDefault="009F703C" w:rsidP="009F703C">
      <w:pPr>
        <w:pStyle w:val="Otsikko2"/>
      </w:pPr>
      <w:r w:rsidRPr="009F703C">
        <w:t>Käyttötapauksen yleiskuvaus ja lopputulos</w:t>
      </w:r>
    </w:p>
    <w:p w14:paraId="017109E9" w14:textId="77777777" w:rsidR="009777CF" w:rsidRDefault="009777CF" w:rsidP="009777CF">
      <w:pPr>
        <w:pStyle w:val="Leipteksti"/>
      </w:pPr>
      <w:r>
        <w:t>Käyttötapaus kuvaa korvaavan hoitoasiakirjan muodostamisen tekniset periaatteet ja arkistointitilanteet:</w:t>
      </w:r>
    </w:p>
    <w:p w14:paraId="6895F16E" w14:textId="77777777" w:rsidR="009777CF" w:rsidRDefault="009777CF" w:rsidP="00CE128F">
      <w:pPr>
        <w:pStyle w:val="Leipteksti"/>
        <w:spacing w:after="0"/>
      </w:pPr>
      <w:r>
        <w:t>Asiakirjatyypin mukaan</w:t>
      </w:r>
    </w:p>
    <w:p w14:paraId="5B5BF53B" w14:textId="7FB30844" w:rsidR="009777CF" w:rsidRDefault="009777CF" w:rsidP="00D54165">
      <w:pPr>
        <w:pStyle w:val="Leipteksti"/>
        <w:numPr>
          <w:ilvl w:val="0"/>
          <w:numId w:val="14"/>
        </w:numPr>
        <w:spacing w:after="0"/>
      </w:pPr>
      <w:r>
        <w:t>Kertomusteksti-muotoisen korvaavan hoitoasiakirjan arkistointi</w:t>
      </w:r>
    </w:p>
    <w:p w14:paraId="71DBCFCB" w14:textId="2A179679" w:rsidR="009777CF" w:rsidRDefault="009777CF" w:rsidP="00D54165">
      <w:pPr>
        <w:pStyle w:val="Leipteksti"/>
        <w:numPr>
          <w:ilvl w:val="0"/>
          <w:numId w:val="14"/>
        </w:numPr>
        <w:spacing w:after="0"/>
      </w:pPr>
      <w:r>
        <w:t>Lomakemuotoisen hoitoasiakirjan mitätöinti. Hoidollisten lomakeasiakirjojen korvaaminen on potilastiedon arkiston kannalta mahdollista ainoastaan mitätöimällä arkistossa oleva asiakirja ja arkistoimalla korjattu asiakirja uutena alkuperäisenä asiakirjana.</w:t>
      </w:r>
    </w:p>
    <w:p w14:paraId="18BF8626" w14:textId="43A230D7" w:rsidR="009777CF" w:rsidRDefault="009777CF" w:rsidP="00D54165">
      <w:pPr>
        <w:pStyle w:val="Leipteksti"/>
        <w:numPr>
          <w:ilvl w:val="0"/>
          <w:numId w:val="14"/>
        </w:numPr>
      </w:pPr>
      <w:r>
        <w:t>Ylläpidettävän asiakirjan versiointi, kun Tiedonhallintapalvelussa on jo ylläpidettävä asiakirja. Ylläpidettävä asiakirja päivitetään muista asiakirjoista poiketen tallentamalla uusi asiakirja, jossa viitataan edelliseen Tiedonhallintapalvelusta löytyvään ylläpidettävään asiakirjaan. Ylläpidettävän asiakirjan mitätöinti tapahtuu kuten kertomusteksti-muotoisen hoitoasiakirjan korvaaminen (A), eikä sitä kuvata erikseen.</w:t>
      </w:r>
    </w:p>
    <w:p w14:paraId="068A2CC3" w14:textId="77777777" w:rsidR="009777CF" w:rsidRDefault="009777CF" w:rsidP="009777CF">
      <w:pPr>
        <w:pStyle w:val="Leipteksti"/>
      </w:pPr>
      <w:r>
        <w:t>Arkistointitilanteen mukaan (kaikissa arkistointitilanteissa D, E ja F sekä kertomusteksti-muotoisen (A), lomakemuotoisen hoitoasiakirjan (B) että ylläpidettävän asiakirjan (C) arkistointi on mahdollinen)</w:t>
      </w:r>
    </w:p>
    <w:p w14:paraId="7DE3D6DB" w14:textId="198B1A57" w:rsidR="009777CF" w:rsidRDefault="009777CF" w:rsidP="00D54165">
      <w:pPr>
        <w:pStyle w:val="Leipteksti"/>
        <w:numPr>
          <w:ilvl w:val="0"/>
          <w:numId w:val="14"/>
        </w:numPr>
        <w:spacing w:after="0"/>
      </w:pPr>
      <w:r>
        <w:t>Hoitoasiakirjan korvaaminen. Korvaavan hoitoasiakirjan arkistointi omaan rekisteriin.</w:t>
      </w:r>
    </w:p>
    <w:p w14:paraId="28B67B3B" w14:textId="4FD962AB" w:rsidR="009777CF" w:rsidRDefault="009777CF" w:rsidP="00D54165">
      <w:pPr>
        <w:pStyle w:val="Leipteksti"/>
        <w:numPr>
          <w:ilvl w:val="0"/>
          <w:numId w:val="14"/>
        </w:numPr>
        <w:spacing w:after="0"/>
      </w:pPr>
      <w:r>
        <w:t>Vanhan hoitoasiakirjan korvaaminen. Tarvittaessa korvaava vanha kertomusasiakirja voidaan arkistoida potilastietojärjestelmästä sanomarajapinnan kautta Potilastiedon arkistoon.</w:t>
      </w:r>
    </w:p>
    <w:p w14:paraId="7BA26105" w14:textId="54377F41" w:rsidR="009777CF" w:rsidRDefault="009777CF" w:rsidP="00D54165">
      <w:pPr>
        <w:pStyle w:val="Leipteksti"/>
        <w:numPr>
          <w:ilvl w:val="0"/>
          <w:numId w:val="14"/>
        </w:numPr>
      </w:pPr>
      <w:r>
        <w:t>Hoitoasiakirjan korvaaminen ostopalvelutilanteessa. Ostopalvelutilanteessa ostopalvelun tuottaja arkistoi korvaavan hoitoasiakirjan ostopalvelun järjestäjän rekisteriin. Ostopalvelun tuottaja voi korvata vain saman organisaation tuottamia asiakirjoja.</w:t>
      </w:r>
    </w:p>
    <w:p w14:paraId="1F70EDD0" w14:textId="77777777" w:rsidR="009777CF" w:rsidRDefault="009777CF" w:rsidP="009777CF">
      <w:pPr>
        <w:pStyle w:val="Leipteksti"/>
      </w:pPr>
      <w:r>
        <w:t>Potilastietojärjestelmä muodostaa arkistoidulle hoitoasiakirjalle uuden version, kun yhtä tai useampaa asiakirjaan sisältyvistä merkinnöistä on muutettu (korjattu tai poistettu), tai asiakirjan mitätöivän version ja toimittaa sen Potilastiedon arkiston arkistopalvelun arkistoitavaksi.</w:t>
      </w:r>
    </w:p>
    <w:p w14:paraId="4A5FF4BE" w14:textId="77777777" w:rsidR="009777CF" w:rsidRDefault="009777CF" w:rsidP="00CE128F">
      <w:pPr>
        <w:pStyle w:val="Leipteksti"/>
        <w:spacing w:after="0"/>
      </w:pPr>
      <w:r>
        <w:lastRenderedPageBreak/>
        <w:t>Lopputuloksena</w:t>
      </w:r>
    </w:p>
    <w:p w14:paraId="5E3CEEFE" w14:textId="563A4CF0" w:rsidR="009777CF" w:rsidRDefault="009777CF" w:rsidP="0002303F">
      <w:pPr>
        <w:pStyle w:val="Luettelokappale"/>
        <w:numPr>
          <w:ilvl w:val="0"/>
          <w:numId w:val="52"/>
        </w:numPr>
      </w:pPr>
      <w:r>
        <w:t>tilanteessa A (kertomusteksti) uusi asiakirjaversio on muodostettu ja se on korvannut asiakirjan edellisen version Potilastiedon arkistossa</w:t>
      </w:r>
    </w:p>
    <w:p w14:paraId="62A97B89" w14:textId="06D4C2B5" w:rsidR="009777CF" w:rsidRDefault="009777CF" w:rsidP="0002303F">
      <w:pPr>
        <w:pStyle w:val="Luettelokappale"/>
        <w:numPr>
          <w:ilvl w:val="0"/>
          <w:numId w:val="52"/>
        </w:numPr>
      </w:pPr>
      <w:r>
        <w:t>tilanteessa B (lomakeasiakirja) mitätöivä asiakirja on arkistoitu</w:t>
      </w:r>
    </w:p>
    <w:p w14:paraId="1AF51AE0" w14:textId="34623159" w:rsidR="009777CF" w:rsidRDefault="009777CF" w:rsidP="0002303F">
      <w:pPr>
        <w:pStyle w:val="Luettelokappale"/>
        <w:numPr>
          <w:ilvl w:val="0"/>
          <w:numId w:val="52"/>
        </w:numPr>
      </w:pPr>
      <w:r>
        <w:t>tilanteessa C (ylläpidettävän asiakirjan versiointi) uusi ylläpidettävä asiakirja on arkistoitu ja korvannut asiakirjan edellisen version Tiedonhallintapalvelussa.</w:t>
      </w:r>
    </w:p>
    <w:p w14:paraId="72E71200" w14:textId="5757D31B" w:rsidR="009777CF" w:rsidRPr="009777CF" w:rsidRDefault="009777CF" w:rsidP="0002303F">
      <w:pPr>
        <w:pStyle w:val="Luettelokappale"/>
        <w:numPr>
          <w:ilvl w:val="0"/>
          <w:numId w:val="52"/>
        </w:numPr>
      </w:pPr>
      <w:r>
        <w:t>Potilastietojärjestelmässä on tieto korvauksesta.</w:t>
      </w:r>
    </w:p>
    <w:p w14:paraId="665F33D5" w14:textId="7107BD83" w:rsidR="009F703C" w:rsidRDefault="009F703C" w:rsidP="009F703C">
      <w:pPr>
        <w:pStyle w:val="Otsikko2"/>
      </w:pPr>
      <w:r w:rsidRPr="009F703C">
        <w:t>Käyttäjäroolit</w:t>
      </w:r>
    </w:p>
    <w:p w14:paraId="79CDC09A" w14:textId="0C0629CA" w:rsidR="00CE128F" w:rsidRDefault="00CE128F" w:rsidP="00CE128F">
      <w:pPr>
        <w:pStyle w:val="Numeroituluettelo"/>
      </w:pPr>
      <w:r>
        <w:t>Kantaan liittynyt järjestelmä, potilastietojärjestelmä, jatkossa Järjestelmä</w:t>
      </w:r>
    </w:p>
    <w:p w14:paraId="50FE3776" w14:textId="6BC2CC72" w:rsidR="00CE128F" w:rsidRPr="00CE128F" w:rsidRDefault="00CE128F" w:rsidP="00CE128F">
      <w:pPr>
        <w:pStyle w:val="Numeroituluettelo"/>
      </w:pPr>
      <w:r>
        <w:t>Potilastiedon arkisto, Kanta-viestinvälitys, jatkossa Arkisto</w:t>
      </w:r>
    </w:p>
    <w:p w14:paraId="6D547307" w14:textId="5E622FBD" w:rsidR="009F703C" w:rsidRDefault="009F703C" w:rsidP="009F703C">
      <w:pPr>
        <w:pStyle w:val="Otsikko2"/>
      </w:pPr>
      <w:r w:rsidRPr="009F703C">
        <w:t>Esiehdot</w:t>
      </w:r>
    </w:p>
    <w:p w14:paraId="3A4F02C4" w14:textId="3C66DE59" w:rsidR="00CE128F" w:rsidRDefault="00CE128F" w:rsidP="00CE128F">
      <w:pPr>
        <w:pStyle w:val="Numeroituluettelo"/>
      </w:pPr>
      <w:r>
        <w:t>Arkistossa on potilasta koskeva kertomusasiakirja, johon sisältyvää yhtä tai useampaa merkintää on muutettu (korjattu tai poistettu) Järjestelmässä</w:t>
      </w:r>
    </w:p>
    <w:p w14:paraId="0429E4CF" w14:textId="31281CE2" w:rsidR="00CE128F" w:rsidRDefault="00CE128F" w:rsidP="00CE128F">
      <w:pPr>
        <w:pStyle w:val="Numeroituluettelo"/>
      </w:pPr>
      <w:r>
        <w:t>Tilanteessa B (lomakeasiakirja): Arkistossa on potilasta koskeva lomakemuotoinen potilasasiakirja, jonka sisältöä on muutettu Järjestelmässä. Arkistossa oleva asiakirja on mitätöitävä.</w:t>
      </w:r>
    </w:p>
    <w:p w14:paraId="563B973D" w14:textId="46CA3A79" w:rsidR="00CE128F" w:rsidRDefault="00CE128F" w:rsidP="00CE128F">
      <w:pPr>
        <w:pStyle w:val="Numeroituluettelo"/>
      </w:pPr>
      <w:r>
        <w:t>Tilanteessa C (ylläpidettävän asiakirjan versiointi): Tiedonhallintapalvelussa on potilasta koskeva ylläpidettävä asiakirja, joka on haettu Järjestelmään ja tietoja on muutettu Järjestelmässä. Uusi ylläpidettävä asiakirja arkistoidaan korvaamatta aikaisemmin arkistoitua ylläpidettävää asiakirjaa. Järjestelmällä on tiedossa Tiedonhallintapalvelun palauttaman ylläpidettävän asiakirjan yksilöintitunnus.</w:t>
      </w:r>
    </w:p>
    <w:p w14:paraId="4725E849" w14:textId="168B07A5" w:rsidR="00CE128F" w:rsidRDefault="00CE128F" w:rsidP="00CE128F">
      <w:pPr>
        <w:pStyle w:val="Numeroituluettelo"/>
        <w:spacing w:after="0"/>
      </w:pPr>
      <w:r>
        <w:t>Lisäksi tilanteessa F (ostopalvelu):</w:t>
      </w:r>
    </w:p>
    <w:p w14:paraId="144D0C4B" w14:textId="37D5F774" w:rsidR="00CE128F" w:rsidRDefault="00CE128F" w:rsidP="0002303F">
      <w:pPr>
        <w:pStyle w:val="Luettelokappale"/>
        <w:numPr>
          <w:ilvl w:val="0"/>
          <w:numId w:val="52"/>
        </w:numPr>
      </w:pPr>
      <w:r>
        <w:t>Ostopalvelun tuottajalla on tiedossa ostopalvelujen järjestäjän rekisteri, jota ostopalvelun valtuutus koskee ja johon asiakirjat arkistoidaan</w:t>
      </w:r>
    </w:p>
    <w:p w14:paraId="77CE52AE" w14:textId="437381FD" w:rsidR="00CE128F" w:rsidRPr="00CE128F" w:rsidRDefault="00CE128F" w:rsidP="0002303F">
      <w:pPr>
        <w:pStyle w:val="Luettelokappale"/>
        <w:numPr>
          <w:ilvl w:val="0"/>
          <w:numId w:val="52"/>
        </w:numPr>
      </w:pPr>
      <w:r>
        <w:t>Ostopalvelun tuottajan hoitosuhteen potilaaseen todentava palvelutapahtuma on arkistoitu ostopalvelun järjestäjän rekisteriin, ja siinä on yksilöity ostopalvelun valtuutus. [LT2]</w:t>
      </w:r>
    </w:p>
    <w:p w14:paraId="5BCDCF06" w14:textId="11809930" w:rsidR="009F703C" w:rsidRDefault="009F703C" w:rsidP="009F703C">
      <w:pPr>
        <w:pStyle w:val="Otsikko2"/>
      </w:pPr>
      <w:r w:rsidRPr="009F703C">
        <w:t>Normaali tapahtumankulku</w:t>
      </w:r>
    </w:p>
    <w:p w14:paraId="5DB3510C" w14:textId="77777777" w:rsidR="00CE128F" w:rsidRDefault="00CE128F" w:rsidP="00CE128F">
      <w:pPr>
        <w:pStyle w:val="Leipteksti"/>
      </w:pPr>
      <w:r>
        <w:t>Normaali tapahtumankulku kuvaa korjaavan hoitoasiakirjan arkistoinnin.</w:t>
      </w:r>
    </w:p>
    <w:p w14:paraId="43391A18" w14:textId="3E841312" w:rsidR="00CE128F" w:rsidRDefault="00CE128F" w:rsidP="00CE128F">
      <w:pPr>
        <w:pStyle w:val="Numeroituluettelo"/>
        <w:spacing w:after="0"/>
      </w:pPr>
      <w:r>
        <w:t>Järjestelmä valitsee korvaavaan asiakirjaan tulevan sisällön [LM2]</w:t>
      </w:r>
    </w:p>
    <w:p w14:paraId="00AAD14E" w14:textId="66FDC9D1" w:rsidR="00CE128F" w:rsidRDefault="00CE128F" w:rsidP="0002303F">
      <w:pPr>
        <w:pStyle w:val="Luettelokappale"/>
        <w:numPr>
          <w:ilvl w:val="0"/>
          <w:numId w:val="52"/>
        </w:numPr>
      </w:pPr>
      <w:r>
        <w:lastRenderedPageBreak/>
        <w:t>Asiakirjan päivittäminen: Järjestelmä valitsee asiakirjan uuteen versioon edellisen asiakirjaversion muuttumattomat merkinnät sekä muutetut merkinnät käyttötapauksen Arkistoi hoitoasiakirja normaalissa tapahtumankulussa kuvatuilla periaatteilla</w:t>
      </w:r>
    </w:p>
    <w:p w14:paraId="342C54DC" w14:textId="792A9CE7" w:rsidR="00CE128F" w:rsidRDefault="00CE128F" w:rsidP="00D54165">
      <w:pPr>
        <w:pStyle w:val="Luettelokappale"/>
        <w:numPr>
          <w:ilvl w:val="1"/>
          <w:numId w:val="5"/>
        </w:numPr>
      </w:pPr>
      <w:r>
        <w:t>Mikäli yksi tai useampi muutetuista merkinnöistä on sellainen, että sitä ei voida liittää enää samaan asiakirjaan muuttumattomien merkintöjen kanssa, käsittely tässä käyttötapauksessa päättyy. Merkinnöistä muodostetaan ja arkistoidaan uusi alkuperäinen asiakirja käyttötapauksen Arkistoi hoitoasiakirja mukaisesti.</w:t>
      </w:r>
    </w:p>
    <w:p w14:paraId="23C04641" w14:textId="6462B4A7" w:rsidR="00CE128F" w:rsidRDefault="00CE128F" w:rsidP="00D507E9">
      <w:pPr>
        <w:pStyle w:val="Luettelokappale"/>
        <w:numPr>
          <w:ilvl w:val="0"/>
          <w:numId w:val="52"/>
        </w:numPr>
      </w:pPr>
      <w:r>
        <w:t xml:space="preserve">Asiakirjan mitätöiminen (poistaminen): Järjestelmä tuottaa uuden korvaavan asiakirjaversion, jonka </w:t>
      </w:r>
      <w:proofErr w:type="spellStart"/>
      <w:r>
        <w:t>body</w:t>
      </w:r>
      <w:proofErr w:type="spellEnd"/>
      <w:r>
        <w:t xml:space="preserve">-osa on ns. tyhjä. Asiakirjan </w:t>
      </w:r>
      <w:proofErr w:type="spellStart"/>
      <w:r>
        <w:t>body</w:t>
      </w:r>
      <w:proofErr w:type="spellEnd"/>
      <w:r>
        <w:t>-osassa on aina potilaan tunnistetiedot, mutta varsinaista hoitoon liittyvää asiakirjasisältöä mitätöivässä asiakirjassa ei ole.</w:t>
      </w:r>
    </w:p>
    <w:p w14:paraId="2253F1C9" w14:textId="7BE8882B" w:rsidR="00CE128F" w:rsidRDefault="00CE128F" w:rsidP="00D507E9">
      <w:pPr>
        <w:pStyle w:val="Luettelokappale"/>
        <w:numPr>
          <w:ilvl w:val="0"/>
          <w:numId w:val="52"/>
        </w:numPr>
      </w:pPr>
      <w:r>
        <w:t>Tilanteessa B (lomakeasiakirja):</w:t>
      </w:r>
    </w:p>
    <w:p w14:paraId="096F76C4" w14:textId="785B1038" w:rsidR="00CE128F" w:rsidRDefault="00CE128F" w:rsidP="00D54165">
      <w:pPr>
        <w:pStyle w:val="Luettelokappale"/>
        <w:numPr>
          <w:ilvl w:val="1"/>
          <w:numId w:val="5"/>
        </w:numPr>
      </w:pPr>
      <w:r>
        <w:t>Järjestelmä arkistoi muokatusta sisällöstä uuden lomakeasiakirjan käyttötapauksen Arkistoi hoitoasiakirja mukaisesti.</w:t>
      </w:r>
    </w:p>
    <w:p w14:paraId="142BE4A8" w14:textId="6AA85E8D" w:rsidR="00CE128F" w:rsidRDefault="00CE128F" w:rsidP="00D54165">
      <w:pPr>
        <w:pStyle w:val="Luettelokappale"/>
        <w:numPr>
          <w:ilvl w:val="1"/>
          <w:numId w:val="5"/>
        </w:numPr>
      </w:pPr>
      <w:r>
        <w:t xml:space="preserve">Järjestelmä tuottaa alkuperäiselle lomakeasiakirjalle uuden korvaavan (mitätöivän) asiakirjaversion, joka </w:t>
      </w:r>
      <w:proofErr w:type="spellStart"/>
      <w:r>
        <w:t>body</w:t>
      </w:r>
      <w:proofErr w:type="spellEnd"/>
      <w:r>
        <w:t>-osa on ns. tyhjä</w:t>
      </w:r>
      <w:r w:rsidR="000C05D1">
        <w:t xml:space="preserve"> (ei lomakerakenteita). A</w:t>
      </w:r>
      <w:r>
        <w:t>rkistointi tapahtuu tämän käyttötapauksen mukaisesti.</w:t>
      </w:r>
    </w:p>
    <w:p w14:paraId="72EFB9A3" w14:textId="55B5723B" w:rsidR="00CE128F" w:rsidRDefault="00CE128F" w:rsidP="00D507E9">
      <w:pPr>
        <w:pStyle w:val="Luettelokappale"/>
        <w:numPr>
          <w:ilvl w:val="0"/>
          <w:numId w:val="52"/>
        </w:numPr>
      </w:pPr>
      <w:r>
        <w:t>Tilanteessa C (ylläpidettävän asiakirjan versiointi): Järjestelmä tuottaa ylläpidettävän asiakirjan pohjana olevan asiakirjan tiedoista ja muutetuista tiedoista.</w:t>
      </w:r>
    </w:p>
    <w:p w14:paraId="71B19809" w14:textId="762592C4" w:rsidR="00CE128F" w:rsidRDefault="00CE128F" w:rsidP="00CE128F">
      <w:pPr>
        <w:pStyle w:val="Numeroituluettelo"/>
        <w:spacing w:after="0"/>
      </w:pPr>
      <w:r>
        <w:t>Järjestelmä muodostaa valituista merkinnöistä korvaavan CDA R2 -asiakirjan käyttötapauksen Arkistoi hoitoasiakirja kuvattujen periaatteiden mukaisesti [V1, LM2].</w:t>
      </w:r>
    </w:p>
    <w:p w14:paraId="45229691" w14:textId="79D7CCE8" w:rsidR="00CE128F" w:rsidRDefault="00CE128F" w:rsidP="00D507E9">
      <w:pPr>
        <w:pStyle w:val="Luettelokappale"/>
        <w:numPr>
          <w:ilvl w:val="0"/>
          <w:numId w:val="52"/>
        </w:numPr>
      </w:pPr>
      <w:r>
        <w:t>Asiakirjan päivittäminen:</w:t>
      </w:r>
    </w:p>
    <w:p w14:paraId="5AF717E9" w14:textId="0ED36935" w:rsidR="00CE128F" w:rsidRDefault="00CE128F" w:rsidP="00D54165">
      <w:pPr>
        <w:pStyle w:val="Luettelokappale"/>
        <w:numPr>
          <w:ilvl w:val="1"/>
          <w:numId w:val="5"/>
        </w:numPr>
      </w:pPr>
      <w:r>
        <w:t xml:space="preserve">Uudessa asiakirjaversiossa voidaan muuttaa mitä tahansa kuvailutietoja lukuun ottamatta asiakirjan rekisterinpitäjää, rekisteriä ja rekisterin </w:t>
      </w:r>
      <w:proofErr w:type="spellStart"/>
      <w:r>
        <w:t>tarkennetta</w:t>
      </w:r>
      <w:proofErr w:type="spellEnd"/>
      <w:r>
        <w:t xml:space="preserve"> [LT1].</w:t>
      </w:r>
    </w:p>
    <w:p w14:paraId="545D1A50" w14:textId="76909852" w:rsidR="00CE128F" w:rsidRDefault="00CE128F" w:rsidP="00D54165">
      <w:pPr>
        <w:pStyle w:val="Luettelokappale"/>
        <w:numPr>
          <w:ilvl w:val="1"/>
          <w:numId w:val="5"/>
        </w:numPr>
      </w:pPr>
      <w:r>
        <w:t>Potilaan henkilötietoja voidaan korjata: esim. henkilötunnuksen vaihtuessa asiakirjaan jää sekä vanha että uusi henkilötunnus (uusi ensimmäisenä). Asiakirjaa ei saa vaihtaa toiselle potilaalle.</w:t>
      </w:r>
    </w:p>
    <w:p w14:paraId="12C752A5" w14:textId="1F63E268" w:rsidR="00CE128F" w:rsidRDefault="00CE128F" w:rsidP="00D507E9">
      <w:pPr>
        <w:pStyle w:val="Luettelokappale"/>
        <w:numPr>
          <w:ilvl w:val="0"/>
          <w:numId w:val="52"/>
        </w:numPr>
      </w:pPr>
      <w:r>
        <w:t>Asiakirjan mitätöiminen (poistaminen):</w:t>
      </w:r>
    </w:p>
    <w:p w14:paraId="03BA46C8" w14:textId="0BA7B48A" w:rsidR="00CE128F" w:rsidRDefault="00CE128F" w:rsidP="00D54165">
      <w:pPr>
        <w:pStyle w:val="Luettelokappale"/>
        <w:numPr>
          <w:ilvl w:val="1"/>
          <w:numId w:val="5"/>
        </w:numPr>
      </w:pPr>
      <w:r>
        <w:t>tyhjän mitätöivän asiakirjan näkymätietojen tulee olla samat kuin mitätöidyllä asiakirjalla säilytysaikaluokan ja muiden arkistonhallinnollisten kuvailutietojen vuoksi</w:t>
      </w:r>
    </w:p>
    <w:p w14:paraId="1C3A1B09" w14:textId="3E4F9A1C" w:rsidR="00CE128F" w:rsidRDefault="00CE128F" w:rsidP="00D54165">
      <w:pPr>
        <w:pStyle w:val="Luettelokappale"/>
        <w:numPr>
          <w:ilvl w:val="1"/>
          <w:numId w:val="5"/>
        </w:numPr>
      </w:pPr>
      <w:r>
        <w:t xml:space="preserve">mitätöivän asiakirjan </w:t>
      </w:r>
      <w:proofErr w:type="spellStart"/>
      <w:r>
        <w:t>header</w:t>
      </w:r>
      <w:proofErr w:type="spellEnd"/>
      <w:r>
        <w:t>-tiedoissa asiakirjan valmistumisen tila saa arvon 'Poistettu' (hl7</w:t>
      </w:r>
      <w:proofErr w:type="gramStart"/>
      <w:r>
        <w:t>fi:recordStatus</w:t>
      </w:r>
      <w:proofErr w:type="gramEnd"/>
      <w:r>
        <w:t>=7)  [LK12]</w:t>
      </w:r>
    </w:p>
    <w:p w14:paraId="7C2BDA78" w14:textId="11D1A6E5" w:rsidR="00CE128F" w:rsidRDefault="00CE128F" w:rsidP="00D507E9">
      <w:pPr>
        <w:pStyle w:val="Luettelokappale"/>
        <w:numPr>
          <w:ilvl w:val="0"/>
          <w:numId w:val="52"/>
        </w:numPr>
      </w:pPr>
      <w:r>
        <w:lastRenderedPageBreak/>
        <w:t>Lisäksi tilanteessa A (kertomusteksti) ja B (lomakeasiakirja)</w:t>
      </w:r>
    </w:p>
    <w:p w14:paraId="39692242" w14:textId="4B661C95" w:rsidR="00CE128F" w:rsidRDefault="00CE128F" w:rsidP="00D54165">
      <w:pPr>
        <w:pStyle w:val="Luettelokappale"/>
        <w:numPr>
          <w:ilvl w:val="1"/>
          <w:numId w:val="5"/>
        </w:numPr>
      </w:pPr>
      <w:r>
        <w:t>korvaava asiakirja saa uuden yksilöintitunnuksen</w:t>
      </w:r>
    </w:p>
    <w:p w14:paraId="115410C7" w14:textId="26425A82" w:rsidR="00CE128F" w:rsidRDefault="00CE128F" w:rsidP="00D54165">
      <w:pPr>
        <w:pStyle w:val="Luettelokappale"/>
        <w:numPr>
          <w:ilvl w:val="1"/>
          <w:numId w:val="5"/>
        </w:numPr>
      </w:pPr>
      <w:r>
        <w:t>asiakirjaan tulee muuttumattomana alkuperäisen asiakirjan yksilöintitunnus (</w:t>
      </w:r>
      <w:proofErr w:type="spellStart"/>
      <w:r>
        <w:t>setId</w:t>
      </w:r>
      <w:proofErr w:type="spellEnd"/>
      <w:r>
        <w:t>)</w:t>
      </w:r>
    </w:p>
    <w:p w14:paraId="61144AC1" w14:textId="4839B666" w:rsidR="00CE128F" w:rsidRDefault="00CE128F" w:rsidP="00D54165">
      <w:pPr>
        <w:pStyle w:val="Luettelokappale"/>
        <w:numPr>
          <w:ilvl w:val="1"/>
          <w:numId w:val="5"/>
        </w:numPr>
      </w:pPr>
      <w:r>
        <w:t>asiakirjan versionumero kasvaa yhdellä</w:t>
      </w:r>
    </w:p>
    <w:p w14:paraId="6284AB3F" w14:textId="3295F167" w:rsidR="00CE128F" w:rsidRDefault="00CE128F" w:rsidP="00D54165">
      <w:pPr>
        <w:pStyle w:val="Luettelokappale"/>
        <w:numPr>
          <w:ilvl w:val="1"/>
          <w:numId w:val="5"/>
        </w:numPr>
      </w:pPr>
      <w:r>
        <w:t xml:space="preserve">korjauksen kohde viittaa asiakirjan edelliseen versioon (id, </w:t>
      </w:r>
      <w:proofErr w:type="spellStart"/>
      <w:r>
        <w:t>setId</w:t>
      </w:r>
      <w:proofErr w:type="spellEnd"/>
      <w:r>
        <w:t xml:space="preserve"> ja versio) ja asiakirjojen välisen suhteen ilmaiseva tyyppi on RPLC (</w:t>
      </w:r>
      <w:proofErr w:type="spellStart"/>
      <w:r>
        <w:t>replace</w:t>
      </w:r>
      <w:proofErr w:type="spellEnd"/>
      <w:r>
        <w:t>)</w:t>
      </w:r>
    </w:p>
    <w:p w14:paraId="16AA87A0" w14:textId="22CC417C" w:rsidR="00CE128F" w:rsidRDefault="00CE128F" w:rsidP="00D507E9">
      <w:pPr>
        <w:pStyle w:val="Luettelokappale"/>
        <w:numPr>
          <w:ilvl w:val="0"/>
          <w:numId w:val="52"/>
        </w:numPr>
      </w:pPr>
      <w:r>
        <w:t>Lisäksi tilanteessa C (ylläpidettävän asiakirjan versiointi)</w:t>
      </w:r>
    </w:p>
    <w:p w14:paraId="2721C2A5" w14:textId="5A5448F8" w:rsidR="00CE128F" w:rsidRDefault="00CE128F" w:rsidP="00D54165">
      <w:pPr>
        <w:pStyle w:val="Luettelokappale"/>
        <w:numPr>
          <w:ilvl w:val="1"/>
          <w:numId w:val="5"/>
        </w:numPr>
      </w:pPr>
      <w:r>
        <w:t>asiakirja saa uuden yksilöintitunnuksen ja uuden alkuperäisen asiakirjan yksilöintitunnuksen (</w:t>
      </w:r>
      <w:proofErr w:type="spellStart"/>
      <w:r>
        <w:t>setId</w:t>
      </w:r>
      <w:proofErr w:type="spellEnd"/>
      <w:r>
        <w:t>)</w:t>
      </w:r>
    </w:p>
    <w:p w14:paraId="5534EC49" w14:textId="6A4C60D0" w:rsidR="00CE128F" w:rsidRDefault="00CE128F" w:rsidP="00D54165">
      <w:pPr>
        <w:pStyle w:val="Luettelokappale"/>
        <w:numPr>
          <w:ilvl w:val="1"/>
          <w:numId w:val="5"/>
        </w:numPr>
      </w:pPr>
      <w:r>
        <w:t>asiakirjan versionumero on 1</w:t>
      </w:r>
    </w:p>
    <w:p w14:paraId="6A599D22" w14:textId="5E11E36F" w:rsidR="00CE128F" w:rsidRDefault="00CE128F" w:rsidP="00D54165">
      <w:pPr>
        <w:pStyle w:val="Luettelokappale"/>
        <w:numPr>
          <w:ilvl w:val="1"/>
          <w:numId w:val="5"/>
        </w:numPr>
      </w:pPr>
      <w:r>
        <w:t xml:space="preserve">versioinnin kohde viittaa Tiedonhallintapalvelun palauttamaan ylläpidettävään asiakirjaan (id, </w:t>
      </w:r>
      <w:proofErr w:type="spellStart"/>
      <w:r>
        <w:t>setId</w:t>
      </w:r>
      <w:proofErr w:type="spellEnd"/>
      <w:r>
        <w:t xml:space="preserve"> ja versio) ja asiakirjojen välisen suhteen ilmaiseva tyyppi on APND (</w:t>
      </w:r>
      <w:proofErr w:type="spellStart"/>
      <w:r>
        <w:t>append</w:t>
      </w:r>
      <w:proofErr w:type="spellEnd"/>
      <w:r>
        <w:t>)</w:t>
      </w:r>
    </w:p>
    <w:p w14:paraId="0AEE21C8" w14:textId="1829AC9B" w:rsidR="00CE128F" w:rsidRDefault="00CE128F" w:rsidP="00D507E9">
      <w:pPr>
        <w:pStyle w:val="Luettelokappale"/>
        <w:numPr>
          <w:ilvl w:val="0"/>
          <w:numId w:val="52"/>
        </w:numPr>
      </w:pPr>
      <w:r>
        <w:t>Lisäksi tilanteessa E (vanhat asiakirjat)</w:t>
      </w:r>
    </w:p>
    <w:p w14:paraId="6C92B5DE" w14:textId="2DD96828" w:rsidR="00CE128F" w:rsidRDefault="00CE128F" w:rsidP="00D54165">
      <w:pPr>
        <w:pStyle w:val="Luettelokappale"/>
        <w:numPr>
          <w:ilvl w:val="1"/>
          <w:numId w:val="5"/>
        </w:numPr>
      </w:pPr>
      <w:r>
        <w:t xml:space="preserve">Vanhan (PDF/A-, </w:t>
      </w:r>
      <w:proofErr w:type="spellStart"/>
      <w:r>
        <w:t>text</w:t>
      </w:r>
      <w:proofErr w:type="spellEnd"/>
      <w:r>
        <w:t>/</w:t>
      </w:r>
      <w:proofErr w:type="spellStart"/>
      <w:r>
        <w:t>plain</w:t>
      </w:r>
      <w:proofErr w:type="spellEnd"/>
      <w:r>
        <w:t xml:space="preserve"> - tai XHTML-muotoisen) hoitoasiakirjan voi korvata tarvittaessa myös CDA R2 –muotoisella asiakirjalla</w:t>
      </w:r>
    </w:p>
    <w:p w14:paraId="5357F90A" w14:textId="131ACF81" w:rsidR="00CE128F" w:rsidRDefault="00CE128F" w:rsidP="00CE128F">
      <w:pPr>
        <w:pStyle w:val="Numeroituluettelo"/>
        <w:spacing w:after="0"/>
      </w:pPr>
      <w:r>
        <w:t>Järjestelmä allekirjoittaa asiakirjan järjestelmäallekirjoitus-varmenteella [V2, LM3]</w:t>
      </w:r>
    </w:p>
    <w:p w14:paraId="70F9C3FB" w14:textId="664CECE4" w:rsidR="00CE128F" w:rsidRDefault="00CE128F" w:rsidP="00D507E9">
      <w:pPr>
        <w:pStyle w:val="Luettelokappale"/>
        <w:numPr>
          <w:ilvl w:val="0"/>
          <w:numId w:val="52"/>
        </w:numPr>
      </w:pPr>
      <w:r>
        <w:t>myös tilanteessa B (lomakeasiakirja) mitätöivän asiakirjan allekirjoitukseen riittää järjestelmäallekirjoitus, vaikka alkuperäinen asiakirja olisi allekirjoitettu sekä ammattihenkilön varmenteella, että järjestelmäallekirjoitusvarmenteella.</w:t>
      </w:r>
    </w:p>
    <w:p w14:paraId="38E05BBC" w14:textId="530A2A98" w:rsidR="00CE128F" w:rsidRDefault="00CE128F" w:rsidP="00CE128F">
      <w:pPr>
        <w:pStyle w:val="Numeroituluettelo"/>
      </w:pPr>
      <w:r>
        <w:t>Järjestelmä tallentaa tiedon siitä, mihin asiakirjaan merkintä liitettiin. [V3]</w:t>
      </w:r>
    </w:p>
    <w:p w14:paraId="122C1656" w14:textId="7F3D4509" w:rsidR="00CE128F" w:rsidRDefault="00CE128F" w:rsidP="00CE128F">
      <w:pPr>
        <w:pStyle w:val="Numeroituluettelo"/>
        <w:spacing w:after="0"/>
      </w:pPr>
      <w:r>
        <w:t>Järjestelmä arkistoi asiakirjan alikäyttötapauksen Arkistoi asiakirja mukaisesti. [V4]</w:t>
      </w:r>
    </w:p>
    <w:p w14:paraId="4061AF51" w14:textId="5FE82B73" w:rsidR="00CE128F" w:rsidRDefault="00CE128F" w:rsidP="00D507E9">
      <w:pPr>
        <w:pStyle w:val="Luettelokappale"/>
        <w:numPr>
          <w:ilvl w:val="0"/>
          <w:numId w:val="52"/>
        </w:numPr>
      </w:pPr>
      <w:r>
        <w:t>MR-sanoma on RCMR_IN100016FI01 (poikkeuksena tilanne C, jossa käytetään RCMR_IN100002FI01)</w:t>
      </w:r>
    </w:p>
    <w:p w14:paraId="7E8F9A9A" w14:textId="6ED99370" w:rsidR="00CE128F" w:rsidRDefault="00CE128F" w:rsidP="00D507E9">
      <w:pPr>
        <w:pStyle w:val="Luettelokappale"/>
        <w:numPr>
          <w:ilvl w:val="0"/>
          <w:numId w:val="52"/>
        </w:numPr>
      </w:pPr>
      <w:r>
        <w:t>Palvelupyyntö on [LK3]</w:t>
      </w:r>
    </w:p>
    <w:p w14:paraId="662B0087" w14:textId="6E877E96" w:rsidR="00CE128F" w:rsidRDefault="00CE128F" w:rsidP="00D54165">
      <w:pPr>
        <w:pStyle w:val="Luettelokappale"/>
        <w:numPr>
          <w:ilvl w:val="1"/>
          <w:numId w:val="5"/>
        </w:numPr>
      </w:pPr>
      <w:r>
        <w:t>tilanteessa D (arkistointi omaan rekisteriin): PP1, Palvelunantajan omien asiakirjojen arkistointi</w:t>
      </w:r>
    </w:p>
    <w:p w14:paraId="1AC01B2E" w14:textId="7C8150C6" w:rsidR="00CE128F" w:rsidRDefault="00CE128F" w:rsidP="00D54165">
      <w:pPr>
        <w:pStyle w:val="Luettelokappale"/>
        <w:numPr>
          <w:ilvl w:val="1"/>
          <w:numId w:val="5"/>
        </w:numPr>
      </w:pPr>
      <w:r>
        <w:t>tilanteessa E (vanhat asiakirjat): PP37, Vanhojen tietojen arkistointi</w:t>
      </w:r>
    </w:p>
    <w:p w14:paraId="56DF68E9" w14:textId="28C2B15A" w:rsidR="00CE128F" w:rsidRDefault="00CE128F" w:rsidP="00D54165">
      <w:pPr>
        <w:pStyle w:val="Luettelokappale"/>
        <w:numPr>
          <w:ilvl w:val="1"/>
          <w:numId w:val="5"/>
        </w:numPr>
      </w:pPr>
      <w:r>
        <w:t>tilanteessa F (väestötasoinen ostopalvelu): PP16, Tuottajan asiakirjojen arkistointi järjestäjän rekisteriin Potilastiedon arkistoon väestötasoisessa ostopalvelussa</w:t>
      </w:r>
    </w:p>
    <w:p w14:paraId="53C88B22" w14:textId="33C4AE6E" w:rsidR="00CE128F" w:rsidRDefault="00CE128F" w:rsidP="00D54165">
      <w:pPr>
        <w:pStyle w:val="Luettelokappale"/>
        <w:numPr>
          <w:ilvl w:val="1"/>
          <w:numId w:val="5"/>
        </w:numPr>
      </w:pPr>
      <w:r>
        <w:lastRenderedPageBreak/>
        <w:t>tilanteessa F (potilaskohtainen ostopalvelu): PP13, Tuottajan asiakirjojen arkistointi järjestäjän rekisteriin Potilastiedon arkistoon potilaskohtaisessa ostopalvelussa</w:t>
      </w:r>
    </w:p>
    <w:p w14:paraId="4F8E850C" w14:textId="035D247D" w:rsidR="00CE128F" w:rsidRDefault="00CE128F" w:rsidP="00D507E9">
      <w:pPr>
        <w:pStyle w:val="Luettelokappale"/>
        <w:numPr>
          <w:ilvl w:val="0"/>
          <w:numId w:val="52"/>
        </w:numPr>
      </w:pPr>
      <w:r>
        <w:t>Asiakirjan korvauksen syy [LK2]</w:t>
      </w:r>
    </w:p>
    <w:p w14:paraId="2992F434" w14:textId="7AB70BE4" w:rsidR="00CE128F" w:rsidRDefault="00CE128F" w:rsidP="00D54165">
      <w:pPr>
        <w:pStyle w:val="Luettelokappale"/>
        <w:numPr>
          <w:ilvl w:val="1"/>
          <w:numId w:val="5"/>
        </w:numPr>
      </w:pPr>
      <w:r>
        <w:t>asiakirjan korjaaminen tai päivittäminen: 1, korjaus</w:t>
      </w:r>
    </w:p>
    <w:p w14:paraId="05AF3660" w14:textId="7EA2DD3A" w:rsidR="00CE128F" w:rsidRDefault="00CE128F" w:rsidP="00D54165">
      <w:pPr>
        <w:pStyle w:val="Luettelokappale"/>
        <w:numPr>
          <w:ilvl w:val="1"/>
          <w:numId w:val="5"/>
        </w:numPr>
      </w:pPr>
      <w:r>
        <w:t>asiakirjan mitätöiminen: 2, mitätöinti</w:t>
      </w:r>
    </w:p>
    <w:p w14:paraId="2DC5BF4B" w14:textId="790BB257" w:rsidR="00CE128F" w:rsidRDefault="00CE128F" w:rsidP="00D54165">
      <w:pPr>
        <w:pStyle w:val="Luettelokappale"/>
        <w:numPr>
          <w:ilvl w:val="1"/>
          <w:numId w:val="5"/>
        </w:numPr>
      </w:pPr>
      <w:r>
        <w:t>asiakirjan korjaus: 3, korjaus siten, että vanhat versiot merkitään käytöstä poistetuiksi</w:t>
      </w:r>
    </w:p>
    <w:p w14:paraId="16485F7D" w14:textId="46ED90D7" w:rsidR="00CE128F" w:rsidRDefault="00CE128F" w:rsidP="00D54165">
      <w:pPr>
        <w:pStyle w:val="Luettelokappale"/>
        <w:numPr>
          <w:ilvl w:val="1"/>
          <w:numId w:val="5"/>
        </w:numPr>
      </w:pPr>
      <w:r>
        <w:t>asiakirjan mitätöiminen: 4, mitätöinti siten, että vanhat versiot merkitään käytöstä poistetuiksi</w:t>
      </w:r>
    </w:p>
    <w:p w14:paraId="7183FD92" w14:textId="7DE8B066" w:rsidR="00CE128F" w:rsidRDefault="00CE128F" w:rsidP="00D54165">
      <w:pPr>
        <w:pStyle w:val="Luettelokappale"/>
        <w:numPr>
          <w:ilvl w:val="1"/>
          <w:numId w:val="5"/>
        </w:numPr>
      </w:pPr>
      <w:r>
        <w:t>tilanteessa B (lomakeasiakirja) vain mitätöinti on mahdollinen, eli käytössä ovat vain koodiarvot 2 ja 4</w:t>
      </w:r>
    </w:p>
    <w:p w14:paraId="6FA3CEF6" w14:textId="02D0F6CF" w:rsidR="00CE128F" w:rsidRDefault="00CE128F" w:rsidP="00D54165">
      <w:pPr>
        <w:pStyle w:val="Luettelokappale"/>
        <w:numPr>
          <w:ilvl w:val="1"/>
          <w:numId w:val="5"/>
        </w:numPr>
      </w:pPr>
      <w:r>
        <w:t>Tilanteessa C (ylläpidettävän asiakirjan versiointi) asiakirjan korvauksen syy ei ole käytössä.</w:t>
      </w:r>
    </w:p>
    <w:p w14:paraId="7A479632" w14:textId="02983615" w:rsidR="00CE128F" w:rsidRDefault="00CE128F" w:rsidP="00D54165">
      <w:pPr>
        <w:pStyle w:val="Luettelokappale"/>
        <w:numPr>
          <w:ilvl w:val="1"/>
          <w:numId w:val="5"/>
        </w:numPr>
      </w:pPr>
      <w:r>
        <w:t>Ylläpidettävän asiakirjan mitätöinti tapahtuu tilannetta A (kertomusteksti) vastaavalla tavalla: käytössä on tällöin korvauksen syyt 2 ja 4.</w:t>
      </w:r>
    </w:p>
    <w:p w14:paraId="2759EC7C" w14:textId="39F5BEAA" w:rsidR="00CE128F" w:rsidRDefault="00CE128F" w:rsidP="00CE128F">
      <w:pPr>
        <w:pStyle w:val="Numeroituluettelo"/>
      </w:pPr>
      <w:r>
        <w:t>Järjestelmä tallentaa tiedon siitä, että merkintä on arkistoitu. [V3]</w:t>
      </w:r>
    </w:p>
    <w:p w14:paraId="0D81744C" w14:textId="393D8BEF" w:rsidR="00CE128F" w:rsidRPr="00CE128F" w:rsidRDefault="00CE128F" w:rsidP="00CE128F">
      <w:pPr>
        <w:pStyle w:val="Numeroituluettelo"/>
      </w:pPr>
      <w:r>
        <w:t>Käyttötapaus päättyy.</w:t>
      </w:r>
    </w:p>
    <w:p w14:paraId="018C0036" w14:textId="362A5C51" w:rsidR="009F703C" w:rsidRDefault="009F703C" w:rsidP="009F703C">
      <w:pPr>
        <w:pStyle w:val="Otsikko2"/>
      </w:pPr>
      <w:r w:rsidRPr="009F703C">
        <w:t>Virhetilanteet</w:t>
      </w:r>
    </w:p>
    <w:p w14:paraId="1171AAC3" w14:textId="77777777" w:rsidR="00CE128F" w:rsidRDefault="00CE128F" w:rsidP="00CE128F">
      <w:pPr>
        <w:pStyle w:val="Leipteksti"/>
        <w:spacing w:after="0"/>
      </w:pPr>
      <w:r>
        <w:t>V1 Asiakirjan muodostaminen ei onnistu. Järjestelmä tallentaa tiedon virhetilanteesta jatkokäsittelyä varten. Käyttötapaus päättyy.</w:t>
      </w:r>
    </w:p>
    <w:p w14:paraId="50B0AB05" w14:textId="77777777" w:rsidR="00CE128F" w:rsidRDefault="00CE128F" w:rsidP="00CE128F">
      <w:pPr>
        <w:pStyle w:val="Leipteksti"/>
        <w:spacing w:after="0"/>
      </w:pPr>
      <w:r>
        <w:t>V2 Asiakirjan allekirjoittaminen ei onnistu. Järjestelmä tallentaa tiedon virhetilanteesta jatkokäsittelyä varten. Käyttötapaus päättyy.</w:t>
      </w:r>
    </w:p>
    <w:p w14:paraId="249DB0CA" w14:textId="77777777" w:rsidR="00CE128F" w:rsidRDefault="00CE128F" w:rsidP="00CE128F">
      <w:pPr>
        <w:pStyle w:val="Leipteksti"/>
        <w:spacing w:after="0"/>
      </w:pPr>
      <w:r>
        <w:t>V3 Tallennus ei onnistu. Järjestelmä tallentaa tiedon virhetilanteesta jatkokäsittelyä varten. Käyttötapaus päättyy.</w:t>
      </w:r>
    </w:p>
    <w:p w14:paraId="12245CAE" w14:textId="50940448" w:rsidR="00CE128F" w:rsidRPr="00CE128F" w:rsidRDefault="00CE128F" w:rsidP="00CE128F">
      <w:pPr>
        <w:pStyle w:val="Leipteksti"/>
        <w:spacing w:after="0"/>
      </w:pPr>
      <w:r>
        <w:t>V4 Arkistointi ei onnistu. Järjestelmä tallentaa tiedon virhetilanteesta ja toimii Arkiston palauttaman virheilmoituksen mukaisesti. Käyttötapaus päättyy.</w:t>
      </w:r>
    </w:p>
    <w:p w14:paraId="72F0C1B9" w14:textId="37B6E583" w:rsidR="009F703C" w:rsidRDefault="009F703C" w:rsidP="009F703C">
      <w:pPr>
        <w:pStyle w:val="Otsikko2"/>
      </w:pPr>
      <w:r>
        <w:t>Lisätiedot</w:t>
      </w:r>
    </w:p>
    <w:p w14:paraId="3834655B" w14:textId="77777777" w:rsidR="00CE128F" w:rsidRDefault="00CE128F" w:rsidP="00CE128F">
      <w:pPr>
        <w:pStyle w:val="Leipteksti"/>
        <w:spacing w:after="0"/>
      </w:pPr>
      <w:r>
        <w:t>LT1 Rekisterinpitäjätieto voidaan organisaatiomuutostilanteessa muuttaa Kanta-palvelun tekemällä rekisterinpitäjämuutos-eräajolla. Jos asiakirjan rekisterinpitäjätietoa on organisaatiomuutostilanteessa muutettu eräajolla, on korvaustilanteessa header-tiedoissa korvaavan asiakirjan rekisterinpitäjän oltava sama kuin korvattavan asiakirjan aktiivi rekisterinpitäjä eli muutoksessa asetettu uusi rekisterinpitäjä.</w:t>
      </w:r>
    </w:p>
    <w:p w14:paraId="3FE6100F" w14:textId="162ACFDC" w:rsidR="00CE128F" w:rsidRPr="00CE128F" w:rsidRDefault="00CE128F" w:rsidP="0081689C">
      <w:pPr>
        <w:pStyle w:val="Leipteksti"/>
      </w:pPr>
      <w:r>
        <w:lastRenderedPageBreak/>
        <w:t>LT2 Ostopalveluratkaisun siirtymäaikana palvelutapahtuma on voitu arkistoida myös ilman ostopalvelun valtuutuksen tunnistetta. Ostopalvelun järjestäjän arkistoasiakirjat-rekisterissä on oltava kuitenkin ostopalvelun valtuutus, joka oikeuttaa ostopalvelun tuottajan arkistoimaan ostopalvelun järjestäjän rekisteriin.</w:t>
      </w:r>
      <w:r w:rsidR="00076B9B">
        <w:br w:type="page"/>
      </w:r>
    </w:p>
    <w:p w14:paraId="7F3C0798" w14:textId="426739DF" w:rsidR="009F703C" w:rsidRDefault="00341AFC" w:rsidP="00341AFC">
      <w:pPr>
        <w:pStyle w:val="Otsikko1"/>
      </w:pPr>
      <w:bookmarkStart w:id="299" w:name="_Toc89418305"/>
      <w:r w:rsidRPr="00341AFC">
        <w:lastRenderedPageBreak/>
        <w:t>K</w:t>
      </w:r>
      <w:r>
        <w:t xml:space="preserve">orvaa </w:t>
      </w:r>
      <w:del w:id="300" w:author="Eklund Marjut" w:date="2021-12-03T10:01:00Z">
        <w:r w:rsidDel="00AC710C">
          <w:delText>Kelan rekisteri</w:delText>
        </w:r>
      </w:del>
      <w:ins w:id="301" w:author="Eklund Marjut" w:date="2021-12-03T10:01:00Z">
        <w:r w:rsidR="00AC710C">
          <w:t>Tahdonilmaisupalvelu</w:t>
        </w:r>
      </w:ins>
      <w:r>
        <w:t>n asiakirja</w:t>
      </w:r>
      <w:bookmarkEnd w:id="299"/>
    </w:p>
    <w:p w14:paraId="3CFC605C" w14:textId="0213EDC0" w:rsidR="009F703C" w:rsidRDefault="009F703C" w:rsidP="009F703C">
      <w:pPr>
        <w:pStyle w:val="Otsikko2"/>
      </w:pPr>
      <w:r w:rsidRPr="009F703C">
        <w:t>Käyttötapauksen yleiskuvaus ja lopputulos</w:t>
      </w:r>
    </w:p>
    <w:p w14:paraId="1C0C22E6" w14:textId="538EE971" w:rsidR="006C2388" w:rsidRDefault="006C2388" w:rsidP="006C2388">
      <w:pPr>
        <w:pStyle w:val="Leipteksti"/>
      </w:pPr>
      <w:r>
        <w:t xml:space="preserve">Käyttötapaus kuvaa </w:t>
      </w:r>
      <w:del w:id="302" w:author="Eklund Marjut" w:date="2021-12-03T09:58:00Z">
        <w:r w:rsidDel="00AC710C">
          <w:delText>Kelan rekisteriin (</w:delText>
        </w:r>
      </w:del>
      <w:r w:rsidR="008010F8">
        <w:t>Tahdonilmaisupalveluun</w:t>
      </w:r>
      <w:del w:id="303" w:author="Eklund Marjut" w:date="2021-12-03T09:58:00Z">
        <w:r w:rsidDel="00AC710C">
          <w:delText>)</w:delText>
        </w:r>
      </w:del>
      <w:r>
        <w:t xml:space="preserve"> arkistoitavien asiakirjojen korvauksen. </w:t>
      </w:r>
      <w:del w:id="304" w:author="Eklund Marjut" w:date="2021-12-03T09:58:00Z">
        <w:r w:rsidDel="00AC710C">
          <w:delText>Kelan rekisteriin</w:delText>
        </w:r>
      </w:del>
      <w:ins w:id="305" w:author="Eklund Marjut" w:date="2021-12-03T09:58:00Z">
        <w:r w:rsidR="00AC710C">
          <w:t>Tahdonilmaisupalveluun</w:t>
        </w:r>
      </w:ins>
      <w:r>
        <w:t xml:space="preserve"> arkistoidaan seuraavat </w:t>
      </w:r>
      <w:r w:rsidR="00A261D2">
        <w:t xml:space="preserve">luovutsutenhallinnan ja tahdonilmaisun </w:t>
      </w:r>
      <w:r>
        <w:t>asiakirjat:</w:t>
      </w:r>
    </w:p>
    <w:p w14:paraId="18A3A28E" w14:textId="3351C5AB" w:rsidR="006C2388" w:rsidRDefault="00C07048" w:rsidP="006C2388">
      <w:pPr>
        <w:pStyle w:val="Leipteksti"/>
        <w:spacing w:after="0"/>
      </w:pPr>
      <w:r>
        <w:t xml:space="preserve">Luovutustenhallinnan </w:t>
      </w:r>
      <w:r w:rsidR="006C2388">
        <w:t>asiakirjat</w:t>
      </w:r>
    </w:p>
    <w:p w14:paraId="589FE29F" w14:textId="705B0BC7" w:rsidR="006C2388" w:rsidRDefault="008010F8" w:rsidP="00D54165">
      <w:pPr>
        <w:pStyle w:val="Leipteksti"/>
        <w:numPr>
          <w:ilvl w:val="0"/>
          <w:numId w:val="15"/>
        </w:numPr>
        <w:spacing w:after="0"/>
        <w:rPr>
          <w:ins w:id="306" w:author="Kunnari Riitta" w:date="2021-07-07T09:41:00Z"/>
        </w:rPr>
      </w:pPr>
      <w:r>
        <w:t>Kanta-</w:t>
      </w:r>
      <w:r w:rsidR="006C2388">
        <w:t>informointi (</w:t>
      </w:r>
      <w:r w:rsidR="0019618B">
        <w:t xml:space="preserve">näkymälyhenne </w:t>
      </w:r>
      <w:r>
        <w:t>K</w:t>
      </w:r>
      <w:r w:rsidR="006C2388">
        <w:t>INFO)</w:t>
      </w:r>
      <w:ins w:id="307" w:author="Kunnari Riitta" w:date="2021-08-25T14:34:00Z">
        <w:r w:rsidR="001E1146">
          <w:t xml:space="preserve"> [LT2]</w:t>
        </w:r>
      </w:ins>
    </w:p>
    <w:p w14:paraId="4E10074F" w14:textId="5DB705D3" w:rsidR="007A29A4" w:rsidRDefault="007A29A4" w:rsidP="00D54165">
      <w:pPr>
        <w:pStyle w:val="Leipteksti"/>
        <w:numPr>
          <w:ilvl w:val="0"/>
          <w:numId w:val="15"/>
        </w:numPr>
        <w:spacing w:after="0"/>
      </w:pPr>
      <w:ins w:id="308" w:author="Kunnari Riitta" w:date="2021-07-07T09:41:00Z">
        <w:r>
          <w:t>Luovutuslupa (näkymätunnus SUO)</w:t>
        </w:r>
      </w:ins>
    </w:p>
    <w:p w14:paraId="2A5884A6" w14:textId="0A5900F0" w:rsidR="006C2388" w:rsidRDefault="008010F8" w:rsidP="00D54165">
      <w:pPr>
        <w:pStyle w:val="Leipteksti"/>
        <w:numPr>
          <w:ilvl w:val="0"/>
          <w:numId w:val="15"/>
        </w:numPr>
        <w:spacing w:after="0"/>
      </w:pPr>
      <w:r>
        <w:t xml:space="preserve">Potilastiedon </w:t>
      </w:r>
      <w:r w:rsidR="006C2388">
        <w:t>arkiston luovutuskielto ja luovutuskiellon peruutus (KIE)</w:t>
      </w:r>
    </w:p>
    <w:p w14:paraId="17B3F620" w14:textId="15DF2C52" w:rsidR="008010F8" w:rsidRDefault="008010F8" w:rsidP="00D54165">
      <w:pPr>
        <w:pStyle w:val="Leipteksti"/>
        <w:numPr>
          <w:ilvl w:val="0"/>
          <w:numId w:val="15"/>
        </w:numPr>
        <w:spacing w:after="0"/>
      </w:pPr>
      <w:r>
        <w:t>Potilastiedon arkiston tietojan laaja luovutuskielto (LKIE)</w:t>
      </w:r>
      <w:ins w:id="309" w:author="Kunnari Riitta" w:date="2021-08-25T14:40:00Z">
        <w:r w:rsidR="001E1146">
          <w:t xml:space="preserve"> [</w:t>
        </w:r>
      </w:ins>
      <w:ins w:id="310" w:author="Kunnari Riitta" w:date="2021-08-25T14:41:00Z">
        <w:r w:rsidR="001E1146">
          <w:t>LT3</w:t>
        </w:r>
      </w:ins>
      <w:ins w:id="311" w:author="Kunnari Riitta" w:date="2021-08-25T14:40:00Z">
        <w:r w:rsidR="001E1146">
          <w:t>]</w:t>
        </w:r>
      </w:ins>
    </w:p>
    <w:p w14:paraId="20E5999E" w14:textId="036D4857" w:rsidR="006C2388" w:rsidRDefault="00C07048" w:rsidP="00D54165">
      <w:pPr>
        <w:pStyle w:val="Leipteksti"/>
        <w:numPr>
          <w:ilvl w:val="0"/>
          <w:numId w:val="15"/>
        </w:numPr>
      </w:pPr>
      <w:r>
        <w:t>L</w:t>
      </w:r>
      <w:r w:rsidR="006C2388">
        <w:t>ääkemääräystietojen luovutuskielto (RKIE)</w:t>
      </w:r>
    </w:p>
    <w:p w14:paraId="2342F68D" w14:textId="77777777" w:rsidR="006C2388" w:rsidRDefault="006C2388" w:rsidP="006C2388">
      <w:pPr>
        <w:pStyle w:val="Leipteksti"/>
        <w:spacing w:after="0"/>
      </w:pPr>
      <w:r>
        <w:t>Tahdonilmaisut</w:t>
      </w:r>
    </w:p>
    <w:p w14:paraId="5AF942E2" w14:textId="127CECF4" w:rsidR="006C2388" w:rsidRDefault="00C07048" w:rsidP="00D54165">
      <w:pPr>
        <w:pStyle w:val="Leipteksti"/>
        <w:numPr>
          <w:ilvl w:val="0"/>
          <w:numId w:val="15"/>
        </w:numPr>
        <w:spacing w:after="0"/>
      </w:pPr>
      <w:r>
        <w:t>E</w:t>
      </w:r>
      <w:r w:rsidR="006C2388">
        <w:t>linluovutustahto (ELIN)</w:t>
      </w:r>
    </w:p>
    <w:p w14:paraId="2787B2C4" w14:textId="1D9159E2" w:rsidR="006C2388" w:rsidRDefault="00C07048" w:rsidP="00D54165">
      <w:pPr>
        <w:pStyle w:val="Leipteksti"/>
        <w:numPr>
          <w:ilvl w:val="0"/>
          <w:numId w:val="15"/>
        </w:numPr>
      </w:pPr>
      <w:r>
        <w:t xml:space="preserve">Hoitotahto </w:t>
      </w:r>
      <w:r w:rsidR="006C2388">
        <w:t>(TAH)</w:t>
      </w:r>
    </w:p>
    <w:p w14:paraId="1BE1DACD" w14:textId="48FDA502" w:rsidR="006C2388" w:rsidRDefault="006C2388" w:rsidP="006C2388">
      <w:pPr>
        <w:pStyle w:val="Leipteksti"/>
        <w:spacing w:after="0"/>
      </w:pPr>
      <w:del w:id="312" w:author="Eklund Marjut" w:date="2021-12-03T09:58:00Z">
        <w:r w:rsidDel="00AC710C">
          <w:delText>Kelan rekisteriin</w:delText>
        </w:r>
      </w:del>
      <w:ins w:id="313" w:author="Eklund Marjut" w:date="2021-12-03T09:58:00Z">
        <w:r w:rsidR="00AC710C">
          <w:t>Tahdonilmaisupalveluun</w:t>
        </w:r>
      </w:ins>
      <w:r>
        <w:t xml:space="preserve"> arkistoitavat asiakirjat ovat </w:t>
      </w:r>
      <w:r w:rsidR="008010F8">
        <w:t xml:space="preserve">Tahdonilmaisupalvelun </w:t>
      </w:r>
      <w:r>
        <w:t>ylläpidettäviä asiakirjoja, joita Potilastiedon arkistoon liittyneet organisaatiot voivat ylläpitää.</w:t>
      </w:r>
    </w:p>
    <w:p w14:paraId="74058D15" w14:textId="18ECCC58" w:rsidR="003F6100" w:rsidRDefault="008010F8" w:rsidP="00D507E9">
      <w:pPr>
        <w:pStyle w:val="Luettelokappale"/>
        <w:numPr>
          <w:ilvl w:val="0"/>
          <w:numId w:val="52"/>
        </w:numPr>
      </w:pPr>
      <w:r>
        <w:t xml:space="preserve">Luovutustenhallinnan </w:t>
      </w:r>
      <w:r w:rsidR="006C2388">
        <w:t xml:space="preserve">asiakirjoilla on yksi näkymä- ja potilaskohtainen, </w:t>
      </w:r>
      <w:del w:id="314" w:author="Eklund Marjut" w:date="2021-12-03T10:00:00Z">
        <w:r w:rsidR="006C2388" w:rsidDel="00AC710C">
          <w:delText>Kelan rekisterissä</w:delText>
        </w:r>
      </w:del>
      <w:ins w:id="315" w:author="Eklund Marjut" w:date="2021-12-03T10:00:00Z">
        <w:r w:rsidR="00AC710C">
          <w:t>Tahdonilmaisupalvelussa</w:t>
        </w:r>
      </w:ins>
      <w:r w:rsidR="006C2388">
        <w:t xml:space="preserve"> säilytettävä asiakirjojen versiopuu.</w:t>
      </w:r>
      <w:r w:rsidR="006C2388" w:rsidRPr="000C4805">
        <w:t xml:space="preserve">  </w:t>
      </w:r>
    </w:p>
    <w:p w14:paraId="799A08EA" w14:textId="272CA601" w:rsidR="000C4805" w:rsidRDefault="006C2388" w:rsidP="00D507E9">
      <w:pPr>
        <w:pStyle w:val="Luettelokappale"/>
        <w:numPr>
          <w:ilvl w:val="0"/>
          <w:numId w:val="52"/>
        </w:numPr>
      </w:pPr>
      <w:r w:rsidRPr="000C4805">
        <w:t>Käytettävissä on korvauksen syy</w:t>
      </w:r>
      <w:r w:rsidR="000C4805">
        <w:t>t</w:t>
      </w:r>
      <w:r w:rsidRPr="000C4805">
        <w:t xml:space="preserve"> 1</w:t>
      </w:r>
      <w:r w:rsidR="000C4805">
        <w:t xml:space="preserve"> ja </w:t>
      </w:r>
      <w:r w:rsidR="003F6100">
        <w:t xml:space="preserve">rajoitetusti </w:t>
      </w:r>
      <w:r w:rsidR="000C4805">
        <w:t>4</w:t>
      </w:r>
      <w:r w:rsidRPr="000C4805">
        <w:t>.</w:t>
      </w:r>
      <w:r w:rsidR="003F6100">
        <w:t xml:space="preserve"> </w:t>
      </w:r>
      <w:r w:rsidR="003F6100" w:rsidRPr="000C4805">
        <w:t xml:space="preserve">Kaikilla muilla </w:t>
      </w:r>
      <w:r w:rsidR="003F6100">
        <w:t>luovutusten</w:t>
      </w:r>
      <w:r w:rsidR="003F6100" w:rsidRPr="000C4805">
        <w:t xml:space="preserve">hallinnan asiakirjoilla, paitsi </w:t>
      </w:r>
      <w:ins w:id="316" w:author="Pakari Arja" w:date="2021-10-05T15:04:00Z">
        <w:r w:rsidR="000B6C92">
          <w:t xml:space="preserve">luovutusluvalla (SUO) ja </w:t>
        </w:r>
      </w:ins>
      <w:r w:rsidR="003F6100" w:rsidRPr="000C4805">
        <w:t xml:space="preserve">lääkemääräyksen kiellolla (RKIE), </w:t>
      </w:r>
      <w:r w:rsidR="003F6100">
        <w:t xml:space="preserve">asiakirjan ensimmäisen version </w:t>
      </w:r>
      <w:r w:rsidR="003F6100" w:rsidRPr="000C4805">
        <w:t>mitätöinti on mahdollinen siten, että versiot siirretään käytöstä poistettujen asiakirjojen rekisteriin.</w:t>
      </w:r>
      <w:r>
        <w:t xml:space="preserve"> </w:t>
      </w:r>
      <w:r w:rsidR="003F6100">
        <w:t>[LT1]</w:t>
      </w:r>
    </w:p>
    <w:p w14:paraId="4293BCE5" w14:textId="2B465BCF" w:rsidR="006C2388" w:rsidRDefault="00960FF9" w:rsidP="00D507E9">
      <w:pPr>
        <w:pStyle w:val="Luettelokappale"/>
        <w:numPr>
          <w:ilvl w:val="0"/>
          <w:numId w:val="52"/>
        </w:numPr>
      </w:pPr>
      <w:ins w:id="317" w:author="Pakari Arja" w:date="2021-10-05T15:05:00Z">
        <w:r>
          <w:t>Luovutusluvalla (SUO) ja l</w:t>
        </w:r>
      </w:ins>
      <w:del w:id="318" w:author="Pakari Arja" w:date="2021-10-05T15:05:00Z">
        <w:r w:rsidR="006C2388" w:rsidDel="00960FF9">
          <w:delText>L</w:delText>
        </w:r>
      </w:del>
      <w:r w:rsidR="006C2388">
        <w:t xml:space="preserve">ääkemääräyksen kiellolla </w:t>
      </w:r>
      <w:r w:rsidR="000C4805">
        <w:t xml:space="preserve">(RKIE) on </w:t>
      </w:r>
      <w:r w:rsidR="006C2388">
        <w:t>käytössä vain syykoodi 1.</w:t>
      </w:r>
    </w:p>
    <w:p w14:paraId="6B04FC4E" w14:textId="5E0E7696" w:rsidR="006C2388" w:rsidRDefault="006C2388" w:rsidP="00D507E9">
      <w:pPr>
        <w:pStyle w:val="Luettelokappale"/>
        <w:numPr>
          <w:ilvl w:val="0"/>
          <w:numId w:val="52"/>
        </w:numPr>
      </w:pPr>
      <w:r>
        <w:t xml:space="preserve">Tahdonilmaisujen asiakirjoilla on yksi näkymä- ja potilaskohtainen voimassa oleva, </w:t>
      </w:r>
      <w:del w:id="319" w:author="Eklund Marjut" w:date="2021-12-03T10:00:00Z">
        <w:r w:rsidDel="00AC710C">
          <w:delText>Kelan rekisterissä</w:delText>
        </w:r>
      </w:del>
      <w:ins w:id="320" w:author="Eklund Marjut" w:date="2021-12-03T10:00:00Z">
        <w:r w:rsidR="00AC710C">
          <w:t>Tahdonilmaisupalvelussa</w:t>
        </w:r>
      </w:ins>
      <w:r>
        <w:t xml:space="preserve"> säilytettävä asiakirjojen versiopuu. Uusin voimassa oleva asiakirja voidaan mitätöidä, jonka jälkeen on mahdollista aloittaa uusi, voimassa oleva asiakirjojen versiopuu. Käytettävissä ovat korvauksen syyt 1 ja 2.</w:t>
      </w:r>
    </w:p>
    <w:p w14:paraId="2A13EB19" w14:textId="77777777" w:rsidR="006C2388" w:rsidRDefault="006C2388" w:rsidP="006C2388">
      <w:pPr>
        <w:pStyle w:val="Luettelokappale"/>
        <w:ind w:left="2478"/>
      </w:pPr>
    </w:p>
    <w:p w14:paraId="51948E54" w14:textId="7C2E6A6C" w:rsidR="006C2388" w:rsidRPr="006C2388" w:rsidRDefault="006C2388" w:rsidP="006C2388">
      <w:pPr>
        <w:pStyle w:val="Leipteksti"/>
      </w:pPr>
      <w:r>
        <w:t xml:space="preserve">Käyttötapauksen lopputuloksena </w:t>
      </w:r>
      <w:del w:id="321" w:author="Eklund Marjut" w:date="2021-12-03T10:00:00Z">
        <w:r w:rsidDel="00AC710C">
          <w:delText>Kelan rekisterissä (</w:delText>
        </w:r>
      </w:del>
      <w:r w:rsidR="008C0653">
        <w:t>Tahdonilmaisup</w:t>
      </w:r>
      <w:r w:rsidR="000C4805">
        <w:t>alvelussa</w:t>
      </w:r>
      <w:del w:id="322" w:author="Eklund Marjut" w:date="2021-12-03T10:00:00Z">
        <w:r w:rsidDel="00AC710C">
          <w:delText>)</w:delText>
        </w:r>
      </w:del>
      <w:r>
        <w:t xml:space="preserve"> olevasta asiakirjasta on arkistoitu uusi voimassa oleva versio (lomakeasiakirja) tai mitätöivä versio (tyhjä asiakirja).</w:t>
      </w:r>
    </w:p>
    <w:p w14:paraId="390972ED" w14:textId="1143D911" w:rsidR="009F703C" w:rsidRDefault="009F703C" w:rsidP="009F703C">
      <w:pPr>
        <w:pStyle w:val="Otsikko2"/>
      </w:pPr>
      <w:r w:rsidRPr="009F703C">
        <w:lastRenderedPageBreak/>
        <w:t>Käyttäjäroolit</w:t>
      </w:r>
    </w:p>
    <w:p w14:paraId="10283610" w14:textId="12AC76A2" w:rsidR="006C2388" w:rsidRDefault="006C2388" w:rsidP="006C2388">
      <w:pPr>
        <w:pStyle w:val="Numeroituluettelo"/>
      </w:pPr>
      <w:r>
        <w:t>Kantaan liittynyt järjestelmä, potilastietojärjestelmä, jatkossa Järjestelmä</w:t>
      </w:r>
    </w:p>
    <w:p w14:paraId="71AEC06D" w14:textId="06071AD1" w:rsidR="006C2388" w:rsidRDefault="006C2388" w:rsidP="006C2388">
      <w:pPr>
        <w:pStyle w:val="Numeroituluettelo"/>
      </w:pPr>
      <w:r>
        <w:t>Potilastiedon arkisto, Kanta-viestinvälitys, jatkossa Arkisto</w:t>
      </w:r>
    </w:p>
    <w:p w14:paraId="72EB17A5" w14:textId="18DBD6AF" w:rsidR="006C2388" w:rsidRPr="006C2388" w:rsidRDefault="006C2388" w:rsidP="006C2388">
      <w:pPr>
        <w:pStyle w:val="Numeroituluettelo"/>
      </w:pPr>
      <w:r>
        <w:t>Järjestelmän käyttäjä, jatkossa Käyttäjä</w:t>
      </w:r>
    </w:p>
    <w:p w14:paraId="3A8ACF35" w14:textId="73642183" w:rsidR="009F703C" w:rsidRDefault="009F703C" w:rsidP="009F703C">
      <w:pPr>
        <w:pStyle w:val="Otsikko2"/>
      </w:pPr>
      <w:r w:rsidRPr="009F703C">
        <w:t>Esiehdot</w:t>
      </w:r>
    </w:p>
    <w:p w14:paraId="747A79BF" w14:textId="6E995641" w:rsidR="006C2388" w:rsidRDefault="006C2388" w:rsidP="006C2388">
      <w:pPr>
        <w:pStyle w:val="Numeroituluettelo"/>
      </w:pPr>
      <w:r>
        <w:t>Potilas on yksilöity Järjestelmässä virallisella henkilötunnuksella.</w:t>
      </w:r>
    </w:p>
    <w:p w14:paraId="199D884E" w14:textId="2B8BD646" w:rsidR="006C2388" w:rsidRDefault="006C2388" w:rsidP="006C2388">
      <w:pPr>
        <w:pStyle w:val="Numeroituluettelo"/>
      </w:pPr>
      <w:del w:id="323" w:author="Eklund Marjut" w:date="2021-12-03T09:58:00Z">
        <w:r w:rsidDel="00AC710C">
          <w:delText>Kelan rekisteriin</w:delText>
        </w:r>
      </w:del>
      <w:ins w:id="324" w:author="Eklund Marjut" w:date="2021-12-03T09:58:00Z">
        <w:r w:rsidR="00AC710C">
          <w:t>Tahdonilmaisupalveluun</w:t>
        </w:r>
      </w:ins>
      <w:r>
        <w:t xml:space="preserve"> tallennettavaa sisältöä vastaava näkymä on valittu Järjestelmässä.</w:t>
      </w:r>
    </w:p>
    <w:p w14:paraId="4B82CBD0" w14:textId="1946AAFB" w:rsidR="006C2388" w:rsidRDefault="006C2388" w:rsidP="006C2388">
      <w:pPr>
        <w:pStyle w:val="Numeroituluettelo"/>
      </w:pPr>
      <w:r>
        <w:t xml:space="preserve">Käyttötapaus Hae asiakirjoja </w:t>
      </w:r>
      <w:del w:id="325" w:author="Eklund Marjut" w:date="2021-12-03T09:59:00Z">
        <w:r w:rsidDel="00AC710C">
          <w:delText>Kelan rekisteristä</w:delText>
        </w:r>
      </w:del>
      <w:ins w:id="326" w:author="Eklund Marjut" w:date="2021-12-03T09:59:00Z">
        <w:r w:rsidR="00AC710C">
          <w:t>Tahdonilmaisupalvelusta</w:t>
        </w:r>
      </w:ins>
      <w:r>
        <w:t xml:space="preserve"> (palvelupyyntö PP24) on suoritettu. Haun tuloksena Järjestelmä on saanut valitun näkymän mukaisen asiakirjan voimassa olevan version.</w:t>
      </w:r>
    </w:p>
    <w:p w14:paraId="63669713" w14:textId="4AC8068F" w:rsidR="006C2388" w:rsidRPr="006C2388" w:rsidRDefault="006C2388" w:rsidP="006C2388">
      <w:pPr>
        <w:pStyle w:val="Numeroituluettelo"/>
      </w:pPr>
      <w:r>
        <w:t>Voimassa oleva sisältö on tuotu käyttöliittymään käyttäjälle käsiteltäväksi.</w:t>
      </w:r>
    </w:p>
    <w:p w14:paraId="7A3BE750" w14:textId="7F821096" w:rsidR="009F703C" w:rsidRDefault="009F703C" w:rsidP="009F703C">
      <w:pPr>
        <w:pStyle w:val="Otsikko2"/>
      </w:pPr>
      <w:r w:rsidRPr="009F703C">
        <w:t>Normaali tapahtumankulku</w:t>
      </w:r>
    </w:p>
    <w:p w14:paraId="25E8D30D" w14:textId="1A392822" w:rsidR="006C2388" w:rsidRDefault="006C2388" w:rsidP="006C2388">
      <w:pPr>
        <w:pStyle w:val="Numeroituluettelo"/>
        <w:spacing w:after="0"/>
      </w:pPr>
      <w:r>
        <w:t xml:space="preserve">Käyttäjä tekee tarvittavat muokkaukset, poistot tai lisäykset voimassa olevaan sisältöön ja tallentaa merkinnän </w:t>
      </w:r>
    </w:p>
    <w:p w14:paraId="6FF556C9" w14:textId="5BDC987F" w:rsidR="006C2388" w:rsidRDefault="006C2388" w:rsidP="00D507E9">
      <w:pPr>
        <w:pStyle w:val="Luettelokappale"/>
        <w:numPr>
          <w:ilvl w:val="0"/>
          <w:numId w:val="52"/>
        </w:numPr>
      </w:pPr>
      <w:r>
        <w:t>voimassa olevat tiedot, joihin ei kohdistu muutosta, tuodaan asiakirjan uuteen versioon muuttumattomina</w:t>
      </w:r>
    </w:p>
    <w:p w14:paraId="320F5EA6" w14:textId="28FB84EF" w:rsidR="006C2388" w:rsidRDefault="006C2388" w:rsidP="006C2388">
      <w:pPr>
        <w:pStyle w:val="Numeroituluettelo"/>
        <w:spacing w:after="0"/>
      </w:pPr>
      <w:r>
        <w:t xml:space="preserve">Järjestelmä valitsee korvaavaan asiakirjaan tulevan sisällön [LM1] </w:t>
      </w:r>
    </w:p>
    <w:p w14:paraId="12AEC313" w14:textId="21FF9ECE" w:rsidR="006C2388" w:rsidRDefault="006C2388" w:rsidP="00D507E9">
      <w:pPr>
        <w:pStyle w:val="Luettelokappale"/>
        <w:numPr>
          <w:ilvl w:val="0"/>
          <w:numId w:val="52"/>
        </w:numPr>
      </w:pPr>
      <w:r>
        <w:t xml:space="preserve">Asiakirjan päivittäminen: Järjestelmä muodostaa merkinnästä arkistoitavan CDA R2 -asiakirjan käyttötapauksen Arkistoi asiakirja </w:t>
      </w:r>
      <w:del w:id="327" w:author="Eklund Marjut" w:date="2021-12-03T09:58:00Z">
        <w:r w:rsidDel="00AC710C">
          <w:delText>Kelan rekisteriin</w:delText>
        </w:r>
      </w:del>
      <w:ins w:id="328" w:author="Eklund Marjut" w:date="2021-12-03T09:58:00Z">
        <w:r w:rsidR="00AC710C">
          <w:t>Tahdonilmaisupalveluun</w:t>
        </w:r>
      </w:ins>
      <w:r>
        <w:t xml:space="preserve"> mukaisesti [V1, LM2].</w:t>
      </w:r>
    </w:p>
    <w:p w14:paraId="557E6F4A" w14:textId="6CF3776F" w:rsidR="006C2388" w:rsidRDefault="006C2388" w:rsidP="00D507E9">
      <w:pPr>
        <w:pStyle w:val="Luettelokappale"/>
        <w:numPr>
          <w:ilvl w:val="0"/>
          <w:numId w:val="52"/>
        </w:numPr>
      </w:pPr>
      <w:r>
        <w:t xml:space="preserve">Asiakirjan mitätöiminen (poistaminen): Järjestelmä tuottaa uuden korvaavan asiakirjaversion, jonka </w:t>
      </w:r>
      <w:proofErr w:type="spellStart"/>
      <w:r>
        <w:t>body</w:t>
      </w:r>
      <w:proofErr w:type="spellEnd"/>
      <w:r>
        <w:t xml:space="preserve">-osa on ns. tyhjä. Asiakirjan </w:t>
      </w:r>
      <w:proofErr w:type="spellStart"/>
      <w:r>
        <w:t>body</w:t>
      </w:r>
      <w:proofErr w:type="spellEnd"/>
      <w:r>
        <w:t xml:space="preserve">-osassa on aina </w:t>
      </w:r>
      <w:r w:rsidR="000C05D1">
        <w:t xml:space="preserve">mm. </w:t>
      </w:r>
      <w:r>
        <w:t xml:space="preserve">potilaan tunnistetiedot, mutta varsinaista </w:t>
      </w:r>
      <w:r w:rsidR="000C05D1">
        <w:t xml:space="preserve">lomakesisältöä </w:t>
      </w:r>
      <w:r>
        <w:t>asiakirjassa ei ole.</w:t>
      </w:r>
    </w:p>
    <w:p w14:paraId="6E805D58" w14:textId="3FCBCC56" w:rsidR="006C2388" w:rsidRDefault="006C2388" w:rsidP="00D507E9">
      <w:pPr>
        <w:pStyle w:val="Luettelokappale"/>
        <w:numPr>
          <w:ilvl w:val="0"/>
          <w:numId w:val="52"/>
        </w:numPr>
      </w:pPr>
      <w:r>
        <w:t>Lisäksi</w:t>
      </w:r>
    </w:p>
    <w:p w14:paraId="4D89F5A6" w14:textId="3D158A8A" w:rsidR="006C2388" w:rsidRDefault="006C2388" w:rsidP="00C33701">
      <w:pPr>
        <w:pStyle w:val="Luettelokappale"/>
        <w:numPr>
          <w:ilvl w:val="1"/>
          <w:numId w:val="5"/>
        </w:numPr>
        <w:spacing w:before="0"/>
      </w:pPr>
      <w:r>
        <w:t>korvaava asiakirja saa uuden yksilöintitunnuksen</w:t>
      </w:r>
    </w:p>
    <w:p w14:paraId="40A1C4BC" w14:textId="467C5654" w:rsidR="006C2388" w:rsidRDefault="006C2388" w:rsidP="00D54165">
      <w:pPr>
        <w:pStyle w:val="Luettelokappale"/>
        <w:numPr>
          <w:ilvl w:val="1"/>
          <w:numId w:val="5"/>
        </w:numPr>
      </w:pPr>
      <w:r>
        <w:t>asiakirjan versionumero kasvaa yhdellä</w:t>
      </w:r>
    </w:p>
    <w:p w14:paraId="19053B90" w14:textId="7CF2FFD4" w:rsidR="006C2388" w:rsidRDefault="006C2388" w:rsidP="00D54165">
      <w:pPr>
        <w:pStyle w:val="Luettelokappale"/>
        <w:numPr>
          <w:ilvl w:val="1"/>
          <w:numId w:val="5"/>
        </w:numPr>
      </w:pPr>
      <w:r>
        <w:t>asiakirjaan tulee muuttumattomana alkuperäisen asiakirjan yksilöintitunnus (</w:t>
      </w:r>
      <w:proofErr w:type="spellStart"/>
      <w:r>
        <w:t>setId</w:t>
      </w:r>
      <w:proofErr w:type="spellEnd"/>
      <w:r>
        <w:t>)</w:t>
      </w:r>
    </w:p>
    <w:p w14:paraId="78CABFED" w14:textId="4C321C82" w:rsidR="006C2388" w:rsidRDefault="006C2388" w:rsidP="00D54165">
      <w:pPr>
        <w:pStyle w:val="Luettelokappale"/>
        <w:numPr>
          <w:ilvl w:val="1"/>
          <w:numId w:val="5"/>
        </w:numPr>
      </w:pPr>
      <w:r>
        <w:t xml:space="preserve">korjauksen kohde viittaa asiakirjan edelliseen versioon (id, </w:t>
      </w:r>
      <w:proofErr w:type="spellStart"/>
      <w:r>
        <w:t>setId</w:t>
      </w:r>
      <w:proofErr w:type="spellEnd"/>
      <w:r>
        <w:t xml:space="preserve"> ja versio) ja asiakirjojen välisen suhteen ilmaiseva tyyppi on RPLC (</w:t>
      </w:r>
      <w:proofErr w:type="spellStart"/>
      <w:r>
        <w:t>replace</w:t>
      </w:r>
      <w:proofErr w:type="spellEnd"/>
      <w:r>
        <w:t>)</w:t>
      </w:r>
    </w:p>
    <w:p w14:paraId="1531E548" w14:textId="0C59E7D1" w:rsidR="006C2388" w:rsidRDefault="006C2388" w:rsidP="006C2388">
      <w:pPr>
        <w:pStyle w:val="Numeroituluettelo"/>
      </w:pPr>
      <w:r>
        <w:lastRenderedPageBreak/>
        <w:t>Järjestelmä allekirjoittaa asiakirjan järjestelmäallekirjoitus-varmenteella [V2, LM3]</w:t>
      </w:r>
    </w:p>
    <w:p w14:paraId="3635AA23" w14:textId="2E21AD60" w:rsidR="006C2388" w:rsidRDefault="006C2388" w:rsidP="006C2388">
      <w:pPr>
        <w:pStyle w:val="Numeroituluettelo"/>
      </w:pPr>
      <w:r>
        <w:t>Järjestelmä tallentaa tiedon siitä, mihin asiakirjaan merkintä liitettiin. [V3]</w:t>
      </w:r>
    </w:p>
    <w:p w14:paraId="43CCD648" w14:textId="2A8E6FE6" w:rsidR="006C2388" w:rsidRDefault="006C2388" w:rsidP="006C2388">
      <w:pPr>
        <w:pStyle w:val="Numeroituluettelo"/>
        <w:spacing w:after="0"/>
      </w:pPr>
      <w:r>
        <w:t xml:space="preserve">Järjestelmä arkistoi asiakirjan alikäyttötapauksen Arkistoi asiakirja mukaisesti välittömästi asiakirjan muodostamisen jälkeen. [V4] </w:t>
      </w:r>
    </w:p>
    <w:p w14:paraId="244572A2" w14:textId="1D2B868E" w:rsidR="006C2388" w:rsidRDefault="006C2388" w:rsidP="00D507E9">
      <w:pPr>
        <w:pStyle w:val="Luettelokappale"/>
        <w:numPr>
          <w:ilvl w:val="0"/>
          <w:numId w:val="52"/>
        </w:numPr>
      </w:pPr>
      <w:r>
        <w:t>MR-sanoma on RCMR_IN100016 FI01</w:t>
      </w:r>
    </w:p>
    <w:p w14:paraId="174B689A" w14:textId="1D4BF08B" w:rsidR="006C2388" w:rsidRDefault="006C2388" w:rsidP="00D507E9">
      <w:pPr>
        <w:pStyle w:val="Luettelokappale"/>
        <w:numPr>
          <w:ilvl w:val="0"/>
          <w:numId w:val="52"/>
        </w:numPr>
      </w:pPr>
      <w:r>
        <w:t xml:space="preserve">Palvelupyyntö on PP23, </w:t>
      </w:r>
      <w:del w:id="329" w:author="Eklund Marjut" w:date="2021-12-03T09:58:00Z">
        <w:r w:rsidDel="00AC710C">
          <w:delText>Kelan rekisteriin</w:delText>
        </w:r>
      </w:del>
      <w:ins w:id="330" w:author="Eklund Marjut" w:date="2021-12-03T09:58:00Z">
        <w:r w:rsidR="00AC710C">
          <w:t>Tahdonilmaisupalveluun</w:t>
        </w:r>
      </w:ins>
      <w:r>
        <w:t xml:space="preserve"> tallennus [LK3]</w:t>
      </w:r>
    </w:p>
    <w:p w14:paraId="42F894D1" w14:textId="15B22EDF" w:rsidR="006C2388" w:rsidRDefault="006C2388" w:rsidP="00D507E9">
      <w:pPr>
        <w:pStyle w:val="Luettelokappale"/>
        <w:numPr>
          <w:ilvl w:val="0"/>
          <w:numId w:val="52"/>
        </w:numPr>
      </w:pPr>
      <w:r>
        <w:t xml:space="preserve">Asiakirjan korvauksen syy [LK2] </w:t>
      </w:r>
    </w:p>
    <w:p w14:paraId="5571EA98" w14:textId="1D4F9F9D" w:rsidR="006C2388" w:rsidRDefault="006C2388" w:rsidP="00D54165">
      <w:pPr>
        <w:pStyle w:val="Luettelokappale"/>
        <w:numPr>
          <w:ilvl w:val="1"/>
          <w:numId w:val="5"/>
        </w:numPr>
      </w:pPr>
      <w:r>
        <w:t>asiakirjan korjaaminen tai päivittäminen: 1, korjaus</w:t>
      </w:r>
    </w:p>
    <w:p w14:paraId="0E41ACCD" w14:textId="122DCB15" w:rsidR="006C2388" w:rsidRDefault="006C2388" w:rsidP="00D54165">
      <w:pPr>
        <w:pStyle w:val="Luettelokappale"/>
        <w:numPr>
          <w:ilvl w:val="1"/>
          <w:numId w:val="5"/>
        </w:numPr>
      </w:pPr>
      <w:r>
        <w:t xml:space="preserve">tilanteessa </w:t>
      </w:r>
      <w:ins w:id="331" w:author="Kunnari Riitta" w:date="2021-07-07T09:41:00Z">
        <w:r w:rsidR="007A29A4">
          <w:t>F</w:t>
        </w:r>
      </w:ins>
      <w:del w:id="332" w:author="Kunnari Riitta" w:date="2021-07-07T09:41:00Z">
        <w:r w:rsidDel="007A29A4">
          <w:delText>E</w:delText>
        </w:r>
      </w:del>
      <w:r>
        <w:t xml:space="preserve"> (elinluovutustahto) ja </w:t>
      </w:r>
      <w:ins w:id="333" w:author="Kunnari Riitta" w:date="2021-07-07T09:41:00Z">
        <w:r w:rsidR="007A29A4">
          <w:t>G</w:t>
        </w:r>
      </w:ins>
      <w:del w:id="334" w:author="Kunnari Riitta" w:date="2021-07-07T09:41:00Z">
        <w:r w:rsidDel="007A29A4">
          <w:delText>F</w:delText>
        </w:r>
      </w:del>
      <w:r>
        <w:t xml:space="preserve"> (hoitotahto) asiakirjan mitätöiminen: 2, mitätöinti</w:t>
      </w:r>
    </w:p>
    <w:p w14:paraId="6DDC2C32" w14:textId="52319224" w:rsidR="00F14496" w:rsidRDefault="00F14496" w:rsidP="00F14496">
      <w:pPr>
        <w:pStyle w:val="Luettelokappale"/>
        <w:numPr>
          <w:ilvl w:val="1"/>
          <w:numId w:val="5"/>
        </w:numPr>
      </w:pPr>
      <w:r>
        <w:t xml:space="preserve">tilanteessa A (Kanta-informointi), </w:t>
      </w:r>
      <w:ins w:id="335" w:author="Kunnari Riitta" w:date="2021-07-07T09:41:00Z">
        <w:r w:rsidR="007A29A4">
          <w:t>C</w:t>
        </w:r>
      </w:ins>
      <w:del w:id="336" w:author="Kunnari Riitta" w:date="2021-07-07T09:41:00Z">
        <w:r w:rsidDel="007A29A4">
          <w:delText>B</w:delText>
        </w:r>
      </w:del>
      <w:r>
        <w:t xml:space="preserve"> (Potilastiedon arkiston luovutuskielto ja luovutuskiellon peruutus) ja </w:t>
      </w:r>
      <w:ins w:id="337" w:author="Kunnari Riitta" w:date="2021-07-07T09:41:00Z">
        <w:r w:rsidR="007A29A4">
          <w:t>D</w:t>
        </w:r>
      </w:ins>
      <w:del w:id="338" w:author="Kunnari Riitta" w:date="2021-07-07T09:41:00Z">
        <w:r w:rsidDel="007A29A4">
          <w:delText>C</w:delText>
        </w:r>
      </w:del>
      <w:r>
        <w:t xml:space="preserve"> (Potilastiedon arkiston tietojen laaja luovutuskielto) asiakirjan </w:t>
      </w:r>
      <w:r w:rsidR="008C2FD8">
        <w:t xml:space="preserve">ensimmäisen version </w:t>
      </w:r>
      <w:r>
        <w:t xml:space="preserve">mitätöiminen: 4, mitätöinti siten, että vanhat versiot merkitään käytöstä poistetuiksi </w:t>
      </w:r>
      <w:r w:rsidR="008C2FD8">
        <w:t>[LT1]</w:t>
      </w:r>
    </w:p>
    <w:p w14:paraId="6FB26C6F" w14:textId="2EDACF8E" w:rsidR="006C2388" w:rsidRDefault="006C2388" w:rsidP="00D54165">
      <w:pPr>
        <w:pStyle w:val="Luettelokappale"/>
        <w:numPr>
          <w:ilvl w:val="1"/>
          <w:numId w:val="5"/>
        </w:numPr>
      </w:pPr>
      <w:r>
        <w:t>muut korvauksen syyt eivät ole sallittuja</w:t>
      </w:r>
    </w:p>
    <w:p w14:paraId="2AF6DD41" w14:textId="1DDC8456" w:rsidR="006C2388" w:rsidRDefault="006C2388" w:rsidP="006C2388">
      <w:pPr>
        <w:pStyle w:val="Numeroituluettelo"/>
      </w:pPr>
      <w:r>
        <w:t>Järjestelmä tallentaa tiedon siitä, että merkintä on arkistoitu. [V3]</w:t>
      </w:r>
    </w:p>
    <w:p w14:paraId="2B2965CB" w14:textId="51AE03B8" w:rsidR="0014074C" w:rsidRDefault="006C2388" w:rsidP="000C05D1">
      <w:pPr>
        <w:pStyle w:val="Numeroituluettelo"/>
      </w:pPr>
      <w:r>
        <w:t>Tilanteessa</w:t>
      </w:r>
      <w:r w:rsidR="000C05D1">
        <w:t xml:space="preserve"> </w:t>
      </w:r>
      <w:r>
        <w:t>(lääkemääräystietojen luovutuskielto) järjestelmästä on voitava tulostaa kansallisen mallin mukainen arkistoitava lomake.</w:t>
      </w:r>
      <w:r w:rsidR="00AF0323">
        <w:t xml:space="preserve"> [LY1]</w:t>
      </w:r>
    </w:p>
    <w:p w14:paraId="5B92D510" w14:textId="5AAAECA7" w:rsidR="006C2388" w:rsidRDefault="000C05D1" w:rsidP="000C05D1">
      <w:pPr>
        <w:pStyle w:val="Numeroituluettelo"/>
      </w:pPr>
      <w:r>
        <w:t xml:space="preserve">Tilanteessa </w:t>
      </w:r>
      <w:ins w:id="339" w:author="Kunnari Riitta" w:date="2021-07-07T09:41:00Z">
        <w:r w:rsidR="007A29A4">
          <w:t>C</w:t>
        </w:r>
      </w:ins>
      <w:del w:id="340" w:author="Kunnari Riitta" w:date="2021-07-07T09:41:00Z">
        <w:r w:rsidDel="007A29A4">
          <w:delText>B</w:delText>
        </w:r>
      </w:del>
      <w:r>
        <w:t xml:space="preserve"> (Potilastiedon arkiston luovutuskielto ja luovutuskiellon peruutus) ja </w:t>
      </w:r>
      <w:ins w:id="341" w:author="Kunnari Riitta" w:date="2021-07-07T09:42:00Z">
        <w:r w:rsidR="007A29A4">
          <w:t>D</w:t>
        </w:r>
      </w:ins>
      <w:del w:id="342" w:author="Kunnari Riitta" w:date="2021-07-07T09:42:00Z">
        <w:r w:rsidDel="007A29A4">
          <w:delText>C</w:delText>
        </w:r>
      </w:del>
      <w:r>
        <w:t xml:space="preserve"> (Potilastiedon arkiston tietojen laaja luovutuskielto) järjestelmästä on voitava hakea potilaan pyynnöstä </w:t>
      </w:r>
      <w:r w:rsidRPr="000C05D1">
        <w:t>luovutuskieltojen yhteenveto</w:t>
      </w:r>
      <w:r>
        <w:t xml:space="preserve"> käyttötapauksen Hae </w:t>
      </w:r>
      <w:del w:id="343" w:author="Eklund Marjut" w:date="2021-12-03T10:01:00Z">
        <w:r w:rsidDel="00AC710C">
          <w:delText>Kelan rekisteri</w:delText>
        </w:r>
      </w:del>
      <w:ins w:id="344" w:author="Eklund Marjut" w:date="2021-12-03T10:01:00Z">
        <w:r w:rsidR="00AC710C">
          <w:t>Tahdonilmaisupalvelu</w:t>
        </w:r>
      </w:ins>
      <w:r>
        <w:t>n asiakirjoja</w:t>
      </w:r>
      <w:r w:rsidR="0014074C">
        <w:t xml:space="preserve"> (tilanne </w:t>
      </w:r>
      <w:ins w:id="345" w:author="Kunnari Riitta" w:date="2021-07-07T09:43:00Z">
        <w:r w:rsidR="007A29A4">
          <w:t>F</w:t>
        </w:r>
      </w:ins>
      <w:del w:id="346" w:author="Kunnari Riitta" w:date="2021-07-07T09:42:00Z">
        <w:r w:rsidR="0014074C" w:rsidDel="007A29A4">
          <w:delText>F</w:delText>
        </w:r>
      </w:del>
      <w:r w:rsidR="0014074C">
        <w:t>) mukaisesti</w:t>
      </w:r>
      <w:r>
        <w:t>.</w:t>
      </w:r>
    </w:p>
    <w:p w14:paraId="3BC340A8" w14:textId="3BC26C7A" w:rsidR="006C2388" w:rsidRPr="006C2388" w:rsidRDefault="006C2388" w:rsidP="006C2388">
      <w:pPr>
        <w:pStyle w:val="Numeroituluettelo"/>
      </w:pPr>
      <w:r>
        <w:t>Käyttötapaus päättyy.</w:t>
      </w:r>
    </w:p>
    <w:p w14:paraId="6725D7B4" w14:textId="3C1E8FE3" w:rsidR="009F703C" w:rsidRDefault="009F703C" w:rsidP="009F703C">
      <w:pPr>
        <w:pStyle w:val="Otsikko2"/>
      </w:pPr>
      <w:r w:rsidRPr="009F703C">
        <w:t>Virhetilanteet</w:t>
      </w:r>
    </w:p>
    <w:p w14:paraId="6110322B" w14:textId="77777777" w:rsidR="006C2388" w:rsidRDefault="006C2388" w:rsidP="00320A54">
      <w:pPr>
        <w:pStyle w:val="Leipteksti"/>
        <w:spacing w:after="0"/>
      </w:pPr>
      <w:r>
        <w:t>V1 Asiakirjan muodostaminen ei onnistu. Järjestelmä tallentaa tiedon virhetilanteesta jatkokäsittelyä varten. Käyttötapaus päättyy.</w:t>
      </w:r>
    </w:p>
    <w:p w14:paraId="45618D23" w14:textId="77777777" w:rsidR="006C2388" w:rsidRDefault="006C2388" w:rsidP="00320A54">
      <w:pPr>
        <w:pStyle w:val="Leipteksti"/>
        <w:spacing w:after="0"/>
      </w:pPr>
      <w:r>
        <w:t>V2 Asiakirjan allekirjoittaminen ei onnistu. Järjestelmä tallentaa tiedon virhetilanteesta jatkokäsittelyä varten. Käyttötapaus päättyy.</w:t>
      </w:r>
    </w:p>
    <w:p w14:paraId="4A7058AC" w14:textId="77777777" w:rsidR="006C2388" w:rsidRDefault="006C2388" w:rsidP="00320A54">
      <w:pPr>
        <w:pStyle w:val="Leipteksti"/>
        <w:spacing w:after="0"/>
      </w:pPr>
      <w:r>
        <w:t>V3 Tallennus ei onnistu. Järjestelmä tallentaa tiedon virhetilanteesta jatkokäsittelyä varten. Käyttötapaus päättyy.</w:t>
      </w:r>
    </w:p>
    <w:p w14:paraId="7B82BBCC" w14:textId="530699F9" w:rsidR="006C2388" w:rsidRPr="006C2388" w:rsidRDefault="006C2388" w:rsidP="00320A54">
      <w:pPr>
        <w:pStyle w:val="Leipteksti"/>
        <w:spacing w:after="0"/>
      </w:pPr>
      <w:r>
        <w:t>V4 Arkistointi ei onnistu. Järjestelmä tallentaa tiedon virhetilanteesta ja toimii Arkiston palauttaman virheilmoituksen mukaisesti. Käyttötapaus päättyy.</w:t>
      </w:r>
    </w:p>
    <w:p w14:paraId="1C6592A7" w14:textId="351F5B85" w:rsidR="003F6100" w:rsidRDefault="003F6100" w:rsidP="009F703C">
      <w:pPr>
        <w:pStyle w:val="Otsikko2"/>
      </w:pPr>
      <w:r>
        <w:lastRenderedPageBreak/>
        <w:t>Lisätiedot</w:t>
      </w:r>
    </w:p>
    <w:p w14:paraId="2194A8BB" w14:textId="68090D28" w:rsidR="001E1146" w:rsidRDefault="003F6100" w:rsidP="0081689C">
      <w:pPr>
        <w:pStyle w:val="Leipteksti"/>
        <w:rPr>
          <w:ins w:id="347" w:author="Kunnari Riitta" w:date="2021-08-25T14:35:00Z"/>
        </w:rPr>
      </w:pPr>
      <w:r>
        <w:t>LT1 Luovutustenhallinnan asiakirjojen mität</w:t>
      </w:r>
      <w:r w:rsidR="000D3F82">
        <w:t>ö</w:t>
      </w:r>
      <w:r>
        <w:t xml:space="preserve">inti </w:t>
      </w:r>
      <w:r w:rsidR="00D94EA8">
        <w:t xml:space="preserve">(korvauksen syy 4) </w:t>
      </w:r>
      <w:r>
        <w:t xml:space="preserve">on sallittu vain </w:t>
      </w:r>
      <w:r w:rsidR="005371CB">
        <w:t>kun virheellinen, mitätöitävä asiakirja on versio 1</w:t>
      </w:r>
      <w:r>
        <w:t xml:space="preserve"> (mitätöivä asiakirja on versio 2). Tällä pyritään palauttamaan tilanne ettei potilaalla ole kyseisestä asiakirjasta mitään versiota. Jos korjattava virhe on asiakirjan myöhemmässä versiossa, virhe korjataan tuottamalla uusi versio</w:t>
      </w:r>
      <w:r w:rsidR="00D94EA8">
        <w:t xml:space="preserve"> (korvauksen syy 1)</w:t>
      </w:r>
      <w:r>
        <w:t xml:space="preserve">. Näin aiempien oikeiden kirjausten versiohistoriaa ei menetetä. </w:t>
      </w:r>
      <w:ins w:id="348" w:author="Pakari Arja" w:date="2021-10-05T15:02:00Z">
        <w:r w:rsidR="000B6C92">
          <w:t xml:space="preserve">Luovutuslupaa (SUO) ja </w:t>
        </w:r>
      </w:ins>
      <w:r w:rsidR="005371CB">
        <w:t xml:space="preserve">Lääkemääräyksen kielto -asiakirjaa  (RKIE) ei voi mitätöidä lainkaan. </w:t>
      </w:r>
    </w:p>
    <w:p w14:paraId="0D93DC15" w14:textId="77777777" w:rsidR="001E1146" w:rsidRPr="00043EA5" w:rsidRDefault="001E1146">
      <w:pPr>
        <w:pStyle w:val="Leipteksti"/>
        <w:spacing w:after="0"/>
        <w:rPr>
          <w:ins w:id="349" w:author="Kunnari Riitta" w:date="2021-08-25T14:37:00Z"/>
        </w:rPr>
      </w:pPr>
      <w:ins w:id="350" w:author="Kunnari Riitta" w:date="2021-08-25T14:35:00Z">
        <w:r w:rsidRPr="00043EA5">
          <w:t>LT2 Luovutus</w:t>
        </w:r>
      </w:ins>
      <w:ins w:id="351" w:author="Kunnari Riitta" w:date="2021-08-25T14:36:00Z">
        <w:r w:rsidRPr="00043EA5">
          <w:t>tenhallinnan informointi-asiakirjat</w:t>
        </w:r>
      </w:ins>
    </w:p>
    <w:p w14:paraId="3AC6D76C" w14:textId="77777777" w:rsidR="001E1146" w:rsidRDefault="001E1146" w:rsidP="00043EA5">
      <w:pPr>
        <w:pStyle w:val="Leipteksti"/>
        <w:spacing w:after="0"/>
        <w:rPr>
          <w:ins w:id="352" w:author="Kunnari Riitta" w:date="2021-08-25T14:37:00Z"/>
          <w:b/>
        </w:rPr>
      </w:pPr>
      <w:ins w:id="353" w:author="Kunnari Riitta" w:date="2021-08-25T14:35:00Z">
        <w:r w:rsidRPr="00043EA5">
          <w:t>Kanta-informointi</w:t>
        </w:r>
        <w:r>
          <w:t xml:space="preserve"> (näkymätunnus 339, näkymälyhenne KINFO)</w:t>
        </w:r>
      </w:ins>
    </w:p>
    <w:p w14:paraId="502775C4" w14:textId="0DD9CD4E" w:rsidR="001E1146" w:rsidRPr="00043EA5" w:rsidRDefault="001E1146">
      <w:pPr>
        <w:pStyle w:val="Leipteksti"/>
        <w:rPr>
          <w:ins w:id="354" w:author="Kunnari Riitta" w:date="2021-08-25T14:35:00Z"/>
          <w:b/>
        </w:rPr>
      </w:pPr>
      <w:ins w:id="355" w:author="Kunnari Riitta" w:date="2021-08-25T14:35:00Z">
        <w:r w:rsidRPr="00364E7A">
          <w:t xml:space="preserve">Tieto potilaalle annetuista Kanta-informoinneista merkitään potilastietojärjestelmään, jonka jälkeen tieto siirretään Kanta-informointiasiakirjassa </w:t>
        </w:r>
        <w:r>
          <w:t>Tahdonilmaisup</w:t>
        </w:r>
        <w:r w:rsidRPr="00364E7A">
          <w:t>alveluun</w:t>
        </w:r>
        <w:del w:id="356" w:author="Eklund Marjut" w:date="2021-12-03T09:58:00Z">
          <w:r w:rsidRPr="00364E7A" w:rsidDel="00AC710C">
            <w:delText xml:space="preserve"> (Kelan rekisteriin)</w:delText>
          </w:r>
        </w:del>
        <w:r w:rsidRPr="00364E7A">
          <w:t xml:space="preserve">. </w:t>
        </w:r>
        <w:r>
          <w:t xml:space="preserve">Käytettävä lomakerakenne on </w:t>
        </w:r>
        <w:r w:rsidRPr="00FD537C">
          <w:t>Kanta-palvelut/Loma</w:t>
        </w:r>
        <w:r>
          <w:t>ke - Kanta-informointiasiakirja</w:t>
        </w:r>
        <w:r w:rsidRPr="00FD537C">
          <w:t xml:space="preserve"> </w:t>
        </w:r>
        <w:r>
          <w:t>(</w:t>
        </w:r>
        <w:r w:rsidRPr="00FD537C">
          <w:t>1.2.246.537.6.12.2002.339</w:t>
        </w:r>
        <w:r>
          <w:t xml:space="preserve">) </w:t>
        </w:r>
      </w:ins>
    </w:p>
    <w:p w14:paraId="14DDB699" w14:textId="77777777" w:rsidR="001E1146" w:rsidRDefault="001E1146" w:rsidP="001E1146">
      <w:pPr>
        <w:pStyle w:val="Leipteksti"/>
        <w:rPr>
          <w:ins w:id="357" w:author="Kunnari Riitta" w:date="2021-08-25T14:35:00Z"/>
        </w:rPr>
      </w:pPr>
      <w:ins w:id="358" w:author="Kunnari Riitta" w:date="2021-08-25T14:35:00Z">
        <w:r w:rsidRPr="00C06DC8">
          <w:t xml:space="preserve">Kanta-informointiasiakirja sisältää tiedon potilaan saaman informoinnin versiosta. </w:t>
        </w:r>
        <w:r>
          <w:t xml:space="preserve">Version tunniste annetaan luokituksen Kanta-palvelut – Kanta-informoinnin version tunnisteet (1.2.246.537.6.1402) mukaisesti. </w:t>
        </w:r>
        <w:r w:rsidRPr="00C06DC8">
          <w:t>Versiotiedon perusteella on selvitettävissä kansalaisen saaman Kanta-informoinnin sisältö kanta.fi-sivustolta.</w:t>
        </w:r>
      </w:ins>
    </w:p>
    <w:p w14:paraId="18B2CF9F" w14:textId="77777777" w:rsidR="001E1146" w:rsidRDefault="001E1146" w:rsidP="001E1146">
      <w:pPr>
        <w:pStyle w:val="Leipteksti"/>
        <w:spacing w:after="0"/>
        <w:rPr>
          <w:ins w:id="359" w:author="Kunnari Riitta" w:date="2021-08-25T14:35:00Z"/>
        </w:rPr>
      </w:pPr>
      <w:ins w:id="360" w:author="Kunnari Riitta" w:date="2021-08-25T14:35:00Z">
        <w:r w:rsidRPr="00043EA5">
          <w:t>Informointi</w:t>
        </w:r>
        <w:r>
          <w:t xml:space="preserve"> (näkymätunnus 332, näkymälyhenne INFO)</w:t>
        </w:r>
      </w:ins>
    </w:p>
    <w:p w14:paraId="27F3EE60" w14:textId="77777777" w:rsidR="001E1146" w:rsidRDefault="001E1146" w:rsidP="001E1146">
      <w:pPr>
        <w:pStyle w:val="Leipteksti"/>
        <w:rPr>
          <w:ins w:id="361" w:author="Kunnari Riitta" w:date="2021-08-25T14:41:00Z"/>
        </w:rPr>
      </w:pPr>
      <w:ins w:id="362" w:author="Kunnari Riitta" w:date="2021-08-25T14:35:00Z">
        <w:r>
          <w:t xml:space="preserve">Lomakkeen </w:t>
        </w:r>
        <w:r w:rsidRPr="00FD537C">
          <w:t xml:space="preserve">eArkisto/Lomake - Potilaan informointiasiakirja </w:t>
        </w:r>
        <w:r>
          <w:t>(</w:t>
        </w:r>
        <w:r w:rsidRPr="00FD537C">
          <w:t>1.2.246.537.6.12.2002.332</w:t>
        </w:r>
        <w:r>
          <w:t>) käyttö päättyy Kanta-palveluissa, mutta toistaiseksi sitä voi käyttää rinnakkain Kanta-informointi –asiakirjan kanssa.</w:t>
        </w:r>
      </w:ins>
    </w:p>
    <w:p w14:paraId="0FF55A71" w14:textId="45D97F29" w:rsidR="001E1146" w:rsidRDefault="001E1146">
      <w:pPr>
        <w:pStyle w:val="Leipteksti"/>
        <w:rPr>
          <w:ins w:id="363" w:author="Kunnari Riitta" w:date="2021-08-25T14:41:00Z"/>
        </w:rPr>
      </w:pPr>
      <w:ins w:id="364" w:author="Kunnari Riitta" w:date="2021-08-25T14:41:00Z">
        <w:r>
          <w:t>LT3 Potilastiedon arkiston tietojen laaja luovutuskielto (LKIE)</w:t>
        </w:r>
      </w:ins>
      <w:ins w:id="365" w:author="Kunnari Riitta" w:date="2021-08-25T14:43:00Z">
        <w:r>
          <w:t>:</w:t>
        </w:r>
      </w:ins>
      <w:ins w:id="366" w:author="Kunnari Riitta" w:date="2021-08-25T14:41:00Z">
        <w:r>
          <w:t xml:space="preserve"> </w:t>
        </w:r>
      </w:ins>
      <w:ins w:id="367" w:author="Kunnari Riitta" w:date="2021-08-25T14:42:00Z">
        <w:r>
          <w:t>arkistointi ja korvaus on mahdollista myöhemmin ilmoit</w:t>
        </w:r>
      </w:ins>
      <w:ins w:id="368" w:author="Kunnari Riitta" w:date="2021-08-25T14:44:00Z">
        <w:r w:rsidR="00B91984">
          <w:t>et</w:t>
        </w:r>
      </w:ins>
      <w:ins w:id="369" w:author="Kunnari Riitta" w:date="2021-08-25T14:42:00Z">
        <w:r>
          <w:t>tavan ajankohdan jälkeen</w:t>
        </w:r>
      </w:ins>
      <w:ins w:id="370" w:author="Kunnari Riitta" w:date="2021-08-25T14:44:00Z">
        <w:r w:rsidR="00B91984">
          <w:t>.</w:t>
        </w:r>
      </w:ins>
    </w:p>
    <w:p w14:paraId="20CFD084" w14:textId="763D47AF" w:rsidR="00320A54" w:rsidRPr="00320A54" w:rsidRDefault="00076B9B" w:rsidP="001E1146">
      <w:pPr>
        <w:pStyle w:val="Leipteksti"/>
      </w:pPr>
      <w:r>
        <w:br w:type="page"/>
      </w:r>
    </w:p>
    <w:p w14:paraId="43F86856" w14:textId="52CF1859" w:rsidR="009F703C" w:rsidRDefault="00320A54" w:rsidP="00320A54">
      <w:pPr>
        <w:pStyle w:val="Otsikko1"/>
        <w:spacing w:before="220"/>
      </w:pPr>
      <w:bookmarkStart w:id="371" w:name="_Toc256000067"/>
      <w:bookmarkStart w:id="372" w:name="_Toc37062051"/>
      <w:bookmarkStart w:id="373" w:name="_Toc89418306"/>
      <w:r>
        <w:lastRenderedPageBreak/>
        <w:t>Korvaa arkistoasiakirja</w:t>
      </w:r>
      <w:bookmarkEnd w:id="371"/>
      <w:bookmarkEnd w:id="372"/>
      <w:bookmarkEnd w:id="373"/>
    </w:p>
    <w:p w14:paraId="2BC77F2A" w14:textId="7E067429" w:rsidR="009F703C" w:rsidRDefault="009F703C" w:rsidP="009F703C">
      <w:pPr>
        <w:pStyle w:val="Otsikko2"/>
      </w:pPr>
      <w:r w:rsidRPr="009F703C">
        <w:t>Käyttötapauksen yleiskuvaus ja lopputulos</w:t>
      </w:r>
    </w:p>
    <w:p w14:paraId="53D9652E" w14:textId="77777777" w:rsidR="00932E0D" w:rsidRDefault="00932E0D" w:rsidP="00932E0D">
      <w:pPr>
        <w:pStyle w:val="Leipteksti"/>
      </w:pPr>
      <w:r>
        <w:t>Käyttötapaus kuvaa arkistoasiakirja-tyyppisen asiakirjan korvaavan version arkistoinnin tekniset periaatteet.</w:t>
      </w:r>
    </w:p>
    <w:p w14:paraId="560B69A1" w14:textId="77777777" w:rsidR="00932E0D" w:rsidRDefault="00932E0D" w:rsidP="00932E0D">
      <w:pPr>
        <w:pStyle w:val="Leipteksti"/>
      </w:pPr>
      <w:r>
        <w:t xml:space="preserve">Arkistoasiakirjoja ovat ostopalvelun valtuutus ja luovutusilmoitus: </w:t>
      </w:r>
    </w:p>
    <w:p w14:paraId="0EE0301D" w14:textId="1BD17DFE" w:rsidR="00932E0D" w:rsidRDefault="00932E0D" w:rsidP="00C33701">
      <w:pPr>
        <w:pStyle w:val="Merkittyluettelo"/>
        <w:spacing w:after="0"/>
      </w:pPr>
      <w:r>
        <w:t>Ostopalvelun valtuutus (</w:t>
      </w:r>
      <w:r w:rsidR="0019618B">
        <w:t xml:space="preserve">näkymälyhenne </w:t>
      </w:r>
      <w:r>
        <w:t xml:space="preserve">OSVA) korvataan tämän käyttötapauksen mukaisesti. </w:t>
      </w:r>
    </w:p>
    <w:p w14:paraId="49A28E38" w14:textId="14D5AC2D" w:rsidR="00932E0D" w:rsidRDefault="00932E0D" w:rsidP="00C33701">
      <w:pPr>
        <w:pStyle w:val="Leipteksti"/>
        <w:numPr>
          <w:ilvl w:val="0"/>
          <w:numId w:val="16"/>
        </w:numPr>
        <w:spacing w:after="0"/>
      </w:pPr>
      <w:r>
        <w:t>Ostopalvelun järjestäjä tuottaa ostopalvelun valtuutuksen korvaavan version ja arkistoi sen omaan arkistoasiakirjat-rekisteriinsä [LM9]. Ostopalvelun valtuutus voi olla potilaskohtainen tai väestötasoinen: väestötasoisessa ostopalvelun valtuutuksessa ei yksilöidä potilasta.</w:t>
      </w:r>
    </w:p>
    <w:p w14:paraId="7C36D155" w14:textId="7802B547" w:rsidR="00932E0D" w:rsidRDefault="00932E0D" w:rsidP="00D54165">
      <w:pPr>
        <w:pStyle w:val="Leipteksti"/>
        <w:numPr>
          <w:ilvl w:val="0"/>
          <w:numId w:val="16"/>
        </w:numPr>
      </w:pPr>
      <w:r>
        <w:t xml:space="preserve">Ostopalvelun tuottaja voi päivittää ostopalvelun valtuutukselle tuottaja-tiedon tietyin rajoituksin ja arkistoida sen ostopalvelun järjestäjän arkistoasiakirjat-rekisteriin.  </w:t>
      </w:r>
    </w:p>
    <w:p w14:paraId="5E09A5A9" w14:textId="4EDB2C13" w:rsidR="00932E0D" w:rsidRDefault="00932E0D" w:rsidP="00932E0D">
      <w:pPr>
        <w:pStyle w:val="Merkittyluettelo"/>
      </w:pPr>
      <w:r>
        <w:t>Luovutusilmoituksesta (</w:t>
      </w:r>
      <w:r w:rsidR="0019618B">
        <w:t xml:space="preserve">näkymälyhenne </w:t>
      </w:r>
      <w:r>
        <w:t>LILM) ei voi arkistoida korvaavaa versiota. Luovutusilmoitus mitätöidään tarvittaessa arkistonhoitajan käyttöliittymästä.</w:t>
      </w:r>
    </w:p>
    <w:p w14:paraId="58A33D55" w14:textId="332520EF" w:rsidR="00932E0D" w:rsidRPr="00932E0D" w:rsidRDefault="00932E0D" w:rsidP="00932E0D">
      <w:pPr>
        <w:pStyle w:val="Leipteksti"/>
      </w:pPr>
      <w:r>
        <w:t>Käyttötapauksen lopputuloksena arkistoasiakirjasta on arkistoitu Potilastiedon arkistoon uusi voimassa oleva versio (lomakeasiakirja) tai mitätöivä versio (tyhjä asiakirja) ja potilastietojärjestelmässä on tieto arkistoinnista.</w:t>
      </w:r>
    </w:p>
    <w:p w14:paraId="1F663285" w14:textId="4AF0CAC9" w:rsidR="009F703C" w:rsidRDefault="009F703C" w:rsidP="009F703C">
      <w:pPr>
        <w:pStyle w:val="Otsikko2"/>
      </w:pPr>
      <w:r w:rsidRPr="009F703C">
        <w:t>Käyttäjäroolit</w:t>
      </w:r>
    </w:p>
    <w:p w14:paraId="1BA9A4AC" w14:textId="4CB6447F" w:rsidR="00291159" w:rsidRDefault="00291159" w:rsidP="00291159">
      <w:pPr>
        <w:pStyle w:val="Numeroituluettelo"/>
      </w:pPr>
      <w:r>
        <w:t>Kantaan liittynyt järjestelmä, potilastietojärjestelmä, jatkossa Järjestelmä</w:t>
      </w:r>
    </w:p>
    <w:p w14:paraId="12A05A30" w14:textId="299001AB" w:rsidR="00291159" w:rsidRPr="00291159" w:rsidRDefault="00291159" w:rsidP="00291159">
      <w:pPr>
        <w:pStyle w:val="Numeroituluettelo"/>
      </w:pPr>
      <w:r>
        <w:t>Potilastiedon arkisto, Kanta-viestinvälitys, jatkossa Arkisto</w:t>
      </w:r>
    </w:p>
    <w:p w14:paraId="2EACDE00" w14:textId="2DA42E4A" w:rsidR="009F703C" w:rsidRDefault="009F703C" w:rsidP="009F703C">
      <w:pPr>
        <w:pStyle w:val="Otsikko2"/>
      </w:pPr>
      <w:r w:rsidRPr="009F703C">
        <w:t>Esiehdot</w:t>
      </w:r>
    </w:p>
    <w:p w14:paraId="21875A93" w14:textId="55D3D9AC" w:rsidR="00291159" w:rsidRDefault="00291159" w:rsidP="00291159">
      <w:pPr>
        <w:pStyle w:val="Numeroituluettelo"/>
        <w:spacing w:after="0"/>
      </w:pPr>
      <w:r>
        <w:t xml:space="preserve">Potilas on yksilöity Järjestelmässä virallisella henkilötunnuksella  </w:t>
      </w:r>
    </w:p>
    <w:p w14:paraId="60AA73B2" w14:textId="1DE4DE2F" w:rsidR="00291159" w:rsidRDefault="00291159" w:rsidP="00D507E9">
      <w:pPr>
        <w:pStyle w:val="Luettelokappale"/>
        <w:numPr>
          <w:ilvl w:val="0"/>
          <w:numId w:val="52"/>
        </w:numPr>
      </w:pPr>
      <w:r>
        <w:t>potilasta ei yksilöidä, kun kyseessä on väestötasoisen ostopalvelun valtuutuksen korvaaminen</w:t>
      </w:r>
    </w:p>
    <w:p w14:paraId="0E908D06" w14:textId="22D2F151" w:rsidR="00291159" w:rsidRPr="00291159" w:rsidRDefault="00291159" w:rsidP="00291159">
      <w:pPr>
        <w:pStyle w:val="Numeroituluettelo"/>
      </w:pPr>
      <w:r>
        <w:t>Arkistoasiakirjan tallennettavaa sisältöä vastaava näkymä on valittu Järjestelmässä.</w:t>
      </w:r>
    </w:p>
    <w:p w14:paraId="38CD7CFE" w14:textId="74D66607" w:rsidR="009F703C" w:rsidRDefault="009F703C" w:rsidP="009F703C">
      <w:pPr>
        <w:pStyle w:val="Otsikko2"/>
      </w:pPr>
      <w:r w:rsidRPr="009F703C">
        <w:lastRenderedPageBreak/>
        <w:t>Normaali tapahtumankulku</w:t>
      </w:r>
    </w:p>
    <w:p w14:paraId="1574623D" w14:textId="36226D8F" w:rsidR="00291159" w:rsidRDefault="00291159" w:rsidP="00291159">
      <w:pPr>
        <w:pStyle w:val="Numeroituluettelo"/>
      </w:pPr>
      <w:r>
        <w:t>Järjestelmässä tallennetaan merkintä arkistoasiakirjan arkistoitavasta sisällöstä.</w:t>
      </w:r>
    </w:p>
    <w:p w14:paraId="2CE9892A" w14:textId="1E34650F" w:rsidR="00291159" w:rsidRDefault="00291159" w:rsidP="00291159">
      <w:pPr>
        <w:pStyle w:val="Numeroituluettelo"/>
        <w:spacing w:after="0"/>
      </w:pPr>
      <w:r>
        <w:t xml:space="preserve">Järjestelmä valitsee korvaavaan asiakirjaan tulevan sisällön [LM2] </w:t>
      </w:r>
    </w:p>
    <w:p w14:paraId="163FE348" w14:textId="55F8A85E" w:rsidR="00291159" w:rsidRDefault="00291159" w:rsidP="00D507E9">
      <w:pPr>
        <w:pStyle w:val="Luettelokappale"/>
        <w:numPr>
          <w:ilvl w:val="0"/>
          <w:numId w:val="52"/>
        </w:numPr>
      </w:pPr>
      <w:r>
        <w:t>Asiakirjan päivittäminen: Järjestelmä muodostaa merkinnästä arkistoitavan CDA R2 -asiakirjan käyttötapauksessa Arkistoi arkistoasiakirja kuvattujen periaatteiden mukaisesti. Poikkeuksena ostopalvelun tuottaja voi arkistoida ostopalvelun järjestäjän rekisteriin [V1].</w:t>
      </w:r>
    </w:p>
    <w:p w14:paraId="2BFEFE86" w14:textId="4936B496" w:rsidR="00291159" w:rsidRDefault="00291159" w:rsidP="00D507E9">
      <w:pPr>
        <w:pStyle w:val="Luettelokappale"/>
        <w:numPr>
          <w:ilvl w:val="0"/>
          <w:numId w:val="52"/>
        </w:numPr>
      </w:pPr>
      <w:r>
        <w:t xml:space="preserve">Asiakirjan mitätöiminen (poistaminen): Järjestelmä tuottaa uuden korvaavan asiakirjaversion, jonka </w:t>
      </w:r>
      <w:proofErr w:type="spellStart"/>
      <w:r>
        <w:t>body</w:t>
      </w:r>
      <w:proofErr w:type="spellEnd"/>
      <w:r>
        <w:t xml:space="preserve">-osa on ns. tyhjä. Asiakirjan </w:t>
      </w:r>
      <w:proofErr w:type="spellStart"/>
      <w:r>
        <w:t>body</w:t>
      </w:r>
      <w:proofErr w:type="spellEnd"/>
      <w:r>
        <w:t xml:space="preserve">-osassa on aina </w:t>
      </w:r>
      <w:r w:rsidR="000C05D1">
        <w:t xml:space="preserve">mm. </w:t>
      </w:r>
      <w:r>
        <w:t xml:space="preserve">potilaan tunnistetiedot, mutta varsinaista </w:t>
      </w:r>
      <w:r w:rsidR="000C05D1">
        <w:t xml:space="preserve">lomakesisältöä </w:t>
      </w:r>
      <w:r>
        <w:t>asiakirjassa ei ole.</w:t>
      </w:r>
    </w:p>
    <w:p w14:paraId="70772B73" w14:textId="43AB2AB1" w:rsidR="00291159" w:rsidRDefault="00291159" w:rsidP="00D507E9">
      <w:pPr>
        <w:pStyle w:val="Luettelokappale"/>
        <w:numPr>
          <w:ilvl w:val="0"/>
          <w:numId w:val="52"/>
        </w:numPr>
      </w:pPr>
      <w:r>
        <w:t xml:space="preserve">Lisäksi: </w:t>
      </w:r>
    </w:p>
    <w:p w14:paraId="26CAD3A3" w14:textId="1D2527A7" w:rsidR="00291159" w:rsidRDefault="00291159" w:rsidP="00C33701">
      <w:pPr>
        <w:pStyle w:val="Luettelokappale"/>
        <w:numPr>
          <w:ilvl w:val="1"/>
          <w:numId w:val="5"/>
        </w:numPr>
        <w:spacing w:before="0"/>
      </w:pPr>
      <w:r>
        <w:t>korvaava asiakirja saa uuden yksilöintitunnuksen</w:t>
      </w:r>
    </w:p>
    <w:p w14:paraId="4E25ED9B" w14:textId="2798844D" w:rsidR="00291159" w:rsidRDefault="00291159" w:rsidP="00D54165">
      <w:pPr>
        <w:pStyle w:val="Luettelokappale"/>
        <w:numPr>
          <w:ilvl w:val="1"/>
          <w:numId w:val="5"/>
        </w:numPr>
      </w:pPr>
      <w:r>
        <w:t>asiakirjaan tulee muuttumattomana alkuperäisen asiakirjan yksilöintitunnus (</w:t>
      </w:r>
      <w:proofErr w:type="spellStart"/>
      <w:r>
        <w:t>setId</w:t>
      </w:r>
      <w:proofErr w:type="spellEnd"/>
      <w:r>
        <w:t>)</w:t>
      </w:r>
    </w:p>
    <w:p w14:paraId="20192189" w14:textId="77D58E9D" w:rsidR="00291159" w:rsidRDefault="00291159" w:rsidP="00D54165">
      <w:pPr>
        <w:pStyle w:val="Luettelokappale"/>
        <w:numPr>
          <w:ilvl w:val="1"/>
          <w:numId w:val="5"/>
        </w:numPr>
      </w:pPr>
      <w:r>
        <w:t>asiakirjan versionumero kasvaa yhdellä</w:t>
      </w:r>
    </w:p>
    <w:p w14:paraId="7F285085" w14:textId="7DA3D592" w:rsidR="00291159" w:rsidRDefault="00291159" w:rsidP="00D54165">
      <w:pPr>
        <w:pStyle w:val="Luettelokappale"/>
        <w:numPr>
          <w:ilvl w:val="1"/>
          <w:numId w:val="5"/>
        </w:numPr>
      </w:pPr>
      <w:r>
        <w:t xml:space="preserve">korjauksen kohde viittaa asiakirjan edelliseen versioon (id, </w:t>
      </w:r>
      <w:proofErr w:type="spellStart"/>
      <w:r>
        <w:t>setId</w:t>
      </w:r>
      <w:proofErr w:type="spellEnd"/>
      <w:r>
        <w:t xml:space="preserve"> ja versio) ja asiakirjojen välisen suhteen ilmaiseva tyyppi on RPLC (</w:t>
      </w:r>
      <w:proofErr w:type="spellStart"/>
      <w:r>
        <w:t>replace</w:t>
      </w:r>
      <w:proofErr w:type="spellEnd"/>
      <w:r>
        <w:t>)</w:t>
      </w:r>
    </w:p>
    <w:p w14:paraId="48A5F0A8" w14:textId="6701AC21" w:rsidR="00291159" w:rsidRDefault="00291159" w:rsidP="00291159">
      <w:pPr>
        <w:pStyle w:val="Numeroituluettelo"/>
      </w:pPr>
      <w:r>
        <w:t>Järjestelmä allekirjoittaa asiakirjan järjestelmäallekirjoitus-varmenteella [V2, LM3]</w:t>
      </w:r>
    </w:p>
    <w:p w14:paraId="210E3E11" w14:textId="1FFC379B" w:rsidR="00291159" w:rsidRDefault="00291159" w:rsidP="00291159">
      <w:pPr>
        <w:pStyle w:val="Numeroituluettelo"/>
      </w:pPr>
      <w:r>
        <w:t>Järjestelmä tallentaa tiedon siitä, mihin asiakirjaan merkintä liitettiin. [V3]</w:t>
      </w:r>
    </w:p>
    <w:p w14:paraId="3A6FCE45" w14:textId="264F17A8" w:rsidR="00291159" w:rsidRDefault="00291159" w:rsidP="00291159">
      <w:pPr>
        <w:pStyle w:val="Numeroituluettelo"/>
        <w:spacing w:after="0"/>
      </w:pPr>
      <w:r>
        <w:t xml:space="preserve">Järjestelmä arkistoi asiakirjan alikäyttötapauksen Arkistoi asiakirja mukaisesti välittömästi asiakirjan muodostamisen jälkeen. [V4] </w:t>
      </w:r>
    </w:p>
    <w:p w14:paraId="6E48FA77" w14:textId="37B528AE" w:rsidR="00291159" w:rsidRDefault="00291159" w:rsidP="00D507E9">
      <w:pPr>
        <w:pStyle w:val="Luettelokappale"/>
        <w:numPr>
          <w:ilvl w:val="0"/>
          <w:numId w:val="52"/>
        </w:numPr>
      </w:pPr>
      <w:r>
        <w:t>MR-sanoma on RCMR_IN100016 FI01</w:t>
      </w:r>
    </w:p>
    <w:p w14:paraId="00BD996D" w14:textId="79D776A7" w:rsidR="00291159" w:rsidRDefault="00291159" w:rsidP="00D507E9">
      <w:pPr>
        <w:pStyle w:val="Luettelokappale"/>
        <w:numPr>
          <w:ilvl w:val="0"/>
          <w:numId w:val="52"/>
        </w:numPr>
      </w:pPr>
      <w:r>
        <w:t>Palvelupyyntö on PP32, Arkistoasiakirjojen arkistointi</w:t>
      </w:r>
    </w:p>
    <w:p w14:paraId="04B3972F" w14:textId="28532C69" w:rsidR="00291159" w:rsidRDefault="00291159" w:rsidP="00D507E9">
      <w:pPr>
        <w:pStyle w:val="Luettelokappale"/>
        <w:numPr>
          <w:ilvl w:val="0"/>
          <w:numId w:val="52"/>
        </w:numPr>
      </w:pPr>
      <w:r>
        <w:t>Asiakirjan korvauksen syy [LK2]</w:t>
      </w:r>
    </w:p>
    <w:p w14:paraId="78BB9C78" w14:textId="5BA3E977" w:rsidR="00291159" w:rsidRDefault="00291159" w:rsidP="00D54165">
      <w:pPr>
        <w:pStyle w:val="Luettelokappale"/>
        <w:numPr>
          <w:ilvl w:val="1"/>
          <w:numId w:val="5"/>
        </w:numPr>
      </w:pPr>
      <w:r>
        <w:t>asiakirjan korjaaminen tai päivittäminen: 1, korjaus</w:t>
      </w:r>
    </w:p>
    <w:p w14:paraId="506EAE59" w14:textId="2FE0BDE1" w:rsidR="00291159" w:rsidRDefault="00291159" w:rsidP="00D54165">
      <w:pPr>
        <w:pStyle w:val="Luettelokappale"/>
        <w:numPr>
          <w:ilvl w:val="1"/>
          <w:numId w:val="5"/>
        </w:numPr>
      </w:pPr>
      <w:r>
        <w:t>asiakirjan mitätöiminen: 2, mitätöinti</w:t>
      </w:r>
    </w:p>
    <w:p w14:paraId="41236592" w14:textId="178EB006" w:rsidR="00291159" w:rsidRDefault="00291159" w:rsidP="00D54165">
      <w:pPr>
        <w:pStyle w:val="Luettelokappale"/>
        <w:numPr>
          <w:ilvl w:val="1"/>
          <w:numId w:val="5"/>
        </w:numPr>
      </w:pPr>
      <w:r>
        <w:t>muut korvauksen syyt eivät ole sallittuja</w:t>
      </w:r>
    </w:p>
    <w:p w14:paraId="05FC78B2" w14:textId="4670EC53" w:rsidR="00291159" w:rsidRDefault="00291159" w:rsidP="00291159">
      <w:pPr>
        <w:pStyle w:val="Numeroituluettelo"/>
      </w:pPr>
      <w:r>
        <w:t>Järjestelmä tallentaa tiedon siitä, että merkintä on arkistoitu. [V3]</w:t>
      </w:r>
    </w:p>
    <w:p w14:paraId="60151C51" w14:textId="031D7B64" w:rsidR="00291159" w:rsidRPr="00291159" w:rsidRDefault="00291159" w:rsidP="00291159">
      <w:pPr>
        <w:pStyle w:val="Numeroituluettelo"/>
      </w:pPr>
      <w:r>
        <w:t>Käyttötapaus päättyy.</w:t>
      </w:r>
    </w:p>
    <w:p w14:paraId="3E40F1B1" w14:textId="3C35F2D5" w:rsidR="009F703C" w:rsidRDefault="009F703C" w:rsidP="009F703C">
      <w:pPr>
        <w:pStyle w:val="Otsikko2"/>
      </w:pPr>
      <w:r w:rsidRPr="009F703C">
        <w:lastRenderedPageBreak/>
        <w:t>Virhetilanteet</w:t>
      </w:r>
    </w:p>
    <w:p w14:paraId="15173DC8" w14:textId="77777777" w:rsidR="00291159" w:rsidRDefault="00291159" w:rsidP="00291159">
      <w:pPr>
        <w:pStyle w:val="Leipteksti"/>
        <w:spacing w:after="0"/>
      </w:pPr>
      <w:r>
        <w:t>V1 Asiakirjan muodostaminen ei onnistu. Järjestelmä tallentaa tiedon virhetilanteesta jatkokäsittelyä varten. Käyttötapaus päättyy.</w:t>
      </w:r>
    </w:p>
    <w:p w14:paraId="37A9EA0A" w14:textId="77777777" w:rsidR="00291159" w:rsidRDefault="00291159" w:rsidP="00291159">
      <w:pPr>
        <w:pStyle w:val="Leipteksti"/>
        <w:spacing w:after="0"/>
      </w:pPr>
      <w:r>
        <w:t>V2 Asiakirjan allekirjoittaminen ei onnistu. Järjestelmä tallentaa tiedon virhetilanteesta jatkokäsittelyä varten. Käyttötapaus päättyy.</w:t>
      </w:r>
    </w:p>
    <w:p w14:paraId="0C8446F2" w14:textId="77777777" w:rsidR="00291159" w:rsidRDefault="00291159" w:rsidP="00291159">
      <w:pPr>
        <w:pStyle w:val="Leipteksti"/>
        <w:spacing w:after="0"/>
      </w:pPr>
      <w:r>
        <w:t>V3 Tallennus ei onnistu. Järjestelmä tallentaa tiedon virhetilanteesta jatkokäsittelyä varten. Käyttötapaus päättyy.</w:t>
      </w:r>
    </w:p>
    <w:p w14:paraId="7CB1B8F5" w14:textId="49A26610" w:rsidR="00291159" w:rsidRPr="00291159" w:rsidRDefault="00291159" w:rsidP="00291159">
      <w:pPr>
        <w:pStyle w:val="Leipteksti"/>
        <w:spacing w:after="0"/>
      </w:pPr>
      <w:r>
        <w:t>V4 Arkistointi ei onnistu. Järjestelmä tallentaa tiedon virhetilanteesta ja toimii Arkiston palauttaman virheilmoituksen mukaisesti. Käyttötapaus päättyy.</w:t>
      </w:r>
    </w:p>
    <w:p w14:paraId="6BCF33B7" w14:textId="012662FF" w:rsidR="00291159" w:rsidRPr="00291159" w:rsidRDefault="00076B9B" w:rsidP="00076B9B">
      <w:r>
        <w:br w:type="page"/>
      </w:r>
    </w:p>
    <w:p w14:paraId="4535E1AC" w14:textId="36C43E18" w:rsidR="009F703C" w:rsidRDefault="00291159" w:rsidP="00291159">
      <w:pPr>
        <w:pStyle w:val="Otsikko1"/>
        <w:spacing w:before="220"/>
      </w:pPr>
      <w:bookmarkStart w:id="374" w:name="_Toc37062058"/>
      <w:bookmarkStart w:id="375" w:name="_Toc89418307"/>
      <w:r>
        <w:lastRenderedPageBreak/>
        <w:t>Hae potilasasiakirjoja (PPB)</w:t>
      </w:r>
      <w:bookmarkEnd w:id="374"/>
      <w:bookmarkEnd w:id="375"/>
    </w:p>
    <w:p w14:paraId="3F1F4FC3" w14:textId="28811B0C" w:rsidR="009F703C" w:rsidRDefault="009F703C" w:rsidP="009F703C">
      <w:pPr>
        <w:pStyle w:val="Otsikko2"/>
      </w:pPr>
      <w:r w:rsidRPr="009F703C">
        <w:t>Käyttötapauksen yleiskuvaus ja lopputulos</w:t>
      </w:r>
    </w:p>
    <w:p w14:paraId="2554DCC0" w14:textId="52BAB69B" w:rsidR="00291159" w:rsidRDefault="00291159" w:rsidP="00291159">
      <w:pPr>
        <w:pStyle w:val="Leipteksti"/>
      </w:pPr>
      <w:r>
        <w:t xml:space="preserve">Käyttötapaus kuvaa hoito- ja/tai palvelutapahtuma-asiakirjojen tai niiden kuvailutietojen haun Potilastiedon arkistosta terveydenhuollon palvelunantajien rekistereistä kyselyparametrien mukaisesti huomioiden </w:t>
      </w:r>
      <w:r w:rsidR="008D11BE">
        <w:t xml:space="preserve">luovutustenhallinnan </w:t>
      </w:r>
      <w:r>
        <w:t xml:space="preserve">tiedot ja potilaan asettamat luovutuskiellot. </w:t>
      </w:r>
    </w:p>
    <w:p w14:paraId="3C6B2542" w14:textId="77777777" w:rsidR="00291159" w:rsidRDefault="00291159" w:rsidP="00291159">
      <w:pPr>
        <w:pStyle w:val="Leipteksti"/>
      </w:pPr>
      <w:r>
        <w:t xml:space="preserve">Palvelupyyntö PPB on yleinen potilasasiakirjojen haun palvelupyyntö, joka palauttaa tiedot mahdollisimman laajasti. Potilastiedon arkisto päättelee hakutilanteen kyselysanomassa annettujen tietojen perusteella, ja palauttaa laajimman mahdollisen yhdistelmän tietoja. Palvelupyyntö kattaa luovutushaun, hätähaun, haun ostopalvelutilanteessa, ennakkohaun sekä haun hakijan omasta rekisteristä. </w:t>
      </w:r>
    </w:p>
    <w:p w14:paraId="75812D2A" w14:textId="77777777" w:rsidR="00291159" w:rsidRDefault="00291159" w:rsidP="00291159">
      <w:pPr>
        <w:pStyle w:val="Leipteksti"/>
        <w:spacing w:after="0"/>
      </w:pPr>
      <w:r>
        <w:t>Hakeva järjestelmä ilmoittaa haettavien tietojen laajuuden:</w:t>
      </w:r>
    </w:p>
    <w:p w14:paraId="77AE9C71" w14:textId="12D69B15" w:rsidR="00291159" w:rsidRDefault="00291159" w:rsidP="00D54165">
      <w:pPr>
        <w:pStyle w:val="Leipteksti"/>
        <w:numPr>
          <w:ilvl w:val="0"/>
          <w:numId w:val="17"/>
        </w:numPr>
        <w:spacing w:after="0"/>
      </w:pPr>
      <w:r>
        <w:t>Kuvailutietojen haku. Haun tuloksena palautuu hoitoasiakirjojen ja/tai palvelutapahtuminen kuvailutietoja. Saatujen tietojen perusteella voidaan tarvittaessa valita jokin asiakirjoista ja hakea asiakirja täydellisine tietoineen tämän käyttötapauksen hakutilanteen B mukaisesti.</w:t>
      </w:r>
    </w:p>
    <w:p w14:paraId="00B48262" w14:textId="0E0B1A8A" w:rsidR="00291159" w:rsidRDefault="00291159" w:rsidP="00D54165">
      <w:pPr>
        <w:pStyle w:val="Leipteksti"/>
        <w:numPr>
          <w:ilvl w:val="0"/>
          <w:numId w:val="17"/>
        </w:numPr>
      </w:pPr>
      <w:r>
        <w:t>Asiakirjojen haku. Haun tuloksena palautuu hoitoasiakirjoja ja/tai palvelutapahtuma-asiakirjoja.</w:t>
      </w:r>
    </w:p>
    <w:p w14:paraId="27FA894C" w14:textId="77777777" w:rsidR="00291159" w:rsidRDefault="00291159" w:rsidP="00291159">
      <w:pPr>
        <w:pStyle w:val="Leipteksti"/>
        <w:spacing w:after="0"/>
      </w:pPr>
      <w:r>
        <w:t>Potilastiedon arkisto päättelee hakutilanteen:</w:t>
      </w:r>
    </w:p>
    <w:p w14:paraId="5171FC14" w14:textId="53D4F60D" w:rsidR="00291159" w:rsidRDefault="00291159" w:rsidP="00D54165">
      <w:pPr>
        <w:pStyle w:val="Leipteksti"/>
        <w:numPr>
          <w:ilvl w:val="0"/>
          <w:numId w:val="17"/>
        </w:numPr>
        <w:spacing w:after="0"/>
      </w:pPr>
      <w:r>
        <w:t xml:space="preserve">Luovutushaku: Kyselysanomassa on annettu hoitosuhteen todentava, voimassa oleva palvelutapahtuma, joka on hakevan organisaation omassa rekisterissä. Haussa palautuu kaikkien rekisterinpitäjien tiedot luovutussäännöt huomioiden sekä oman rekisterin tiedot.  </w:t>
      </w:r>
    </w:p>
    <w:p w14:paraId="1CE07DF2" w14:textId="43745282" w:rsidR="00291159" w:rsidRDefault="00291159" w:rsidP="00D54165">
      <w:pPr>
        <w:pStyle w:val="Leipteksti"/>
        <w:numPr>
          <w:ilvl w:val="0"/>
          <w:numId w:val="17"/>
        </w:numPr>
        <w:spacing w:after="0"/>
      </w:pPr>
      <w:r>
        <w:t xml:space="preserve">Haku ostopalvelutilanteessa: Kyselysanomassa on annettu hoitosuhteen todentava, voimassa oleva palvelutapahtuma, joka on ostopalvelun järjestäjän rekisterissä. Haussa palautuu järjestäjän rekisterin asiakirjat ostopalvelun valtuutuksen mukaisesti sekä kaikkien rekisterinpitäjien tiedot luovutussäännöt huomioiden.  </w:t>
      </w:r>
    </w:p>
    <w:p w14:paraId="6B4C73A5" w14:textId="1E4D6655" w:rsidR="00291159" w:rsidRDefault="00291159" w:rsidP="00D54165">
      <w:pPr>
        <w:pStyle w:val="Leipteksti"/>
        <w:numPr>
          <w:ilvl w:val="0"/>
          <w:numId w:val="17"/>
        </w:numPr>
      </w:pPr>
      <w:r>
        <w:t xml:space="preserve">Haku omasta potilasrekisteristä: Kyselysanomassa ei ole annettu hoitosuhteen todentavaa palvelutapahtumaa. Haussa palautuu hakevan organisaation oman rekisterin tiedot. </w:t>
      </w:r>
    </w:p>
    <w:p w14:paraId="6EFD6CC3" w14:textId="77777777" w:rsidR="00291159" w:rsidRDefault="00291159" w:rsidP="00291159">
      <w:pPr>
        <w:pStyle w:val="Leipteksti"/>
        <w:spacing w:after="0"/>
      </w:pPr>
      <w:r>
        <w:t>Hakutilanteen lisäksi pääteltävät tiedot:</w:t>
      </w:r>
    </w:p>
    <w:p w14:paraId="520E86A1" w14:textId="1472AA08" w:rsidR="00291159" w:rsidRDefault="004A60EA" w:rsidP="00D54165">
      <w:pPr>
        <w:pStyle w:val="Leipteksti"/>
        <w:numPr>
          <w:ilvl w:val="0"/>
          <w:numId w:val="17"/>
        </w:numPr>
        <w:spacing w:after="0"/>
      </w:pPr>
      <w:r>
        <w:t>H</w:t>
      </w:r>
      <w:r w:rsidR="00291159">
        <w:t xml:space="preserve">aku Potilastiedon arkistosta hätätilanteessa [LT1]: Kyselysanomassa on annettu kyselyn erityinen syy, ’Hätähaku’. </w:t>
      </w:r>
      <w:r w:rsidR="00291159" w:rsidRPr="00291159">
        <w:t>Tiedot palautuvat, vaikka</w:t>
      </w:r>
      <w:r w:rsidR="00C073B7">
        <w:t xml:space="preserve"> </w:t>
      </w:r>
      <w:ins w:id="376" w:author="Kunnari Riitta" w:date="2021-08-25T12:32:00Z">
        <w:r w:rsidR="00A22A48">
          <w:t xml:space="preserve">informointi ja </w:t>
        </w:r>
      </w:ins>
      <w:del w:id="377" w:author="Kunnari Riitta" w:date="2021-07-07T12:36:00Z">
        <w:r w:rsidR="00C073B7" w:rsidDel="00E96EEC">
          <w:delText>Kanta-</w:delText>
        </w:r>
        <w:r w:rsidR="00C073B7" w:rsidDel="00E96EEC">
          <w:lastRenderedPageBreak/>
          <w:delText>informointi</w:delText>
        </w:r>
      </w:del>
      <w:ins w:id="378" w:author="Kunnari Riitta" w:date="2021-07-07T12:36:00Z">
        <w:r w:rsidR="00E96EEC">
          <w:t>luovutuslupa</w:t>
        </w:r>
      </w:ins>
      <w:r w:rsidR="00291159" w:rsidRPr="00291159">
        <w:t xml:space="preserve"> puuttuisi</w:t>
      </w:r>
      <w:ins w:id="379" w:author="Kunnari Riitta" w:date="2021-08-25T12:32:00Z">
        <w:r w:rsidR="00A22A48">
          <w:t>vat</w:t>
        </w:r>
      </w:ins>
      <w:r w:rsidR="00291159" w:rsidRPr="00291159">
        <w:t>. Palautukseen laajuus määräytyy hakutilanteen (C, D tai E) mukaisesti. Haku palauttaa lisäksi Tiedonhallintapalvelussa olevat tahdonilmaisut.</w:t>
      </w:r>
    </w:p>
    <w:p w14:paraId="31E9786B" w14:textId="37A438EF" w:rsidR="00291159" w:rsidRDefault="00291159" w:rsidP="00D54165">
      <w:pPr>
        <w:pStyle w:val="Leipteksti"/>
        <w:numPr>
          <w:ilvl w:val="0"/>
          <w:numId w:val="17"/>
        </w:numPr>
      </w:pPr>
      <w:r>
        <w:t>Ennakkohaku: Kyselysanomassa ei ole annettu ammattihenkilön tunnistetta, joten kyseessä on ennakkohaku.Palautukseen laajuus määräytyy hakutilanteen (C, D tai E) mukaisesti.</w:t>
      </w:r>
    </w:p>
    <w:p w14:paraId="64BD78C3" w14:textId="77777777" w:rsidR="00291159" w:rsidRDefault="00291159" w:rsidP="00C33701">
      <w:pPr>
        <w:pStyle w:val="Leipteksti"/>
        <w:spacing w:after="0"/>
      </w:pPr>
      <w:r>
        <w:t>Haku rajautuu tässä käyttötapauksessa potilaan ja hakijan mukaan:</w:t>
      </w:r>
    </w:p>
    <w:p w14:paraId="53CEAD27" w14:textId="582022FA" w:rsidR="00291159" w:rsidRDefault="00291159" w:rsidP="00D507E9">
      <w:pPr>
        <w:pStyle w:val="Luettelokappale"/>
        <w:numPr>
          <w:ilvl w:val="0"/>
          <w:numId w:val="52"/>
        </w:numPr>
      </w:pPr>
      <w:r>
        <w:t>Haetaan yhden potilaan tiedot. Asiakirjoja voidaan hakea henkilötunnuksella tai tilapäisellä yksilöintitunnuksella</w:t>
      </w:r>
    </w:p>
    <w:p w14:paraId="3AD5829E" w14:textId="00725F8B" w:rsidR="00291159" w:rsidRDefault="00291159" w:rsidP="00D507E9">
      <w:pPr>
        <w:pStyle w:val="Luettelokappale"/>
        <w:numPr>
          <w:ilvl w:val="0"/>
          <w:numId w:val="52"/>
        </w:numPr>
      </w:pPr>
      <w:r>
        <w:t xml:space="preserve">Haku kohdistuu lähtökohtaisesti kaikkien terveydenhuollon palvelunantajien rekistereihin </w:t>
      </w:r>
    </w:p>
    <w:p w14:paraId="2C00ABE2" w14:textId="2EF3E902" w:rsidR="00291159" w:rsidRDefault="00291159" w:rsidP="00D507E9">
      <w:pPr>
        <w:pStyle w:val="Luettelokappale"/>
        <w:numPr>
          <w:ilvl w:val="0"/>
          <w:numId w:val="52"/>
        </w:numPr>
      </w:pPr>
      <w:r>
        <w:t>Potilastiedon arkisto rajaa haun kyselyn lähettäjän omaan rekisteriin, jos potilaalla on tilapäinen henkilötunnus.</w:t>
      </w:r>
    </w:p>
    <w:p w14:paraId="30CED7B1" w14:textId="2E63ED29" w:rsidR="00291159" w:rsidRDefault="00291159" w:rsidP="00D507E9">
      <w:pPr>
        <w:pStyle w:val="Luettelokappale"/>
        <w:numPr>
          <w:ilvl w:val="0"/>
          <w:numId w:val="52"/>
        </w:numPr>
      </w:pPr>
      <w:r>
        <w:t>Potilastiedon arkisto rajaa haun kyselyn lähettäjän omaan rekisteriin, jos kyselysanomassa ei välitetä hoitosuhteen todentavaa palvelutapahtumaa (tilanne E).</w:t>
      </w:r>
    </w:p>
    <w:p w14:paraId="0A356BEF" w14:textId="35E684FC" w:rsidR="00291159" w:rsidRDefault="00291159" w:rsidP="00D507E9">
      <w:pPr>
        <w:pStyle w:val="Luettelokappale"/>
        <w:numPr>
          <w:ilvl w:val="0"/>
          <w:numId w:val="52"/>
        </w:numPr>
      </w:pPr>
      <w:r>
        <w:t xml:space="preserve">Jos potilas ei ole </w:t>
      </w:r>
      <w:del w:id="380" w:author="Kunnari Riitta" w:date="2021-07-07T12:37:00Z">
        <w:r w:rsidR="00C07048" w:rsidDel="00E96EEC">
          <w:delText>vastaano</w:delText>
        </w:r>
        <w:r w:rsidR="00C073B7" w:rsidDel="00E96EEC">
          <w:delText>ttanut Kanta-informointia</w:delText>
        </w:r>
      </w:del>
      <w:ins w:id="381" w:author="Kunnari Riitta" w:date="2021-07-07T12:37:00Z">
        <w:r w:rsidR="00E96EEC">
          <w:t>antanut luovutuslupaa</w:t>
        </w:r>
      </w:ins>
      <w:r>
        <w:t xml:space="preserve"> eikä kyseessä ole hätähaku, Potilastiedon arkisto rajaa haun </w:t>
      </w:r>
      <w:r w:rsidR="009E461E">
        <w:t>seuraavasti</w:t>
      </w:r>
      <w:r>
        <w:t xml:space="preserve">: </w:t>
      </w:r>
    </w:p>
    <w:p w14:paraId="435CC18F" w14:textId="12E475DA" w:rsidR="009E461E" w:rsidDel="00AA7DE5" w:rsidRDefault="009E461E">
      <w:pPr>
        <w:pStyle w:val="Luettelokappale"/>
        <w:numPr>
          <w:ilvl w:val="1"/>
          <w:numId w:val="5"/>
        </w:numPr>
        <w:spacing w:before="120"/>
        <w:rPr>
          <w:del w:id="382" w:author="Kunnari Riitta" w:date="2021-08-25T12:34:00Z"/>
        </w:rPr>
      </w:pPr>
      <w:r>
        <w:t>tilanteessa C (luovutushaku)</w:t>
      </w:r>
      <w:r w:rsidR="00FA0431">
        <w:t xml:space="preserve"> </w:t>
      </w:r>
      <w:del w:id="383" w:author="Kunnari Riitta" w:date="2021-08-25T12:34:00Z">
        <w:r w:rsidDel="00AA7DE5">
          <w:delText xml:space="preserve">Potilastiedon arkisto rajaa haun kyselyn lähettäjän omaan rekisteriin </w:delText>
        </w:r>
      </w:del>
    </w:p>
    <w:p w14:paraId="35B5AA5D" w14:textId="77777777" w:rsidR="00AA7DE5" w:rsidRDefault="00AA7DE5">
      <w:pPr>
        <w:pStyle w:val="Luettelokappale"/>
        <w:numPr>
          <w:ilvl w:val="1"/>
          <w:numId w:val="5"/>
        </w:numPr>
        <w:spacing w:before="120"/>
        <w:rPr>
          <w:ins w:id="384" w:author="Kunnari Riitta" w:date="2021-08-25T12:34:00Z"/>
        </w:rPr>
      </w:pPr>
    </w:p>
    <w:p w14:paraId="0430B05B" w14:textId="77777777" w:rsidR="00AA7DE5" w:rsidRDefault="00AA7DE5" w:rsidP="00AA7DE5">
      <w:pPr>
        <w:pStyle w:val="Luettelokappale"/>
        <w:numPr>
          <w:ilvl w:val="2"/>
          <w:numId w:val="5"/>
        </w:numPr>
        <w:spacing w:before="120"/>
        <w:rPr>
          <w:ins w:id="385" w:author="Kunnari Riitta" w:date="2021-08-25T12:34:00Z"/>
        </w:rPr>
      </w:pPr>
      <w:ins w:id="386" w:author="Kunnari Riitta" w:date="2021-08-25T12:34:00Z">
        <w:r>
          <w:t>Jos kyselyn lähettäjä kuuluu sairaanhoitopiirin yhteisrekisteriin ja potilasta on informoitu ko. sairaanhoitopiirin yhteisestä potilastietorekisteristä, Potilastiedon arkisto rajaa haun yhteisrekisteriin, johon kyselyn lähettäjä kuuluu</w:t>
        </w:r>
      </w:ins>
    </w:p>
    <w:p w14:paraId="6685ABA3" w14:textId="5AEA41D0" w:rsidR="00AA7DE5" w:rsidRDefault="00AA7DE5" w:rsidP="00043EA5">
      <w:pPr>
        <w:pStyle w:val="Luettelokappale"/>
        <w:numPr>
          <w:ilvl w:val="1"/>
          <w:numId w:val="5"/>
        </w:numPr>
        <w:spacing w:before="120"/>
        <w:rPr>
          <w:ins w:id="387" w:author="Kunnari Riitta" w:date="2021-08-25T12:34:00Z"/>
        </w:rPr>
      </w:pPr>
      <w:ins w:id="388" w:author="Kunnari Riitta" w:date="2021-08-25T12:34:00Z">
        <w:r>
          <w:t>Muuten Potilastiedon arkisto rajaa haun kyselyn lähettäjän omaan rekisteriin</w:t>
        </w:r>
      </w:ins>
    </w:p>
    <w:p w14:paraId="587A60D1" w14:textId="2CF5A347" w:rsidR="009E461E" w:rsidRDefault="009E461E">
      <w:pPr>
        <w:pStyle w:val="Luettelokappale"/>
        <w:numPr>
          <w:ilvl w:val="1"/>
          <w:numId w:val="5"/>
        </w:numPr>
        <w:spacing w:before="120"/>
      </w:pPr>
      <w:r>
        <w:t>tilanteessa D (ostopalvelu) Potilastiedon arkisto rajaa haun palvelunjärjestäjän rekisteriin</w:t>
      </w:r>
    </w:p>
    <w:p w14:paraId="62952A24" w14:textId="3CFD5257" w:rsidR="00291159" w:rsidRDefault="00291159" w:rsidP="00D507E9">
      <w:pPr>
        <w:pStyle w:val="Luettelokappale"/>
        <w:numPr>
          <w:ilvl w:val="0"/>
          <w:numId w:val="52"/>
        </w:numPr>
      </w:pPr>
      <w:r>
        <w:t>Arkisto rajaa hakutuloksen potilaan mahdollisesti asettamien luovutuskieltojen mukaisesti.</w:t>
      </w:r>
    </w:p>
    <w:p w14:paraId="5D4CA4C0" w14:textId="77777777" w:rsidR="00291159" w:rsidRDefault="00291159" w:rsidP="00291159">
      <w:pPr>
        <w:pStyle w:val="Luettelokappale"/>
        <w:ind w:left="2478"/>
      </w:pPr>
    </w:p>
    <w:p w14:paraId="7BF75187" w14:textId="0F7E8B43" w:rsidR="00291159" w:rsidRPr="00291159" w:rsidRDefault="00291159" w:rsidP="00291159">
      <w:pPr>
        <w:pStyle w:val="Leipteksti"/>
      </w:pPr>
      <w:r>
        <w:t>Käyttötapauksen lopputuloksena hakeva potilastietojärjestelmä on vastaanottanut Potilastiedon arkiston palauttaman hakuparametrien mukaisesti rajatun haun tuloksen Kanta-arkiston haulla saatavista hoitoasiakirjoista.</w:t>
      </w:r>
    </w:p>
    <w:p w14:paraId="2F43C23C" w14:textId="688C0804" w:rsidR="009F703C" w:rsidRDefault="009F703C" w:rsidP="009F703C">
      <w:pPr>
        <w:pStyle w:val="Otsikko2"/>
      </w:pPr>
      <w:r w:rsidRPr="009F703C">
        <w:lastRenderedPageBreak/>
        <w:t>Käyttäjäroolit</w:t>
      </w:r>
    </w:p>
    <w:p w14:paraId="38917FE7" w14:textId="27BF897A" w:rsidR="00291159" w:rsidRDefault="00291159" w:rsidP="00291159">
      <w:pPr>
        <w:pStyle w:val="Numeroituluettelo"/>
      </w:pPr>
      <w:r>
        <w:t>Kantaan liittynyt järjestelmä, potilastietojärjestelmä, jatkossa Järjestelmä</w:t>
      </w:r>
    </w:p>
    <w:p w14:paraId="5F1C821A" w14:textId="52C21829" w:rsidR="00291159" w:rsidRPr="00291159" w:rsidRDefault="00291159" w:rsidP="00291159">
      <w:pPr>
        <w:pStyle w:val="Numeroituluettelo"/>
      </w:pPr>
      <w:r>
        <w:t>Potilastiedon arkisto, Kanta-viestinvälitys, jatkossa Arkisto</w:t>
      </w:r>
    </w:p>
    <w:p w14:paraId="557F3BD5" w14:textId="3ACF41E0" w:rsidR="009F703C" w:rsidRDefault="009F703C" w:rsidP="009F703C">
      <w:pPr>
        <w:pStyle w:val="Otsikko2"/>
      </w:pPr>
      <w:r w:rsidRPr="009F703C">
        <w:t>Esiehdot</w:t>
      </w:r>
    </w:p>
    <w:p w14:paraId="414A1B3E" w14:textId="71AAEF2D" w:rsidR="00291159" w:rsidRDefault="00291159" w:rsidP="00291159">
      <w:pPr>
        <w:pStyle w:val="Numeroituluettelo"/>
        <w:spacing w:after="0"/>
      </w:pPr>
      <w:r>
        <w:t>Potilas on yksilöity henkilötunnuksella tai tilapäisellä yksilöintitunnuksella</w:t>
      </w:r>
    </w:p>
    <w:p w14:paraId="5303F0D0" w14:textId="0876FEC6" w:rsidR="00291159" w:rsidRDefault="00291159" w:rsidP="00D507E9">
      <w:pPr>
        <w:pStyle w:val="Luettelokappale"/>
        <w:numPr>
          <w:ilvl w:val="0"/>
          <w:numId w:val="52"/>
        </w:numPr>
      </w:pPr>
      <w:r>
        <w:t>tilanteessa D (ostopalvelu) potilas tulee yksilöidä henkilötunnuksella; tilapäinen yksilöintitunnus ei ole sallittu</w:t>
      </w:r>
    </w:p>
    <w:p w14:paraId="593A4CDA" w14:textId="4D3FCF4D" w:rsidR="00291159" w:rsidRDefault="00291159" w:rsidP="00291159">
      <w:pPr>
        <w:pStyle w:val="Numeroituluettelo"/>
      </w:pPr>
      <w:r>
        <w:t>Potilastietojärjestelmässä on tiedossa joko käyttäjän antamana tai järjestelmän päättelemänä tarvittavat hakuparametrit</w:t>
      </w:r>
    </w:p>
    <w:p w14:paraId="2CA3399D" w14:textId="76F51F21" w:rsidR="00291159" w:rsidRDefault="00291159" w:rsidP="00291159">
      <w:pPr>
        <w:pStyle w:val="Numeroituluettelo"/>
      </w:pPr>
      <w:r>
        <w:t>Tilanteessa C hoitosuhteen todentava palvelutapahtuma on arkistoitu hakevan organisaation omaan rekisteriin</w:t>
      </w:r>
      <w:del w:id="389" w:author="Pakari Arja" w:date="2021-10-05T15:14:00Z">
        <w:r w:rsidDel="002D64B3">
          <w:delText xml:space="preserve">. </w:delText>
        </w:r>
      </w:del>
      <w:r>
        <w:t xml:space="preserve">. </w:t>
      </w:r>
    </w:p>
    <w:p w14:paraId="0CE5FD87" w14:textId="2237B9C2" w:rsidR="00291159" w:rsidRDefault="00291159" w:rsidP="00291159">
      <w:pPr>
        <w:pStyle w:val="Numeroituluettelo"/>
        <w:spacing w:after="0"/>
      </w:pPr>
      <w:r>
        <w:t>Tilanteessa D (haku ostopalvelutilanteessa) hoitosuhteen todentava palvelutapahtuma on arkistoitu ostopalvelun järjestäjän rekisteriin, ja siinä on yksilöity ostopalvelun valtuutus. [LT1]</w:t>
      </w:r>
    </w:p>
    <w:p w14:paraId="6E3BCE13" w14:textId="50AC54F8" w:rsidR="00291159" w:rsidRDefault="00291159" w:rsidP="00D507E9">
      <w:pPr>
        <w:pStyle w:val="Luettelokappale"/>
        <w:numPr>
          <w:ilvl w:val="0"/>
          <w:numId w:val="52"/>
        </w:numPr>
      </w:pPr>
      <w:r>
        <w:t xml:space="preserve">Yksilöidyssä ostopalvelun valtuutuksessa on valtuutettu se rekisteri, johon palvelutapahtuma on arkistoitu, sillä tuottajalle joka hakua on tekemässä </w:t>
      </w:r>
    </w:p>
    <w:p w14:paraId="075DAB49" w14:textId="6EF2E4F8" w:rsidR="00291159" w:rsidRDefault="00291159" w:rsidP="00291159">
      <w:pPr>
        <w:pStyle w:val="Numeroituluettelo"/>
      </w:pPr>
      <w:r>
        <w:t xml:space="preserve">Tilanteessa E (haku omasta rekisteristä) hoitosuhteen todentavaa palvelutapahtumaa ei ole välttämätön yksilöidä. </w:t>
      </w:r>
    </w:p>
    <w:p w14:paraId="3C1F1434" w14:textId="56E61511" w:rsidR="00291159" w:rsidRPr="00291159" w:rsidRDefault="00291159" w:rsidP="00291159">
      <w:pPr>
        <w:pStyle w:val="Numeroituluettelo"/>
      </w:pPr>
      <w:r>
        <w:t>Jos kyseessä on sivutetun hakutuloksen jatkohaku, järjestelmällä on tiedossa Arkiston palauttamat tiedot jatkohakua varten [LM4].</w:t>
      </w:r>
    </w:p>
    <w:p w14:paraId="0D273186" w14:textId="20E32E97" w:rsidR="009F703C" w:rsidRDefault="009F703C" w:rsidP="009F703C">
      <w:pPr>
        <w:pStyle w:val="Otsikko2"/>
      </w:pPr>
      <w:r w:rsidRPr="009F703C">
        <w:t>Normaali tapahtumankulku</w:t>
      </w:r>
    </w:p>
    <w:p w14:paraId="27580CB5" w14:textId="0E63AE41" w:rsidR="00291159" w:rsidRDefault="00291159" w:rsidP="00291159">
      <w:pPr>
        <w:pStyle w:val="Numeroituluettelo"/>
      </w:pPr>
      <w:r>
        <w:t>Järjestelmä tuottaa hakusanoman tarvitsemat tiedot dokumentin HL7 Medical Records -sanomat mukaisesti [LM4, V1]</w:t>
      </w:r>
    </w:p>
    <w:p w14:paraId="77EC5417" w14:textId="7CA5F30B" w:rsidR="00291159" w:rsidRDefault="00291159" w:rsidP="00B972D2">
      <w:pPr>
        <w:pStyle w:val="Numeroituluettelo"/>
        <w:spacing w:after="0"/>
      </w:pPr>
      <w:r>
        <w:t>Järjestelmä muodostaa hakusanoman ja tekee haun Arkistosta alikäyttötapauksen Hae tiedot mukaisesti. [V2]</w:t>
      </w:r>
    </w:p>
    <w:p w14:paraId="4062FC7A" w14:textId="651B9D22" w:rsidR="00291159" w:rsidRDefault="00291159" w:rsidP="00D507E9">
      <w:pPr>
        <w:pStyle w:val="Luettelokappale"/>
        <w:numPr>
          <w:ilvl w:val="0"/>
          <w:numId w:val="52"/>
        </w:numPr>
      </w:pPr>
      <w:r>
        <w:t>MR-sanoma on</w:t>
      </w:r>
    </w:p>
    <w:p w14:paraId="307CB38E" w14:textId="5B6AB32D" w:rsidR="00291159" w:rsidRDefault="00291159" w:rsidP="00D54165">
      <w:pPr>
        <w:pStyle w:val="Luettelokappale"/>
        <w:numPr>
          <w:ilvl w:val="1"/>
          <w:numId w:val="5"/>
        </w:numPr>
      </w:pPr>
      <w:r>
        <w:t>tilanteessa A (kuvailutiedot): RCMR_IN100029FI01</w:t>
      </w:r>
    </w:p>
    <w:p w14:paraId="3B012341" w14:textId="44C73FF0" w:rsidR="00291159" w:rsidRDefault="00291159" w:rsidP="00D54165">
      <w:pPr>
        <w:pStyle w:val="Luettelokappale"/>
        <w:numPr>
          <w:ilvl w:val="1"/>
          <w:numId w:val="5"/>
        </w:numPr>
      </w:pPr>
      <w:r>
        <w:t>tilanteessa B (asiakirjat): RCMR_IN100031FI01</w:t>
      </w:r>
    </w:p>
    <w:p w14:paraId="35B25832" w14:textId="7AA75CD1" w:rsidR="00291159" w:rsidRDefault="00291159" w:rsidP="00D507E9">
      <w:pPr>
        <w:pStyle w:val="Luettelokappale"/>
        <w:numPr>
          <w:ilvl w:val="0"/>
          <w:numId w:val="52"/>
        </w:numPr>
      </w:pPr>
      <w:r>
        <w:t>Palvelupyyntö on PPB [LK3]</w:t>
      </w:r>
    </w:p>
    <w:p w14:paraId="15EE3901" w14:textId="3C0065D3" w:rsidR="00291159" w:rsidRDefault="00291159" w:rsidP="00D507E9">
      <w:pPr>
        <w:pStyle w:val="Luettelokappale"/>
        <w:numPr>
          <w:ilvl w:val="0"/>
          <w:numId w:val="52"/>
        </w:numPr>
      </w:pPr>
      <w:r>
        <w:lastRenderedPageBreak/>
        <w:t>Palvelutapahtuma, johon tietoja haetaan, on yksilöitävä, jos halutaan hakea tietoja muiden rekisterinpitäjien rekistereistä:</w:t>
      </w:r>
    </w:p>
    <w:p w14:paraId="6F0D8FBC" w14:textId="786BEBEF" w:rsidR="00291159" w:rsidRDefault="00291159" w:rsidP="00D54165">
      <w:pPr>
        <w:pStyle w:val="Luettelokappale"/>
        <w:numPr>
          <w:ilvl w:val="1"/>
          <w:numId w:val="5"/>
        </w:numPr>
      </w:pPr>
      <w:r>
        <w:t>tilanteessa C (luovutushaku): palvelutapahtuma, johon tietoja haetaan, on kyselyn lähettäjän rekisterissä</w:t>
      </w:r>
    </w:p>
    <w:p w14:paraId="76501E39" w14:textId="0660352F" w:rsidR="00291159" w:rsidRDefault="00291159" w:rsidP="00D54165">
      <w:pPr>
        <w:pStyle w:val="Luettelokappale"/>
        <w:numPr>
          <w:ilvl w:val="1"/>
          <w:numId w:val="5"/>
        </w:numPr>
      </w:pPr>
      <w:r>
        <w:t>tilanteessa D (haku ostopalvelutilanteessa</w:t>
      </w:r>
      <w:ins w:id="390" w:author="Kunnari Riitta" w:date="2021-07-07T12:38:00Z">
        <w:r w:rsidR="00E96EEC">
          <w:t>)</w:t>
        </w:r>
      </w:ins>
      <w:r>
        <w:t xml:space="preserve">: palvelutapahtuma, johon tietoja haetaan, on ostopalvelun järjestäjän rekisterissä </w:t>
      </w:r>
    </w:p>
    <w:p w14:paraId="7AA46584" w14:textId="11B765C0" w:rsidR="00291159" w:rsidRDefault="00291159" w:rsidP="00D54165">
      <w:pPr>
        <w:pStyle w:val="Luettelokappale"/>
        <w:numPr>
          <w:ilvl w:val="1"/>
          <w:numId w:val="5"/>
        </w:numPr>
      </w:pPr>
      <w:r>
        <w:t>Palvelutapahtuma voi puuttua, mutta tällöin Arkisto rajaa haun kyselyn lähettäjän rekisteriin (tilanne E)</w:t>
      </w:r>
    </w:p>
    <w:p w14:paraId="0FD7800D" w14:textId="7B8B9EB4" w:rsidR="00291159" w:rsidRDefault="00291159" w:rsidP="00D507E9">
      <w:pPr>
        <w:pStyle w:val="Luettelokappale"/>
        <w:numPr>
          <w:ilvl w:val="0"/>
          <w:numId w:val="52"/>
        </w:numPr>
      </w:pPr>
      <w:r>
        <w:t xml:space="preserve">Kattavuus: Haetaanko viimeisimmät versiot (1) vai asiakirjan kaikki versiot (2) [LK6]. Asiakirjojen kaikkien versioiden haku on mahdollista </w:t>
      </w:r>
      <w:ins w:id="391" w:author="Pakari Arja" w:date="2021-10-05T15:34:00Z">
        <w:r w:rsidR="00724B1D">
          <w:t xml:space="preserve">hakijan omaan rekisteriin arkistoidusta </w:t>
        </w:r>
      </w:ins>
      <w:r>
        <w:t xml:space="preserve">yksittäisestä asiakirjasta. Haettava asiakirja yksilöidään kyselyparametrilla </w:t>
      </w:r>
      <w:proofErr w:type="spellStart"/>
      <w:r>
        <w:t>setId</w:t>
      </w:r>
      <w:proofErr w:type="spellEnd"/>
      <w:r>
        <w:t xml:space="preserve"> (</w:t>
      </w:r>
      <w:ins w:id="392" w:author="Pakari Arja" w:date="2021-10-05T15:39:00Z">
        <w:r w:rsidR="0072110F">
          <w:t xml:space="preserve">Alkuperäisen </w:t>
        </w:r>
      </w:ins>
      <w:ins w:id="393" w:author="Pakari Arja" w:date="2021-10-05T15:40:00Z">
        <w:r w:rsidR="0072110F">
          <w:t>a</w:t>
        </w:r>
      </w:ins>
      <w:del w:id="394" w:author="Pakari Arja" w:date="2021-10-05T15:40:00Z">
        <w:r w:rsidDel="0072110F">
          <w:delText>A</w:delText>
        </w:r>
      </w:del>
      <w:r>
        <w:t>siakirjan</w:t>
      </w:r>
      <w:del w:id="395" w:author="Pakari Arja" w:date="2021-10-05T15:39:00Z">
        <w:r w:rsidDel="0072110F">
          <w:delText xml:space="preserve"> alkuperäinen</w:delText>
        </w:r>
      </w:del>
      <w:r>
        <w:t xml:space="preserve"> yksilöintitunnus) [LM4].</w:t>
      </w:r>
    </w:p>
    <w:p w14:paraId="59583961" w14:textId="1F1B4733" w:rsidR="00291159" w:rsidRDefault="00291159" w:rsidP="00D507E9">
      <w:pPr>
        <w:pStyle w:val="Luettelokappale"/>
        <w:numPr>
          <w:ilvl w:val="0"/>
          <w:numId w:val="52"/>
        </w:numPr>
      </w:pPr>
      <w:r>
        <w:t>Lisäksi tilanteessa A (kuvailutiedot): kuvailutietojen haun kohdistus asiakirja- vai palvelutapahtuma-tasolle [LK5]</w:t>
      </w:r>
    </w:p>
    <w:p w14:paraId="289E2318" w14:textId="5C646514" w:rsidR="00291159" w:rsidRDefault="00291159" w:rsidP="00D54165">
      <w:pPr>
        <w:pStyle w:val="Luettelokappale"/>
        <w:numPr>
          <w:ilvl w:val="1"/>
          <w:numId w:val="5"/>
        </w:numPr>
      </w:pPr>
      <w:r>
        <w:t>Jos kuvailutiedot haetaan palvelutapahtumatasolla (1), tuloksena saadaan palvelutapahtuma-asiakirjojen kuvailutiedot</w:t>
      </w:r>
    </w:p>
    <w:p w14:paraId="55B515ED" w14:textId="5272C1D9" w:rsidR="00291159" w:rsidRDefault="00291159" w:rsidP="00D54165">
      <w:pPr>
        <w:pStyle w:val="Luettelokappale"/>
        <w:numPr>
          <w:ilvl w:val="1"/>
          <w:numId w:val="5"/>
        </w:numPr>
      </w:pPr>
      <w:r>
        <w:t>Jos kuvailutiedot haetaan asiakirjatasolla (2), tuloksena saadaan hoitoasiakirjojen ja palvelutapahtuma-asiakirjojen kuvailutiedot</w:t>
      </w:r>
    </w:p>
    <w:p w14:paraId="1F170682" w14:textId="184AA3B9" w:rsidR="00291159" w:rsidRDefault="00291159" w:rsidP="00D507E9">
      <w:pPr>
        <w:pStyle w:val="Luettelokappale"/>
        <w:numPr>
          <w:ilvl w:val="0"/>
          <w:numId w:val="52"/>
        </w:numPr>
      </w:pPr>
      <w:r>
        <w:t>Tilanteessa B (asiakirjat): Kyselysanomassa ei välitetä ’kuvailutietojen haun kohdistus asiakirja- vai palvelutapahtumatasolle’ –tietoa.</w:t>
      </w:r>
    </w:p>
    <w:p w14:paraId="516161CC" w14:textId="1B50F254" w:rsidR="00291159" w:rsidRDefault="00291159" w:rsidP="00D507E9">
      <w:pPr>
        <w:pStyle w:val="Luettelokappale"/>
        <w:numPr>
          <w:ilvl w:val="0"/>
          <w:numId w:val="52"/>
        </w:numPr>
      </w:pPr>
      <w:r>
        <w:t>Tilanteessa F (hätähaku) kyselysanomaan tulee tuottaa tieto kyselyn perusteena olevasta erityisestä syystä. Erityiseksi syyksi laitetaan ’Hätähaku’ [LK8]</w:t>
      </w:r>
    </w:p>
    <w:p w14:paraId="1FF1AE45" w14:textId="2AC053A5" w:rsidR="00291159" w:rsidRDefault="00291159" w:rsidP="00D507E9">
      <w:pPr>
        <w:pStyle w:val="Luettelokappale"/>
        <w:numPr>
          <w:ilvl w:val="0"/>
          <w:numId w:val="52"/>
        </w:numPr>
      </w:pPr>
      <w:r>
        <w:t>Tilanne G (ennakkohaku): Kaikki hakutilanteet on mahdollista käynnistää järjestelmän tekemänä ennakkohakuna. Ennakkohaussa ei välitetä kyselyn käynnistäneen ammattihenkilön tietoja.</w:t>
      </w:r>
    </w:p>
    <w:p w14:paraId="15B75AC5" w14:textId="35844787" w:rsidR="00291159" w:rsidRDefault="00291159" w:rsidP="00D507E9">
      <w:pPr>
        <w:pStyle w:val="Luettelokappale"/>
        <w:numPr>
          <w:ilvl w:val="0"/>
          <w:numId w:val="52"/>
        </w:numPr>
      </w:pPr>
      <w:r>
        <w:t>Hakuparametrit: voidaan käyttää palvelupyynnöllä käytössä olevia parametreja [LM4]</w:t>
      </w:r>
    </w:p>
    <w:p w14:paraId="3621F8E8" w14:textId="7187D905" w:rsidR="00291159" w:rsidRDefault="00291159" w:rsidP="00D54165">
      <w:pPr>
        <w:pStyle w:val="Luettelokappale"/>
        <w:numPr>
          <w:ilvl w:val="1"/>
          <w:numId w:val="5"/>
        </w:numPr>
        <w:rPr>
          <w:ins w:id="396" w:author="Pakari Arja" w:date="2021-10-05T15:34:00Z"/>
        </w:rPr>
      </w:pPr>
      <w:r>
        <w:t>Pakollinen parametri henkilötunnus</w:t>
      </w:r>
    </w:p>
    <w:p w14:paraId="039D8630" w14:textId="6F0BC3DE" w:rsidR="00724B1D" w:rsidRDefault="00724B1D" w:rsidP="00D54165">
      <w:pPr>
        <w:pStyle w:val="Luettelokappale"/>
        <w:numPr>
          <w:ilvl w:val="1"/>
          <w:numId w:val="5"/>
        </w:numPr>
      </w:pPr>
      <w:ins w:id="397" w:author="Pakari Arja" w:date="2021-10-05T15:35:00Z">
        <w:r>
          <w:t>Kun haetaan as</w:t>
        </w:r>
        <w:r w:rsidR="0072110F">
          <w:t xml:space="preserve">iakirjan kaikki versiot, annettava pakollinen parametri </w:t>
        </w:r>
      </w:ins>
      <w:ins w:id="398" w:author="Pakari Arja" w:date="2021-10-05T15:43:00Z">
        <w:r w:rsidR="0072110F">
          <w:t>A</w:t>
        </w:r>
      </w:ins>
      <w:ins w:id="399" w:author="Pakari Arja" w:date="2021-10-05T15:35:00Z">
        <w:r>
          <w:t xml:space="preserve">lkuperäisen asiakirjan </w:t>
        </w:r>
      </w:ins>
      <w:ins w:id="400" w:author="Pakari Arja" w:date="2021-10-05T15:40:00Z">
        <w:r w:rsidR="0072110F">
          <w:t>yksilöintitunnus (</w:t>
        </w:r>
        <w:proofErr w:type="spellStart"/>
        <w:r w:rsidR="0072110F">
          <w:t>setId</w:t>
        </w:r>
        <w:proofErr w:type="spellEnd"/>
        <w:r w:rsidR="0072110F">
          <w:t>)</w:t>
        </w:r>
      </w:ins>
    </w:p>
    <w:p w14:paraId="50569EBE" w14:textId="1368B43A" w:rsidR="00291159" w:rsidRDefault="00291159" w:rsidP="00D507E9">
      <w:pPr>
        <w:pStyle w:val="Luettelokappale"/>
        <w:numPr>
          <w:ilvl w:val="0"/>
          <w:numId w:val="52"/>
        </w:numPr>
      </w:pPr>
      <w:r>
        <w:t>Kyselyssä voidaan antaa tieto, kuinka monta hakutulosta halutaan palautettavaksi yhdellä sivulla. Mikäli sivukooksi annetaan Arkistossa määriteltyä sivun ylärajaa suurempi arvo, Arkisto palauttaa korkeintaan ylärajan mukaisen määrän hakutuloksia / sivu. [LM4]</w:t>
      </w:r>
    </w:p>
    <w:p w14:paraId="2614BD49" w14:textId="17046C1A" w:rsidR="00291159" w:rsidRDefault="00291159" w:rsidP="00B972D2">
      <w:pPr>
        <w:pStyle w:val="Numeroituluettelo"/>
        <w:spacing w:after="0"/>
      </w:pPr>
      <w:r>
        <w:t>Järjestelmä vastaanottaa hakutuloksen [V3]</w:t>
      </w:r>
    </w:p>
    <w:p w14:paraId="04AE6055" w14:textId="2A900028" w:rsidR="00291159" w:rsidRDefault="00291159" w:rsidP="00D507E9">
      <w:pPr>
        <w:pStyle w:val="Luettelokappale"/>
        <w:numPr>
          <w:ilvl w:val="0"/>
          <w:numId w:val="52"/>
        </w:numPr>
      </w:pPr>
      <w:r>
        <w:lastRenderedPageBreak/>
        <w:t>Tilanne C ja D: Luovutushaut palauttavat myös keskeisten terveystietojen ylläpidettävät asiakirjat ja/tai niiden kuvailutiedot, mikäli ne sisältyvät haettuun tulosjoukkoon. Luovutushaut voivat palauttaa ylläpidettävästä asiakirjasta useita eri aikoina syntyneitä kappaleita (vrt. keskeisten terveystietojen haut, joissa ylläpidettävästä asiakirjasta palautuu vain viimeisin, ylläpidettävä versio, jota ei ole kielloin rajattu).</w:t>
      </w:r>
    </w:p>
    <w:p w14:paraId="30B242F2" w14:textId="67D19FD9" w:rsidR="00291159" w:rsidRDefault="00291159" w:rsidP="00D507E9">
      <w:pPr>
        <w:pStyle w:val="Luettelokappale"/>
        <w:numPr>
          <w:ilvl w:val="0"/>
          <w:numId w:val="52"/>
        </w:numPr>
      </w:pPr>
      <w:r>
        <w:t xml:space="preserve">Tilanne F: Hätähakutilanteessa palautetaan lisäksi potilaan tekemät tahdonilmaisut: hoitotahto ja elinluovutustahto. Tahdonilmaisuja ei kuitenkaan palauteta, jos haussa käytetään tilapäistä yksilöintitunnusta. Tilanteessa A palautetaan tahdonilmaisujen kuvailutiedot, tilanteessa </w:t>
      </w:r>
      <w:r w:rsidR="0097161E">
        <w:t>B tahdonilmaisujen</w:t>
      </w:r>
      <w:r>
        <w:t xml:space="preserve"> kuvailutiedot ja asiakirjat. Tahdonilmaisut palautetaan vastaussanomassa ensimmäisenä.</w:t>
      </w:r>
    </w:p>
    <w:p w14:paraId="0A907DD9" w14:textId="0FDBC177" w:rsidR="00187ADB" w:rsidDel="00D96969" w:rsidRDefault="00A93576" w:rsidP="00D507E9">
      <w:pPr>
        <w:pStyle w:val="Luettelokappale"/>
        <w:numPr>
          <w:ilvl w:val="0"/>
          <w:numId w:val="52"/>
        </w:numPr>
        <w:rPr>
          <w:ins w:id="401" w:author="Kunnari Riitta" w:date="2021-07-07T12:49:00Z"/>
          <w:del w:id="402" w:author="Pakari Arja" w:date="2021-10-05T15:53:00Z"/>
        </w:rPr>
      </w:pPr>
      <w:del w:id="403" w:author="Pakari Arja" w:date="2021-10-05T15:53:00Z">
        <w:r w:rsidDel="00D96969">
          <w:delText xml:space="preserve">Mikäli </w:delText>
        </w:r>
      </w:del>
      <w:ins w:id="404" w:author="Kunnari Riitta" w:date="2021-08-25T12:35:00Z">
        <w:del w:id="405" w:author="Pakari Arja" w:date="2021-10-05T15:53:00Z">
          <w:r w:rsidR="00AA7DE5" w:rsidDel="00D96969">
            <w:delText xml:space="preserve">informointi ja </w:delText>
          </w:r>
        </w:del>
      </w:ins>
      <w:del w:id="406" w:author="Pakari Arja" w:date="2021-10-05T15:53:00Z">
        <w:r w:rsidDel="00D96969">
          <w:delText>Kanta-informointi</w:delText>
        </w:r>
      </w:del>
      <w:ins w:id="407" w:author="Kunnari Riitta" w:date="2021-07-07T12:43:00Z">
        <w:del w:id="408" w:author="Pakari Arja" w:date="2021-10-05T15:53:00Z">
          <w:r w:rsidR="00B12BEA" w:rsidDel="00D96969">
            <w:delText>luovutuslupa</w:delText>
          </w:r>
        </w:del>
      </w:ins>
      <w:del w:id="409" w:author="Pakari Arja" w:date="2021-10-05T15:53:00Z">
        <w:r w:rsidDel="00D96969">
          <w:delText xml:space="preserve"> puuttu</w:delText>
        </w:r>
      </w:del>
      <w:ins w:id="410" w:author="Kunnari Riitta" w:date="2021-08-25T12:35:00Z">
        <w:del w:id="411" w:author="Pakari Arja" w:date="2021-10-05T15:53:00Z">
          <w:r w:rsidR="00AA7DE5" w:rsidDel="00D96969">
            <w:delText>vat</w:delText>
          </w:r>
        </w:del>
      </w:ins>
      <w:del w:id="412" w:author="Pakari Arja" w:date="2021-10-05T15:53:00Z">
        <w:r w:rsidDel="00D96969">
          <w:delText>u, palautetaan Järjestelmälle</w:delText>
        </w:r>
        <w:r w:rsidR="008C2FD8" w:rsidDel="00D96969">
          <w:delText xml:space="preserve"> paluusanomassa</w:delText>
        </w:r>
        <w:r w:rsidDel="00D96969">
          <w:delText xml:space="preserve"> tieto Kanta-informoinnin</w:delText>
        </w:r>
      </w:del>
      <w:ins w:id="413" w:author="Kunnari Riitta" w:date="2021-07-07T12:44:00Z">
        <w:del w:id="414" w:author="Pakari Arja" w:date="2021-10-05T15:53:00Z">
          <w:r w:rsidR="00B12BEA" w:rsidDel="00D96969">
            <w:delText>luovutusluvan</w:delText>
          </w:r>
        </w:del>
      </w:ins>
      <w:del w:id="415" w:author="Pakari Arja" w:date="2021-10-05T15:53:00Z">
        <w:r w:rsidDel="00D96969">
          <w:delText xml:space="preserve"> puuttumisesta paluusanomassa.</w:delText>
        </w:r>
        <w:r w:rsidR="008C2FD8" w:rsidDel="00D96969">
          <w:delText xml:space="preserve"> </w:delText>
        </w:r>
      </w:del>
      <w:ins w:id="416" w:author="Kunnari Riitta" w:date="2021-07-07T12:44:00Z">
        <w:del w:id="417" w:author="Pakari Arja" w:date="2021-10-05T15:53:00Z">
          <w:r w:rsidR="00B12BEA" w:rsidDel="00D96969">
            <w:delText>Luovutusluvan</w:delText>
          </w:r>
        </w:del>
      </w:ins>
      <w:del w:id="418" w:author="Pakari Arja" w:date="2021-10-05T15:53:00Z">
        <w:r w:rsidDel="00D96969">
          <w:delText>Kanta-informoinnin puuttuminen voi vaikuttaa palautettavaan haun tulokseen.</w:delText>
        </w:r>
      </w:del>
      <w:ins w:id="419" w:author="Kunnari Riitta" w:date="2021-07-07T12:46:00Z">
        <w:del w:id="420" w:author="Pakari Arja" w:date="2021-10-05T15:53:00Z">
          <w:r w:rsidR="00B12BEA" w:rsidDel="00D96969">
            <w:delText xml:space="preserve"> </w:delText>
          </w:r>
        </w:del>
      </w:ins>
      <w:del w:id="421" w:author="Pakari Arja" w:date="2021-10-05T15:53:00Z">
        <w:r w:rsidR="00187ADB" w:rsidDel="00D96969">
          <w:delText xml:space="preserve"> (Tietoa ei palauteta hätähaussa, sillä Kanta-informoinnin</w:delText>
        </w:r>
      </w:del>
      <w:ins w:id="422" w:author="Kunnari Riitta" w:date="2021-07-07T12:44:00Z">
        <w:del w:id="423" w:author="Pakari Arja" w:date="2021-10-05T15:53:00Z">
          <w:r w:rsidR="00B12BEA" w:rsidDel="00D96969">
            <w:delText>luovutusluvan</w:delText>
          </w:r>
        </w:del>
      </w:ins>
      <w:del w:id="424" w:author="Pakari Arja" w:date="2021-10-05T15:53:00Z">
        <w:r w:rsidR="00187ADB" w:rsidDel="00D96969">
          <w:delText xml:space="preserve"> puuttuminen ei vaikuta hätähaun tulokseen.)</w:delText>
        </w:r>
      </w:del>
      <w:ins w:id="425" w:author="Kunnari Riitta" w:date="2021-07-07T12:46:00Z">
        <w:del w:id="426" w:author="Pakari Arja" w:date="2021-10-05T15:53:00Z">
          <w:r w:rsidR="00B12BEA" w:rsidDel="00D96969">
            <w:delText xml:space="preserve"> </w:delText>
          </w:r>
        </w:del>
      </w:ins>
    </w:p>
    <w:p w14:paraId="221FEB04" w14:textId="0E26AFD7" w:rsidR="002A62C3" w:rsidRDefault="002A62C3" w:rsidP="00D507E9">
      <w:pPr>
        <w:pStyle w:val="Luettelokappale"/>
        <w:numPr>
          <w:ilvl w:val="0"/>
          <w:numId w:val="52"/>
        </w:numPr>
        <w:rPr>
          <w:ins w:id="427" w:author="Pakari Arja" w:date="2021-10-05T15:53:00Z"/>
        </w:rPr>
      </w:pPr>
      <w:ins w:id="428" w:author="Kunnari Riitta" w:date="2021-07-07T12:49:00Z">
        <w:r>
          <w:t xml:space="preserve">Mikäli </w:t>
        </w:r>
        <w:del w:id="429" w:author="Pakari Arja" w:date="2021-10-05T15:52:00Z">
          <w:r w:rsidDel="00D96969">
            <w:delText>Kanta-</w:delText>
          </w:r>
        </w:del>
        <w:r>
          <w:t xml:space="preserve">informointi puuttuu ja </w:t>
        </w:r>
      </w:ins>
      <w:ins w:id="430" w:author="Kunnari Riitta" w:date="2021-07-07T12:51:00Z">
        <w:r w:rsidR="00744FDC">
          <w:t xml:space="preserve">sen puuttumisella on vaikutusta </w:t>
        </w:r>
      </w:ins>
      <w:ins w:id="431" w:author="Kunnari Riitta" w:date="2021-07-07T12:49:00Z">
        <w:r>
          <w:t>palautettavaan haun tulokseen</w:t>
        </w:r>
      </w:ins>
      <w:ins w:id="432" w:author="Kunnari Riitta" w:date="2021-07-07T12:51:00Z">
        <w:r>
          <w:t>,</w:t>
        </w:r>
      </w:ins>
      <w:ins w:id="433" w:author="Kunnari Riitta" w:date="2021-07-07T12:49:00Z">
        <w:r>
          <w:t xml:space="preserve"> palautetaan Järjestelmälle paluusanomassa tieto </w:t>
        </w:r>
      </w:ins>
      <w:ins w:id="434" w:author="Kunnari Riitta" w:date="2021-07-07T12:50:00Z">
        <w:del w:id="435" w:author="Pakari Arja" w:date="2021-10-05T15:52:00Z">
          <w:r w:rsidDel="00D96969">
            <w:delText>kanta-</w:delText>
          </w:r>
        </w:del>
        <w:r>
          <w:t>informoinnin</w:t>
        </w:r>
      </w:ins>
      <w:ins w:id="436" w:author="Kunnari Riitta" w:date="2021-07-07T12:49:00Z">
        <w:r>
          <w:t xml:space="preserve"> puuttumisesta</w:t>
        </w:r>
      </w:ins>
      <w:ins w:id="437" w:author="Kunnari Riitta" w:date="2021-07-07T12:51:00Z">
        <w:r>
          <w:t>.</w:t>
        </w:r>
      </w:ins>
      <w:ins w:id="438" w:author="Kunnari Riitta" w:date="2021-07-07T12:50:00Z">
        <w:r>
          <w:t xml:space="preserve"> </w:t>
        </w:r>
      </w:ins>
      <w:ins w:id="439" w:author="Kunnari Riitta" w:date="2021-07-07T12:49:00Z">
        <w:r>
          <w:t xml:space="preserve">Tietoa ei palauteta hätähaussa, sillä </w:t>
        </w:r>
      </w:ins>
      <w:ins w:id="440" w:author="Kunnari Riitta" w:date="2021-07-07T12:52:00Z">
        <w:del w:id="441" w:author="Pakari Arja" w:date="2021-10-05T15:53:00Z">
          <w:r w:rsidR="00744FDC" w:rsidDel="00D96969">
            <w:delText>Kanta-</w:delText>
          </w:r>
        </w:del>
        <w:r w:rsidR="00744FDC">
          <w:t>informoinnin</w:t>
        </w:r>
      </w:ins>
      <w:ins w:id="442" w:author="Kunnari Riitta" w:date="2021-07-07T12:49:00Z">
        <w:r>
          <w:t xml:space="preserve"> puuttuminen ei vaikuta hätähaun tulokseen.</w:t>
        </w:r>
      </w:ins>
    </w:p>
    <w:p w14:paraId="7D349009" w14:textId="23149A38" w:rsidR="00D96969" w:rsidRDefault="00D96969">
      <w:pPr>
        <w:pStyle w:val="Luettelokappale"/>
        <w:numPr>
          <w:ilvl w:val="0"/>
          <w:numId w:val="52"/>
        </w:numPr>
      </w:pPr>
      <w:ins w:id="443" w:author="Pakari Arja" w:date="2021-10-05T15:53:00Z">
        <w:r>
          <w:t xml:space="preserve">Mikäli informointi </w:t>
        </w:r>
      </w:ins>
      <w:ins w:id="444" w:author="Pakari Arja" w:date="2021-10-05T15:54:00Z">
        <w:r>
          <w:t>annettu mutta luovutuslupa puuttuu</w:t>
        </w:r>
      </w:ins>
      <w:ins w:id="445" w:author="Pakari Arja" w:date="2021-10-05T15:53:00Z">
        <w:r>
          <w:t xml:space="preserve">, palautetaan Järjestelmälle paluusanomassa tieto luovutusluvan puuttumisesta. Luovutusluvan puuttuminen voi vaikuttaa palautettavaan haun tulokseen. Tietoa ei palauteta hätähaussa, sillä luovutusluvan puuttuminen ei vaikuta hätähaun tulokseen. </w:t>
        </w:r>
      </w:ins>
    </w:p>
    <w:p w14:paraId="41BEFBE1" w14:textId="0304C848" w:rsidR="00291159" w:rsidRDefault="00291159" w:rsidP="00D507E9">
      <w:pPr>
        <w:pStyle w:val="Luettelokappale"/>
        <w:numPr>
          <w:ilvl w:val="0"/>
          <w:numId w:val="52"/>
        </w:numPr>
      </w:pPr>
      <w:r>
        <w:t>Jos haun tulosta ei pystytä palauttamaan kokonaisuudessaan yhdellä hakukerralla, Arkisto palauttaa sivutetun vastauksen sekä tiedot jatkokyselyä varten [LM4]</w:t>
      </w:r>
    </w:p>
    <w:p w14:paraId="56D1C8E5" w14:textId="3C3401A7" w:rsidR="00291159" w:rsidRDefault="00291159" w:rsidP="00D507E9">
      <w:pPr>
        <w:pStyle w:val="Luettelokappale"/>
        <w:numPr>
          <w:ilvl w:val="0"/>
          <w:numId w:val="52"/>
        </w:numPr>
      </w:pPr>
      <w:r>
        <w:t>Järjestelmä käsittelee haettuja tietoja oman säännöstönsä mukaisesti.</w:t>
      </w:r>
    </w:p>
    <w:p w14:paraId="467F23CF" w14:textId="7DA4A791" w:rsidR="00291159" w:rsidRPr="00291159" w:rsidRDefault="00291159" w:rsidP="00B972D2">
      <w:pPr>
        <w:pStyle w:val="Numeroituluettelo"/>
      </w:pPr>
      <w:r>
        <w:t>Käyttötapaus päättyy.</w:t>
      </w:r>
    </w:p>
    <w:p w14:paraId="33A39EAC" w14:textId="05A984AF" w:rsidR="009F703C" w:rsidRDefault="009F703C" w:rsidP="009F703C">
      <w:pPr>
        <w:pStyle w:val="Otsikko2"/>
      </w:pPr>
      <w:r w:rsidRPr="009F703C">
        <w:t>Virhetilanteet</w:t>
      </w:r>
    </w:p>
    <w:p w14:paraId="5E94764E" w14:textId="77777777" w:rsidR="00B972D2" w:rsidRDefault="00B972D2" w:rsidP="00B972D2">
      <w:pPr>
        <w:pStyle w:val="Leipteksti"/>
        <w:spacing w:after="0"/>
      </w:pPr>
      <w:r>
        <w:t>V1 Hakusanoman tarvitsemien tietojen tuottaminen ei onnistu Järjestelmä antaa ilmoituksen käyttäjälle tai tallentaa tiedon jatkokäsittelyä varten. Käyttötapaus päättyy.</w:t>
      </w:r>
    </w:p>
    <w:p w14:paraId="008B664E" w14:textId="77777777" w:rsidR="00B972D2" w:rsidRDefault="00B972D2" w:rsidP="00B972D2">
      <w:pPr>
        <w:pStyle w:val="Leipteksti"/>
        <w:spacing w:after="0"/>
      </w:pPr>
      <w:r>
        <w:t>V2 Hakusanoman muodostaminen ei onnistu Järjestelmä antaa ilmoituksen käyttäjälle tai tallentaa tiedon jatkokäsittelyä varten. Käyttötapaus päättyy.</w:t>
      </w:r>
    </w:p>
    <w:p w14:paraId="5353D7C2" w14:textId="7EE07B40" w:rsidR="00B972D2" w:rsidRPr="00B972D2" w:rsidRDefault="00B972D2" w:rsidP="00B972D2">
      <w:pPr>
        <w:pStyle w:val="Leipteksti"/>
        <w:spacing w:after="0"/>
      </w:pPr>
      <w:r>
        <w:t>V3 Haun tuloksen vastaanottaminen ei onnistu. Järjestelmä antaa ilmoituksen käyttäjälle tai tallentaa tiedon jatkokäsittelyä varten. Käyttötapaus päättyy.</w:t>
      </w:r>
    </w:p>
    <w:p w14:paraId="270B00C8" w14:textId="26241A0A" w:rsidR="009F703C" w:rsidRDefault="009F703C" w:rsidP="009F703C">
      <w:pPr>
        <w:pStyle w:val="Otsikko2"/>
      </w:pPr>
      <w:r>
        <w:lastRenderedPageBreak/>
        <w:t>Lisätiedot</w:t>
      </w:r>
    </w:p>
    <w:p w14:paraId="7FBAEEE3" w14:textId="62298AC7" w:rsidR="00624CEA" w:rsidRDefault="00B972D2" w:rsidP="0081689C">
      <w:pPr>
        <w:pStyle w:val="Leipteksti"/>
      </w:pPr>
      <w:r w:rsidRPr="00B972D2">
        <w:t>LT1 Ostopalveluratkaisun siirtymäaikana palvelutapahtuma on voitu arkistoida myös ilman ostopalvelun valtuutuksen tunnistetta. Ostopalvelun järjestäjän arkistoasiakirjat-rekisterissä on oltava kuitenkin ostopalvelun valtuutus, jossa on valtuutettu hakua tekevä palveluntuottaja käyttämään rekisteriä, johon palvelutapahtuma on arkistoitu.</w:t>
      </w:r>
      <w:r w:rsidR="00076B9B">
        <w:br w:type="page"/>
      </w:r>
    </w:p>
    <w:p w14:paraId="2802401F" w14:textId="2653AF00" w:rsidR="009F703C" w:rsidRDefault="00B972D2" w:rsidP="00B972D2">
      <w:pPr>
        <w:pStyle w:val="Otsikko1"/>
        <w:spacing w:before="220"/>
      </w:pPr>
      <w:bookmarkStart w:id="446" w:name="_Toc37062066"/>
      <w:bookmarkStart w:id="447" w:name="_Toc89418308"/>
      <w:r>
        <w:lastRenderedPageBreak/>
        <w:t>Hae oman rekisterin asiakirjoja</w:t>
      </w:r>
      <w:bookmarkEnd w:id="446"/>
      <w:bookmarkEnd w:id="447"/>
    </w:p>
    <w:p w14:paraId="7962BD00" w14:textId="573DDDD8" w:rsidR="009F703C" w:rsidRDefault="009F703C" w:rsidP="009F703C">
      <w:pPr>
        <w:pStyle w:val="Otsikko2"/>
      </w:pPr>
      <w:r w:rsidRPr="009F703C">
        <w:t>Käyttötapauksen yleiskuvaus ja lopputulos</w:t>
      </w:r>
    </w:p>
    <w:p w14:paraId="13B06FAA" w14:textId="77777777" w:rsidR="004F013D" w:rsidRDefault="004F013D" w:rsidP="004F013D">
      <w:pPr>
        <w:pStyle w:val="Leipteksti"/>
      </w:pPr>
      <w:r>
        <w:t>Käyttötapaus kuvaa hakevan organisaation omassa rekisterissä olevien hoito- ja/tai palvelutapahtuma-asiakirjojen tai niiden kuvailutietojen hakutilanteet Potilastiedon arkistosta:</w:t>
      </w:r>
    </w:p>
    <w:p w14:paraId="72B8846D" w14:textId="77777777" w:rsidR="004F013D" w:rsidRDefault="004F013D" w:rsidP="004F013D">
      <w:pPr>
        <w:pStyle w:val="Leipteksti"/>
        <w:spacing w:after="0"/>
      </w:pPr>
      <w:r>
        <w:t>Haettavien tietojen mukaan</w:t>
      </w:r>
    </w:p>
    <w:p w14:paraId="2BBD483A" w14:textId="66E13997" w:rsidR="004F013D" w:rsidRDefault="004F013D" w:rsidP="00D54165">
      <w:pPr>
        <w:pStyle w:val="Leipteksti"/>
        <w:numPr>
          <w:ilvl w:val="0"/>
          <w:numId w:val="18"/>
        </w:numPr>
        <w:spacing w:after="0"/>
      </w:pPr>
      <w:r>
        <w:t>Kuvailutietojen haku. Haun tuloksena palautuu hoitoasiakirjojen ja/tai palvelutapahtumien kuvailutietoja. Saatujen tietojen perusteella voidaan tarvittaessa valita jokin asiakirjoista ja hakea asiakirja täydellisine tietoineen tämän käyttötapauksen hakutilanteen B mukaisesti.</w:t>
      </w:r>
    </w:p>
    <w:p w14:paraId="1788B203" w14:textId="3A8DE20E" w:rsidR="004F013D" w:rsidRDefault="004F013D" w:rsidP="00D54165">
      <w:pPr>
        <w:pStyle w:val="Leipteksti"/>
        <w:numPr>
          <w:ilvl w:val="0"/>
          <w:numId w:val="18"/>
        </w:numPr>
      </w:pPr>
      <w:r>
        <w:t>Asiakirjojen haku. Haun tuloksena palautuu hoitoasiakirjoja ja/tai palvelutapahtuma-asiakirjoja.</w:t>
      </w:r>
    </w:p>
    <w:p w14:paraId="7221E7DE" w14:textId="77777777" w:rsidR="004F013D" w:rsidRDefault="004F013D" w:rsidP="004F013D">
      <w:pPr>
        <w:pStyle w:val="Leipteksti"/>
        <w:spacing w:after="0"/>
      </w:pPr>
      <w:r>
        <w:t>Hakutilanteen mukaan</w:t>
      </w:r>
    </w:p>
    <w:p w14:paraId="19C91421" w14:textId="177B1E7B" w:rsidR="004F013D" w:rsidRDefault="004F013D" w:rsidP="00D54165">
      <w:pPr>
        <w:pStyle w:val="Leipteksti"/>
        <w:numPr>
          <w:ilvl w:val="0"/>
          <w:numId w:val="18"/>
        </w:numPr>
        <w:spacing w:after="0"/>
      </w:pPr>
      <w:r>
        <w:t>Oman rekisterin tietojen haku. Sekä kuvailutietojen (A) että asiakirjojen (B) haku on mahdollinen.</w:t>
      </w:r>
    </w:p>
    <w:p w14:paraId="5215FFCB" w14:textId="01FBB6EF" w:rsidR="004F013D" w:rsidRDefault="004F013D" w:rsidP="00D54165">
      <w:pPr>
        <w:pStyle w:val="Leipteksti"/>
        <w:numPr>
          <w:ilvl w:val="0"/>
          <w:numId w:val="18"/>
        </w:numPr>
      </w:pPr>
      <w:r>
        <w:t>Vanhojen asiakirjojen haku. Vanhat, ennen Kanta-käyttöönottoa syntyneet hoitoasiakirjat haetaan erillisellä haulla. Haku kohdistuu omaan rekisteriin, luovutushaku ei ole mahdollinen. Sekä kuvailutietojen (A) että asiakirjojen (B) haku on mahdollinen.</w:t>
      </w:r>
    </w:p>
    <w:p w14:paraId="3102E55D" w14:textId="77777777" w:rsidR="004F013D" w:rsidRDefault="004F013D" w:rsidP="004F013D">
      <w:pPr>
        <w:pStyle w:val="Leipteksti"/>
        <w:spacing w:after="0"/>
      </w:pPr>
      <w:r>
        <w:t>Haku rajautuu tässä käyttötapauksessa potilaan ja hakijan mukaan:</w:t>
      </w:r>
    </w:p>
    <w:p w14:paraId="5725F9B9" w14:textId="08CB2416" w:rsidR="004F013D" w:rsidRDefault="004F013D" w:rsidP="00D507E9">
      <w:pPr>
        <w:pStyle w:val="Luettelokappale"/>
        <w:numPr>
          <w:ilvl w:val="0"/>
          <w:numId w:val="52"/>
        </w:numPr>
      </w:pPr>
      <w:r>
        <w:t>Haetaan yhden potilaan tiedot: Omasta rekisteristä asiakirjoja voidaan hakea henkilötunnuksella tai tilapäisellä yksilöintitunnuksella. Jos tietoja haetaan tilapäisellä yksilöintitunnuksella, Potilastiedon arkisto palauttaa vain sellaisia asiakirjoja joihin ei ole kirjattu virallista henkilötunnusta.</w:t>
      </w:r>
    </w:p>
    <w:p w14:paraId="66EA1F59" w14:textId="2F9D36C7" w:rsidR="004F013D" w:rsidRDefault="004F013D" w:rsidP="00D507E9">
      <w:pPr>
        <w:pStyle w:val="Luettelokappale"/>
        <w:numPr>
          <w:ilvl w:val="0"/>
          <w:numId w:val="52"/>
        </w:numPr>
      </w:pPr>
      <w:r>
        <w:t>Haetaan tiedot hakijan omasta rekisteristä: Potilastiedon arkisto rajaa haun hakevan rekisterinpitäjän tiet</w:t>
      </w:r>
      <w:ins w:id="448" w:author="Kunnari Riitta" w:date="2021-07-07T14:34:00Z">
        <w:r w:rsidR="00954EA6">
          <w:t>t</w:t>
        </w:r>
      </w:ins>
      <w:r>
        <w:t>yyn rekisteriin, työterveyshuollon tilanteessa on rajaavana tekijänä lisäksi rekisterin tarkenne.</w:t>
      </w:r>
    </w:p>
    <w:p w14:paraId="7B747B03" w14:textId="3EC17DD0" w:rsidR="004F013D" w:rsidRPr="004F013D" w:rsidRDefault="004F013D" w:rsidP="004F013D">
      <w:pPr>
        <w:pStyle w:val="Leipteksti"/>
      </w:pPr>
      <w:r>
        <w:t>Käyttötapauksen lopputuloksen hakeva potilastietojärjestelmä on vastaanottanut Potilastiedon arkiston palauttaman hakuparametrien mukaisesti rajatun haun tuloksen oman rekisterinsä hoito- ja/tai palvelutapahtuma-asiakirjoista.</w:t>
      </w:r>
    </w:p>
    <w:p w14:paraId="5BF99DBD" w14:textId="771EE55D" w:rsidR="009F703C" w:rsidRDefault="009F703C" w:rsidP="009F703C">
      <w:pPr>
        <w:pStyle w:val="Otsikko2"/>
      </w:pPr>
      <w:r w:rsidRPr="009F703C">
        <w:t>Käyttäjäroolit</w:t>
      </w:r>
    </w:p>
    <w:p w14:paraId="6FE15C7F" w14:textId="0A8596B0" w:rsidR="004F013D" w:rsidRDefault="004F013D" w:rsidP="004F013D">
      <w:pPr>
        <w:pStyle w:val="Numeroituluettelo"/>
      </w:pPr>
      <w:r>
        <w:t>Kantaan liittynyt järjestelmä, potilastietojärjestelmä, jatkossa Järjestelmä</w:t>
      </w:r>
    </w:p>
    <w:p w14:paraId="775226AE" w14:textId="407FD310" w:rsidR="004F013D" w:rsidRPr="004F013D" w:rsidRDefault="004F013D" w:rsidP="004F013D">
      <w:pPr>
        <w:pStyle w:val="Numeroituluettelo"/>
      </w:pPr>
      <w:r>
        <w:t>Potilastiedon arkisto, Kanta-viestinvälitys, jatkossa Arkisto</w:t>
      </w:r>
    </w:p>
    <w:p w14:paraId="12253581" w14:textId="72007C0B" w:rsidR="009F703C" w:rsidRDefault="009F703C" w:rsidP="009F703C">
      <w:pPr>
        <w:pStyle w:val="Otsikko2"/>
      </w:pPr>
      <w:r w:rsidRPr="009F703C">
        <w:lastRenderedPageBreak/>
        <w:t>Esiehdot</w:t>
      </w:r>
    </w:p>
    <w:p w14:paraId="01C647B6" w14:textId="278FA3BB" w:rsidR="004F013D" w:rsidRDefault="004F013D" w:rsidP="004F013D">
      <w:pPr>
        <w:pStyle w:val="Numeroituluettelo"/>
      </w:pPr>
      <w:r>
        <w:t>Potilas on yksilöity virallisella henkilötunnuksella tai tilapäisellä yksilöintitunnuksella</w:t>
      </w:r>
    </w:p>
    <w:p w14:paraId="17A3ADA1" w14:textId="1F613784" w:rsidR="004F013D" w:rsidRPr="004F013D" w:rsidRDefault="004F013D" w:rsidP="004F013D">
      <w:pPr>
        <w:pStyle w:val="Numeroituluettelo"/>
      </w:pPr>
      <w:r>
        <w:t>Potilastietojärjestelmässä on tiedossa joko käyttäjän antamana tai järjestelmän päättelemänä tarvittavat hakuparametrit</w:t>
      </w:r>
    </w:p>
    <w:p w14:paraId="3882412C" w14:textId="6A1E7F3A" w:rsidR="009F703C" w:rsidRDefault="009F703C" w:rsidP="009F703C">
      <w:pPr>
        <w:pStyle w:val="Otsikko2"/>
      </w:pPr>
      <w:r w:rsidRPr="009F703C">
        <w:t>Normaali tapahtumankulku</w:t>
      </w:r>
    </w:p>
    <w:p w14:paraId="38F085F0" w14:textId="3473F1CC" w:rsidR="004F013D" w:rsidRDefault="004F013D" w:rsidP="004F013D">
      <w:pPr>
        <w:pStyle w:val="Numeroituluettelo"/>
      </w:pPr>
      <w:r>
        <w:t>Järjestelmä tuottaa hakusanoman tarvitsemat tiedot dokumentin HL7 Medical Records -sanomat mukaisesti [LM4, V1]</w:t>
      </w:r>
    </w:p>
    <w:p w14:paraId="7E4F1FB3" w14:textId="4CB89557" w:rsidR="004F013D" w:rsidRDefault="004F013D" w:rsidP="004F013D">
      <w:pPr>
        <w:pStyle w:val="Numeroituluettelo"/>
        <w:spacing w:after="0"/>
      </w:pPr>
      <w:r>
        <w:t>Järjestelmä muodostaa hakusanoman ja tekee haun Arkistosta alikäyttötapauksen Hae tiedot mukaisesti. [V2]</w:t>
      </w:r>
    </w:p>
    <w:p w14:paraId="3C801C39" w14:textId="2EFCF6B9" w:rsidR="004F013D" w:rsidRDefault="004F013D" w:rsidP="00D507E9">
      <w:pPr>
        <w:pStyle w:val="Luettelokappale"/>
        <w:numPr>
          <w:ilvl w:val="0"/>
          <w:numId w:val="52"/>
        </w:numPr>
      </w:pPr>
      <w:r>
        <w:t>MR-sanoma on</w:t>
      </w:r>
    </w:p>
    <w:p w14:paraId="19C79CD6" w14:textId="68910AC2" w:rsidR="004F013D" w:rsidRDefault="004F013D" w:rsidP="00D54165">
      <w:pPr>
        <w:pStyle w:val="Luettelokappale"/>
        <w:numPr>
          <w:ilvl w:val="1"/>
          <w:numId w:val="5"/>
        </w:numPr>
      </w:pPr>
      <w:r>
        <w:t>tilanteessa A (kuvailutiedot): RCMR_IN100029FI01</w:t>
      </w:r>
    </w:p>
    <w:p w14:paraId="19D88753" w14:textId="02B01F9A" w:rsidR="004F013D" w:rsidRDefault="004F013D" w:rsidP="00D54165">
      <w:pPr>
        <w:pStyle w:val="Luettelokappale"/>
        <w:numPr>
          <w:ilvl w:val="1"/>
          <w:numId w:val="5"/>
        </w:numPr>
      </w:pPr>
      <w:r>
        <w:t>tilanteessa B (asiakirjat): RCMR_IN100031FI01</w:t>
      </w:r>
    </w:p>
    <w:p w14:paraId="22CC3CDE" w14:textId="767D2A43" w:rsidR="004F013D" w:rsidRDefault="004F013D" w:rsidP="00D507E9">
      <w:pPr>
        <w:pStyle w:val="Luettelokappale"/>
        <w:numPr>
          <w:ilvl w:val="0"/>
          <w:numId w:val="52"/>
        </w:numPr>
      </w:pPr>
      <w:r>
        <w:t>Palvelupyyntö on [LK3]</w:t>
      </w:r>
    </w:p>
    <w:p w14:paraId="1047CF97" w14:textId="231B5708" w:rsidR="004F013D" w:rsidRDefault="004F013D" w:rsidP="00D54165">
      <w:pPr>
        <w:pStyle w:val="Luettelokappale"/>
        <w:numPr>
          <w:ilvl w:val="1"/>
          <w:numId w:val="5"/>
        </w:numPr>
      </w:pPr>
      <w:r>
        <w:t>tilanteessa C (omat tiedot): PP2, Palvelunantajan omien tietojen haku Potilastiedon arkistosta</w:t>
      </w:r>
    </w:p>
    <w:p w14:paraId="2DF39D83" w14:textId="40D16969" w:rsidR="004F013D" w:rsidRDefault="004F013D" w:rsidP="00D54165">
      <w:pPr>
        <w:pStyle w:val="Luettelokappale"/>
        <w:numPr>
          <w:ilvl w:val="1"/>
          <w:numId w:val="5"/>
        </w:numPr>
      </w:pPr>
      <w:r>
        <w:t>tilanteessa D (vanhat tiedot): PP36, Palvelunantajan omien vanhojen tietojen haku Potilastiedon arkistosta</w:t>
      </w:r>
    </w:p>
    <w:p w14:paraId="75EE7344" w14:textId="55DF06C5" w:rsidR="004F013D" w:rsidRDefault="004F013D" w:rsidP="00D507E9">
      <w:pPr>
        <w:pStyle w:val="Luettelokappale"/>
        <w:numPr>
          <w:ilvl w:val="0"/>
          <w:numId w:val="52"/>
        </w:numPr>
      </w:pPr>
      <w:r>
        <w:t>Kattavuus: Haetaanko viimeisimmät versiot (1) vai täydellinen versiohistoria (2) [LK6]</w:t>
      </w:r>
    </w:p>
    <w:p w14:paraId="57C8FF3F" w14:textId="38E66144" w:rsidR="004F013D" w:rsidRDefault="004F013D" w:rsidP="00D507E9">
      <w:pPr>
        <w:pStyle w:val="Luettelokappale"/>
        <w:numPr>
          <w:ilvl w:val="0"/>
          <w:numId w:val="52"/>
        </w:numPr>
      </w:pPr>
      <w:r>
        <w:t>Lisäksi tilanteessa A (kuvailutiedot): kuvailutietojen haun kohdistus asiakirja- vai palvelutapahtuma-tasolle [LK5]</w:t>
      </w:r>
    </w:p>
    <w:p w14:paraId="54F5045A" w14:textId="54B1EC1B" w:rsidR="004F013D" w:rsidRDefault="004F013D" w:rsidP="00D54165">
      <w:pPr>
        <w:pStyle w:val="Luettelokappale"/>
        <w:numPr>
          <w:ilvl w:val="1"/>
          <w:numId w:val="5"/>
        </w:numPr>
      </w:pPr>
      <w:r>
        <w:t>Jos kuvailutiedot haetaan palvelutapahtumatasolla (1), tuloksena saadaan palvelutapahtuma-asiakirjojen kuvailutiedot</w:t>
      </w:r>
    </w:p>
    <w:p w14:paraId="56B4E32F" w14:textId="31CB1D0D" w:rsidR="004F013D" w:rsidRDefault="004F013D" w:rsidP="00D54165">
      <w:pPr>
        <w:pStyle w:val="Luettelokappale"/>
        <w:numPr>
          <w:ilvl w:val="1"/>
          <w:numId w:val="5"/>
        </w:numPr>
      </w:pPr>
      <w:r>
        <w:t>Jos kuvailutiedot haetaan asiakirjatasolla (2), tuloksena saadaan hoitoasiakirjojen ja palvelutapahtuma-asiakirjojen kuvailutiedot</w:t>
      </w:r>
    </w:p>
    <w:p w14:paraId="747C70E4" w14:textId="09F67112" w:rsidR="004F013D" w:rsidRDefault="004F013D" w:rsidP="00D507E9">
      <w:pPr>
        <w:pStyle w:val="Luettelokappale"/>
        <w:numPr>
          <w:ilvl w:val="0"/>
          <w:numId w:val="52"/>
        </w:numPr>
      </w:pPr>
      <w:r>
        <w:t>Hakuparametrit: haun rajaamiseen voidaan käyttää palvelupyynnöllä käytössä olevia parametreja [LM4]</w:t>
      </w:r>
    </w:p>
    <w:p w14:paraId="6503CD77" w14:textId="3D2901A6" w:rsidR="004F013D" w:rsidRDefault="004F013D" w:rsidP="00D54165">
      <w:pPr>
        <w:pStyle w:val="Luettelokappale"/>
        <w:numPr>
          <w:ilvl w:val="1"/>
          <w:numId w:val="5"/>
        </w:numPr>
      </w:pPr>
      <w:r>
        <w:t>pakollinen parametri henkilötunnus tai tilapäinen yksilöintitunnus</w:t>
      </w:r>
    </w:p>
    <w:p w14:paraId="5DEE4B22" w14:textId="226DC832" w:rsidR="004F013D" w:rsidRDefault="004F013D" w:rsidP="004F013D">
      <w:pPr>
        <w:pStyle w:val="Numeroituluettelo"/>
        <w:spacing w:after="0"/>
      </w:pPr>
      <w:r>
        <w:t>Järjestelmä vastaanottaa hakutuloksen [V3]</w:t>
      </w:r>
    </w:p>
    <w:p w14:paraId="19C54FB0" w14:textId="4610584B" w:rsidR="004F013D" w:rsidRDefault="004F013D" w:rsidP="00D507E9">
      <w:pPr>
        <w:pStyle w:val="Luettelokappale"/>
        <w:numPr>
          <w:ilvl w:val="0"/>
          <w:numId w:val="52"/>
        </w:numPr>
      </w:pPr>
      <w:r>
        <w:t>oman käytön haut palauttavat myös keskeisten terveystietojen ylläpidettävät asiakirjat ja/tai niiden kuvailutiedot, mikäli ne sisältyvät haettuun tulosjoukkoon</w:t>
      </w:r>
    </w:p>
    <w:p w14:paraId="418EE1D6" w14:textId="7EF639A9" w:rsidR="004F013D" w:rsidRDefault="004F013D" w:rsidP="004F013D">
      <w:pPr>
        <w:pStyle w:val="Numeroituluettelo"/>
      </w:pPr>
      <w:r>
        <w:lastRenderedPageBreak/>
        <w:t>Järjestelmä käsittelee haettuja tietoja oman säännöstönsä mukaisesti.</w:t>
      </w:r>
    </w:p>
    <w:p w14:paraId="2F03C9DC" w14:textId="28DEFDAA" w:rsidR="004F013D" w:rsidRPr="004F013D" w:rsidRDefault="004F013D" w:rsidP="004F013D">
      <w:pPr>
        <w:pStyle w:val="Numeroituluettelo"/>
      </w:pPr>
      <w:r>
        <w:t>Käyttötapaus päättyy.</w:t>
      </w:r>
    </w:p>
    <w:p w14:paraId="780B0E5F" w14:textId="6EB2F2AC" w:rsidR="009F703C" w:rsidRDefault="009F703C" w:rsidP="009F703C">
      <w:pPr>
        <w:pStyle w:val="Otsikko2"/>
      </w:pPr>
      <w:r w:rsidRPr="009F703C">
        <w:t>Virhetilanteet</w:t>
      </w:r>
    </w:p>
    <w:p w14:paraId="30958DBF" w14:textId="77777777" w:rsidR="004F013D" w:rsidRDefault="004F013D" w:rsidP="004F013D">
      <w:pPr>
        <w:pStyle w:val="Leipteksti"/>
        <w:spacing w:after="0"/>
      </w:pPr>
      <w:r>
        <w:t>V1 Hakusanoman tarvitsemien tietojen tuottaminen ei onnistu Järjestelmä antaa ilmoituksen käyttäjälle tai tallentaa tiedon jatkokäsittelyä varten. Käyttötapaus päättyy.</w:t>
      </w:r>
    </w:p>
    <w:p w14:paraId="746BAC74" w14:textId="77777777" w:rsidR="004F013D" w:rsidRDefault="004F013D" w:rsidP="004F013D">
      <w:pPr>
        <w:pStyle w:val="Leipteksti"/>
        <w:spacing w:after="0"/>
      </w:pPr>
      <w:r>
        <w:t>V2 Hakusanoman muodostaminen ei onnistu Järjestelmä antaa ilmoituksen käyttäjälle tai tallentaa tiedon jatkokäsittelyä varten. Käyttötapaus päättyy.</w:t>
      </w:r>
    </w:p>
    <w:p w14:paraId="64356518" w14:textId="62D595B7" w:rsidR="004F013D" w:rsidRPr="004F013D" w:rsidRDefault="004F013D" w:rsidP="00A82268">
      <w:pPr>
        <w:pStyle w:val="Leipteksti"/>
      </w:pPr>
      <w:r>
        <w:t>V3 Haun tuloksen vastaanottaminen ei onnistu. Järjestelmä antaa ilmoituksen käyttäjälle tai tallentaa tiedon jatkokäsittelyä varten. Käyttötapaus päättyy.</w:t>
      </w:r>
      <w:r w:rsidR="00076B9B">
        <w:br w:type="page"/>
      </w:r>
    </w:p>
    <w:p w14:paraId="703D6DF0" w14:textId="776E85A3" w:rsidR="009F703C" w:rsidRDefault="004F013D" w:rsidP="004F013D">
      <w:pPr>
        <w:pStyle w:val="Otsikko1"/>
      </w:pPr>
      <w:bookmarkStart w:id="449" w:name="_Toc89418309"/>
      <w:r w:rsidRPr="004F013D">
        <w:lastRenderedPageBreak/>
        <w:t>Hae asiakirjoja luovutuksena</w:t>
      </w:r>
      <w:bookmarkEnd w:id="449"/>
    </w:p>
    <w:p w14:paraId="7FAF7915" w14:textId="3558C8D4" w:rsidR="009F703C" w:rsidRDefault="009F703C" w:rsidP="009F703C">
      <w:pPr>
        <w:pStyle w:val="Otsikko2"/>
      </w:pPr>
      <w:r w:rsidRPr="009F703C">
        <w:t>Käyttötapauksen yleiskuvaus ja lopputulos</w:t>
      </w:r>
    </w:p>
    <w:p w14:paraId="56B32C52" w14:textId="77777777" w:rsidR="002E0D27" w:rsidRDefault="002E0D27" w:rsidP="002E0D27">
      <w:pPr>
        <w:pStyle w:val="Leipteksti"/>
      </w:pPr>
      <w:r>
        <w:t>Käyttötapaus kuvaa hoito- ja/tai palvelutapahtuma-asiakirjojen tai niiden kuvailutietojen hakutilanteet Potilastiedon arkistosta luovutuksena toisten terveydenhuollon palvelunantajien rekistereistä:</w:t>
      </w:r>
    </w:p>
    <w:p w14:paraId="32B824B9" w14:textId="77777777" w:rsidR="002E0D27" w:rsidRDefault="002E0D27" w:rsidP="00F15E55">
      <w:pPr>
        <w:pStyle w:val="Leipteksti"/>
        <w:spacing w:after="0"/>
      </w:pPr>
      <w:r>
        <w:t>Haettavien tietojen mukaan</w:t>
      </w:r>
    </w:p>
    <w:p w14:paraId="5D65AC5D" w14:textId="05F64331" w:rsidR="002E0D27" w:rsidRDefault="002E0D27" w:rsidP="00D54165">
      <w:pPr>
        <w:pStyle w:val="Leipteksti"/>
        <w:numPr>
          <w:ilvl w:val="0"/>
          <w:numId w:val="19"/>
        </w:numPr>
        <w:spacing w:after="0"/>
      </w:pPr>
      <w:r>
        <w:t>Kuvailutietojen haku. Haun tuloksena palautuu hoitoasiakirjojen ja/tai palvelutapahtuminen kuvailutietoja. Saatujen tietojen perusteella voidaan tarvittaessa valita jokin asiakirjoista ja hakea asiakirja täydellisine tietoineen tämän käyttötapauksen hakutilanteen B mukaisesti.</w:t>
      </w:r>
    </w:p>
    <w:p w14:paraId="20925FDA" w14:textId="728550E2" w:rsidR="002E0D27" w:rsidRDefault="002E0D27" w:rsidP="00D54165">
      <w:pPr>
        <w:pStyle w:val="Leipteksti"/>
        <w:numPr>
          <w:ilvl w:val="0"/>
          <w:numId w:val="19"/>
        </w:numPr>
      </w:pPr>
      <w:r>
        <w:t>Asiakirjojen haku. Haun tuloksena palautuu hoitoasiakirjoja ja/tai palvelutapahtuma-asiakirjoja.</w:t>
      </w:r>
    </w:p>
    <w:p w14:paraId="2A73EF89" w14:textId="77777777" w:rsidR="002E0D27" w:rsidRDefault="002E0D27" w:rsidP="00F15E55">
      <w:pPr>
        <w:pStyle w:val="Leipteksti"/>
        <w:spacing w:after="0"/>
      </w:pPr>
      <w:r>
        <w:t>Hakutilanteen mukaan (kaikissa tilanteissa sekä kuvailutietojen (A) että asiakirjojen (B) haku on mahdollinen.)</w:t>
      </w:r>
    </w:p>
    <w:p w14:paraId="3CB91D3B" w14:textId="1A7C6912" w:rsidR="002E0D27" w:rsidRDefault="002E0D27" w:rsidP="00D54165">
      <w:pPr>
        <w:pStyle w:val="Leipteksti"/>
        <w:numPr>
          <w:ilvl w:val="0"/>
          <w:numId w:val="19"/>
        </w:numPr>
        <w:spacing w:after="0"/>
      </w:pPr>
      <w:r>
        <w:t xml:space="preserve">Luovutushaku </w:t>
      </w:r>
    </w:p>
    <w:p w14:paraId="24A33EB2" w14:textId="72E661CD" w:rsidR="002E0D27" w:rsidRDefault="00A80747" w:rsidP="00D54165">
      <w:pPr>
        <w:pStyle w:val="Leipteksti"/>
        <w:numPr>
          <w:ilvl w:val="0"/>
          <w:numId w:val="19"/>
        </w:numPr>
        <w:spacing w:after="0"/>
      </w:pPr>
      <w:r>
        <w:t>Luovutush</w:t>
      </w:r>
      <w:r w:rsidR="002E0D27">
        <w:t>aku Potilastiedon arkistosta hätätilanteessa [LT1]</w:t>
      </w:r>
    </w:p>
    <w:p w14:paraId="25A8F979" w14:textId="5119AFDA" w:rsidR="002E0D27" w:rsidRDefault="002E0D27" w:rsidP="00D54165">
      <w:pPr>
        <w:pStyle w:val="Leipteksti"/>
        <w:numPr>
          <w:ilvl w:val="0"/>
          <w:numId w:val="19"/>
        </w:numPr>
        <w:spacing w:after="0"/>
      </w:pPr>
      <w:r>
        <w:t>Ennakkohaku</w:t>
      </w:r>
    </w:p>
    <w:p w14:paraId="5E776362" w14:textId="07C1611A" w:rsidR="002E0D27" w:rsidRDefault="002E0D27" w:rsidP="00D54165">
      <w:pPr>
        <w:pStyle w:val="Leipteksti"/>
        <w:numPr>
          <w:ilvl w:val="0"/>
          <w:numId w:val="19"/>
        </w:numPr>
      </w:pPr>
      <w:r>
        <w:t>Haku yhteisestä potilastietorekisteristä</w:t>
      </w:r>
    </w:p>
    <w:p w14:paraId="252C8AEF" w14:textId="77777777" w:rsidR="002E0D27" w:rsidRDefault="002E0D27" w:rsidP="00F15E55">
      <w:pPr>
        <w:pStyle w:val="Leipteksti"/>
        <w:spacing w:after="0"/>
      </w:pPr>
      <w:r>
        <w:t xml:space="preserve">Haku rajautuu tässä käyttötapauksessa potilaan ja hakijan mukaan: </w:t>
      </w:r>
    </w:p>
    <w:p w14:paraId="38DAAE9E" w14:textId="750CEB65" w:rsidR="002E0D27" w:rsidRDefault="002E0D27" w:rsidP="00D507E9">
      <w:pPr>
        <w:pStyle w:val="Luettelokappale"/>
        <w:numPr>
          <w:ilvl w:val="0"/>
          <w:numId w:val="52"/>
        </w:numPr>
      </w:pPr>
      <w:r>
        <w:t>Haetaan yhden potilaan tiedot: Luovutushaussa asiakirjoja voidaan hakea henkilötunnuksella, tilapäisen yksilöintitunnuksen käyttö ei ole sallittu</w:t>
      </w:r>
    </w:p>
    <w:p w14:paraId="3869BB4A" w14:textId="2767F887" w:rsidR="002E0D27" w:rsidRDefault="002E0D27" w:rsidP="00D507E9">
      <w:pPr>
        <w:pStyle w:val="Luettelokappale"/>
        <w:numPr>
          <w:ilvl w:val="0"/>
          <w:numId w:val="52"/>
        </w:numPr>
      </w:pPr>
      <w:r>
        <w:t xml:space="preserve">Haetaan tiedot toisten terveydenhuollon palvelunantajien rekistereistä </w:t>
      </w:r>
    </w:p>
    <w:p w14:paraId="4B42E232" w14:textId="209F2EFC" w:rsidR="002E0D27" w:rsidRDefault="002E0D27" w:rsidP="00D54165">
      <w:pPr>
        <w:pStyle w:val="Luettelokappale"/>
        <w:numPr>
          <w:ilvl w:val="1"/>
          <w:numId w:val="5"/>
        </w:numPr>
      </w:pPr>
      <w:r>
        <w:t>Tilanteessa C (luovutushaku), D (hätähaku) ja E (Ennakkohaku) haku kohdistuu lähtökohtaisesti kaikkien terveydenhuollon palvelunantajien rekistereihin. Hakua voidaan potilastietojärjestelmässä rajata hakuehdoilla.</w:t>
      </w:r>
    </w:p>
    <w:p w14:paraId="5FEC699C" w14:textId="600D4B23" w:rsidR="002E0D27" w:rsidRDefault="00927943" w:rsidP="00D54165">
      <w:pPr>
        <w:pStyle w:val="Luettelokappale"/>
        <w:numPr>
          <w:ilvl w:val="1"/>
          <w:numId w:val="5"/>
        </w:numPr>
      </w:pPr>
      <w:r>
        <w:t>Tilanteessa F</w:t>
      </w:r>
      <w:r w:rsidR="002E0D27">
        <w:t xml:space="preserve"> (yhteisrekisteri) haku rajautuu sairaanhoitopiirin yhteiseen potilastietorekisteriin</w:t>
      </w:r>
    </w:p>
    <w:p w14:paraId="0B9C7086" w14:textId="0B42E2F2" w:rsidR="002E0D27" w:rsidRDefault="002E0D27" w:rsidP="00D507E9">
      <w:pPr>
        <w:pStyle w:val="Luettelokappale"/>
        <w:numPr>
          <w:ilvl w:val="0"/>
          <w:numId w:val="52"/>
        </w:numPr>
      </w:pPr>
      <w:r>
        <w:t xml:space="preserve">Arkisto rajaa hakutuloksen </w:t>
      </w:r>
      <w:r w:rsidR="00C073B7">
        <w:t xml:space="preserve">luovutustenhallinnan </w:t>
      </w:r>
      <w:r>
        <w:t>tietojen ja potilaan mahdollisesti asettamien luovutuskieltojen mukaisesti.</w:t>
      </w:r>
    </w:p>
    <w:p w14:paraId="2A1D2D88" w14:textId="0B9578E9" w:rsidR="002E0D27" w:rsidRPr="002E0D27" w:rsidRDefault="002E0D27" w:rsidP="002E0D27">
      <w:pPr>
        <w:pStyle w:val="Leipteksti"/>
      </w:pPr>
      <w:r>
        <w:lastRenderedPageBreak/>
        <w:t>Käyttötapauksen lopputuloksen hakeva potilastietojärjestelmä on vastaanottanut Potilastiedon arkiston palauttaman hakuparametrien mukaisesti rajatun haun tuloksen Kanta-arkiston luovutushaulla saatavista hoitoasiakirjoista.</w:t>
      </w:r>
    </w:p>
    <w:p w14:paraId="09C52639" w14:textId="71CF2312" w:rsidR="009F703C" w:rsidRDefault="009F703C" w:rsidP="009F703C">
      <w:pPr>
        <w:pStyle w:val="Otsikko2"/>
      </w:pPr>
      <w:r w:rsidRPr="009F703C">
        <w:t>Käyttäjäroolit</w:t>
      </w:r>
    </w:p>
    <w:p w14:paraId="1C56DB3B" w14:textId="53F302A9" w:rsidR="00F15E55" w:rsidRDefault="00F15E55" w:rsidP="00F15E55">
      <w:pPr>
        <w:pStyle w:val="Numeroituluettelo"/>
      </w:pPr>
      <w:r>
        <w:t>Kantaan liittynyt järjestelmä, potilastietojärjestelmä, jatkossa Järjestelmä</w:t>
      </w:r>
    </w:p>
    <w:p w14:paraId="32815895" w14:textId="2DBDE4CD" w:rsidR="00F15E55" w:rsidRPr="00F15E55" w:rsidRDefault="00F15E55" w:rsidP="00F15E55">
      <w:pPr>
        <w:pStyle w:val="Numeroituluettelo"/>
      </w:pPr>
      <w:r>
        <w:t>Potilastiedon arkisto, Kanta-viestinvälitys, jatkossa Arkisto</w:t>
      </w:r>
    </w:p>
    <w:p w14:paraId="6B581B77" w14:textId="3CBD5319" w:rsidR="009F703C" w:rsidRDefault="009F703C" w:rsidP="009F703C">
      <w:pPr>
        <w:pStyle w:val="Otsikko2"/>
      </w:pPr>
      <w:r w:rsidRPr="009F703C">
        <w:t>Esiehdot</w:t>
      </w:r>
    </w:p>
    <w:p w14:paraId="3C3E982E" w14:textId="73A25441" w:rsidR="00F15E55" w:rsidRDefault="00F15E55" w:rsidP="00F15E55">
      <w:pPr>
        <w:pStyle w:val="Numeroituluettelo"/>
      </w:pPr>
      <w:r>
        <w:t xml:space="preserve">Potilas on yksilöity virallisella henkilötunnuksella </w:t>
      </w:r>
    </w:p>
    <w:p w14:paraId="4860FBF2" w14:textId="0855EB75" w:rsidR="00F15E55" w:rsidRDefault="00F15E55" w:rsidP="00F15E55">
      <w:pPr>
        <w:pStyle w:val="Numeroituluettelo"/>
      </w:pPr>
      <w:r>
        <w:t>Potilastietojärjestelmässä on tiedossa joko käyttäjän antamana tai järjestelmän päättelemänä tarvittavat hakuparametrit</w:t>
      </w:r>
    </w:p>
    <w:p w14:paraId="4629A9F8" w14:textId="3829AB0F" w:rsidR="00F15E55" w:rsidRPr="00F15E55" w:rsidRDefault="00F15E55" w:rsidP="00F15E55">
      <w:pPr>
        <w:pStyle w:val="Numeroituluettelo"/>
      </w:pPr>
      <w:r>
        <w:t>Hoitosuhteen todentava palvelutapahtuma on hakevan organisaation omassa rekisterissä.</w:t>
      </w:r>
    </w:p>
    <w:p w14:paraId="2E229E5D" w14:textId="691539F6" w:rsidR="009F703C" w:rsidRDefault="009F703C" w:rsidP="009F703C">
      <w:pPr>
        <w:pStyle w:val="Otsikko2"/>
      </w:pPr>
      <w:r w:rsidRPr="009F703C">
        <w:t>Normaali tapahtumankulku</w:t>
      </w:r>
    </w:p>
    <w:p w14:paraId="6491288B" w14:textId="0636A3A1" w:rsidR="00F15E55" w:rsidRDefault="00F15E55" w:rsidP="00F15E55">
      <w:pPr>
        <w:pStyle w:val="Numeroituluettelo"/>
      </w:pPr>
      <w:r>
        <w:t>Järjestelmä tuottaa hakusanoman tarvitsemat tiedot dokumentin HL7 Medical Records -sanomat mukaisesti [LM4, V1]</w:t>
      </w:r>
    </w:p>
    <w:p w14:paraId="2FCD3BA8" w14:textId="00B906E2" w:rsidR="00F15E55" w:rsidRDefault="00F15E55" w:rsidP="00F15E55">
      <w:pPr>
        <w:pStyle w:val="Numeroituluettelo"/>
        <w:spacing w:after="0"/>
      </w:pPr>
      <w:r>
        <w:t>Järjestelmä muodostaa hakusanoman ja tekee haun Arkistosta alikäyttötapauksen Hae tiedot mukaisesti. [V2]</w:t>
      </w:r>
    </w:p>
    <w:p w14:paraId="6F7669BB" w14:textId="17CD5E7C" w:rsidR="00F15E55" w:rsidRDefault="00F15E55" w:rsidP="00D507E9">
      <w:pPr>
        <w:pStyle w:val="Luettelokappale"/>
        <w:numPr>
          <w:ilvl w:val="0"/>
          <w:numId w:val="52"/>
        </w:numPr>
      </w:pPr>
      <w:r>
        <w:t xml:space="preserve">MR-sanoma on </w:t>
      </w:r>
    </w:p>
    <w:p w14:paraId="2CC312A3" w14:textId="2BDD6016" w:rsidR="00F15E55" w:rsidRDefault="00F15E55" w:rsidP="00D54165">
      <w:pPr>
        <w:pStyle w:val="Luettelokappale"/>
        <w:numPr>
          <w:ilvl w:val="1"/>
          <w:numId w:val="5"/>
        </w:numPr>
      </w:pPr>
      <w:r>
        <w:t>tilanteessa A (kuvailutiedot): RCMR_IN100029FI01</w:t>
      </w:r>
    </w:p>
    <w:p w14:paraId="52AEB9AD" w14:textId="512E0E9B" w:rsidR="00F15E55" w:rsidRDefault="00F15E55" w:rsidP="00D54165">
      <w:pPr>
        <w:pStyle w:val="Luettelokappale"/>
        <w:numPr>
          <w:ilvl w:val="1"/>
          <w:numId w:val="5"/>
        </w:numPr>
      </w:pPr>
      <w:r>
        <w:t>tilanteessa B (asiakirjat): RCMR_IN100031FI01</w:t>
      </w:r>
    </w:p>
    <w:p w14:paraId="1416001C" w14:textId="4F6E4DC0" w:rsidR="00F15E55" w:rsidRDefault="00F15E55" w:rsidP="00D507E9">
      <w:pPr>
        <w:pStyle w:val="Luettelokappale"/>
        <w:numPr>
          <w:ilvl w:val="0"/>
          <w:numId w:val="52"/>
        </w:numPr>
      </w:pPr>
      <w:r>
        <w:t>Palvelupyyntö on [LK3]</w:t>
      </w:r>
    </w:p>
    <w:p w14:paraId="2B0EF8FB" w14:textId="43F66C80" w:rsidR="00F15E55" w:rsidRDefault="00F15E55" w:rsidP="00D54165">
      <w:pPr>
        <w:pStyle w:val="Luettelokappale"/>
        <w:numPr>
          <w:ilvl w:val="1"/>
          <w:numId w:val="5"/>
        </w:numPr>
      </w:pPr>
      <w:r>
        <w:t>tilanteessa C (luovutushaku): PP21, Luovutushaku</w:t>
      </w:r>
    </w:p>
    <w:p w14:paraId="7872819B" w14:textId="20091FEE" w:rsidR="00F15E55" w:rsidRDefault="00F15E55" w:rsidP="00D54165">
      <w:pPr>
        <w:pStyle w:val="Luettelokappale"/>
        <w:numPr>
          <w:ilvl w:val="1"/>
          <w:numId w:val="5"/>
        </w:numPr>
      </w:pPr>
      <w:r>
        <w:t xml:space="preserve">tilanteessa D (hätähaku): PP6, </w:t>
      </w:r>
      <w:r w:rsidR="00771FA1">
        <w:t>Luovutush</w:t>
      </w:r>
      <w:r w:rsidR="00FA0431">
        <w:t>aku</w:t>
      </w:r>
      <w:r>
        <w:t xml:space="preserve"> Potilastiedon arkistosta hätätilanteessa</w:t>
      </w:r>
    </w:p>
    <w:p w14:paraId="5BE32200" w14:textId="36FD2AF6" w:rsidR="00F15E55" w:rsidRDefault="00F15E55" w:rsidP="00D54165">
      <w:pPr>
        <w:pStyle w:val="Luettelokappale"/>
        <w:numPr>
          <w:ilvl w:val="1"/>
          <w:numId w:val="5"/>
        </w:numPr>
      </w:pPr>
      <w:r>
        <w:t>tilanteessa E (ennakkohaku): PP30, Ennakkohaku</w:t>
      </w:r>
    </w:p>
    <w:p w14:paraId="339C3C3B" w14:textId="32AE6C67" w:rsidR="00F15E55" w:rsidRDefault="00F15E55" w:rsidP="00D54165">
      <w:pPr>
        <w:pStyle w:val="Luettelokappale"/>
        <w:numPr>
          <w:ilvl w:val="1"/>
          <w:numId w:val="5"/>
        </w:numPr>
      </w:pPr>
      <w:r>
        <w:t>tilanteessa F (yhteisrekisteri): PP22, Haku yhteisestä potilastietorekisteristä</w:t>
      </w:r>
    </w:p>
    <w:p w14:paraId="0BBF824C" w14:textId="16320A8C" w:rsidR="00F15E55" w:rsidRDefault="00F15E55" w:rsidP="00D507E9">
      <w:pPr>
        <w:pStyle w:val="Luettelokappale"/>
        <w:numPr>
          <w:ilvl w:val="0"/>
          <w:numId w:val="52"/>
        </w:numPr>
      </w:pPr>
      <w:r>
        <w:t>Palvelutapahtuma</w:t>
      </w:r>
      <w:ins w:id="450" w:author="Kunnari Riitta" w:date="2021-08-25T12:36:00Z">
        <w:r w:rsidR="00AA7DE5">
          <w:t>,</w:t>
        </w:r>
      </w:ins>
      <w:r>
        <w:t xml:space="preserve"> johon tietoja haetaan</w:t>
      </w:r>
      <w:ins w:id="451" w:author="Kunnari Riitta" w:date="2021-07-07T12:58:00Z">
        <w:r w:rsidR="00744FDC">
          <w:t>,</w:t>
        </w:r>
      </w:ins>
      <w:r>
        <w:t xml:space="preserve"> on yksilöitävä. Palvelutapahtuman on oltava esiehdon 3 mukainen. </w:t>
      </w:r>
    </w:p>
    <w:p w14:paraId="4CF64F70" w14:textId="34500F15" w:rsidR="00F15E55" w:rsidRDefault="00F15E55" w:rsidP="00D507E9">
      <w:pPr>
        <w:pStyle w:val="Luettelokappale"/>
        <w:numPr>
          <w:ilvl w:val="0"/>
          <w:numId w:val="52"/>
        </w:numPr>
      </w:pPr>
      <w:r>
        <w:lastRenderedPageBreak/>
        <w:t xml:space="preserve">Kattavuus: Haetaanko viimeisimmät versiot (1) vai viimeisimmät versiot mukaan lukien oman rekisterin asiakirjat (3) [LK6]. Kaikkien versioiden haku ei ole luovutushaussa mahdollinen. </w:t>
      </w:r>
    </w:p>
    <w:p w14:paraId="20524D83" w14:textId="235AD86F" w:rsidR="00F15E55" w:rsidRDefault="00F15E55" w:rsidP="00D507E9">
      <w:pPr>
        <w:pStyle w:val="Luettelokappale"/>
        <w:numPr>
          <w:ilvl w:val="0"/>
          <w:numId w:val="52"/>
        </w:numPr>
      </w:pPr>
      <w:r>
        <w:t>Lisäksi tilanteessa A (kuvailutiedot): kuvailtutietojen haun kohdistus asiakirja- vai palvelutapahtuma-tasolle [LK5]</w:t>
      </w:r>
    </w:p>
    <w:p w14:paraId="10745B8E" w14:textId="7A35DCF8" w:rsidR="00F15E55" w:rsidRDefault="00F15E55" w:rsidP="00D54165">
      <w:pPr>
        <w:pStyle w:val="Luettelokappale"/>
        <w:numPr>
          <w:ilvl w:val="1"/>
          <w:numId w:val="5"/>
        </w:numPr>
      </w:pPr>
      <w:r>
        <w:t>Jos kuvailutiedot haetaan palvelutapahtumatasolla (1), tuloksena saadaan palvelutapahtuma-asiakirjojen kuvailutiedot</w:t>
      </w:r>
    </w:p>
    <w:p w14:paraId="5AE91C91" w14:textId="21B1C355" w:rsidR="00F15E55" w:rsidRDefault="00F15E55" w:rsidP="00D54165">
      <w:pPr>
        <w:pStyle w:val="Luettelokappale"/>
        <w:numPr>
          <w:ilvl w:val="1"/>
          <w:numId w:val="5"/>
        </w:numPr>
      </w:pPr>
      <w:r>
        <w:t>Jos kuvailutiedot haetaan asiakirjatasolla (2), tuloksena saadaan hoitoasiakirjojen ja palvelutapahtuma-asiakirjojen kuvailutiedot</w:t>
      </w:r>
    </w:p>
    <w:p w14:paraId="3BF9D98B" w14:textId="179A57E0" w:rsidR="00F15E55" w:rsidRDefault="00F15E55" w:rsidP="00D507E9">
      <w:pPr>
        <w:pStyle w:val="Luettelokappale"/>
        <w:numPr>
          <w:ilvl w:val="0"/>
          <w:numId w:val="52"/>
        </w:numPr>
      </w:pPr>
      <w:r>
        <w:t>Hakuparametrit: voidaan käyttää palvelupyynnöllä käytössä olevia parametreja [LM4]</w:t>
      </w:r>
    </w:p>
    <w:p w14:paraId="7B1B6E6D" w14:textId="3F35477F" w:rsidR="00F15E55" w:rsidRDefault="00F15E55" w:rsidP="00D54165">
      <w:pPr>
        <w:pStyle w:val="Luettelokappale"/>
        <w:numPr>
          <w:ilvl w:val="1"/>
          <w:numId w:val="5"/>
        </w:numPr>
      </w:pPr>
      <w:r>
        <w:t>pakollinen parametri henkilötunnus</w:t>
      </w:r>
    </w:p>
    <w:p w14:paraId="66684FFE" w14:textId="12E3616D" w:rsidR="00F15E55" w:rsidRDefault="00F15E55" w:rsidP="00F15E55">
      <w:pPr>
        <w:pStyle w:val="Numeroituluettelo"/>
        <w:spacing w:after="0"/>
      </w:pPr>
      <w:r>
        <w:t>Järjestelmä vastaanottaa hakutuloksen [V3]</w:t>
      </w:r>
    </w:p>
    <w:p w14:paraId="4AD1C1FA" w14:textId="109844D2" w:rsidR="00F15E55" w:rsidRDefault="00F15E55" w:rsidP="00D507E9">
      <w:pPr>
        <w:pStyle w:val="Luettelokappale"/>
        <w:numPr>
          <w:ilvl w:val="0"/>
          <w:numId w:val="52"/>
        </w:numPr>
      </w:pPr>
      <w:r>
        <w:t xml:space="preserve">Luovutushaut palauttavat myös keskeisten terveystietojen ylläpidettävät asiakirjat ja/tai niiden kuvailutiedot, mikäli ne sisältyvät haettuun tulosjoukkoon. Luovutushaut voivat palauttaa ylläpidettävästä asiakirjasta useita eri aikoina syntyneitä kappaleita (vrt. keskeisten terveystietojen haut, joissa ylläpidettävästä asiakirjasta palautuu vain viimeisin, ylläpidettävä versio, jota ei ole kielloin rajattu). </w:t>
      </w:r>
    </w:p>
    <w:p w14:paraId="14D8A54E" w14:textId="77777777" w:rsidR="00510939" w:rsidRDefault="00F15E55" w:rsidP="00D507E9">
      <w:pPr>
        <w:pStyle w:val="Luettelokappale"/>
        <w:numPr>
          <w:ilvl w:val="0"/>
          <w:numId w:val="52"/>
        </w:numPr>
        <w:rPr>
          <w:ins w:id="452" w:author="Kunnari Riitta" w:date="2021-08-25T14:57:00Z"/>
        </w:rPr>
      </w:pPr>
      <w:r>
        <w:t>tilanteessa C (luovutushaku)</w:t>
      </w:r>
      <w:ins w:id="453" w:author="Kunnari Riitta" w:date="2021-08-25T14:56:00Z">
        <w:r w:rsidR="00510939">
          <w:t xml:space="preserve"> ja</w:t>
        </w:r>
      </w:ins>
      <w:del w:id="454" w:author="Kunnari Riitta" w:date="2021-08-25T14:56:00Z">
        <w:r w:rsidR="002D048C" w:rsidDel="00510939">
          <w:delText>,</w:delText>
        </w:r>
      </w:del>
      <w:r>
        <w:t xml:space="preserve"> E (ennakkohaku)</w:t>
      </w:r>
      <w:del w:id="455" w:author="Kunnari Riitta" w:date="2021-08-25T14:56:00Z">
        <w:r w:rsidR="002D048C" w:rsidDel="00510939">
          <w:delText xml:space="preserve"> ja F (yhteisrekisteri)</w:delText>
        </w:r>
      </w:del>
      <w:r>
        <w:t xml:space="preserve">: </w:t>
      </w:r>
    </w:p>
    <w:p w14:paraId="11660334" w14:textId="0097863B" w:rsidR="008E3D3D" w:rsidRDefault="008E3D3D" w:rsidP="00043EA5">
      <w:pPr>
        <w:pStyle w:val="Luettelokappale"/>
        <w:numPr>
          <w:ilvl w:val="1"/>
          <w:numId w:val="5"/>
        </w:numPr>
        <w:rPr>
          <w:ins w:id="456" w:author="Kunnari Riitta" w:date="2021-09-07T09:15:00Z"/>
        </w:rPr>
      </w:pPr>
      <w:ins w:id="457" w:author="Kunnari Riitta" w:date="2021-09-07T09:15:00Z">
        <w:r>
          <w:t>Mikäli informointi puuttuu, palautetaan Järjestelmälle tieto informoinnin puuttumisesta paluusanomassa. Informoinnin puuttuminen voi vaikuttaa palautettavaan haun tulokseen.</w:t>
        </w:r>
      </w:ins>
    </w:p>
    <w:p w14:paraId="6C0B7394" w14:textId="1E09697F" w:rsidR="00F15E55" w:rsidRDefault="00F15E55" w:rsidP="00043EA5">
      <w:pPr>
        <w:pStyle w:val="Luettelokappale"/>
        <w:numPr>
          <w:ilvl w:val="1"/>
          <w:numId w:val="5"/>
        </w:numPr>
        <w:rPr>
          <w:ins w:id="458" w:author="Kunnari Riitta" w:date="2021-08-25T14:57:00Z"/>
        </w:rPr>
      </w:pPr>
      <w:r>
        <w:t>Mikäli</w:t>
      </w:r>
      <w:ins w:id="459" w:author="Kunnari Riitta" w:date="2021-09-07T09:15:00Z">
        <w:r w:rsidR="008E3D3D">
          <w:t xml:space="preserve"> informointi annettu mutta</w:t>
        </w:r>
      </w:ins>
      <w:r>
        <w:t xml:space="preserve"> </w:t>
      </w:r>
      <w:del w:id="460" w:author="Kunnari Riitta" w:date="2021-07-07T12:58:00Z">
        <w:r w:rsidR="00C073B7" w:rsidDel="00744FDC">
          <w:delText>Kanta-informoin</w:delText>
        </w:r>
        <w:r w:rsidR="00CA727E" w:rsidDel="00744FDC">
          <w:delText>ti</w:delText>
        </w:r>
      </w:del>
      <w:ins w:id="461" w:author="Kunnari Riitta" w:date="2021-07-07T12:58:00Z">
        <w:r w:rsidR="00744FDC">
          <w:t>luovutuslupa</w:t>
        </w:r>
      </w:ins>
      <w:r w:rsidR="00CA727E">
        <w:t xml:space="preserve"> puuttuu,</w:t>
      </w:r>
      <w:r>
        <w:t xml:space="preserve"> palautetaan Järjestelmälle tieto </w:t>
      </w:r>
      <w:del w:id="462" w:author="Kunnari Riitta" w:date="2021-07-07T12:58:00Z">
        <w:r w:rsidR="00C073B7" w:rsidDel="00744FDC">
          <w:delText>Kanta-informoinnin</w:delText>
        </w:r>
      </w:del>
      <w:ins w:id="463" w:author="Kunnari Riitta" w:date="2021-07-07T12:58:00Z">
        <w:r w:rsidR="00744FDC">
          <w:t>luovutusluvan</w:t>
        </w:r>
      </w:ins>
      <w:r>
        <w:t xml:space="preserve"> puuttumisesta paluusanomassa. </w:t>
      </w:r>
      <w:del w:id="464" w:author="Kunnari Riitta" w:date="2021-07-07T12:59:00Z">
        <w:r w:rsidR="00CA727E" w:rsidDel="00744FDC">
          <w:delText>Kanta-informoinnin</w:delText>
        </w:r>
      </w:del>
      <w:ins w:id="465" w:author="Kunnari Riitta" w:date="2021-07-07T12:59:00Z">
        <w:r w:rsidR="00744FDC">
          <w:t>Luovutusluvan</w:t>
        </w:r>
      </w:ins>
      <w:r w:rsidR="00CA727E">
        <w:t xml:space="preserve"> puuttuminen voi vaikuttaa palautettavaan haun tulokseen. </w:t>
      </w:r>
      <w:r>
        <w:t xml:space="preserve"> </w:t>
      </w:r>
    </w:p>
    <w:p w14:paraId="224F9638" w14:textId="7A92F2D2" w:rsidR="008F3F85" w:rsidRDefault="008F3F85" w:rsidP="00D507E9">
      <w:pPr>
        <w:pStyle w:val="Luettelokappale"/>
        <w:numPr>
          <w:ilvl w:val="0"/>
          <w:numId w:val="52"/>
        </w:numPr>
        <w:rPr>
          <w:ins w:id="466" w:author="Kunnari Riitta" w:date="2021-08-25T15:05:00Z"/>
        </w:rPr>
      </w:pPr>
      <w:ins w:id="467" w:author="Kunnari Riitta" w:date="2021-08-25T15:05:00Z">
        <w:r>
          <w:t>tilanteessa F (yhteisrekisteri):</w:t>
        </w:r>
      </w:ins>
    </w:p>
    <w:p w14:paraId="727A5D52" w14:textId="749F7634" w:rsidR="008F3F85" w:rsidRDefault="008F3F85" w:rsidP="00043EA5">
      <w:pPr>
        <w:pStyle w:val="Luettelokappale"/>
        <w:numPr>
          <w:ilvl w:val="1"/>
          <w:numId w:val="5"/>
        </w:numPr>
        <w:rPr>
          <w:ins w:id="468" w:author="Kunnari Riitta" w:date="2021-08-25T15:05:00Z"/>
        </w:rPr>
      </w:pPr>
      <w:ins w:id="469" w:author="Kunnari Riitta" w:date="2021-08-25T15:05:00Z">
        <w:r>
          <w:t>Mikäli informointi puuttuu, palautetaan Järjestelmälle tieto informoinnin puuttumisesta paluusanomassa.</w:t>
        </w:r>
      </w:ins>
      <w:ins w:id="470" w:author="Kunnari Riitta" w:date="2021-08-25T15:12:00Z">
        <w:r>
          <w:t xml:space="preserve"> Informoinnin puuttuminen voi vaikuttaa palautettavaan haun tulokseen.</w:t>
        </w:r>
      </w:ins>
    </w:p>
    <w:p w14:paraId="46CD58A9" w14:textId="77777777" w:rsidR="008F3F85" w:rsidRDefault="008F3F85" w:rsidP="00043EA5">
      <w:pPr>
        <w:ind w:left="2838"/>
      </w:pPr>
    </w:p>
    <w:p w14:paraId="0E5DD3DA" w14:textId="1EE761C5" w:rsidR="00F15E55" w:rsidRDefault="00F15E55" w:rsidP="00F15E55">
      <w:pPr>
        <w:pStyle w:val="Numeroituluettelo"/>
      </w:pPr>
      <w:r>
        <w:t>Järjestelmä käsittelee haettuja tietoja oman säännöstönsä mukaisesti.</w:t>
      </w:r>
    </w:p>
    <w:p w14:paraId="6E5D8F32" w14:textId="5C70893B" w:rsidR="00F15E55" w:rsidRPr="00F15E55" w:rsidRDefault="00F15E55" w:rsidP="00F15E55">
      <w:pPr>
        <w:pStyle w:val="Numeroituluettelo"/>
      </w:pPr>
      <w:r>
        <w:t>Käyttötapaus päättyy.</w:t>
      </w:r>
    </w:p>
    <w:p w14:paraId="012232A0" w14:textId="40B2FC03" w:rsidR="009F703C" w:rsidRDefault="009F703C" w:rsidP="009F703C">
      <w:pPr>
        <w:pStyle w:val="Otsikko2"/>
      </w:pPr>
      <w:r w:rsidRPr="009F703C">
        <w:lastRenderedPageBreak/>
        <w:t>Virhetilanteet</w:t>
      </w:r>
    </w:p>
    <w:p w14:paraId="2D1ABE90" w14:textId="77777777" w:rsidR="00F15E55" w:rsidRDefault="00F15E55" w:rsidP="00F15E55">
      <w:pPr>
        <w:pStyle w:val="Leipteksti"/>
        <w:spacing w:after="0"/>
      </w:pPr>
      <w:r>
        <w:t>V1 Hakusanoman tarvitsemien tietojen tuottaminen ei onnistu Järjestelmä antaa ilmoituksen käyttäjälle tai tallentaa tiedon jatkokäsittelyä varten. Käyttötapaus päättyy.</w:t>
      </w:r>
    </w:p>
    <w:p w14:paraId="760D6517" w14:textId="77777777" w:rsidR="00F15E55" w:rsidRDefault="00F15E55" w:rsidP="00F15E55">
      <w:pPr>
        <w:pStyle w:val="Leipteksti"/>
        <w:spacing w:after="0"/>
      </w:pPr>
      <w:r>
        <w:t>V2 Hakusanoman muodostaminen ei onnistu Järjestelmä antaa ilmoituksen käyttäjälle tai tallentaa tiedon jatkokäsittelyä varten. Käyttötapaus päättyy.</w:t>
      </w:r>
    </w:p>
    <w:p w14:paraId="2D7ACB5E" w14:textId="7AEC07D5" w:rsidR="00F15E55" w:rsidRPr="00F15E55" w:rsidRDefault="00F15E55" w:rsidP="00F15E55">
      <w:pPr>
        <w:pStyle w:val="Leipteksti"/>
      </w:pPr>
      <w:r>
        <w:t>V3 Haun tuloksen vastaanottaminen ei onnistu. Järjestelmä antaa ilmoituksen käyttäjälle tai tallentaa tiedon jatkokäsittelyä varten. Käyttötapaus päättyy.</w:t>
      </w:r>
    </w:p>
    <w:p w14:paraId="17FCD9A0" w14:textId="2EAE3FE3" w:rsidR="009F703C" w:rsidRDefault="009F703C" w:rsidP="009F703C">
      <w:pPr>
        <w:pStyle w:val="Otsikko2"/>
      </w:pPr>
      <w:r>
        <w:t>Lisätiedot</w:t>
      </w:r>
    </w:p>
    <w:p w14:paraId="25D54DCD" w14:textId="4555F5E1" w:rsidR="00076B9B" w:rsidRDefault="00F15E55" w:rsidP="00A82268">
      <w:pPr>
        <w:pStyle w:val="Leipteksti"/>
      </w:pPr>
      <w:r w:rsidRPr="00F15E55">
        <w:t xml:space="preserve">LT1 Hätähaun yhteydessä on haettava myös potilaan mahdolliset tahdonilmaisut. Tahdonilmaisujen hakeminen on kuvattu käyttötapauksessa Hae </w:t>
      </w:r>
      <w:del w:id="471" w:author="Eklund Marjut" w:date="2021-12-03T10:01:00Z">
        <w:r w:rsidRPr="00F15E55" w:rsidDel="00AC710C">
          <w:delText>Kelan rekisteri</w:delText>
        </w:r>
      </w:del>
      <w:ins w:id="472" w:author="Eklund Marjut" w:date="2021-12-03T10:01:00Z">
        <w:r w:rsidR="00AC710C">
          <w:t>Tahdonilmaisupalvelu</w:t>
        </w:r>
      </w:ins>
      <w:r w:rsidRPr="00F15E55">
        <w:t>n asiakirjoja.</w:t>
      </w:r>
      <w:r w:rsidR="00DF18AC">
        <w:br/>
      </w:r>
    </w:p>
    <w:p w14:paraId="43ADB239" w14:textId="2DD814CB" w:rsidR="00927943" w:rsidRPr="00F15E55" w:rsidRDefault="00076B9B" w:rsidP="00076B9B">
      <w:r>
        <w:br w:type="page"/>
      </w:r>
    </w:p>
    <w:p w14:paraId="68097921" w14:textId="3C49B5B0" w:rsidR="009F703C" w:rsidRDefault="00F15E55" w:rsidP="00F15E55">
      <w:pPr>
        <w:pStyle w:val="Otsikko1"/>
        <w:spacing w:before="220"/>
      </w:pPr>
      <w:bookmarkStart w:id="473" w:name="_Toc256000089"/>
      <w:bookmarkStart w:id="474" w:name="_Toc37062081"/>
      <w:bookmarkStart w:id="475" w:name="_Toc89418310"/>
      <w:r>
        <w:lastRenderedPageBreak/>
        <w:t>Hae asiakirjoja ostopalvelutilanteessa</w:t>
      </w:r>
      <w:bookmarkEnd w:id="473"/>
      <w:bookmarkEnd w:id="474"/>
      <w:bookmarkEnd w:id="475"/>
    </w:p>
    <w:p w14:paraId="4E78E491" w14:textId="54075A49" w:rsidR="009F703C" w:rsidRDefault="009F703C" w:rsidP="009F703C">
      <w:pPr>
        <w:pStyle w:val="Otsikko2"/>
      </w:pPr>
      <w:r w:rsidRPr="009F703C">
        <w:t>Käyttötapauksen yleiskuvaus ja lopputulos</w:t>
      </w:r>
    </w:p>
    <w:p w14:paraId="2C4E6AA2" w14:textId="77777777" w:rsidR="005A102F" w:rsidRDefault="005A102F" w:rsidP="005A102F">
      <w:pPr>
        <w:pStyle w:val="Leipteksti"/>
      </w:pPr>
      <w:r>
        <w:t>Käyttötapaus kuvaa hoito- ja/tai palvelutapahtuma-asiakirjojen tai niiden kuvailutietojen hakutilanteet Potilastiedon arkistosta ostopalvelutilanteessa:</w:t>
      </w:r>
    </w:p>
    <w:p w14:paraId="575D87A4" w14:textId="77777777" w:rsidR="005A102F" w:rsidRDefault="005A102F" w:rsidP="0087798E">
      <w:pPr>
        <w:pStyle w:val="Leipteksti"/>
        <w:spacing w:after="0"/>
      </w:pPr>
      <w:r>
        <w:t>Haettavien tietojen mukaan</w:t>
      </w:r>
    </w:p>
    <w:p w14:paraId="3A2980A9" w14:textId="7768F7C4" w:rsidR="005A102F" w:rsidRDefault="005A102F" w:rsidP="0087798E">
      <w:pPr>
        <w:pStyle w:val="Leipteksti"/>
        <w:numPr>
          <w:ilvl w:val="0"/>
          <w:numId w:val="20"/>
        </w:numPr>
        <w:spacing w:after="0"/>
      </w:pPr>
      <w:r>
        <w:t>Kuvailutietojen haku. Haun tuloksena palautuu hoitoasiakirjojen ja/tai palvelutapahtuminen kuvailutietoja. Saatujen tietojen perusteella voidaan tarvittaessa valita jokin asiakirjoista ja hakea asiakirja täydellisine tietoineen tämän käyttötapauksen hakutilanteen B mukaisesti.</w:t>
      </w:r>
    </w:p>
    <w:p w14:paraId="6539A451" w14:textId="0F709902" w:rsidR="005A102F" w:rsidRDefault="005A102F" w:rsidP="00D54165">
      <w:pPr>
        <w:pStyle w:val="Leipteksti"/>
        <w:numPr>
          <w:ilvl w:val="0"/>
          <w:numId w:val="20"/>
        </w:numPr>
      </w:pPr>
      <w:r>
        <w:t>Asiakirjojen haku. Haun tuloksena palautuu hoitoasiakirjoja ja/tai palvelutapahtuma-asiakirjoja.</w:t>
      </w:r>
    </w:p>
    <w:p w14:paraId="6F6197DB" w14:textId="77777777" w:rsidR="005A102F" w:rsidRDefault="005A102F" w:rsidP="0087798E">
      <w:pPr>
        <w:pStyle w:val="Leipteksti"/>
        <w:spacing w:after="0"/>
      </w:pPr>
      <w:r>
        <w:t>Hakutilanteen mukaan (kaikissa tilanteissa sekä kuvailutietojen (A) että asiakirjojen (B) haku on mahdollinen.)</w:t>
      </w:r>
    </w:p>
    <w:p w14:paraId="0E0BA3FF" w14:textId="334B340D" w:rsidR="005A102F" w:rsidRDefault="005A102F" w:rsidP="0087798E">
      <w:pPr>
        <w:pStyle w:val="Leipteksti"/>
        <w:numPr>
          <w:ilvl w:val="0"/>
          <w:numId w:val="20"/>
        </w:numPr>
        <w:spacing w:after="0"/>
      </w:pPr>
      <w:r>
        <w:t>Ostopalvelun tuottajan tekemä haku järjestäjän rekisteristä arkistosta potilaskohtaisessa ostopalvelussa</w:t>
      </w:r>
    </w:p>
    <w:p w14:paraId="6F9F35CA" w14:textId="7ACE7E7B" w:rsidR="005A102F" w:rsidRDefault="005A102F" w:rsidP="0087798E">
      <w:pPr>
        <w:pStyle w:val="Leipteksti"/>
        <w:numPr>
          <w:ilvl w:val="0"/>
          <w:numId w:val="20"/>
        </w:numPr>
        <w:spacing w:after="0"/>
      </w:pPr>
      <w:r>
        <w:t>Ostopalvelun tuottajan tekemä haku järjestäjän rekisteristä arkistosta väestösoisessa ostopalvelussa</w:t>
      </w:r>
    </w:p>
    <w:p w14:paraId="49DF8383" w14:textId="67EBC349" w:rsidR="005A102F" w:rsidRDefault="005A102F" w:rsidP="0087798E">
      <w:pPr>
        <w:pStyle w:val="Leipteksti"/>
        <w:numPr>
          <w:ilvl w:val="0"/>
          <w:numId w:val="20"/>
        </w:numPr>
        <w:spacing w:after="0"/>
      </w:pPr>
      <w:r>
        <w:t>Luovutushaku potilaskohtaisessa ostopalvelutilanteessa</w:t>
      </w:r>
    </w:p>
    <w:p w14:paraId="1EC51F9E" w14:textId="110BDC18" w:rsidR="005A102F" w:rsidRDefault="005A102F" w:rsidP="0087798E">
      <w:pPr>
        <w:pStyle w:val="Leipteksti"/>
        <w:numPr>
          <w:ilvl w:val="0"/>
          <w:numId w:val="20"/>
        </w:numPr>
        <w:spacing w:after="0"/>
      </w:pPr>
      <w:r>
        <w:t>Luovutushaku väestötasoisessa ostopalvelutilanteessa</w:t>
      </w:r>
    </w:p>
    <w:p w14:paraId="0B5AC0E0" w14:textId="6FBC26BB" w:rsidR="005A102F" w:rsidRDefault="00A80747" w:rsidP="0087798E">
      <w:pPr>
        <w:pStyle w:val="Leipteksti"/>
        <w:numPr>
          <w:ilvl w:val="0"/>
          <w:numId w:val="20"/>
        </w:numPr>
        <w:spacing w:after="0"/>
      </w:pPr>
      <w:r>
        <w:t>Luovutush</w:t>
      </w:r>
      <w:r w:rsidR="005A102F">
        <w:t>aku potilaskohtaisessa ostopalvelussa hätätilanteessa [LT1]</w:t>
      </w:r>
    </w:p>
    <w:p w14:paraId="33A60800" w14:textId="2026CC0C" w:rsidR="005A102F" w:rsidRDefault="00A80747" w:rsidP="00D54165">
      <w:pPr>
        <w:pStyle w:val="Leipteksti"/>
        <w:numPr>
          <w:ilvl w:val="0"/>
          <w:numId w:val="20"/>
        </w:numPr>
      </w:pPr>
      <w:r>
        <w:t>Luovutush</w:t>
      </w:r>
      <w:r w:rsidR="005A102F">
        <w:t>aku väestötasoisessa ostopalvelussa hätätilanteessa [LT1]</w:t>
      </w:r>
    </w:p>
    <w:p w14:paraId="038DAB71" w14:textId="77777777" w:rsidR="005A102F" w:rsidRDefault="005A102F" w:rsidP="0087798E">
      <w:pPr>
        <w:pStyle w:val="Leipteksti"/>
        <w:spacing w:after="0"/>
      </w:pPr>
      <w:r>
        <w:t xml:space="preserve">Haku rajautuu tässä käyttötapauksessa potilaan ja hakijan mukaan: </w:t>
      </w:r>
    </w:p>
    <w:p w14:paraId="6CF6AD71" w14:textId="2B68C6E2" w:rsidR="005A102F" w:rsidRDefault="005A102F" w:rsidP="00D507E9">
      <w:pPr>
        <w:pStyle w:val="Luettelokappale"/>
        <w:numPr>
          <w:ilvl w:val="0"/>
          <w:numId w:val="52"/>
        </w:numPr>
      </w:pPr>
      <w:r>
        <w:t>Haetaan yhden potilaan tiedot: Ostopalvelutilanteessa asiakirjoja voidaan hakea henkilötunnuksella, tilapäisen yksilöintitunnuksen käyttö ei ole sallittu</w:t>
      </w:r>
    </w:p>
    <w:p w14:paraId="4E68CC60" w14:textId="541D4761" w:rsidR="005A102F" w:rsidRDefault="005A102F" w:rsidP="00D507E9">
      <w:pPr>
        <w:pStyle w:val="Luettelokappale"/>
        <w:numPr>
          <w:ilvl w:val="0"/>
          <w:numId w:val="52"/>
        </w:numPr>
      </w:pPr>
      <w:r>
        <w:t xml:space="preserve">Haetaan tiedot toisten terveydenhuollon palvelunantajien rekistereistä </w:t>
      </w:r>
    </w:p>
    <w:p w14:paraId="25755053" w14:textId="7FFC6BA6" w:rsidR="005A102F" w:rsidRDefault="005A102F" w:rsidP="00D54165">
      <w:pPr>
        <w:pStyle w:val="Luettelokappale"/>
        <w:numPr>
          <w:ilvl w:val="1"/>
          <w:numId w:val="5"/>
        </w:numPr>
      </w:pPr>
      <w:r>
        <w:t>Tilanteessa C ja D (haku järjestäjän rekisteristä) haku kohdistuu ostopalvelun järjestäjän rekisteriin</w:t>
      </w:r>
    </w:p>
    <w:p w14:paraId="209744A4" w14:textId="67C7268C" w:rsidR="005A102F" w:rsidRDefault="005A102F" w:rsidP="00D54165">
      <w:pPr>
        <w:pStyle w:val="Luettelokappale"/>
        <w:numPr>
          <w:ilvl w:val="1"/>
          <w:numId w:val="5"/>
        </w:numPr>
      </w:pPr>
      <w:r>
        <w:t>Tilanteessa E ja F (luovutushaku) sekä G ja H (hätähaku) haku kohdistuu lähtökohtaisesti kaikkien terveydenhuollon palvelunantajien rekistereihin. Hakua voidaan potilastietojärjestelmässä rajata hakuehdoilla.</w:t>
      </w:r>
    </w:p>
    <w:p w14:paraId="6630FBCD" w14:textId="0B6EA26F" w:rsidR="005A102F" w:rsidRDefault="005A102F" w:rsidP="00D507E9">
      <w:pPr>
        <w:pStyle w:val="Luettelokappale"/>
        <w:numPr>
          <w:ilvl w:val="0"/>
          <w:numId w:val="52"/>
        </w:numPr>
      </w:pPr>
      <w:r>
        <w:lastRenderedPageBreak/>
        <w:t xml:space="preserve">Arkisto rajaa hakutuloksen ostopalvelun valtuutuksen mahdollisten rajauksien sekä </w:t>
      </w:r>
      <w:r w:rsidR="00410048">
        <w:t xml:space="preserve">luovutustenhallinnan </w:t>
      </w:r>
      <w:r>
        <w:t>tietojen ja potilaan mahdollisesti asettamien luovutuskieltojen sekä kunkin hakutilanteen sääntöjen mukaisesti.</w:t>
      </w:r>
    </w:p>
    <w:p w14:paraId="0A2A81C8" w14:textId="77777777" w:rsidR="005A102F" w:rsidRDefault="005A102F" w:rsidP="005A102F">
      <w:pPr>
        <w:pStyle w:val="Luettelokappale"/>
        <w:ind w:left="2478"/>
      </w:pPr>
    </w:p>
    <w:p w14:paraId="391F8BB8" w14:textId="0038D878" w:rsidR="005A102F" w:rsidRPr="005A102F" w:rsidRDefault="005A102F" w:rsidP="005A102F">
      <w:pPr>
        <w:pStyle w:val="Leipteksti"/>
      </w:pPr>
      <w:r>
        <w:t>Käyttötapauksen lopputuloksen hakeva ostopalvelun tuottajan potilastietojärjestelmä on vastaanottanut Potilastiedon arkiston palauttaman hakuparametrien mukaisesti rajatun haun tuloksen ostopalvelun järjestäjän rekisteristä saatavista asiakirjoista (tilanne C ja D) tai Kanta-arkiston luovutushaulla saatavista hoitoasiakirjoista (tilanne E, F, G ja H).</w:t>
      </w:r>
    </w:p>
    <w:p w14:paraId="0EE57901" w14:textId="73BED637" w:rsidR="009F703C" w:rsidRDefault="009F703C" w:rsidP="009F703C">
      <w:pPr>
        <w:pStyle w:val="Otsikko2"/>
      </w:pPr>
      <w:r w:rsidRPr="009F703C">
        <w:t>Käyttäjäroolit</w:t>
      </w:r>
    </w:p>
    <w:p w14:paraId="19AB5413" w14:textId="2CA3C007" w:rsidR="005A102F" w:rsidRDefault="005A102F" w:rsidP="005A102F">
      <w:pPr>
        <w:pStyle w:val="Numeroituluettelo"/>
      </w:pPr>
      <w:r>
        <w:t>Kantaan liittynyt järjestelmä, potilastietojärjestelmä, jatkossa Järjestelmä</w:t>
      </w:r>
    </w:p>
    <w:p w14:paraId="7B2CE387" w14:textId="03853067" w:rsidR="005A102F" w:rsidRPr="005A102F" w:rsidRDefault="005A102F" w:rsidP="005A102F">
      <w:pPr>
        <w:pStyle w:val="Numeroituluettelo"/>
      </w:pPr>
      <w:r>
        <w:t>Potilastiedon arkisto, Kanta-viestinvälitys, jatkossa Arkisto</w:t>
      </w:r>
    </w:p>
    <w:p w14:paraId="145FC52D" w14:textId="5076E17F" w:rsidR="009F703C" w:rsidRDefault="009F703C" w:rsidP="009F703C">
      <w:pPr>
        <w:pStyle w:val="Otsikko2"/>
      </w:pPr>
      <w:r w:rsidRPr="009F703C">
        <w:t>Esiehdot</w:t>
      </w:r>
    </w:p>
    <w:p w14:paraId="226C9C3E" w14:textId="467C752B" w:rsidR="005A102F" w:rsidRDefault="005A102F" w:rsidP="005A102F">
      <w:pPr>
        <w:pStyle w:val="Numeroituluettelo"/>
      </w:pPr>
      <w:r>
        <w:t>Potilas on yksilöity virallisella henkilötunnuksella</w:t>
      </w:r>
    </w:p>
    <w:p w14:paraId="3BB2CE44" w14:textId="74628252" w:rsidR="005A102F" w:rsidRDefault="005A102F" w:rsidP="005A102F">
      <w:pPr>
        <w:pStyle w:val="Numeroituluettelo"/>
      </w:pPr>
      <w:r>
        <w:t>Potilastietojärjestelmässä on tiedossa joko käyttäjän antamana tai järjestelmän päättelemänä tarvittavat hakuparametrit</w:t>
      </w:r>
    </w:p>
    <w:p w14:paraId="559FD514" w14:textId="56AA362E" w:rsidR="005A102F" w:rsidRDefault="005A102F" w:rsidP="005A102F">
      <w:pPr>
        <w:pStyle w:val="Numeroituluettelo"/>
        <w:spacing w:after="0"/>
      </w:pPr>
      <w:r>
        <w:t>Ostopalvelun tuottajan hoitosuhteen potilaaseen todentava palvelutapahtuma on arkistoitu ostopalvelun järjestäjän rekisteriin, ja siinä on yksilöity ostopalvelun valtuutus. [LT2]</w:t>
      </w:r>
    </w:p>
    <w:p w14:paraId="6FBE39F4" w14:textId="7620F703" w:rsidR="005A102F" w:rsidRDefault="005A102F" w:rsidP="00D507E9">
      <w:pPr>
        <w:pStyle w:val="Luettelokappale"/>
        <w:numPr>
          <w:ilvl w:val="0"/>
          <w:numId w:val="52"/>
        </w:numPr>
      </w:pPr>
      <w:r>
        <w:t>Yksilöidyssä ostopalvelun valtuutuksessa on valtuutettu se rekisteri, johon palvelutapahtuma on arkistoitu, sillä tuottajalla joka hakua on tekemässä.</w:t>
      </w:r>
    </w:p>
    <w:p w14:paraId="7BB5B2C1" w14:textId="5ED5913E" w:rsidR="005A102F" w:rsidRPr="005A102F" w:rsidRDefault="005A102F" w:rsidP="005A102F">
      <w:pPr>
        <w:pStyle w:val="Numeroituluettelo"/>
      </w:pPr>
      <w:r>
        <w:t>Ostopalvelun valtuutus on arkistoitu Potilastiedon arkistoon ostopalvelun järjestäjän rekisteriin.</w:t>
      </w:r>
    </w:p>
    <w:p w14:paraId="391C1076" w14:textId="279ED967" w:rsidR="009F703C" w:rsidRDefault="009F703C" w:rsidP="009F703C">
      <w:pPr>
        <w:pStyle w:val="Otsikko2"/>
      </w:pPr>
      <w:r w:rsidRPr="009F703C">
        <w:t>Normaali tapahtumankulku</w:t>
      </w:r>
    </w:p>
    <w:p w14:paraId="510BEA68" w14:textId="4046584A" w:rsidR="005A102F" w:rsidRDefault="005A102F" w:rsidP="005A102F">
      <w:pPr>
        <w:pStyle w:val="Numeroituluettelo"/>
      </w:pPr>
      <w:r>
        <w:t>Järjestelmä tuottaa hakusanoman tarvitsemat tiedot dokumentin HL7 Medical Records -sanomat mukaisesti [LM4, V1]</w:t>
      </w:r>
    </w:p>
    <w:p w14:paraId="512C6F5F" w14:textId="07DEED16" w:rsidR="005A102F" w:rsidRDefault="005A102F" w:rsidP="005A102F">
      <w:pPr>
        <w:pStyle w:val="Numeroituluettelo"/>
        <w:spacing w:after="0"/>
      </w:pPr>
      <w:r>
        <w:t>Järjestelmä muodostaa hakusanoman ja tekee haun Arkistosta alikäyttötapauksen Hae tiedot mukaisesti. [V2]</w:t>
      </w:r>
    </w:p>
    <w:p w14:paraId="30B97651" w14:textId="03148D72" w:rsidR="005A102F" w:rsidRDefault="005A102F" w:rsidP="00D507E9">
      <w:pPr>
        <w:pStyle w:val="Luettelokappale"/>
        <w:numPr>
          <w:ilvl w:val="0"/>
          <w:numId w:val="52"/>
        </w:numPr>
      </w:pPr>
      <w:r>
        <w:t xml:space="preserve">MR-sanoma on </w:t>
      </w:r>
    </w:p>
    <w:p w14:paraId="55FCBCFE" w14:textId="342A31B7" w:rsidR="005A102F" w:rsidRDefault="005A102F" w:rsidP="00D54165">
      <w:pPr>
        <w:pStyle w:val="Luettelokappale"/>
        <w:numPr>
          <w:ilvl w:val="1"/>
          <w:numId w:val="5"/>
        </w:numPr>
      </w:pPr>
      <w:r>
        <w:t>tilanteessa A (kuvailutiedot): RCMR_IN100029FI01</w:t>
      </w:r>
    </w:p>
    <w:p w14:paraId="5BEB459F" w14:textId="07CBE329" w:rsidR="005A102F" w:rsidRDefault="005A102F" w:rsidP="00D54165">
      <w:pPr>
        <w:pStyle w:val="Luettelokappale"/>
        <w:numPr>
          <w:ilvl w:val="1"/>
          <w:numId w:val="5"/>
        </w:numPr>
      </w:pPr>
      <w:r>
        <w:t>tilanteessa B (asiakirjat): RCMR_IN100031FI01</w:t>
      </w:r>
    </w:p>
    <w:p w14:paraId="6BDACD6F" w14:textId="6877D586" w:rsidR="005A102F" w:rsidRDefault="005A102F" w:rsidP="00D507E9">
      <w:pPr>
        <w:pStyle w:val="Luettelokappale"/>
        <w:numPr>
          <w:ilvl w:val="0"/>
          <w:numId w:val="52"/>
        </w:numPr>
      </w:pPr>
      <w:r>
        <w:lastRenderedPageBreak/>
        <w:t>Palvelupyyntö on [LK3]</w:t>
      </w:r>
    </w:p>
    <w:p w14:paraId="44081203" w14:textId="10909819" w:rsidR="005A102F" w:rsidRDefault="005A102F" w:rsidP="00D54165">
      <w:pPr>
        <w:pStyle w:val="Luettelokappale"/>
        <w:numPr>
          <w:ilvl w:val="1"/>
          <w:numId w:val="5"/>
        </w:numPr>
      </w:pPr>
      <w:r>
        <w:t>tilanteessa C (potilaskohtaisen ostopalvelun haku järjestäjän rekisteristä): PP12, Tuottajan tekemä haku järjestäjän rekisteristä Potilastiedon arkistosta potilaskohtaisessa ostopalvelussa</w:t>
      </w:r>
    </w:p>
    <w:p w14:paraId="04A7CC25" w14:textId="20FF978A" w:rsidR="005A102F" w:rsidRDefault="005A102F" w:rsidP="00D54165">
      <w:pPr>
        <w:pStyle w:val="Luettelokappale"/>
        <w:numPr>
          <w:ilvl w:val="1"/>
          <w:numId w:val="5"/>
        </w:numPr>
      </w:pPr>
      <w:r>
        <w:t>tilanteessa D (väestötasoisen ostopalvelun haku järjestäjän rekisteristä): PP15, Tuottajan tekemä haku järjestäjän rekisteristä Potilastiedon arkistosta väestötasoisessa ostopalvelussa</w:t>
      </w:r>
    </w:p>
    <w:p w14:paraId="344F4CC2" w14:textId="7CA9F5A6" w:rsidR="005A102F" w:rsidRDefault="005A102F" w:rsidP="00D54165">
      <w:pPr>
        <w:pStyle w:val="Luettelokappale"/>
        <w:numPr>
          <w:ilvl w:val="1"/>
          <w:numId w:val="5"/>
        </w:numPr>
      </w:pPr>
      <w:r>
        <w:t>tilanteessa E (potilaskohtaisen ostopalvelun luovutushaku): PP40, Luovutushaku potilaskohtaisessa ostopalvelutilanteessa</w:t>
      </w:r>
    </w:p>
    <w:p w14:paraId="6140737C" w14:textId="53DB72F1" w:rsidR="005A102F" w:rsidRDefault="005A102F" w:rsidP="00D54165">
      <w:pPr>
        <w:pStyle w:val="Luettelokappale"/>
        <w:numPr>
          <w:ilvl w:val="1"/>
          <w:numId w:val="5"/>
        </w:numPr>
      </w:pPr>
      <w:r>
        <w:t>tilanteessa F (väestötasoisen ostopalvelun luovutushaku): PP44, Luovutushaku väestötasoisessa ostopalvelutilanteessa</w:t>
      </w:r>
    </w:p>
    <w:p w14:paraId="009B410E" w14:textId="2E5A2709" w:rsidR="005A102F" w:rsidRDefault="005A102F" w:rsidP="00D54165">
      <w:pPr>
        <w:pStyle w:val="Luettelokappale"/>
        <w:numPr>
          <w:ilvl w:val="1"/>
          <w:numId w:val="5"/>
        </w:numPr>
      </w:pPr>
      <w:r>
        <w:t xml:space="preserve">tilanteessa G (potilaskohtaisen ostopalvelun hätähaku): PP42, </w:t>
      </w:r>
      <w:r w:rsidR="00771FA1">
        <w:t>Luovutush</w:t>
      </w:r>
      <w:r w:rsidR="00FA0431">
        <w:t>aku</w:t>
      </w:r>
      <w:r>
        <w:t xml:space="preserve"> Potilastiedon arkistosta potilaskohtaisessa ostopalvelussa hätätilanteessa</w:t>
      </w:r>
    </w:p>
    <w:p w14:paraId="5F1B63DE" w14:textId="53984C46" w:rsidR="005A102F" w:rsidRDefault="005A102F" w:rsidP="00D54165">
      <w:pPr>
        <w:pStyle w:val="Luettelokappale"/>
        <w:numPr>
          <w:ilvl w:val="1"/>
          <w:numId w:val="5"/>
        </w:numPr>
      </w:pPr>
      <w:r>
        <w:t xml:space="preserve">tilanteessa H (väestötasoisen ostopalvelun hätähaku): PP46, </w:t>
      </w:r>
      <w:r w:rsidR="00771FA1">
        <w:t>Luovutush</w:t>
      </w:r>
      <w:r w:rsidR="00FA0431">
        <w:t>aku</w:t>
      </w:r>
      <w:r>
        <w:t xml:space="preserve"> Potilastiedon arkistosta väestötasoisessa ostopalvelussa hätätilanteessa</w:t>
      </w:r>
    </w:p>
    <w:p w14:paraId="38D314D1" w14:textId="37C7B0C8" w:rsidR="005A102F" w:rsidRDefault="005A102F" w:rsidP="00D507E9">
      <w:pPr>
        <w:pStyle w:val="Luettelokappale"/>
        <w:numPr>
          <w:ilvl w:val="0"/>
          <w:numId w:val="52"/>
        </w:numPr>
      </w:pPr>
      <w:r>
        <w:t>Palvelutapahtuma johon tietoja haetaan, on järjestäjän rekisterissä (ostopalvelun valtuutuksessa yksilöity rekisteri)</w:t>
      </w:r>
    </w:p>
    <w:p w14:paraId="14D25AB7" w14:textId="33D40A49" w:rsidR="005A102F" w:rsidRDefault="005A102F" w:rsidP="00D507E9">
      <w:pPr>
        <w:pStyle w:val="Luettelokappale"/>
        <w:numPr>
          <w:ilvl w:val="0"/>
          <w:numId w:val="52"/>
        </w:numPr>
      </w:pPr>
      <w:r>
        <w:t>Lisäksi tilanteessa E ja F (luovutushaku) sekä G ja H (hätähaku): kattavuus [LK6]</w:t>
      </w:r>
    </w:p>
    <w:p w14:paraId="64EEC837" w14:textId="15A07874" w:rsidR="005A102F" w:rsidRDefault="005A102F" w:rsidP="00D54165">
      <w:pPr>
        <w:pStyle w:val="Luettelokappale"/>
        <w:numPr>
          <w:ilvl w:val="1"/>
          <w:numId w:val="5"/>
        </w:numPr>
      </w:pPr>
      <w:r>
        <w:t xml:space="preserve">Haetaanko viimeisimmät versiot (1) vai viimeisimmät versiot mukaan lukien oman rekisterin asiakirjat (3). Kaikkien versioiden haku ei ole luovutushaussa mahdollinen. </w:t>
      </w:r>
    </w:p>
    <w:p w14:paraId="3783C67D" w14:textId="08E02A40" w:rsidR="005A102F" w:rsidRDefault="005A102F" w:rsidP="00D507E9">
      <w:pPr>
        <w:pStyle w:val="Luettelokappale"/>
        <w:numPr>
          <w:ilvl w:val="0"/>
          <w:numId w:val="52"/>
        </w:numPr>
      </w:pPr>
      <w:r>
        <w:t>Lisäksi tilanteessa A (kuvailutiedot): kuvailutietojen haun kohdistus asiakirja- vai palvelutapahtuma-tasolle [LK5]</w:t>
      </w:r>
    </w:p>
    <w:p w14:paraId="55628173" w14:textId="6EAF51CD" w:rsidR="005A102F" w:rsidRDefault="005A102F" w:rsidP="00D54165">
      <w:pPr>
        <w:pStyle w:val="Luettelokappale"/>
        <w:numPr>
          <w:ilvl w:val="1"/>
          <w:numId w:val="5"/>
        </w:numPr>
      </w:pPr>
      <w:r>
        <w:t>Jos kuvailutiedot haetaan palvelutapahtumatasolla (1), tuloksena saadaan palvelutapahtuma-asiakirjojen kuvailutiedot</w:t>
      </w:r>
    </w:p>
    <w:p w14:paraId="3F0D0307" w14:textId="6E6EFB5D" w:rsidR="005A102F" w:rsidRDefault="005A102F" w:rsidP="00D54165">
      <w:pPr>
        <w:pStyle w:val="Luettelokappale"/>
        <w:numPr>
          <w:ilvl w:val="1"/>
          <w:numId w:val="5"/>
        </w:numPr>
      </w:pPr>
      <w:r>
        <w:t>Jos kuvailutiedot haetaan asiakirjatasolla (2), tuloksena saadaan hoitoasiakirjojen ja palvelutapahtuma-asiakirjojen kuvailutiedot</w:t>
      </w:r>
    </w:p>
    <w:p w14:paraId="7139ECBF" w14:textId="648E6026" w:rsidR="005A102F" w:rsidRDefault="005A102F" w:rsidP="00D507E9">
      <w:pPr>
        <w:pStyle w:val="Luettelokappale"/>
        <w:numPr>
          <w:ilvl w:val="0"/>
          <w:numId w:val="52"/>
        </w:numPr>
      </w:pPr>
      <w:r>
        <w:t>Hakuparametrit: voidaan käyttää palvelupyynnöllä käytössä olevia parametreja [LM4]</w:t>
      </w:r>
    </w:p>
    <w:p w14:paraId="563C46FC" w14:textId="70520349" w:rsidR="005A102F" w:rsidRDefault="005A102F" w:rsidP="00D54165">
      <w:pPr>
        <w:pStyle w:val="Luettelokappale"/>
        <w:numPr>
          <w:ilvl w:val="1"/>
          <w:numId w:val="5"/>
        </w:numPr>
      </w:pPr>
      <w:r>
        <w:t>pakollinen parametri henkilötunnus</w:t>
      </w:r>
    </w:p>
    <w:p w14:paraId="617C0517" w14:textId="7EA09AAA" w:rsidR="005A102F" w:rsidRDefault="005A102F" w:rsidP="005A102F">
      <w:pPr>
        <w:pStyle w:val="Numeroituluettelo"/>
        <w:spacing w:after="0"/>
      </w:pPr>
      <w:r>
        <w:t>Järjestelmä vastaanottaa hakutuloksen [V3]</w:t>
      </w:r>
    </w:p>
    <w:p w14:paraId="6DDC317F" w14:textId="4071BADC" w:rsidR="005A102F" w:rsidRDefault="005A102F" w:rsidP="00D507E9">
      <w:pPr>
        <w:pStyle w:val="Luettelokappale"/>
        <w:numPr>
          <w:ilvl w:val="0"/>
          <w:numId w:val="52"/>
        </w:numPr>
      </w:pPr>
      <w:r>
        <w:lastRenderedPageBreak/>
        <w:t>ostopalvelu- ja luovutushaut palauttavat myös keskeisten terveystietojen ylläpidettävät asiakirjat ja/tai niiden kuvailutiedot, mikäli ne sisältyvät haettuun tulosjoukkoon</w:t>
      </w:r>
    </w:p>
    <w:p w14:paraId="41D4FAE0" w14:textId="77777777" w:rsidR="009A01F6" w:rsidRDefault="005A102F" w:rsidP="00D507E9">
      <w:pPr>
        <w:pStyle w:val="Luettelokappale"/>
        <w:numPr>
          <w:ilvl w:val="0"/>
          <w:numId w:val="52"/>
        </w:numPr>
        <w:rPr>
          <w:ins w:id="476" w:author="Kunnari Riitta" w:date="2021-08-25T15:14:00Z"/>
        </w:rPr>
      </w:pPr>
      <w:r>
        <w:t>tilanteessa E ja F (luovutushaku):</w:t>
      </w:r>
      <w:r w:rsidR="00CA727E">
        <w:t xml:space="preserve"> </w:t>
      </w:r>
    </w:p>
    <w:p w14:paraId="64074535" w14:textId="77777777" w:rsidR="008E3D3D" w:rsidRDefault="008E3D3D" w:rsidP="008E3D3D">
      <w:pPr>
        <w:pStyle w:val="Luettelokappale"/>
        <w:numPr>
          <w:ilvl w:val="1"/>
          <w:numId w:val="5"/>
        </w:numPr>
        <w:rPr>
          <w:ins w:id="477" w:author="Kunnari Riitta" w:date="2021-09-07T09:15:00Z"/>
        </w:rPr>
      </w:pPr>
      <w:ins w:id="478" w:author="Kunnari Riitta" w:date="2021-09-07T09:15:00Z">
        <w:r>
          <w:t>Mikäli informointi puuttuu, palautetaan Järjestelmälle tieto informoinnin puuttumisesta paluusanomassa. Informoinnin puuttuminen voi vaikuttaa palautettavaan haun tulokseen.</w:t>
        </w:r>
      </w:ins>
    </w:p>
    <w:p w14:paraId="4438024A" w14:textId="05F6E53D" w:rsidR="009A01F6" w:rsidRDefault="008E3D3D" w:rsidP="008E3D3D">
      <w:pPr>
        <w:pStyle w:val="Luettelokappale"/>
        <w:numPr>
          <w:ilvl w:val="1"/>
          <w:numId w:val="5"/>
        </w:numPr>
        <w:rPr>
          <w:ins w:id="479" w:author="Kunnari Riitta" w:date="2021-08-25T15:14:00Z"/>
        </w:rPr>
      </w:pPr>
      <w:ins w:id="480" w:author="Kunnari Riitta" w:date="2021-09-07T09:15:00Z">
        <w:r>
          <w:t xml:space="preserve">Mikäli informointi annettu mutta luovutuslupa puuttuu, palautetaan Järjestelmälle tieto luovutusluvan puuttumisesta paluusanomassa. Luovutusluvan puuttuminen voi vaikuttaa palautettavaan haun tulokseen.  </w:t>
        </w:r>
      </w:ins>
      <w:del w:id="481" w:author="Kunnari Riitta" w:date="2021-09-07T09:15:00Z">
        <w:r w:rsidR="00CA727E" w:rsidDel="008E3D3D">
          <w:delText xml:space="preserve">Mikäli </w:delText>
        </w:r>
      </w:del>
      <w:del w:id="482" w:author="Kunnari Riitta" w:date="2021-07-07T13:40:00Z">
        <w:r w:rsidR="00CA727E" w:rsidDel="00AA6161">
          <w:delText>Kanta-informointi</w:delText>
        </w:r>
      </w:del>
      <w:del w:id="483" w:author="Kunnari Riitta" w:date="2021-09-07T09:15:00Z">
        <w:r w:rsidR="00CA727E" w:rsidDel="008E3D3D">
          <w:delText xml:space="preserve"> puuttuu, palautetaan Järjestelmälle tieto </w:delText>
        </w:r>
      </w:del>
      <w:del w:id="484" w:author="Kunnari Riitta" w:date="2021-07-07T13:40:00Z">
        <w:r w:rsidR="00CA727E" w:rsidDel="00AA6161">
          <w:delText>Kanta-informoinnin</w:delText>
        </w:r>
      </w:del>
      <w:del w:id="485" w:author="Kunnari Riitta" w:date="2021-09-07T09:15:00Z">
        <w:r w:rsidR="00CA727E" w:rsidDel="008E3D3D">
          <w:delText xml:space="preserve"> puuttumisesta paluusanomassa. </w:delText>
        </w:r>
      </w:del>
      <w:del w:id="486" w:author="Kunnari Riitta" w:date="2021-07-07T13:40:00Z">
        <w:r w:rsidR="00CA727E" w:rsidDel="00AA6161">
          <w:delText>Kanta-informoinnin</w:delText>
        </w:r>
      </w:del>
      <w:del w:id="487" w:author="Kunnari Riitta" w:date="2021-09-07T09:15:00Z">
        <w:r w:rsidR="00CA727E" w:rsidDel="008E3D3D">
          <w:delText xml:space="preserve"> puuttuminen voi vaikuttaa palautettavaan haun tulokseen</w:delText>
        </w:r>
        <w:r w:rsidR="005A102F" w:rsidDel="008E3D3D">
          <w:delText xml:space="preserve">.  </w:delText>
        </w:r>
      </w:del>
      <w:ins w:id="488" w:author="Kunnari Riitta" w:date="2021-08-25T15:14:00Z">
        <w:r w:rsidR="009A01F6">
          <w:t xml:space="preserve">  </w:t>
        </w:r>
      </w:ins>
    </w:p>
    <w:p w14:paraId="667CBFE5" w14:textId="77777777" w:rsidR="009A01F6" w:rsidRDefault="009A01F6" w:rsidP="00043EA5">
      <w:pPr>
        <w:ind w:left="2838"/>
      </w:pPr>
    </w:p>
    <w:p w14:paraId="180D7B94" w14:textId="720D4397" w:rsidR="005A102F" w:rsidRDefault="005A102F" w:rsidP="005A102F">
      <w:pPr>
        <w:pStyle w:val="Numeroituluettelo"/>
      </w:pPr>
      <w:r>
        <w:t>Järjestelmä käsittelee haettuja tietoja oman säännöstönsä mukaisesti.</w:t>
      </w:r>
    </w:p>
    <w:p w14:paraId="140705AF" w14:textId="1FDFD763" w:rsidR="005A102F" w:rsidRPr="005A102F" w:rsidRDefault="005A102F" w:rsidP="005A102F">
      <w:pPr>
        <w:pStyle w:val="Numeroituluettelo"/>
      </w:pPr>
      <w:r>
        <w:t>Käyttötapaus päättyy.</w:t>
      </w:r>
    </w:p>
    <w:p w14:paraId="04B052CA" w14:textId="25C59DF2" w:rsidR="009F703C" w:rsidRDefault="009F703C" w:rsidP="009F703C">
      <w:pPr>
        <w:pStyle w:val="Otsikko2"/>
      </w:pPr>
      <w:r w:rsidRPr="009F703C">
        <w:t>Virhetilanteet</w:t>
      </w:r>
    </w:p>
    <w:p w14:paraId="2270EB3E" w14:textId="77777777" w:rsidR="005A102F" w:rsidRDefault="005A102F" w:rsidP="005A102F">
      <w:pPr>
        <w:pStyle w:val="Leipteksti"/>
        <w:spacing w:after="0"/>
      </w:pPr>
      <w:r>
        <w:t>V1 Hakusanoman tarvitsemien tietojen tuottaminen ei onnistu Järjestelmä antaa ilmoituksen käyttäjälle tai tallentaa tiedon jatkokäsittelyä varten. Käyttötapaus päättyy.</w:t>
      </w:r>
    </w:p>
    <w:p w14:paraId="60FD787F" w14:textId="77777777" w:rsidR="005A102F" w:rsidRDefault="005A102F" w:rsidP="005A102F">
      <w:pPr>
        <w:pStyle w:val="Leipteksti"/>
        <w:spacing w:after="0"/>
      </w:pPr>
      <w:r>
        <w:t>V2 Hakusanoman muodostaminen ei onnistu Järjestelmä antaa ilmoituksen käyttäjälle tai tallentaa tiedon jatkokäsittelyä varten. Käyttötapaus päättyy.</w:t>
      </w:r>
    </w:p>
    <w:p w14:paraId="294919A4" w14:textId="77048B35" w:rsidR="005A102F" w:rsidRPr="005A102F" w:rsidRDefault="005A102F" w:rsidP="005A102F">
      <w:pPr>
        <w:pStyle w:val="Leipteksti"/>
      </w:pPr>
      <w:r>
        <w:t>V3 Haun tuloksen vastaanottaminen ei onnistu. Järjestelmä antaa ilmoituksen käyttäjälle tai tallentaa tiedon jatkokäsittelyä varten. Käyttötapaus päättyy.</w:t>
      </w:r>
    </w:p>
    <w:p w14:paraId="7B64D3A4" w14:textId="254EDA2E" w:rsidR="009F703C" w:rsidRDefault="009F703C" w:rsidP="009F703C">
      <w:pPr>
        <w:pStyle w:val="Otsikko2"/>
      </w:pPr>
      <w:r>
        <w:t>Lisätiedot</w:t>
      </w:r>
    </w:p>
    <w:p w14:paraId="1F9188BE" w14:textId="1B0C4CDB" w:rsidR="005A102F" w:rsidRDefault="005A102F" w:rsidP="005A102F">
      <w:pPr>
        <w:pStyle w:val="Leipteksti"/>
        <w:spacing w:after="0"/>
      </w:pPr>
      <w:r>
        <w:t xml:space="preserve">LT1 Hätähaun yhteydessä on haettava myös potilaan mahdolliset tahdonilmaisut, mihin ostopalvelutilanteessa käytetään palvelupyyntöä PP48 (potilaskohtainen ostopalvelu) tai PP49 (väestötasoinen ostopalvelu). Tahdonilmaisujen hakeminen on kuvattu käyttötapauksessa Hae </w:t>
      </w:r>
      <w:del w:id="489" w:author="Eklund Marjut" w:date="2021-12-03T10:02:00Z">
        <w:r w:rsidDel="00AC710C">
          <w:delText>Kelan rekisteri</w:delText>
        </w:r>
      </w:del>
      <w:ins w:id="490" w:author="Eklund Marjut" w:date="2021-12-03T10:02:00Z">
        <w:r w:rsidR="00AC710C">
          <w:t>Tahdonilmaisupalvelu</w:t>
        </w:r>
      </w:ins>
      <w:r>
        <w:t>n asiakirjoja.</w:t>
      </w:r>
    </w:p>
    <w:p w14:paraId="5D14E10A" w14:textId="2D37AC8D" w:rsidR="005A102F" w:rsidRPr="005A102F" w:rsidRDefault="005A102F" w:rsidP="005A102F">
      <w:pPr>
        <w:pStyle w:val="Leipteksti"/>
      </w:pPr>
      <w:r>
        <w:t>LT2 Ostopalveluratkaisun siirtymäaikana palvelutapahtuma on voitu arkistoida myös ilman ostopalvelun valtuutuksen tunnistetta. Ostopalvelun järjestäjän arkistoasiakirjat-rekisterissä on oltava kuitenkin ostopalvelun valtuutus, jossa on valtuutettu hakua tekevä palveluntuottaja käyttämään rekisteriä, johon palvelutapahtuma on arkistoitu.</w:t>
      </w:r>
    </w:p>
    <w:p w14:paraId="0E04488E" w14:textId="77777777" w:rsidR="00A82268" w:rsidRDefault="00A82268">
      <w:pPr>
        <w:rPr>
          <w:rFonts w:asciiTheme="majorHAnsi" w:eastAsiaTheme="majorEastAsia" w:hAnsiTheme="majorHAnsi" w:cstheme="majorBidi"/>
          <w:bCs/>
          <w:sz w:val="32"/>
          <w:szCs w:val="28"/>
        </w:rPr>
      </w:pPr>
      <w:bookmarkStart w:id="491" w:name="_Toc256000097"/>
      <w:bookmarkStart w:id="492" w:name="_Toc37062089"/>
      <w:r>
        <w:br w:type="page"/>
      </w:r>
    </w:p>
    <w:p w14:paraId="35666A4A" w14:textId="2E00772F" w:rsidR="009F703C" w:rsidRDefault="005A102F" w:rsidP="005A102F">
      <w:pPr>
        <w:pStyle w:val="Otsikko1"/>
        <w:spacing w:before="220"/>
      </w:pPr>
      <w:bookmarkStart w:id="493" w:name="_Toc89418311"/>
      <w:r>
        <w:lastRenderedPageBreak/>
        <w:t xml:space="preserve">Hae </w:t>
      </w:r>
      <w:del w:id="494" w:author="Eklund Marjut" w:date="2021-12-03T10:02:00Z">
        <w:r w:rsidDel="00AC710C">
          <w:delText>Kelan rekisteri</w:delText>
        </w:r>
      </w:del>
      <w:ins w:id="495" w:author="Eklund Marjut" w:date="2021-12-03T10:02:00Z">
        <w:r w:rsidR="00AC710C">
          <w:t>Tahdonilmaisupalvelu</w:t>
        </w:r>
      </w:ins>
      <w:r>
        <w:t>n asiakirjoja</w:t>
      </w:r>
      <w:bookmarkEnd w:id="491"/>
      <w:bookmarkEnd w:id="492"/>
      <w:bookmarkEnd w:id="493"/>
    </w:p>
    <w:p w14:paraId="35085CEB" w14:textId="1EAEBAC0" w:rsidR="009F703C" w:rsidRDefault="009F703C" w:rsidP="009F703C">
      <w:pPr>
        <w:pStyle w:val="Otsikko2"/>
      </w:pPr>
      <w:r w:rsidRPr="009F703C">
        <w:t>Käyttötapauksen yleiskuvaus ja lopputulos</w:t>
      </w:r>
    </w:p>
    <w:p w14:paraId="24F22942" w14:textId="67FA2C03" w:rsidR="005A102F" w:rsidRDefault="005A102F" w:rsidP="005A102F">
      <w:pPr>
        <w:pStyle w:val="Leipteksti"/>
      </w:pPr>
      <w:r>
        <w:t xml:space="preserve">Käyttötapaus kuvaa </w:t>
      </w:r>
      <w:del w:id="496" w:author="Eklund Marjut" w:date="2021-12-03T10:00:00Z">
        <w:r w:rsidDel="00AC710C">
          <w:delText>Kelan rekisterissä</w:delText>
        </w:r>
      </w:del>
      <w:ins w:id="497" w:author="Eklund Marjut" w:date="2021-12-03T10:00:00Z">
        <w:r w:rsidR="00AC710C">
          <w:t>Tahdonilmaisupalvelussa</w:t>
        </w:r>
      </w:ins>
      <w:r>
        <w:t xml:space="preserve"> olevien </w:t>
      </w:r>
      <w:r w:rsidR="007177FE">
        <w:t xml:space="preserve">Tahdonilmaisupalvelun </w:t>
      </w:r>
      <w:r>
        <w:t>ylläpidettävien asiakirjojen hakutilanteet:</w:t>
      </w:r>
    </w:p>
    <w:p w14:paraId="79257F72" w14:textId="25B93516" w:rsidR="005A102F" w:rsidRDefault="00593390" w:rsidP="0087798E">
      <w:pPr>
        <w:pStyle w:val="Leipteksti"/>
        <w:numPr>
          <w:ilvl w:val="0"/>
          <w:numId w:val="21"/>
        </w:numPr>
        <w:spacing w:after="0"/>
      </w:pPr>
      <w:r>
        <w:t xml:space="preserve">Haku </w:t>
      </w:r>
      <w:del w:id="498" w:author="Eklund Marjut" w:date="2021-12-03T09:59:00Z">
        <w:r w:rsidDel="00AC710C">
          <w:delText>Kelan rekisteristä</w:delText>
        </w:r>
      </w:del>
      <w:ins w:id="499" w:author="Eklund Marjut" w:date="2021-12-03T09:59:00Z">
        <w:r w:rsidR="00AC710C">
          <w:t>Tahdonilmaisupalvelusta</w:t>
        </w:r>
      </w:ins>
      <w:r>
        <w:t xml:space="preserve"> </w:t>
      </w:r>
      <w:r w:rsidR="005A102F">
        <w:t xml:space="preserve"> muokkausta varten. Haku palauttaa asiakirjat </w:t>
      </w:r>
      <w:r w:rsidR="008060A5">
        <w:t>Kanta-informointi (KINFO),</w:t>
      </w:r>
      <w:ins w:id="500" w:author="Kunnari Riitta" w:date="2021-07-07T13:41:00Z">
        <w:r w:rsidR="00AA6161">
          <w:t xml:space="preserve"> luovutuslupa (SUO),</w:t>
        </w:r>
      </w:ins>
      <w:r w:rsidR="008060A5">
        <w:t xml:space="preserve"> Potilastiedon </w:t>
      </w:r>
      <w:r w:rsidR="005A102F">
        <w:t>arkiston kieltoasiakirja</w:t>
      </w:r>
      <w:r w:rsidR="008060A5">
        <w:t xml:space="preserve"> (KIE)</w:t>
      </w:r>
      <w:r w:rsidR="005A102F">
        <w:t>,</w:t>
      </w:r>
      <w:r w:rsidR="008060A5">
        <w:t xml:space="preserve"> Potilastiedon arkiston tietojen laaja luovutuskielto (LKIE), </w:t>
      </w:r>
      <w:r w:rsidR="005A102F">
        <w:t xml:space="preserve"> lääkemääräyksen kieltoasiakirja</w:t>
      </w:r>
      <w:r w:rsidR="008060A5">
        <w:t xml:space="preserve"> (RKIE)</w:t>
      </w:r>
      <w:r w:rsidR="005A102F">
        <w:t xml:space="preserve">, elinluovutustahto </w:t>
      </w:r>
      <w:r w:rsidR="008060A5">
        <w:t xml:space="preserve">(ELIN) </w:t>
      </w:r>
      <w:r w:rsidR="005A102F">
        <w:t>ja hoitotahto</w:t>
      </w:r>
      <w:r w:rsidR="008060A5">
        <w:t xml:space="preserve"> (TAH)</w:t>
      </w:r>
      <w:ins w:id="501" w:author="Kunnari Riitta" w:date="2021-07-07T13:42:00Z">
        <w:r w:rsidR="00AA6161">
          <w:t xml:space="preserve">. </w:t>
        </w:r>
      </w:ins>
      <w:r w:rsidR="007177FE">
        <w:br/>
      </w:r>
      <w:r w:rsidR="008060A5">
        <w:t>Myös käytöstä p</w:t>
      </w:r>
      <w:r w:rsidR="007177FE">
        <w:t>oistuva</w:t>
      </w:r>
      <w:del w:id="502" w:author="Kunnari Riitta" w:date="2021-07-07T13:41:00Z">
        <w:r w:rsidR="007177FE" w:rsidDel="00AA6161">
          <w:delText>t</w:delText>
        </w:r>
      </w:del>
      <w:r w:rsidR="007177FE">
        <w:t xml:space="preserve"> asiakirja</w:t>
      </w:r>
      <w:del w:id="503" w:author="Kunnari Riitta" w:date="2021-07-07T13:41:00Z">
        <w:r w:rsidR="007177FE" w:rsidDel="00AA6161">
          <w:delText>t suostumus (SUO) ja</w:delText>
        </w:r>
      </w:del>
      <w:r w:rsidR="007177FE">
        <w:t xml:space="preserve"> informointi (</w:t>
      </w:r>
      <w:r w:rsidR="008060A5">
        <w:t>INFO</w:t>
      </w:r>
      <w:r w:rsidR="007177FE">
        <w:t>)</w:t>
      </w:r>
      <w:del w:id="504" w:author="Kunnari Riitta" w:date="2021-08-25T14:25:00Z">
        <w:r w:rsidR="007177FE" w:rsidDel="001E1146">
          <w:delText xml:space="preserve"> </w:delText>
        </w:r>
      </w:del>
      <w:ins w:id="505" w:author="Kunnari Riitta" w:date="2021-07-07T13:41:00Z">
        <w:r w:rsidR="00AA6161">
          <w:t xml:space="preserve"> </w:t>
        </w:r>
      </w:ins>
      <w:r w:rsidR="007177FE">
        <w:t>pala</w:t>
      </w:r>
      <w:r w:rsidR="008060A5">
        <w:t>utu</w:t>
      </w:r>
      <w:ins w:id="506" w:author="Kunnari Riitta" w:date="2021-07-07T13:42:00Z">
        <w:r w:rsidR="00AA6161">
          <w:t>u</w:t>
        </w:r>
      </w:ins>
      <w:del w:id="507" w:author="Kunnari Riitta" w:date="2021-07-07T13:42:00Z">
        <w:r w:rsidR="008060A5" w:rsidDel="00AA6161">
          <w:delText>vat</w:delText>
        </w:r>
      </w:del>
      <w:r w:rsidR="008060A5">
        <w:t xml:space="preserve"> toistaiseksi ko. näkymä</w:t>
      </w:r>
      <w:r w:rsidR="00EE4C0D">
        <w:t>tunnuksella</w:t>
      </w:r>
      <w:r w:rsidR="008060A5">
        <w:t xml:space="preserve"> haettaessa tai kun haetaan kaikkia luovutu</w:t>
      </w:r>
      <w:r w:rsidR="00846E17">
        <w:t>stenha</w:t>
      </w:r>
      <w:r w:rsidR="008060A5">
        <w:t>llinnan asiakirjoja</w:t>
      </w:r>
      <w:r w:rsidR="00EE4C0D">
        <w:t xml:space="preserve"> (ilman näkymärajausta)</w:t>
      </w:r>
      <w:r w:rsidR="008060A5">
        <w:t>.</w:t>
      </w:r>
    </w:p>
    <w:p w14:paraId="2E973AA4" w14:textId="3C9151DC" w:rsidR="005A102F" w:rsidRDefault="005D155E" w:rsidP="0087798E">
      <w:pPr>
        <w:pStyle w:val="Leipteksti"/>
        <w:numPr>
          <w:ilvl w:val="0"/>
          <w:numId w:val="21"/>
        </w:numPr>
        <w:spacing w:after="0"/>
      </w:pPr>
      <w:r>
        <w:t xml:space="preserve">Luovutustenhallinnan asiakirjojen </w:t>
      </w:r>
      <w:r w:rsidR="005A102F">
        <w:t xml:space="preserve">järjestelmähaku. Haku palauttaa asiakirjat </w:t>
      </w:r>
      <w:r>
        <w:t>Kanta-informointi,</w:t>
      </w:r>
      <w:ins w:id="508" w:author="Kunnari Riitta" w:date="2021-07-07T13:43:00Z">
        <w:r w:rsidR="00AA6161">
          <w:t xml:space="preserve"> luovutuslupa,</w:t>
        </w:r>
      </w:ins>
      <w:r>
        <w:t xml:space="preserve"> Potilastiedon </w:t>
      </w:r>
      <w:r w:rsidR="005A102F">
        <w:t>arkiston kieltoasiakirja</w:t>
      </w:r>
      <w:r>
        <w:t>, Potilastiedon arkiston tietojen laaja luovutuskielto</w:t>
      </w:r>
      <w:ins w:id="509" w:author="Kunnari Riitta" w:date="2021-07-07T13:43:00Z">
        <w:r w:rsidR="00AA6161">
          <w:t>.</w:t>
        </w:r>
      </w:ins>
      <w:r>
        <w:br/>
        <w:t>Myös käytöstä poistuva</w:t>
      </w:r>
      <w:del w:id="510" w:author="Kunnari Riitta" w:date="2021-07-07T13:44:00Z">
        <w:r w:rsidDel="00AA6161">
          <w:delText>t</w:delText>
        </w:r>
      </w:del>
      <w:r>
        <w:t xml:space="preserve"> asiakirja</w:t>
      </w:r>
      <w:del w:id="511" w:author="Kunnari Riitta" w:date="2021-07-07T13:44:00Z">
        <w:r w:rsidDel="00AA6161">
          <w:delText>t suostumus ja</w:delText>
        </w:r>
      </w:del>
      <w:r>
        <w:t xml:space="preserve"> informointi palautuvat toistaiseksi ko. näkymä</w:t>
      </w:r>
      <w:r w:rsidR="00EE4C0D">
        <w:t>tunnuksella</w:t>
      </w:r>
      <w:r>
        <w:t xml:space="preserve"> haettaessa tai kun haetaan kaikkia luovutu</w:t>
      </w:r>
      <w:r w:rsidR="00846E17">
        <w:t>st</w:t>
      </w:r>
      <w:r>
        <w:t>enhallinnan asiakirjoja</w:t>
      </w:r>
      <w:r w:rsidR="00EE4C0D">
        <w:t xml:space="preserve"> (ilman näkymärajausta)</w:t>
      </w:r>
      <w:r>
        <w:t>.</w:t>
      </w:r>
    </w:p>
    <w:p w14:paraId="7AB173BA" w14:textId="563DCCFC" w:rsidR="005A102F" w:rsidRDefault="005A102F" w:rsidP="0087798E">
      <w:pPr>
        <w:pStyle w:val="Leipteksti"/>
        <w:numPr>
          <w:ilvl w:val="0"/>
          <w:numId w:val="21"/>
        </w:numPr>
        <w:spacing w:after="0"/>
      </w:pPr>
      <w:r>
        <w:t>Tahdonilmaisujen haku hoitotilanteessa. Haku palauttaa asiakirjat elinluovutustahto ja hoitotahto</w:t>
      </w:r>
    </w:p>
    <w:p w14:paraId="04B191B9" w14:textId="0BF29D9F" w:rsidR="005A102F" w:rsidRDefault="005A102F" w:rsidP="0087798E">
      <w:pPr>
        <w:pStyle w:val="Leipteksti"/>
        <w:numPr>
          <w:ilvl w:val="0"/>
          <w:numId w:val="21"/>
        </w:numPr>
        <w:spacing w:after="0"/>
      </w:pPr>
      <w:r>
        <w:t>Tahdonilmaisujen haku hoitotilanteessa, potilaskohtainen ostopalvelu. Haku palauttaa asiakirjat elinluovutustahto ja hoitotahto</w:t>
      </w:r>
    </w:p>
    <w:p w14:paraId="2B301018" w14:textId="1E36F76D" w:rsidR="005A102F" w:rsidRDefault="005A102F" w:rsidP="005D155E">
      <w:pPr>
        <w:pStyle w:val="Leipteksti"/>
        <w:numPr>
          <w:ilvl w:val="0"/>
          <w:numId w:val="21"/>
        </w:numPr>
        <w:spacing w:after="0"/>
      </w:pPr>
      <w:r>
        <w:t>Tahdonilmaisujen haku hoitotilanteessa, väestötasoinen ostopalvelu. Haku palauttaa asiakirjat elinluovutustahto ja hoitotahto</w:t>
      </w:r>
    </w:p>
    <w:p w14:paraId="3DBED1A3" w14:textId="686637C8" w:rsidR="005D155E" w:rsidRDefault="005D155E" w:rsidP="00D54165">
      <w:pPr>
        <w:pStyle w:val="Leipteksti"/>
        <w:numPr>
          <w:ilvl w:val="0"/>
          <w:numId w:val="21"/>
        </w:numPr>
      </w:pPr>
      <w:r>
        <w:t xml:space="preserve">Kieltoyhteenvedon haku tulostamista varten. Haku palauttaa </w:t>
      </w:r>
      <w:r w:rsidR="003636D8">
        <w:t xml:space="preserve">potilaalle tulostamista varten </w:t>
      </w:r>
      <w:r>
        <w:t>pdf-muotoisen asiakirjan Potilastiedon arkiston tietojen luovutuskieltojen yhteenveto</w:t>
      </w:r>
      <w:r w:rsidR="003636D8">
        <w:t xml:space="preserve"> (KIEYHT)</w:t>
      </w:r>
      <w:r>
        <w:t>.</w:t>
      </w:r>
      <w:r w:rsidR="003636D8">
        <w:t xml:space="preserve"> </w:t>
      </w:r>
      <w:r w:rsidR="0073389D">
        <w:t>[LT1]</w:t>
      </w:r>
      <w:r w:rsidR="00101F35">
        <w:t xml:space="preserve"> </w:t>
      </w:r>
    </w:p>
    <w:p w14:paraId="6DE630CC" w14:textId="77777777" w:rsidR="005A102F" w:rsidRDefault="005A102F" w:rsidP="0087798E">
      <w:pPr>
        <w:pStyle w:val="Leipteksti"/>
        <w:spacing w:after="0"/>
      </w:pPr>
      <w:r>
        <w:t>Haku rajautuu tässä käyttötapauksessa potilaan ja rekisterin mukaan:</w:t>
      </w:r>
    </w:p>
    <w:p w14:paraId="32EAF846" w14:textId="6F9113D3" w:rsidR="005A102F" w:rsidRDefault="005A102F" w:rsidP="00D507E9">
      <w:pPr>
        <w:pStyle w:val="Luettelokappale"/>
        <w:numPr>
          <w:ilvl w:val="0"/>
          <w:numId w:val="52"/>
        </w:numPr>
      </w:pPr>
      <w:r>
        <w:t xml:space="preserve">Haetaan yhden potilaan tiedot: </w:t>
      </w:r>
      <w:r w:rsidR="008C0653">
        <w:t>Tahdonilmaisup</w:t>
      </w:r>
      <w:r w:rsidR="003636D8">
        <w:t xml:space="preserve">alvelun </w:t>
      </w:r>
      <w:r>
        <w:t>asiakirjoja voidaan hakea henkilötunnuksella, tilapäisen yksilöintitunnuksen käyttö ei ole sallittu</w:t>
      </w:r>
    </w:p>
    <w:p w14:paraId="7B435A23" w14:textId="5454D664" w:rsidR="005A102F" w:rsidRDefault="005A102F" w:rsidP="00D507E9">
      <w:pPr>
        <w:pStyle w:val="Luettelokappale"/>
        <w:numPr>
          <w:ilvl w:val="0"/>
          <w:numId w:val="52"/>
        </w:numPr>
      </w:pPr>
      <w:r>
        <w:t xml:space="preserve">Haetaan tiedot </w:t>
      </w:r>
      <w:del w:id="512" w:author="Eklund Marjut" w:date="2021-12-03T09:59:00Z">
        <w:r w:rsidDel="00AC710C">
          <w:delText>Kelan rekisteristä</w:delText>
        </w:r>
      </w:del>
      <w:ins w:id="513" w:author="Eklund Marjut" w:date="2021-12-03T09:59:00Z">
        <w:r w:rsidR="00AC710C">
          <w:t>Tahdonilmaisupalvelusta</w:t>
        </w:r>
      </w:ins>
    </w:p>
    <w:p w14:paraId="54E9221C" w14:textId="77777777" w:rsidR="005A102F" w:rsidRDefault="005A102F" w:rsidP="005A102F">
      <w:pPr>
        <w:pStyle w:val="Luettelokappale"/>
        <w:ind w:left="2478"/>
      </w:pPr>
    </w:p>
    <w:p w14:paraId="303F1019" w14:textId="3087F0BB" w:rsidR="005A102F" w:rsidRPr="005A102F" w:rsidRDefault="005A102F" w:rsidP="005A102F">
      <w:pPr>
        <w:pStyle w:val="Leipteksti"/>
      </w:pPr>
      <w:r>
        <w:lastRenderedPageBreak/>
        <w:t xml:space="preserve">Käyttötapauksen lopputuloksen hakeva potilastietojärjestelmä on vastaanottanut </w:t>
      </w:r>
      <w:r w:rsidR="008C0653">
        <w:t>Tahdonilmaisup</w:t>
      </w:r>
      <w:r w:rsidR="003636D8">
        <w:t xml:space="preserve">alvelun </w:t>
      </w:r>
      <w:r>
        <w:t xml:space="preserve">palauttaman hakuparametrien mukaisesti rajatun haun </w:t>
      </w:r>
      <w:del w:id="514" w:author="Eklund Marjut" w:date="2021-12-03T10:02:00Z">
        <w:r w:rsidDel="00AC710C">
          <w:delText>Kelan rekisteri</w:delText>
        </w:r>
      </w:del>
      <w:ins w:id="515" w:author="Eklund Marjut" w:date="2021-12-03T10:02:00Z">
        <w:r w:rsidR="00AC710C">
          <w:t>Tahdonilmaisupalvelu</w:t>
        </w:r>
      </w:ins>
      <w:r>
        <w:t>n asiakirjoista.</w:t>
      </w:r>
    </w:p>
    <w:p w14:paraId="1CE17A84" w14:textId="2F846746" w:rsidR="009F703C" w:rsidRDefault="009F703C" w:rsidP="009F703C">
      <w:pPr>
        <w:pStyle w:val="Otsikko2"/>
      </w:pPr>
      <w:r w:rsidRPr="009F703C">
        <w:t>Käyttäjäroolit</w:t>
      </w:r>
    </w:p>
    <w:p w14:paraId="2BB78037" w14:textId="03A6F134" w:rsidR="005A102F" w:rsidRDefault="005A102F" w:rsidP="005A102F">
      <w:pPr>
        <w:pStyle w:val="Numeroituluettelo"/>
      </w:pPr>
      <w:r>
        <w:t>Kantaan liittynyt järjestelmä, potilastietojärjestelmä, jatkossa Järjestelmä</w:t>
      </w:r>
    </w:p>
    <w:p w14:paraId="057AB828" w14:textId="49304355" w:rsidR="005A102F" w:rsidRPr="005A102F" w:rsidRDefault="005A102F" w:rsidP="005A102F">
      <w:pPr>
        <w:pStyle w:val="Numeroituluettelo"/>
      </w:pPr>
      <w:r>
        <w:t>Potilastiedon arkisto, Kanta-viestinvälitys, jatkossa Arkisto</w:t>
      </w:r>
    </w:p>
    <w:p w14:paraId="1125D6F3" w14:textId="3DA901D4" w:rsidR="009F703C" w:rsidRDefault="009F703C" w:rsidP="009F703C">
      <w:pPr>
        <w:pStyle w:val="Otsikko2"/>
      </w:pPr>
      <w:r w:rsidRPr="009F703C">
        <w:t>Esiehdot</w:t>
      </w:r>
    </w:p>
    <w:p w14:paraId="52207060" w14:textId="3FC7AC35" w:rsidR="005A102F" w:rsidRDefault="005A102F" w:rsidP="005A102F">
      <w:pPr>
        <w:pStyle w:val="Numeroituluettelo"/>
      </w:pPr>
      <w:r>
        <w:t>Potilas on yksilöity virallisella henkilötunnuksella</w:t>
      </w:r>
    </w:p>
    <w:p w14:paraId="17B805BF" w14:textId="233C905F" w:rsidR="005A102F" w:rsidRPr="005A102F" w:rsidRDefault="005A102F" w:rsidP="005A102F">
      <w:pPr>
        <w:pStyle w:val="Numeroituluettelo"/>
      </w:pPr>
      <w:r>
        <w:t>Potilastietojärjestelmässä on tiedossa joko käyttäjän antamana tai järjestelmän päättelemänä tarvittavat hakuparametrit</w:t>
      </w:r>
    </w:p>
    <w:p w14:paraId="73B3D635" w14:textId="20234379" w:rsidR="009F703C" w:rsidRDefault="009F703C" w:rsidP="009F703C">
      <w:pPr>
        <w:pStyle w:val="Otsikko2"/>
      </w:pPr>
      <w:r w:rsidRPr="009F703C">
        <w:t>Normaali tapahtumankulku</w:t>
      </w:r>
    </w:p>
    <w:p w14:paraId="14D4C25C" w14:textId="2CC7BD06" w:rsidR="005A102F" w:rsidRDefault="005A102F" w:rsidP="005A102F">
      <w:pPr>
        <w:pStyle w:val="Numeroituluettelo"/>
      </w:pPr>
      <w:r>
        <w:t>Järjestelmä tuottaa hakusanoman tarvitsemat tiedot dokumentin HL7 Medical Records -sanomat mukaisesti [LM4, V1]</w:t>
      </w:r>
    </w:p>
    <w:p w14:paraId="4130FE3E" w14:textId="60997CFC" w:rsidR="005A102F" w:rsidRDefault="005A102F" w:rsidP="005A102F">
      <w:pPr>
        <w:pStyle w:val="Numeroituluettelo"/>
        <w:spacing w:after="0"/>
      </w:pPr>
      <w:r>
        <w:t xml:space="preserve">Järjestelmä muodostaa hakusanoman ja tekee haun Arkistosta alikäyttötapauksen Hae tiedot mukaisesti. [V2] </w:t>
      </w:r>
    </w:p>
    <w:p w14:paraId="0F965A8E" w14:textId="45E794BD" w:rsidR="005A102F" w:rsidRDefault="005A102F" w:rsidP="00D507E9">
      <w:pPr>
        <w:pStyle w:val="Luettelokappale"/>
        <w:numPr>
          <w:ilvl w:val="0"/>
          <w:numId w:val="52"/>
        </w:numPr>
      </w:pPr>
      <w:r>
        <w:t>MR-sanoma: RCMR_IN100031FI01</w:t>
      </w:r>
    </w:p>
    <w:p w14:paraId="161CBEBF" w14:textId="62C25833" w:rsidR="005A102F" w:rsidRDefault="005A102F" w:rsidP="00D507E9">
      <w:pPr>
        <w:pStyle w:val="Luettelokappale"/>
        <w:numPr>
          <w:ilvl w:val="0"/>
          <w:numId w:val="52"/>
        </w:numPr>
      </w:pPr>
      <w:r>
        <w:t xml:space="preserve">Palvelupyyntö on </w:t>
      </w:r>
    </w:p>
    <w:p w14:paraId="67CE71F6" w14:textId="64C4D84A" w:rsidR="005A102F" w:rsidRDefault="005A102F" w:rsidP="00D54165">
      <w:pPr>
        <w:pStyle w:val="Luettelokappale"/>
        <w:numPr>
          <w:ilvl w:val="1"/>
          <w:numId w:val="5"/>
        </w:numPr>
      </w:pPr>
      <w:r>
        <w:t xml:space="preserve">tilanteessa A (haku muokkausta varten): PP24, </w:t>
      </w:r>
      <w:r w:rsidR="005169C6">
        <w:t xml:space="preserve">Asiakirjojen </w:t>
      </w:r>
      <w:r>
        <w:t xml:space="preserve">haku </w:t>
      </w:r>
      <w:del w:id="516" w:author="Eklund Marjut" w:date="2021-12-03T09:59:00Z">
        <w:r w:rsidDel="00AC710C">
          <w:delText>Kelan rekisteristä</w:delText>
        </w:r>
      </w:del>
      <w:ins w:id="517" w:author="Eklund Marjut" w:date="2021-12-03T09:59:00Z">
        <w:r w:rsidR="00AC710C">
          <w:t>Tahdonilmaisupalvelusta</w:t>
        </w:r>
      </w:ins>
    </w:p>
    <w:p w14:paraId="75F6DCA1" w14:textId="777455A6" w:rsidR="005A102F" w:rsidRDefault="005A102F" w:rsidP="00D54165">
      <w:pPr>
        <w:pStyle w:val="Luettelokappale"/>
        <w:numPr>
          <w:ilvl w:val="1"/>
          <w:numId w:val="5"/>
        </w:numPr>
      </w:pPr>
      <w:r>
        <w:t xml:space="preserve">tilanteessa B (järjestelmähaku): PP25, </w:t>
      </w:r>
      <w:r w:rsidR="00FA0431">
        <w:t xml:space="preserve">Asiakirjojen </w:t>
      </w:r>
      <w:r>
        <w:t xml:space="preserve">haku </w:t>
      </w:r>
      <w:del w:id="518" w:author="Eklund Marjut" w:date="2021-12-03T09:59:00Z">
        <w:r w:rsidDel="00AC710C">
          <w:delText>Kelan rekisteristä</w:delText>
        </w:r>
      </w:del>
      <w:ins w:id="519" w:author="Eklund Marjut" w:date="2021-12-03T09:59:00Z">
        <w:r w:rsidR="00AC710C">
          <w:t>Tahdonilmaisupalvelusta</w:t>
        </w:r>
      </w:ins>
      <w:r>
        <w:t xml:space="preserve"> (järjestelmä)</w:t>
      </w:r>
    </w:p>
    <w:p w14:paraId="1A7B0CC5" w14:textId="249D648A" w:rsidR="005A102F" w:rsidRDefault="005A102F" w:rsidP="00D54165">
      <w:pPr>
        <w:pStyle w:val="Luettelokappale"/>
        <w:numPr>
          <w:ilvl w:val="1"/>
          <w:numId w:val="5"/>
        </w:numPr>
      </w:pPr>
      <w:r>
        <w:t xml:space="preserve">tilanteessa C (tahdonilmaisut): PP26, </w:t>
      </w:r>
      <w:r w:rsidR="00771FA1">
        <w:t>T</w:t>
      </w:r>
      <w:r>
        <w:t xml:space="preserve">ahdonilmaisujen haku </w:t>
      </w:r>
      <w:del w:id="520" w:author="Eklund Marjut" w:date="2021-12-03T09:59:00Z">
        <w:r w:rsidDel="00AC710C">
          <w:delText>Kelan rekisteristä</w:delText>
        </w:r>
      </w:del>
      <w:ins w:id="521" w:author="Eklund Marjut" w:date="2021-12-03T09:59:00Z">
        <w:r w:rsidR="00AC710C">
          <w:t>Tahdonilmaisupalvelusta</w:t>
        </w:r>
      </w:ins>
    </w:p>
    <w:p w14:paraId="7DA593D7" w14:textId="15C7DB8F" w:rsidR="005A102F" w:rsidRDefault="005A102F" w:rsidP="00D54165">
      <w:pPr>
        <w:pStyle w:val="Luettelokappale"/>
        <w:numPr>
          <w:ilvl w:val="1"/>
          <w:numId w:val="5"/>
        </w:numPr>
      </w:pPr>
      <w:r>
        <w:t xml:space="preserve">tilanteessa D (tahdonilmaisut, potilaskohtainen ostopalvelu): PP48, </w:t>
      </w:r>
      <w:r w:rsidR="00771FA1">
        <w:t>T</w:t>
      </w:r>
      <w:r>
        <w:t xml:space="preserve">ahdonilmaisujen haku </w:t>
      </w:r>
      <w:del w:id="522" w:author="Eklund Marjut" w:date="2021-12-03T09:59:00Z">
        <w:r w:rsidDel="00AC710C">
          <w:delText>Kelan rekisteristä</w:delText>
        </w:r>
      </w:del>
      <w:ins w:id="523" w:author="Eklund Marjut" w:date="2021-12-03T09:59:00Z">
        <w:r w:rsidR="00AC710C">
          <w:t>Tahdonilmaisupalvelusta</w:t>
        </w:r>
      </w:ins>
      <w:r>
        <w:t xml:space="preserve"> potilaskohtaisessa ostopalvelutilanteessa</w:t>
      </w:r>
    </w:p>
    <w:p w14:paraId="54259ABC" w14:textId="5848D9AC" w:rsidR="005A102F" w:rsidRDefault="005A102F" w:rsidP="00D54165">
      <w:pPr>
        <w:pStyle w:val="Luettelokappale"/>
        <w:numPr>
          <w:ilvl w:val="1"/>
          <w:numId w:val="5"/>
        </w:numPr>
      </w:pPr>
      <w:r>
        <w:t xml:space="preserve">tilanteessa E (tahdonilmaisut, väestötasoinen ostopalvelu): PP49, </w:t>
      </w:r>
      <w:r w:rsidR="00771FA1">
        <w:t>T</w:t>
      </w:r>
      <w:r>
        <w:t xml:space="preserve">ahdonilmaisujen haku </w:t>
      </w:r>
      <w:del w:id="524" w:author="Eklund Marjut" w:date="2021-12-03T09:59:00Z">
        <w:r w:rsidDel="00AC710C">
          <w:delText>Kelan rekisteristä</w:delText>
        </w:r>
      </w:del>
      <w:ins w:id="525" w:author="Eklund Marjut" w:date="2021-12-03T09:59:00Z">
        <w:r w:rsidR="00AC710C">
          <w:t>Tahdonilmaisupalvelusta</w:t>
        </w:r>
      </w:ins>
      <w:r>
        <w:t xml:space="preserve"> väestötasoisessa ostopalvelutilanteessa</w:t>
      </w:r>
    </w:p>
    <w:p w14:paraId="4D8A835E" w14:textId="13923F00" w:rsidR="003636D8" w:rsidRDefault="003636D8" w:rsidP="003636D8">
      <w:pPr>
        <w:pStyle w:val="Luettelokappale"/>
        <w:numPr>
          <w:ilvl w:val="1"/>
          <w:numId w:val="5"/>
        </w:numPr>
      </w:pPr>
      <w:r>
        <w:lastRenderedPageBreak/>
        <w:t xml:space="preserve">tilanteessa F (kieltoyhteenvedon haku tulostamista varten): PP24, </w:t>
      </w:r>
      <w:r w:rsidR="005169C6">
        <w:t>Asiakirjojen</w:t>
      </w:r>
      <w:r>
        <w:t xml:space="preserve"> haku </w:t>
      </w:r>
      <w:del w:id="526" w:author="Eklund Marjut" w:date="2021-12-03T09:59:00Z">
        <w:r w:rsidDel="00AC710C">
          <w:delText>Kelan rekisteristä</w:delText>
        </w:r>
      </w:del>
      <w:ins w:id="527" w:author="Eklund Marjut" w:date="2021-12-03T09:59:00Z">
        <w:r w:rsidR="00AC710C">
          <w:t>Tahdonilmaisupalvelusta</w:t>
        </w:r>
      </w:ins>
    </w:p>
    <w:p w14:paraId="41AE1369" w14:textId="762E4249" w:rsidR="005A102F" w:rsidRDefault="005A102F" w:rsidP="00D507E9">
      <w:pPr>
        <w:pStyle w:val="Luettelokappale"/>
        <w:numPr>
          <w:ilvl w:val="0"/>
          <w:numId w:val="52"/>
        </w:numPr>
      </w:pPr>
      <w:r>
        <w:t xml:space="preserve">Lisäksi tilanteessa A (haku muokkausta varten): Kattavuus: Haetaanko viimeisimmät versiot (1) vai täydellinen versiohistoria (2). Muissa hakutilanteissa vain viimeisimpien versioiden haku mahdollinen. </w:t>
      </w:r>
    </w:p>
    <w:p w14:paraId="4E2B7950" w14:textId="5BFCB202" w:rsidR="005A102F" w:rsidRDefault="005A102F" w:rsidP="00D54165">
      <w:pPr>
        <w:pStyle w:val="Luettelokappale"/>
        <w:numPr>
          <w:ilvl w:val="1"/>
          <w:numId w:val="5"/>
        </w:numPr>
      </w:pPr>
      <w:r>
        <w:t>jos haetaan kaikki versiot, elinluovutus- ja hoitotahtoasiakirjoista palautetaan myös mahdolliset mitätöidyt versiopuut</w:t>
      </w:r>
    </w:p>
    <w:p w14:paraId="74D9C78E" w14:textId="03576E22" w:rsidR="005A102F" w:rsidRDefault="005A102F" w:rsidP="00D507E9">
      <w:pPr>
        <w:pStyle w:val="Luettelokappale"/>
        <w:numPr>
          <w:ilvl w:val="0"/>
          <w:numId w:val="52"/>
        </w:numPr>
      </w:pPr>
      <w:r>
        <w:t>Palvelutapahtuma johon tietoja haetaan, on yksilöitävä tilanteissa C, D ja E (tahdonilmaisut). Tilanteissa A (haku muokkausta varten)</w:t>
      </w:r>
      <w:r w:rsidR="003636D8">
        <w:t>,</w:t>
      </w:r>
      <w:r>
        <w:t xml:space="preserve"> B (järjestelmähaku) </w:t>
      </w:r>
      <w:r w:rsidR="003636D8">
        <w:t xml:space="preserve">ja F (kieltoyhteenvedon haku) </w:t>
      </w:r>
      <w:r>
        <w:t>palvelutapahtumaa ei tarvita.</w:t>
      </w:r>
    </w:p>
    <w:p w14:paraId="61C97617" w14:textId="71A4E422" w:rsidR="005A102F" w:rsidRDefault="005A102F" w:rsidP="00D507E9">
      <w:pPr>
        <w:pStyle w:val="Luettelokappale"/>
        <w:numPr>
          <w:ilvl w:val="0"/>
          <w:numId w:val="52"/>
        </w:numPr>
      </w:pPr>
      <w:r>
        <w:t>Pelkkien kuvailutietojen haku ei ole mahdollinen</w:t>
      </w:r>
    </w:p>
    <w:p w14:paraId="08C43297" w14:textId="464AC689" w:rsidR="005A102F" w:rsidRDefault="005A102F" w:rsidP="00D507E9">
      <w:pPr>
        <w:pStyle w:val="Luettelokappale"/>
        <w:numPr>
          <w:ilvl w:val="0"/>
          <w:numId w:val="52"/>
        </w:numPr>
      </w:pPr>
      <w:r>
        <w:t xml:space="preserve">Hakuparametrit: voidaan käyttää palvelupyynnöllä käytössä olevia parametreja [LM4] </w:t>
      </w:r>
    </w:p>
    <w:p w14:paraId="69D58359" w14:textId="55903731" w:rsidR="005A102F" w:rsidRDefault="003636D8" w:rsidP="00D54165">
      <w:pPr>
        <w:pStyle w:val="Luettelokappale"/>
        <w:numPr>
          <w:ilvl w:val="1"/>
          <w:numId w:val="5"/>
        </w:numPr>
      </w:pPr>
      <w:r>
        <w:t xml:space="preserve">kaikissa tilanteissa </w:t>
      </w:r>
      <w:r w:rsidR="005A102F">
        <w:t>pakollinen parametri henkilötunnus</w:t>
      </w:r>
    </w:p>
    <w:p w14:paraId="4232D7E6" w14:textId="546ED8D3" w:rsidR="003636D8" w:rsidRDefault="003636D8" w:rsidP="0073389D">
      <w:pPr>
        <w:pStyle w:val="Luettelokappale"/>
        <w:numPr>
          <w:ilvl w:val="1"/>
          <w:numId w:val="5"/>
        </w:numPr>
        <w:rPr>
          <w:ins w:id="528" w:author="Kunnari Riitta" w:date="2021-07-07T13:45:00Z"/>
        </w:rPr>
      </w:pPr>
      <w:r>
        <w:t>tilanteessa F (kieltoyhteenve</w:t>
      </w:r>
      <w:r w:rsidR="0073389D">
        <w:t>to</w:t>
      </w:r>
      <w:r>
        <w:t>) pakollinen parametri näkymä</w:t>
      </w:r>
      <w:r w:rsidR="0019618B">
        <w:t>tunnus 338</w:t>
      </w:r>
      <w:r w:rsidR="0073389D">
        <w:t xml:space="preserve"> [LT1]</w:t>
      </w:r>
    </w:p>
    <w:p w14:paraId="3B81095E" w14:textId="7D97C151" w:rsidR="00AA6161" w:rsidDel="00A533B3" w:rsidRDefault="00AA6161" w:rsidP="00043EA5">
      <w:pPr>
        <w:rPr>
          <w:del w:id="529" w:author="Kunnari Riitta" w:date="2021-09-07T13:11:00Z"/>
        </w:rPr>
      </w:pPr>
    </w:p>
    <w:p w14:paraId="11565E60" w14:textId="22D39F47" w:rsidR="003636D8" w:rsidRDefault="003636D8" w:rsidP="00043EA5"/>
    <w:p w14:paraId="3F1CEBE3" w14:textId="6BC2CED8" w:rsidR="005A102F" w:rsidRDefault="005A102F" w:rsidP="005A102F">
      <w:pPr>
        <w:pStyle w:val="Numeroituluettelo"/>
      </w:pPr>
      <w:r>
        <w:t>Järjestelmä vastaanottaa hakutuloksen [V3]</w:t>
      </w:r>
    </w:p>
    <w:p w14:paraId="53923549" w14:textId="398FDA36" w:rsidR="005A102F" w:rsidRDefault="005A102F" w:rsidP="005A102F">
      <w:pPr>
        <w:pStyle w:val="Numeroituluettelo"/>
        <w:spacing w:after="0"/>
      </w:pPr>
      <w:r>
        <w:t xml:space="preserve">Järjestelmä käsittelee haettuja tietoja oman säännöstönsä mukaisesti. </w:t>
      </w:r>
    </w:p>
    <w:p w14:paraId="2B1318D9" w14:textId="1740C1FA" w:rsidR="005A102F" w:rsidRDefault="005A102F" w:rsidP="00D507E9">
      <w:pPr>
        <w:pStyle w:val="Luettelokappale"/>
        <w:numPr>
          <w:ilvl w:val="0"/>
          <w:numId w:val="52"/>
        </w:numPr>
      </w:pPr>
      <w:r>
        <w:t xml:space="preserve">tilanteessa A (haku muokkausta varten, PP24): </w:t>
      </w:r>
    </w:p>
    <w:p w14:paraId="16AD02D1" w14:textId="5FA56FE8" w:rsidR="005A102F" w:rsidRDefault="005A102F" w:rsidP="00D54165">
      <w:pPr>
        <w:pStyle w:val="Luettelokappale"/>
        <w:numPr>
          <w:ilvl w:val="1"/>
          <w:numId w:val="5"/>
        </w:numPr>
      </w:pPr>
      <w:r>
        <w:t>hakutulos näytetään käyttäjälle</w:t>
      </w:r>
    </w:p>
    <w:p w14:paraId="0651D86E" w14:textId="5D969C6B" w:rsidR="005A102F" w:rsidRDefault="005A102F" w:rsidP="00D507E9">
      <w:pPr>
        <w:pStyle w:val="Luettelokappale"/>
        <w:numPr>
          <w:ilvl w:val="0"/>
          <w:numId w:val="52"/>
        </w:numPr>
      </w:pPr>
      <w:r>
        <w:t xml:space="preserve">tilanteessa B (järjestelmähaku, PP25): </w:t>
      </w:r>
    </w:p>
    <w:p w14:paraId="0CE8B8E6" w14:textId="251B86DD" w:rsidR="005A102F" w:rsidRDefault="005A102F" w:rsidP="00D54165">
      <w:pPr>
        <w:pStyle w:val="Luettelokappale"/>
        <w:numPr>
          <w:ilvl w:val="1"/>
          <w:numId w:val="5"/>
        </w:numPr>
      </w:pPr>
      <w:r>
        <w:t>Järjestelmä ei näytä hakutulosta käyttäjälle</w:t>
      </w:r>
    </w:p>
    <w:p w14:paraId="36C41456" w14:textId="37696419" w:rsidR="005A102F" w:rsidRDefault="005A102F" w:rsidP="00D507E9">
      <w:pPr>
        <w:pStyle w:val="Luettelokappale"/>
        <w:numPr>
          <w:ilvl w:val="0"/>
          <w:numId w:val="52"/>
        </w:numPr>
      </w:pPr>
      <w:r>
        <w:t xml:space="preserve">tilanteessa C, D ja E (tahdonilmaisut, PP26): </w:t>
      </w:r>
    </w:p>
    <w:p w14:paraId="1B4D0009" w14:textId="50439EE9" w:rsidR="005A102F" w:rsidRDefault="005A102F" w:rsidP="00D54165">
      <w:pPr>
        <w:pStyle w:val="Luettelokappale"/>
        <w:numPr>
          <w:ilvl w:val="1"/>
          <w:numId w:val="5"/>
        </w:numPr>
      </w:pPr>
      <w:r>
        <w:t xml:space="preserve">Järjestelmä näyttää hakutuloksen käyttäjälle vain luku </w:t>
      </w:r>
      <w:r w:rsidR="0073389D">
        <w:t>–</w:t>
      </w:r>
      <w:r>
        <w:t>muodossa</w:t>
      </w:r>
    </w:p>
    <w:p w14:paraId="381A78E3" w14:textId="604BE1B3" w:rsidR="0073389D" w:rsidRDefault="0073389D" w:rsidP="00D507E9">
      <w:pPr>
        <w:pStyle w:val="Luettelokappale"/>
        <w:numPr>
          <w:ilvl w:val="0"/>
          <w:numId w:val="52"/>
        </w:numPr>
      </w:pPr>
      <w:r>
        <w:t>tilanteessa F (kieltoyhteenveto, PP24):</w:t>
      </w:r>
    </w:p>
    <w:p w14:paraId="5A1E6DD6" w14:textId="39590B2C" w:rsidR="0073389D" w:rsidRDefault="0073389D" w:rsidP="0073389D">
      <w:pPr>
        <w:pStyle w:val="Luettelokappale"/>
        <w:numPr>
          <w:ilvl w:val="1"/>
          <w:numId w:val="5"/>
        </w:numPr>
      </w:pPr>
      <w:r>
        <w:t xml:space="preserve">Järjestelmä tulostaa kieltoyhteenvedon </w:t>
      </w:r>
      <w:r w:rsidR="00695D34">
        <w:t>potilasta varten</w:t>
      </w:r>
    </w:p>
    <w:p w14:paraId="03E03AE6" w14:textId="341694E0" w:rsidR="005A102F" w:rsidRPr="005A102F" w:rsidRDefault="005A102F" w:rsidP="005A102F">
      <w:pPr>
        <w:pStyle w:val="Numeroituluettelo"/>
      </w:pPr>
      <w:r>
        <w:t>Käyttötapaus päättyy.</w:t>
      </w:r>
    </w:p>
    <w:p w14:paraId="552D965B" w14:textId="752B5D3D" w:rsidR="009F703C" w:rsidRDefault="009F703C" w:rsidP="009F703C">
      <w:pPr>
        <w:pStyle w:val="Otsikko2"/>
      </w:pPr>
      <w:r w:rsidRPr="009F703C">
        <w:lastRenderedPageBreak/>
        <w:t>Virhetilanteet</w:t>
      </w:r>
    </w:p>
    <w:p w14:paraId="64F37F4A" w14:textId="77777777" w:rsidR="005A102F" w:rsidRDefault="005A102F" w:rsidP="005A102F">
      <w:pPr>
        <w:pStyle w:val="Leipteksti"/>
        <w:spacing w:after="0"/>
      </w:pPr>
      <w:r>
        <w:t>V1 Hakusanoman tarvitsemien tietojen tuottaminen ei onnistu Järjestelmä antaa ilmoituksen käyttäjälle tai tallentaa tiedon jatkokäsittelyä varten. Käyttötapaus päättyy.</w:t>
      </w:r>
    </w:p>
    <w:p w14:paraId="6C672793" w14:textId="77777777" w:rsidR="005A102F" w:rsidRDefault="005A102F" w:rsidP="005A102F">
      <w:pPr>
        <w:pStyle w:val="Leipteksti"/>
        <w:spacing w:after="0"/>
      </w:pPr>
      <w:r>
        <w:t>V2 Hakusanoman muodostaminen ei onnistu Järjestelmä antaa ilmoituksen käyttäjälle tai tallentaa tiedon jatkokäsittelyä varten. Käyttötapaus päättyy.</w:t>
      </w:r>
    </w:p>
    <w:p w14:paraId="50EDF880" w14:textId="25CF0DDC" w:rsidR="009F703C" w:rsidRDefault="005A102F" w:rsidP="005A102F">
      <w:pPr>
        <w:pStyle w:val="Leipteksti"/>
      </w:pPr>
      <w:r>
        <w:t>V3 Haun tuloksen vastaanottaminen ei onnistu. Järjestelmä antaa ilmoituksen käyttäjälle tai tallentaa tiedon jatkokäsittelyä varten. Käyttötapaus päättyy.</w:t>
      </w:r>
    </w:p>
    <w:p w14:paraId="1B5F63E3" w14:textId="29FB05AC" w:rsidR="0073389D" w:rsidRDefault="0073389D" w:rsidP="009F703C">
      <w:pPr>
        <w:pStyle w:val="Otsikko2"/>
      </w:pPr>
      <w:r>
        <w:t>Lisätiedot</w:t>
      </w:r>
    </w:p>
    <w:p w14:paraId="022058F2" w14:textId="608B461B" w:rsidR="00EE1FC5" w:rsidRDefault="00BF2D0D" w:rsidP="008C2FD8">
      <w:pPr>
        <w:pStyle w:val="Leipteksti"/>
      </w:pPr>
      <w:r>
        <w:t xml:space="preserve">LT1 </w:t>
      </w:r>
      <w:r w:rsidR="00EE1FC5">
        <w:t>Kieltoyhteenveto</w:t>
      </w:r>
      <w:r w:rsidR="00714F72">
        <w:t xml:space="preserve"> (näkymälyhenne KIEYHT, näkymätunnus 338)</w:t>
      </w:r>
    </w:p>
    <w:p w14:paraId="1E157140" w14:textId="767F4736" w:rsidR="00BF2D0D" w:rsidRDefault="00BF2D0D" w:rsidP="008C2FD8">
      <w:pPr>
        <w:pStyle w:val="Leipteksti"/>
      </w:pPr>
      <w:r>
        <w:t xml:space="preserve">Kieltoyhteenveto on </w:t>
      </w:r>
      <w:r w:rsidR="00695D34">
        <w:t xml:space="preserve">pdf-asiakirja, jonka </w:t>
      </w:r>
      <w:r w:rsidR="008C0653">
        <w:t>Tahdonilmaisup</w:t>
      </w:r>
      <w:r>
        <w:t>alvelu tuottaa Potilastiedon arkiston kieltoasiakirjan ja Potilastiedon arkiston tietojen laaja luovutuskielto –asiakirjan tietojen perusteella. Yhteenveto haetaan ja tulostetaan potilaalle hänen pyynnöstään. Yhteenveto korvaa aiemmin käytössä olleen allekirjoitettavan kieltolomakkeen tulosteen.</w:t>
      </w:r>
      <w:r w:rsidR="00EE1FC5">
        <w:t xml:space="preserve"> </w:t>
      </w:r>
      <w:r w:rsidR="00EE1FC5" w:rsidRPr="00EE1FC5">
        <w:t>Kieltoyhteenveto palautuu MR-sanomassa pdf-muodossa.</w:t>
      </w:r>
    </w:p>
    <w:p w14:paraId="123C9858" w14:textId="6287521E" w:rsidR="00BF2D0D" w:rsidRDefault="00BF2D0D" w:rsidP="008C2FD8">
      <w:pPr>
        <w:pStyle w:val="Leipteksti"/>
      </w:pPr>
      <w:r>
        <w:t xml:space="preserve">Kieltoyhteenveto haetaan palvelupyynnöllä PP24. Se palautuu vain kun haussa on käytetty näkymärajausta 338. Samassa haussa ei palaudu muita </w:t>
      </w:r>
      <w:r w:rsidR="008C0653">
        <w:t>Tahdonilmaisup</w:t>
      </w:r>
      <w:r>
        <w:t xml:space="preserve">alvelun lomakkeita, eikä parametrina saa antaa muita näkymärajauksia. </w:t>
      </w:r>
    </w:p>
    <w:p w14:paraId="6040F2F6" w14:textId="52BB0C63" w:rsidR="00F415DC" w:rsidRDefault="00F415DC" w:rsidP="008C2FD8">
      <w:pPr>
        <w:pStyle w:val="Leipteksti"/>
      </w:pPr>
      <w:r>
        <w:t xml:space="preserve">Kieltoyhteenvedon haussa on käytettävissä parametri kieli (languageCode), jonka perusteella lomakkeen tekstiosuudet tuotetaan. Parametrin arvo annetaan luokituksen </w:t>
      </w:r>
      <w:r w:rsidRPr="00F415DC">
        <w:t>SFS – Kielikoodisto OID: 1.2.246.537.5.40175.2008</w:t>
      </w:r>
      <w:r>
        <w:t xml:space="preserve"> mukais</w:t>
      </w:r>
      <w:r w:rsidRPr="00EE1FC5">
        <w:t xml:space="preserve">esti. </w:t>
      </w:r>
      <w:r w:rsidRPr="00714F72">
        <w:t>Sallittuja arvoja ovat fi ja sv.</w:t>
      </w:r>
      <w:r w:rsidR="00714F72">
        <w:t xml:space="preserve"> [LM4]</w:t>
      </w:r>
    </w:p>
    <w:p w14:paraId="6AB8B666" w14:textId="691749CD" w:rsidR="0073389D" w:rsidDel="00A533B3" w:rsidRDefault="00F415DC" w:rsidP="008C2FD8">
      <w:pPr>
        <w:pStyle w:val="Leipteksti"/>
        <w:rPr>
          <w:del w:id="530" w:author="Kunnari Riitta" w:date="2021-09-07T13:11:00Z"/>
        </w:rPr>
      </w:pPr>
      <w:r>
        <w:t xml:space="preserve">Jos kieliparametria ei ole annettu, yhteenveto tuotetaan suomen kielellä. Kieltoasiakirjojen sisällöstä näytettävät tiedot (esim. organisaatioiden nimet) näytetään kuitenkin aina sillä kielellä, millä ne arkistoidulle kieltolomakkeelle on tuotettu. </w:t>
      </w:r>
    </w:p>
    <w:p w14:paraId="2D63A911" w14:textId="32A7804B" w:rsidR="00076B9B" w:rsidDel="00A533B3" w:rsidRDefault="00076B9B" w:rsidP="005A102F">
      <w:pPr>
        <w:pStyle w:val="Leipteksti"/>
        <w:rPr>
          <w:del w:id="531" w:author="Kunnari Riitta" w:date="2021-09-07T13:11:00Z"/>
        </w:rPr>
      </w:pPr>
    </w:p>
    <w:p w14:paraId="31D462D2" w14:textId="05762168" w:rsidR="005A102F" w:rsidRPr="005A102F" w:rsidRDefault="00076B9B">
      <w:pPr>
        <w:pStyle w:val="Leipteksti"/>
        <w:pPrChange w:id="532" w:author="Kunnari Riitta" w:date="2021-09-07T13:11:00Z">
          <w:pPr/>
        </w:pPrChange>
      </w:pPr>
      <w:r>
        <w:br w:type="page"/>
      </w:r>
    </w:p>
    <w:p w14:paraId="03EB94B0" w14:textId="04BC149B" w:rsidR="009F703C" w:rsidRDefault="005A102F" w:rsidP="005A102F">
      <w:pPr>
        <w:pStyle w:val="Otsikko1"/>
      </w:pPr>
      <w:bookmarkStart w:id="533" w:name="_Toc89418312"/>
      <w:r w:rsidRPr="005A102F">
        <w:lastRenderedPageBreak/>
        <w:t>Hae arkistoasiakirjoja</w:t>
      </w:r>
      <w:bookmarkEnd w:id="533"/>
    </w:p>
    <w:p w14:paraId="7FB3CC2C" w14:textId="73B73B42" w:rsidR="009F703C" w:rsidRDefault="009F703C" w:rsidP="009F703C">
      <w:pPr>
        <w:pStyle w:val="Otsikko2"/>
      </w:pPr>
      <w:r w:rsidRPr="009F703C">
        <w:t>Käyttötapauksen yleiskuvaus ja lopputulos</w:t>
      </w:r>
    </w:p>
    <w:p w14:paraId="33B036DD" w14:textId="77777777" w:rsidR="00A309D9" w:rsidRDefault="00A309D9" w:rsidP="00A309D9">
      <w:pPr>
        <w:pStyle w:val="Leipteksti"/>
      </w:pPr>
      <w:r>
        <w:t xml:space="preserve">Käyttötapaus kuvaa arkistoasiakirjojen hakutilanteet. Arkistoasiakirjoista potilastietojärjestelmän on mahdollista hakea ostopalvelun valtuutuksia. Luovutusilmoitusten hakeminen ei potilastietojärjestelmästä ole mahdollista.   </w:t>
      </w:r>
    </w:p>
    <w:p w14:paraId="0A359348" w14:textId="3503D3AD" w:rsidR="00A309D9" w:rsidRDefault="00A309D9" w:rsidP="00A309D9">
      <w:pPr>
        <w:pStyle w:val="Leipteksti"/>
        <w:spacing w:after="0"/>
      </w:pPr>
      <w:r>
        <w:t>Haettavat tiedot:</w:t>
      </w:r>
    </w:p>
    <w:p w14:paraId="6EDC7567" w14:textId="77777777" w:rsidR="00A309D9" w:rsidRDefault="00A309D9" w:rsidP="00A309D9">
      <w:pPr>
        <w:pStyle w:val="Leipteksti"/>
        <w:spacing w:after="0"/>
      </w:pPr>
    </w:p>
    <w:p w14:paraId="445FE036" w14:textId="54498656" w:rsidR="00A309D9" w:rsidRDefault="00A309D9" w:rsidP="00D54165">
      <w:pPr>
        <w:pStyle w:val="Leipteksti"/>
        <w:numPr>
          <w:ilvl w:val="0"/>
          <w:numId w:val="22"/>
        </w:numPr>
        <w:spacing w:after="0"/>
      </w:pPr>
      <w:r>
        <w:t>Kuvailutietojen haku. Haun tuloksena palautuu ostopalvelun valtuutusasiakirjojen kuvailutietoja. Saatujen tietojen perusteella voidaan tarvittaessa valita jokin asiakirjoista ja hakea asiakirja täydellisine tietoineen tämän käyttötapauksen hakutilanteen B mukaisesti.</w:t>
      </w:r>
    </w:p>
    <w:p w14:paraId="23B364B7" w14:textId="77777777" w:rsidR="00A309D9" w:rsidRDefault="00A309D9" w:rsidP="00A309D9">
      <w:pPr>
        <w:pStyle w:val="Leipteksti"/>
        <w:spacing w:after="0"/>
        <w:ind w:left="2138"/>
      </w:pPr>
    </w:p>
    <w:p w14:paraId="258E4286" w14:textId="4988CA45" w:rsidR="00A309D9" w:rsidRDefault="00A309D9" w:rsidP="00D54165">
      <w:pPr>
        <w:pStyle w:val="Leipteksti"/>
        <w:numPr>
          <w:ilvl w:val="0"/>
          <w:numId w:val="22"/>
        </w:numPr>
      </w:pPr>
      <w:r>
        <w:t>Asiakirjojen haku. Haun tuloksena palautuu ostopalvelun valtuutusasiakirjoja.</w:t>
      </w:r>
    </w:p>
    <w:p w14:paraId="5D9AC6CD" w14:textId="77777777" w:rsidR="00A309D9" w:rsidRDefault="00A309D9" w:rsidP="00A309D9">
      <w:pPr>
        <w:pStyle w:val="Leipteksti"/>
      </w:pPr>
      <w:r>
        <w:t>Ostopalvelun valtuutusten hakutilanteet (kaikissa tilanteissa sekä kuvailutietojen (A) että asiakirjojen (B) haku on mahdollinen):</w:t>
      </w:r>
    </w:p>
    <w:p w14:paraId="15C98230" w14:textId="5F06705C" w:rsidR="00A309D9" w:rsidRDefault="00A309D9" w:rsidP="00D54165">
      <w:pPr>
        <w:pStyle w:val="Leipteksti"/>
        <w:numPr>
          <w:ilvl w:val="0"/>
          <w:numId w:val="22"/>
        </w:numPr>
      </w:pPr>
      <w:r>
        <w:t>Ostopalvelun järjestäjän potilaskohtaisen ostopalvelun valtuutuksen haku omasta rekisteristä Potilastiedon arkistosta. Haun tuloksena palautuu järjestäjän tekemät kyseistä potilasta koskevat potilaskohtaiset ostopalvelun valtuutukset haussa käytettyjen hakuehtojen mukaisesti rajattuna.</w:t>
      </w:r>
    </w:p>
    <w:p w14:paraId="6E942B80" w14:textId="5732676A" w:rsidR="00A309D9" w:rsidRDefault="00A309D9" w:rsidP="00D54165">
      <w:pPr>
        <w:pStyle w:val="Leipteksti"/>
        <w:numPr>
          <w:ilvl w:val="0"/>
          <w:numId w:val="22"/>
        </w:numPr>
      </w:pPr>
      <w:r>
        <w:t>Ostopalvelun järjestäjän väestötasoisen ostopalvelun valtuutuksen haku omasta rekisteristä Potilastiedon arkistosta. Haun tuloksena palautuu järjestäjän tekemät väestötasoiset ostopalvelun valtuutukset haussa käytettyjen hakuehtojen mukaisesti rajattuna.</w:t>
      </w:r>
    </w:p>
    <w:p w14:paraId="4555B2F4" w14:textId="67FDF5AA" w:rsidR="00A309D9" w:rsidRDefault="00A309D9" w:rsidP="00D54165">
      <w:pPr>
        <w:pStyle w:val="Leipteksti"/>
        <w:numPr>
          <w:ilvl w:val="0"/>
          <w:numId w:val="22"/>
        </w:numPr>
      </w:pPr>
      <w:r>
        <w:t>Ostopalvelun tuottajan potilaskohtaisen ostopalvelun valtuutuksen haku järjestäjän rekisteristä Potilastiedon arkistosta. Haun tuloksena palautuu järjestäjien rekistereistä hakevalle tuottajalle osoitetut kyseistä potilasta koskevat voimassa olevat potilaskohtaiset ostopalvelun valtuutukset haussa käytettyjen hakuehtojen mukaisesti rajattuna.</w:t>
      </w:r>
    </w:p>
    <w:p w14:paraId="03BF1263" w14:textId="4D6726AE" w:rsidR="00A309D9" w:rsidRDefault="00A309D9" w:rsidP="00D54165">
      <w:pPr>
        <w:pStyle w:val="Leipteksti"/>
        <w:numPr>
          <w:ilvl w:val="0"/>
          <w:numId w:val="22"/>
        </w:numPr>
      </w:pPr>
      <w:r>
        <w:t xml:space="preserve">Ostopalvelun tuottajan väestötasoisen ostopalvelun valtuutuksen haku järjestäjän rekisteristä Potilastiedon arkistosta. Haun tuloksena palautuu järjestäjän </w:t>
      </w:r>
      <w:r>
        <w:lastRenderedPageBreak/>
        <w:t xml:space="preserve">rekistereistä hakevalle tuottajalle osoitetut väestötasoiset voimassa olevat ostopalvelun valtuutukset haussa käytettyjen hakuehtojen mukaisesti rajattuna. </w:t>
      </w:r>
    </w:p>
    <w:p w14:paraId="543107FA" w14:textId="519F5E33" w:rsidR="00A309D9" w:rsidRDefault="00A309D9" w:rsidP="00D54165">
      <w:pPr>
        <w:pStyle w:val="Leipteksti"/>
        <w:numPr>
          <w:ilvl w:val="0"/>
          <w:numId w:val="22"/>
        </w:numPr>
      </w:pPr>
      <w:r>
        <w:t>Ostopalvelun järjestäjän potilaskohtaisten valtuutusten haku ilman potilaan yksilöintiä. Haun tuloksena palautuu järjestäjälle järjestäjän omasta rekisteristä voimassa olevat potilaskohtaiset ostopalvelun valtuutukset haussa käytettyjen hakuehtojen mukaisesti rajattuna.</w:t>
      </w:r>
    </w:p>
    <w:p w14:paraId="79F0F452" w14:textId="21A3A242" w:rsidR="00A309D9" w:rsidRDefault="00A309D9" w:rsidP="00D54165">
      <w:pPr>
        <w:pStyle w:val="Leipteksti"/>
        <w:numPr>
          <w:ilvl w:val="0"/>
          <w:numId w:val="22"/>
        </w:numPr>
      </w:pPr>
      <w:r>
        <w:t xml:space="preserve">Ostopalvelun tuottajan sille kohdistettujen potilaskohtaisten valtuutusten haku ilman potilaan yksilöintiä. Haun tuloksena palautuu järjestäjän rekistereistä hakevalle tuottajalle osoitetut potilaskohtaiset voimassa olevat ostopalvelun valtuutukset haussa käytettyjen hakuehtojen mukaisesti rajattuna. </w:t>
      </w:r>
    </w:p>
    <w:p w14:paraId="2BD9F5C9" w14:textId="77777777" w:rsidR="00A309D9" w:rsidRDefault="00A309D9" w:rsidP="0087798E">
      <w:pPr>
        <w:pStyle w:val="Leipteksti"/>
        <w:spacing w:after="0"/>
      </w:pPr>
      <w:r>
        <w:t xml:space="preserve">Haku rajautuu tässä käyttötapauksessa hakukohteen mukaan ja potilaskohtaisessa tilanteessa potilaan mukaan: </w:t>
      </w:r>
    </w:p>
    <w:p w14:paraId="63B6ED92" w14:textId="31CCF567" w:rsidR="00A309D9" w:rsidRDefault="00A309D9" w:rsidP="00D507E9">
      <w:pPr>
        <w:pStyle w:val="Luettelokappale"/>
        <w:numPr>
          <w:ilvl w:val="0"/>
          <w:numId w:val="52"/>
        </w:numPr>
      </w:pPr>
      <w:r>
        <w:t>Tiedot haetaan arkistoasiakirjat-rekistereistä</w:t>
      </w:r>
    </w:p>
    <w:p w14:paraId="7BC4D3CD" w14:textId="187076F5" w:rsidR="00A309D9" w:rsidRDefault="00A309D9" w:rsidP="00D507E9">
      <w:pPr>
        <w:pStyle w:val="Luettelokappale"/>
        <w:numPr>
          <w:ilvl w:val="0"/>
          <w:numId w:val="52"/>
        </w:numPr>
      </w:pPr>
      <w:r>
        <w:t>Haun tuloksena palautetaan ostopalvelun versio 2.0 ja sitä vanhemmat valtuutukset.</w:t>
      </w:r>
    </w:p>
    <w:p w14:paraId="48FE508A" w14:textId="71675183" w:rsidR="00A309D9" w:rsidRDefault="00A309D9" w:rsidP="00D507E9">
      <w:pPr>
        <w:pStyle w:val="Luettelokappale"/>
        <w:numPr>
          <w:ilvl w:val="0"/>
          <w:numId w:val="52"/>
        </w:numPr>
      </w:pPr>
      <w:r>
        <w:t xml:space="preserve">Ostopalvelun järjestäjän tekemässä haussa (hakutilanteet C, D ja G) </w:t>
      </w:r>
    </w:p>
    <w:p w14:paraId="5F649BB7" w14:textId="77777777" w:rsidR="00A309D9" w:rsidRDefault="00A309D9" w:rsidP="00D507E9">
      <w:pPr>
        <w:pStyle w:val="Luettelokappale"/>
        <w:numPr>
          <w:ilvl w:val="0"/>
          <w:numId w:val="52"/>
        </w:numPr>
      </w:pPr>
      <w:r>
        <w:t xml:space="preserve">Potilastiedon arkisto rajaa haun järjestäjän omaan arkistoasiakirjat-rekisteriin. Hauissa käytetään palvelupyyntöä PP38. </w:t>
      </w:r>
    </w:p>
    <w:p w14:paraId="31B6B6AA" w14:textId="45436DBB" w:rsidR="00A309D9" w:rsidRDefault="00A309D9" w:rsidP="00D507E9">
      <w:pPr>
        <w:pStyle w:val="Luettelokappale"/>
        <w:numPr>
          <w:ilvl w:val="0"/>
          <w:numId w:val="52"/>
        </w:numPr>
      </w:pPr>
      <w:r>
        <w:t>Ostopalvelun tuottajan tekemässä haussa (hakutilanteet E, F ja H)</w:t>
      </w:r>
    </w:p>
    <w:p w14:paraId="46D57A7F" w14:textId="77777777" w:rsidR="00A309D9" w:rsidRDefault="00A309D9" w:rsidP="00A309D9">
      <w:pPr>
        <w:pStyle w:val="Luettelokappale"/>
        <w:ind w:left="2478"/>
      </w:pPr>
    </w:p>
    <w:p w14:paraId="498A62E9" w14:textId="77777777" w:rsidR="00A309D9" w:rsidRDefault="00A309D9" w:rsidP="0087798E">
      <w:pPr>
        <w:pStyle w:val="Leipteksti"/>
        <w:spacing w:after="0"/>
      </w:pPr>
      <w:r>
        <w:t>Oletuksena haku rajautuu ostopalvelun valtuutuksiin, joissa hakija on tuottajana. Hauissa käytetään palvelupyyntöä PP39.</w:t>
      </w:r>
    </w:p>
    <w:p w14:paraId="5D01659A" w14:textId="59F97096" w:rsidR="00A309D9" w:rsidRDefault="00A309D9" w:rsidP="00D507E9">
      <w:pPr>
        <w:pStyle w:val="Luettelokappale"/>
        <w:numPr>
          <w:ilvl w:val="0"/>
          <w:numId w:val="52"/>
        </w:numPr>
      </w:pPr>
      <w:r>
        <w:t>Potilaskohtaisen ostopalvelun valtuutuksen haussa (hakutilanteet C ja E) haetaan yhden potilaan tiedot. Ostopalvelutilanteessa tietoja voidaan hakea henkilötunnuksella, tilapäisen yksilöintitunnuksen käyttö ei ole sallittu.</w:t>
      </w:r>
    </w:p>
    <w:p w14:paraId="19A3A06F" w14:textId="4D342E4E" w:rsidR="00A309D9" w:rsidRDefault="00410048" w:rsidP="00D507E9">
      <w:pPr>
        <w:pStyle w:val="Luettelokappale"/>
        <w:numPr>
          <w:ilvl w:val="0"/>
          <w:numId w:val="52"/>
        </w:numPr>
      </w:pPr>
      <w:r>
        <w:t xml:space="preserve">Luovutustenhallinnan </w:t>
      </w:r>
      <w:r w:rsidR="00A309D9">
        <w:t>tiedot tai potilaan tekemät luovutuskiellot eivät vaikuta haun tulokseen.</w:t>
      </w:r>
    </w:p>
    <w:p w14:paraId="228AB749" w14:textId="65068DAB" w:rsidR="00A309D9" w:rsidRDefault="00A309D9" w:rsidP="00D507E9">
      <w:pPr>
        <w:pStyle w:val="Luettelokappale"/>
        <w:numPr>
          <w:ilvl w:val="0"/>
          <w:numId w:val="52"/>
        </w:numPr>
      </w:pPr>
      <w:r>
        <w:t>Lisätiedot-kappaleessa on kuvattu tarkemmin hakuparametrien käyttö sekä esimerkkihakuja.</w:t>
      </w:r>
    </w:p>
    <w:p w14:paraId="4775BB34" w14:textId="77777777" w:rsidR="00A309D9" w:rsidRDefault="00A309D9" w:rsidP="00A309D9">
      <w:pPr>
        <w:pStyle w:val="Luettelokappale"/>
        <w:ind w:left="2478"/>
      </w:pPr>
    </w:p>
    <w:p w14:paraId="3EA641FD" w14:textId="77777777" w:rsidR="00A309D9" w:rsidRDefault="00A309D9" w:rsidP="00A309D9">
      <w:pPr>
        <w:pStyle w:val="Leipteksti"/>
      </w:pPr>
      <w:r>
        <w:t xml:space="preserve">Käyttötapauksen lopputuloksena </w:t>
      </w:r>
    </w:p>
    <w:p w14:paraId="0B3E51EB" w14:textId="3F2EBA19" w:rsidR="00A309D9" w:rsidRDefault="00A309D9" w:rsidP="00D507E9">
      <w:pPr>
        <w:pStyle w:val="Luettelokappale"/>
        <w:numPr>
          <w:ilvl w:val="0"/>
          <w:numId w:val="52"/>
        </w:numPr>
      </w:pPr>
      <w:r>
        <w:lastRenderedPageBreak/>
        <w:t>hakeva potilastietojärjestelmä on vastaanottanut Potilastiedon arkiston palauttaman hakuparametrien mukaisesti rajatun haun tuloksen omassa rekisterissään olevista ostopalvelun valtuutuksista (tilanne C, D ja G)</w:t>
      </w:r>
    </w:p>
    <w:p w14:paraId="57694FA8" w14:textId="76E3AA0E" w:rsidR="00A309D9" w:rsidRPr="00A309D9" w:rsidRDefault="00A309D9" w:rsidP="00D507E9">
      <w:pPr>
        <w:pStyle w:val="Luettelokappale"/>
        <w:numPr>
          <w:ilvl w:val="0"/>
          <w:numId w:val="52"/>
        </w:numPr>
      </w:pPr>
      <w:r>
        <w:t>tai hakuparametrien mukaisesti rajatun haun tuloksen järjestäjien rekisterissä olevista ostopalvelun valtuutuksista, joissa hakija on ostopalvelun tuottaja tai ilman tuottajatietoa olevat potilaskohtaiset valtuutukset (tilanne E, F ja H).</w:t>
      </w:r>
    </w:p>
    <w:p w14:paraId="2FACA294" w14:textId="0B442F48" w:rsidR="009F703C" w:rsidRDefault="009F703C" w:rsidP="009F703C">
      <w:pPr>
        <w:pStyle w:val="Otsikko2"/>
      </w:pPr>
      <w:r w:rsidRPr="009F703C">
        <w:t>Käyttäjäroolit</w:t>
      </w:r>
    </w:p>
    <w:p w14:paraId="6BEBAE1C" w14:textId="4B144282" w:rsidR="00A309D9" w:rsidRDefault="00A309D9" w:rsidP="00A309D9">
      <w:pPr>
        <w:pStyle w:val="Numeroituluettelo"/>
      </w:pPr>
      <w:r>
        <w:t>Kantaan liittynyt järjestelmä, potilastietojärjestelmä, jatkossa Järjestelmä</w:t>
      </w:r>
    </w:p>
    <w:p w14:paraId="51D697E6" w14:textId="472E8ED0" w:rsidR="00A309D9" w:rsidRPr="00A309D9" w:rsidRDefault="00A309D9" w:rsidP="00A309D9">
      <w:pPr>
        <w:pStyle w:val="Numeroituluettelo"/>
      </w:pPr>
      <w:r>
        <w:t>Potilastiedon arkisto, Kanta-viestinvälitys, jatkossa Arkisto</w:t>
      </w:r>
    </w:p>
    <w:p w14:paraId="0CE5E581" w14:textId="13052D1A" w:rsidR="009F703C" w:rsidRDefault="009F703C" w:rsidP="009F703C">
      <w:pPr>
        <w:pStyle w:val="Otsikko2"/>
      </w:pPr>
      <w:r w:rsidRPr="009F703C">
        <w:t>Esiehdot</w:t>
      </w:r>
    </w:p>
    <w:p w14:paraId="430198C2" w14:textId="77777777" w:rsidR="00A309D9" w:rsidRDefault="00A309D9" w:rsidP="00A309D9">
      <w:pPr>
        <w:pStyle w:val="Numeroituluettelo"/>
      </w:pPr>
      <w:r>
        <w:t xml:space="preserve">Tilanteissa C ja E (potilaskohtainen ostopalvelu) potilas on yksilöity virallisella henkilötunnuksella. </w:t>
      </w:r>
    </w:p>
    <w:p w14:paraId="202DAD19" w14:textId="77777777" w:rsidR="00A309D9" w:rsidRDefault="00A309D9" w:rsidP="00A309D9">
      <w:pPr>
        <w:pStyle w:val="Numeroituluettelo"/>
        <w:numPr>
          <w:ilvl w:val="0"/>
          <w:numId w:val="0"/>
        </w:numPr>
        <w:ind w:left="2155"/>
      </w:pPr>
      <w:r>
        <w:t xml:space="preserve">Tilanteissa G ja H (potilaskohtainen ostopalvelu) potilasta ei yksilöidä ja käytetään nullFlavor=NA. </w:t>
      </w:r>
    </w:p>
    <w:p w14:paraId="7FD234FA" w14:textId="0738915F" w:rsidR="00A309D9" w:rsidRDefault="00A309D9" w:rsidP="00A309D9">
      <w:pPr>
        <w:pStyle w:val="Numeroituluettelo"/>
        <w:numPr>
          <w:ilvl w:val="0"/>
          <w:numId w:val="0"/>
        </w:numPr>
        <w:ind w:left="2155"/>
      </w:pPr>
      <w:r>
        <w:t>Tilanteessa D ja F (väestötasoinen ostopalvelu) potilasta ei yksilöidä.</w:t>
      </w:r>
    </w:p>
    <w:p w14:paraId="489FF059" w14:textId="2C6552EC" w:rsidR="00A309D9" w:rsidRPr="00A309D9" w:rsidRDefault="00A309D9" w:rsidP="00A309D9">
      <w:pPr>
        <w:pStyle w:val="Numeroituluettelo"/>
      </w:pPr>
      <w:r>
        <w:t>Potilastietojärjestelmässä on tiedossa joko käyttäjän antamana tai järjestelmän päättelemänä tarvittavat hakuparametrit</w:t>
      </w:r>
    </w:p>
    <w:p w14:paraId="6AA24241" w14:textId="430E9494" w:rsidR="009F703C" w:rsidRDefault="009F703C" w:rsidP="009F703C">
      <w:pPr>
        <w:pStyle w:val="Otsikko2"/>
      </w:pPr>
      <w:r w:rsidRPr="009F703C">
        <w:t>Normaali tapahtumankulku</w:t>
      </w:r>
    </w:p>
    <w:p w14:paraId="02C37E86" w14:textId="4E23503A" w:rsidR="00A309D9" w:rsidRDefault="00A309D9" w:rsidP="00A309D9">
      <w:pPr>
        <w:pStyle w:val="Numeroituluettelo"/>
      </w:pPr>
      <w:r>
        <w:t>Järjestelmä tuottaa hakusanoman tarvitsemat tiedot dokumentin HL7 Medical Records -sanomat mukaisesti [LM4, V1]</w:t>
      </w:r>
    </w:p>
    <w:p w14:paraId="20D99A25" w14:textId="319FE243" w:rsidR="00A309D9" w:rsidRDefault="00A309D9" w:rsidP="00A309D9">
      <w:pPr>
        <w:pStyle w:val="Numeroituluettelo"/>
        <w:spacing w:after="0"/>
      </w:pPr>
      <w:r>
        <w:t>Järjestelmä muodostaa hakusanoman ja tekee haun Arkistosta alikäyttötapauksen Hae tiedot mukaisesti. [V2]</w:t>
      </w:r>
    </w:p>
    <w:p w14:paraId="56FB5183" w14:textId="6128AAEA" w:rsidR="00A309D9" w:rsidRDefault="00A309D9" w:rsidP="00D507E9">
      <w:pPr>
        <w:pStyle w:val="Luettelokappale"/>
        <w:numPr>
          <w:ilvl w:val="0"/>
          <w:numId w:val="52"/>
        </w:numPr>
      </w:pPr>
      <w:r>
        <w:t xml:space="preserve">MR-sanoma on </w:t>
      </w:r>
    </w:p>
    <w:p w14:paraId="0272F7CB" w14:textId="431162C7" w:rsidR="00A309D9" w:rsidRDefault="00A309D9" w:rsidP="00D54165">
      <w:pPr>
        <w:pStyle w:val="Luettelokappale"/>
        <w:numPr>
          <w:ilvl w:val="1"/>
          <w:numId w:val="5"/>
        </w:numPr>
      </w:pPr>
      <w:r>
        <w:t>tilanteessa A (kuvailutiedot): RCMR_IN100029FI01</w:t>
      </w:r>
    </w:p>
    <w:p w14:paraId="0F98DB20" w14:textId="2B0CF8A3" w:rsidR="00A309D9" w:rsidRDefault="00A309D9" w:rsidP="00D54165">
      <w:pPr>
        <w:pStyle w:val="Luettelokappale"/>
        <w:numPr>
          <w:ilvl w:val="1"/>
          <w:numId w:val="5"/>
        </w:numPr>
      </w:pPr>
      <w:r>
        <w:t>tilanteessa B (asiakirjat): RCMR_IN100031FI01</w:t>
      </w:r>
    </w:p>
    <w:p w14:paraId="761B0CD4" w14:textId="1AC3DA1B" w:rsidR="00A309D9" w:rsidRDefault="00A309D9" w:rsidP="00D507E9">
      <w:pPr>
        <w:pStyle w:val="Luettelokappale"/>
        <w:numPr>
          <w:ilvl w:val="0"/>
          <w:numId w:val="52"/>
        </w:numPr>
      </w:pPr>
      <w:r>
        <w:t>Palvelupyyntö on [LK3]</w:t>
      </w:r>
    </w:p>
    <w:p w14:paraId="06C80653" w14:textId="583CF9BF" w:rsidR="00A309D9" w:rsidRDefault="00A309D9" w:rsidP="00D54165">
      <w:pPr>
        <w:pStyle w:val="Luettelokappale"/>
        <w:numPr>
          <w:ilvl w:val="1"/>
          <w:numId w:val="5"/>
        </w:numPr>
      </w:pPr>
      <w:r>
        <w:t>tilanteessa C, D ja G (järjestäjän tekemä valtuutuksen haku): PP38, Järjestäjän ostopalvelun valtuutuksen haku omasta rekisteristä Potilastiedon arkistosta</w:t>
      </w:r>
    </w:p>
    <w:p w14:paraId="42A74172" w14:textId="3B0B635D" w:rsidR="00A309D9" w:rsidRDefault="00A309D9" w:rsidP="00D54165">
      <w:pPr>
        <w:pStyle w:val="Luettelokappale"/>
        <w:numPr>
          <w:ilvl w:val="1"/>
          <w:numId w:val="5"/>
        </w:numPr>
      </w:pPr>
      <w:r>
        <w:t>tilanteessa E, F ja H (tuottajan tekemä valtuutuksen haku): PP39, Tuottajan ostopalvelun valtuutuksen haku järjestäjän rekisteristä Potilastiedon arkistosta</w:t>
      </w:r>
    </w:p>
    <w:p w14:paraId="25867B19" w14:textId="345FCF33" w:rsidR="00A309D9" w:rsidRDefault="00A309D9" w:rsidP="00D507E9">
      <w:pPr>
        <w:pStyle w:val="Luettelokappale"/>
        <w:numPr>
          <w:ilvl w:val="0"/>
          <w:numId w:val="52"/>
        </w:numPr>
      </w:pPr>
      <w:r>
        <w:lastRenderedPageBreak/>
        <w:t>Haun tekemiseen ei tarvita hoitosuhteen todentavaa palvelutapahtumaa</w:t>
      </w:r>
    </w:p>
    <w:p w14:paraId="332D28E7" w14:textId="5BBC5EB6" w:rsidR="00A309D9" w:rsidRDefault="00A309D9" w:rsidP="00D507E9">
      <w:pPr>
        <w:pStyle w:val="Luettelokappale"/>
        <w:numPr>
          <w:ilvl w:val="0"/>
          <w:numId w:val="52"/>
        </w:numPr>
      </w:pPr>
      <w:r>
        <w:t>Kattavuus [LK6]:</w:t>
      </w:r>
    </w:p>
    <w:p w14:paraId="6686EFF2" w14:textId="3DFE3679" w:rsidR="00A309D9" w:rsidRDefault="00A309D9" w:rsidP="00D54165">
      <w:pPr>
        <w:pStyle w:val="Luettelokappale"/>
        <w:numPr>
          <w:ilvl w:val="1"/>
          <w:numId w:val="5"/>
        </w:numPr>
      </w:pPr>
      <w:r>
        <w:t>tilanteessa C, D ja G (järjestäjän tekemä valtuutuksen haku) voidaan hakea viimeisimmät versiot (1) tai kaikki versiot (2)</w:t>
      </w:r>
    </w:p>
    <w:p w14:paraId="61B0026F" w14:textId="0D54B1EE" w:rsidR="00A309D9" w:rsidRDefault="00A309D9" w:rsidP="00D54165">
      <w:pPr>
        <w:pStyle w:val="Luettelokappale"/>
        <w:numPr>
          <w:ilvl w:val="1"/>
          <w:numId w:val="5"/>
        </w:numPr>
      </w:pPr>
      <w:r>
        <w:t xml:space="preserve">tilanteessa E, F ja H (tuottajan tekemä valtuutuksen haku) haetaan aina viimeisimmät versiot (1)  </w:t>
      </w:r>
    </w:p>
    <w:p w14:paraId="385A4F44" w14:textId="5AF0C7AC" w:rsidR="00A309D9" w:rsidRDefault="00A309D9" w:rsidP="00D507E9">
      <w:pPr>
        <w:pStyle w:val="Luettelokappale"/>
        <w:numPr>
          <w:ilvl w:val="0"/>
          <w:numId w:val="52"/>
        </w:numPr>
      </w:pPr>
      <w:r>
        <w:t>Haku palauttaa tiedot asiakirjatasolla tai metatietotasolla</w:t>
      </w:r>
    </w:p>
    <w:p w14:paraId="7B9FAF9A" w14:textId="37E93DF9" w:rsidR="00A309D9" w:rsidRDefault="00A309D9" w:rsidP="00D507E9">
      <w:pPr>
        <w:pStyle w:val="Luettelokappale"/>
        <w:numPr>
          <w:ilvl w:val="0"/>
          <w:numId w:val="52"/>
        </w:numPr>
      </w:pPr>
      <w:r>
        <w:t>Hakuparametrit: voidaan käyttää palvelupyynnöllä käytössä olevia parametreja [LM4]</w:t>
      </w:r>
    </w:p>
    <w:p w14:paraId="3820A739" w14:textId="41D82CDF" w:rsidR="00A309D9" w:rsidRDefault="00A309D9" w:rsidP="00D54165">
      <w:pPr>
        <w:pStyle w:val="Luettelokappale"/>
        <w:numPr>
          <w:ilvl w:val="1"/>
          <w:numId w:val="5"/>
        </w:numPr>
      </w:pPr>
      <w:r>
        <w:t>tilanteissa C ja E (potilaskohtaisen valtuutuksen haku) pakollinen parametri henkilötunnus</w:t>
      </w:r>
    </w:p>
    <w:p w14:paraId="57BC0E59" w14:textId="31D95B1F" w:rsidR="00A309D9" w:rsidRDefault="00A309D9" w:rsidP="00D54165">
      <w:pPr>
        <w:pStyle w:val="Luettelokappale"/>
        <w:numPr>
          <w:ilvl w:val="1"/>
          <w:numId w:val="5"/>
        </w:numPr>
      </w:pPr>
      <w:r>
        <w:t xml:space="preserve">tilanteissa G ja H (potilaskohtainen valtuutuksen haku) pakollinen parametri henkilötunnus arvona </w:t>
      </w:r>
      <w:proofErr w:type="spellStart"/>
      <w:r>
        <w:t>nullFlavor</w:t>
      </w:r>
      <w:proofErr w:type="spellEnd"/>
      <w:r>
        <w:t>=NA</w:t>
      </w:r>
    </w:p>
    <w:p w14:paraId="647F4199" w14:textId="5FA16BB3" w:rsidR="00A309D9" w:rsidRDefault="00A309D9" w:rsidP="00A309D9">
      <w:pPr>
        <w:pStyle w:val="Numeroituluettelo"/>
        <w:spacing w:after="0"/>
      </w:pPr>
      <w:r>
        <w:t>Järjestelmä vastaanottaa hakutuloksen [V3]</w:t>
      </w:r>
    </w:p>
    <w:p w14:paraId="01047F8D" w14:textId="266A13F9" w:rsidR="00A309D9" w:rsidRDefault="00A309D9" w:rsidP="00D507E9">
      <w:pPr>
        <w:pStyle w:val="Luettelokappale"/>
        <w:numPr>
          <w:ilvl w:val="0"/>
          <w:numId w:val="52"/>
        </w:numPr>
      </w:pPr>
      <w:r>
        <w:t>Haun tuloksena palautuu hakuehtojen mukaiset ostopalvelun valtuutukset</w:t>
      </w:r>
    </w:p>
    <w:p w14:paraId="249DE618" w14:textId="639437F4" w:rsidR="00A309D9" w:rsidRDefault="00A309D9" w:rsidP="00A309D9">
      <w:pPr>
        <w:pStyle w:val="Numeroituluettelo"/>
      </w:pPr>
      <w:r>
        <w:t>Järjestelmä käsittelee haettuja tietoja oman säännöstönsä mukaisesti.</w:t>
      </w:r>
    </w:p>
    <w:p w14:paraId="2166C96F" w14:textId="5C4D04CD" w:rsidR="00A309D9" w:rsidRPr="00A309D9" w:rsidRDefault="00A309D9" w:rsidP="00A309D9">
      <w:pPr>
        <w:pStyle w:val="Numeroituluettelo"/>
      </w:pPr>
      <w:r>
        <w:t>Käyttötapaus päättyy.</w:t>
      </w:r>
    </w:p>
    <w:p w14:paraId="6DD4A0E3" w14:textId="38E3F8EF" w:rsidR="009F703C" w:rsidRDefault="009F703C" w:rsidP="009F703C">
      <w:pPr>
        <w:pStyle w:val="Otsikko2"/>
      </w:pPr>
      <w:r w:rsidRPr="009F703C">
        <w:t>Virhetilanteet</w:t>
      </w:r>
    </w:p>
    <w:p w14:paraId="04EB6727" w14:textId="77777777" w:rsidR="00A309D9" w:rsidRDefault="00A309D9" w:rsidP="00A309D9">
      <w:pPr>
        <w:pStyle w:val="Leipteksti"/>
        <w:spacing w:after="0"/>
      </w:pPr>
      <w:r>
        <w:t>V1 Hakusanoman tarvitsemien tietojen tuottaminen ei onnistu Järjestelmä antaa ilmoituksen käyttäjälle tai tallentaa tiedon jatkokäsittelyä varten. Käyttötapaus päättyy.</w:t>
      </w:r>
    </w:p>
    <w:p w14:paraId="55E0E4BC" w14:textId="77777777" w:rsidR="00A309D9" w:rsidRDefault="00A309D9" w:rsidP="00A309D9">
      <w:pPr>
        <w:pStyle w:val="Leipteksti"/>
        <w:spacing w:after="0"/>
      </w:pPr>
      <w:r>
        <w:t>V2 Hakusanoman muodostaminen ei onnistu Järjestelmä antaa ilmoituksen käyttäjälle tai tallentaa tiedon jatkokäsittelyä varten. Käyttötapaus päättyy.</w:t>
      </w:r>
    </w:p>
    <w:p w14:paraId="1CD1C942" w14:textId="2FB3E886" w:rsidR="00A309D9" w:rsidRPr="00A309D9" w:rsidRDefault="00A309D9" w:rsidP="00A309D9">
      <w:pPr>
        <w:pStyle w:val="Leipteksti"/>
      </w:pPr>
      <w:r>
        <w:t>V3 Haun tuloksen vastaanottaminen ei onnistu. Järjestelmä antaa ilmoituksen käyttäjälle tai tallentaa tiedon jatkokäsittelyä varten. Käyttötapaus päättyy.</w:t>
      </w:r>
    </w:p>
    <w:p w14:paraId="112D062D" w14:textId="55B2C4F2" w:rsidR="009F703C" w:rsidRDefault="009F703C" w:rsidP="009F703C">
      <w:pPr>
        <w:pStyle w:val="Otsikko2"/>
      </w:pPr>
      <w:r>
        <w:t>Lisätiedot</w:t>
      </w:r>
    </w:p>
    <w:p w14:paraId="192A905C" w14:textId="61DFB44B" w:rsidR="00A309D9" w:rsidRDefault="00A309D9" w:rsidP="00A309D9">
      <w:pPr>
        <w:pStyle w:val="Otsikko3"/>
      </w:pPr>
      <w:r w:rsidRPr="00A309D9">
        <w:t>PP38 - ostopalvelun järjestäjän tekemät ostopalvelun valtuutuksen haut</w:t>
      </w:r>
    </w:p>
    <w:p w14:paraId="5BD2FD44" w14:textId="77777777" w:rsidR="00A309D9" w:rsidRDefault="00A309D9" w:rsidP="00A309D9">
      <w:pPr>
        <w:pStyle w:val="Leipteksti"/>
      </w:pPr>
      <w:r>
        <w:t>Seuraavassa kuvataan esimerkkejä hakuparametrien käytöstä ja palautettavista tiedoista palvelupyynnöllä PP38 (ostopalvelun järjestäjän tekemät ostopalvelun valtuutuksen haut). Esimerkkitilanteiden lisäksi hauissa voidaan käyttää parametrien yhdistelmiä rajoitukset huomioiden.</w:t>
      </w:r>
    </w:p>
    <w:p w14:paraId="484B0EBE" w14:textId="77777777" w:rsidR="00A309D9" w:rsidRDefault="00A309D9" w:rsidP="00A309D9">
      <w:pPr>
        <w:pStyle w:val="Leipteksti"/>
      </w:pPr>
      <w:r>
        <w:lastRenderedPageBreak/>
        <w:t>Käytettävissä olevat hakuparametrit ja niiden rajoitukset:</w:t>
      </w:r>
    </w:p>
    <w:p w14:paraId="02815E3A" w14:textId="0036D4CE" w:rsidR="00A309D9" w:rsidRDefault="00A309D9" w:rsidP="00D507E9">
      <w:pPr>
        <w:pStyle w:val="Luettelokappale"/>
        <w:numPr>
          <w:ilvl w:val="0"/>
          <w:numId w:val="52"/>
        </w:numPr>
      </w:pPr>
      <w:r>
        <w:t>asiakirjan id (valinnainen)</w:t>
      </w:r>
    </w:p>
    <w:p w14:paraId="38088A52" w14:textId="6E579AAD" w:rsidR="00A309D9" w:rsidRDefault="00A309D9" w:rsidP="00D507E9">
      <w:pPr>
        <w:pStyle w:val="Luettelokappale"/>
        <w:numPr>
          <w:ilvl w:val="0"/>
          <w:numId w:val="52"/>
        </w:numPr>
      </w:pPr>
      <w:r>
        <w:t xml:space="preserve">asiakirjan </w:t>
      </w:r>
      <w:proofErr w:type="spellStart"/>
      <w:r>
        <w:t>setId</w:t>
      </w:r>
      <w:proofErr w:type="spellEnd"/>
      <w:r>
        <w:t xml:space="preserve"> (valinnainen)</w:t>
      </w:r>
    </w:p>
    <w:p w14:paraId="3AAF4EEC" w14:textId="493BBE71" w:rsidR="00A309D9" w:rsidRDefault="00A309D9" w:rsidP="00D507E9">
      <w:pPr>
        <w:pStyle w:val="Luettelokappale"/>
        <w:numPr>
          <w:ilvl w:val="0"/>
          <w:numId w:val="52"/>
        </w:numPr>
      </w:pPr>
      <w:r>
        <w:t>luontiaika (valinnainen)</w:t>
      </w:r>
    </w:p>
    <w:p w14:paraId="72738A20" w14:textId="4ABD8902" w:rsidR="00A309D9" w:rsidRDefault="00A309D9" w:rsidP="00D507E9">
      <w:pPr>
        <w:pStyle w:val="Luettelokappale"/>
        <w:numPr>
          <w:ilvl w:val="0"/>
          <w:numId w:val="52"/>
        </w:numPr>
      </w:pPr>
      <w:r>
        <w:t xml:space="preserve">merkinnän tekijä (poistettu käytöstä) </w:t>
      </w:r>
    </w:p>
    <w:p w14:paraId="5586D806" w14:textId="0E255776" w:rsidR="00A309D9" w:rsidRDefault="00A309D9" w:rsidP="00D507E9">
      <w:pPr>
        <w:pStyle w:val="Luettelokappale"/>
        <w:numPr>
          <w:ilvl w:val="0"/>
          <w:numId w:val="52"/>
        </w:numPr>
      </w:pPr>
      <w:r>
        <w:t>potilaan henkilötunnus (vaihtoehtoisesti pakollinen)</w:t>
      </w:r>
    </w:p>
    <w:p w14:paraId="311A3553" w14:textId="46682312" w:rsidR="00A309D9" w:rsidRDefault="00A309D9" w:rsidP="00D54165">
      <w:pPr>
        <w:pStyle w:val="Luettelokappale"/>
        <w:numPr>
          <w:ilvl w:val="1"/>
          <w:numId w:val="5"/>
        </w:numPr>
      </w:pPr>
      <w:r>
        <w:t>arvo annettu, jolloin haku kohdistuu kyseisen potilaan potilaskohtaisiin valtuutuksiin</w:t>
      </w:r>
    </w:p>
    <w:p w14:paraId="557C6E25" w14:textId="400D0E9E" w:rsidR="00A309D9" w:rsidRDefault="00A309D9" w:rsidP="00D54165">
      <w:pPr>
        <w:pStyle w:val="Luettelokappale"/>
        <w:numPr>
          <w:ilvl w:val="1"/>
          <w:numId w:val="5"/>
        </w:numPr>
      </w:pPr>
      <w:r>
        <w:t>ei annettu, jolloin haku kohdistuu väestötasoisiin ostopalvelun valtuutuksiin</w:t>
      </w:r>
    </w:p>
    <w:p w14:paraId="219A55BD" w14:textId="6A4B50BD" w:rsidR="00A309D9" w:rsidRDefault="00A309D9" w:rsidP="00D54165">
      <w:pPr>
        <w:pStyle w:val="Luettelokappale"/>
        <w:numPr>
          <w:ilvl w:val="1"/>
          <w:numId w:val="5"/>
        </w:numPr>
      </w:pPr>
      <w:proofErr w:type="spellStart"/>
      <w:r>
        <w:t>nullFlavor</w:t>
      </w:r>
      <w:proofErr w:type="spellEnd"/>
      <w:r>
        <w:t xml:space="preserve">=NA, jolloin haku rajautuu potilaskohtaisiin valtuutuksiin </w:t>
      </w:r>
    </w:p>
    <w:p w14:paraId="38D7F466" w14:textId="1E304230" w:rsidR="00A309D9" w:rsidRDefault="00A309D9" w:rsidP="00D54165">
      <w:pPr>
        <w:pStyle w:val="Luettelokappale"/>
        <w:numPr>
          <w:ilvl w:val="2"/>
          <w:numId w:val="5"/>
        </w:numPr>
      </w:pPr>
      <w:r>
        <w:t xml:space="preserve">ei saa käyttää yhdessä ’palveluntuottaja </w:t>
      </w:r>
      <w:proofErr w:type="spellStart"/>
      <w:r>
        <w:t>nullFlavor</w:t>
      </w:r>
      <w:proofErr w:type="spellEnd"/>
      <w:r>
        <w:t>=NA’ kanssa</w:t>
      </w:r>
    </w:p>
    <w:p w14:paraId="4FC7C47F" w14:textId="0A1DC41F" w:rsidR="00A309D9" w:rsidRDefault="00A309D9" w:rsidP="00D507E9">
      <w:pPr>
        <w:pStyle w:val="Luettelokappale"/>
        <w:numPr>
          <w:ilvl w:val="0"/>
          <w:numId w:val="52"/>
        </w:numPr>
      </w:pPr>
      <w:r>
        <w:t>palveluntuottaja (representedOrganization.id, valinnainen)</w:t>
      </w:r>
    </w:p>
    <w:p w14:paraId="3DCA1501" w14:textId="6BAA3732" w:rsidR="00A309D9" w:rsidRDefault="00A309D9" w:rsidP="00D54165">
      <w:pPr>
        <w:pStyle w:val="Luettelokappale"/>
        <w:numPr>
          <w:ilvl w:val="1"/>
          <w:numId w:val="5"/>
        </w:numPr>
      </w:pPr>
      <w:r>
        <w:t>arvo annettu, jolloin haku rajautuu tietyn tuottajan valtuutuksiin</w:t>
      </w:r>
    </w:p>
    <w:p w14:paraId="0C948B2D" w14:textId="1514825F" w:rsidR="00A309D9" w:rsidRDefault="00A309D9" w:rsidP="00D54165">
      <w:pPr>
        <w:pStyle w:val="Luettelokappale"/>
        <w:numPr>
          <w:ilvl w:val="1"/>
          <w:numId w:val="5"/>
        </w:numPr>
      </w:pPr>
      <w:r>
        <w:t>ei annettu, jolloin haku rajautuu kaikkien tuottajien valtuutuksiin sekä valtuutuksiin, joissa ei ole palveluntuottaja-tuottajatietoa</w:t>
      </w:r>
    </w:p>
    <w:p w14:paraId="39ABFF96" w14:textId="7AA18E43" w:rsidR="00A309D9" w:rsidRDefault="00A309D9" w:rsidP="00D54165">
      <w:pPr>
        <w:pStyle w:val="Luettelokappale"/>
        <w:numPr>
          <w:ilvl w:val="1"/>
          <w:numId w:val="5"/>
        </w:numPr>
      </w:pPr>
      <w:proofErr w:type="spellStart"/>
      <w:r>
        <w:t>nullFlavor</w:t>
      </w:r>
      <w:proofErr w:type="spellEnd"/>
      <w:r>
        <w:t xml:space="preserve">=NA, jolloin haku rajautuu valtuutuksiin, joissa ei ole palveluntuottaja-tietoa </w:t>
      </w:r>
    </w:p>
    <w:p w14:paraId="1678E6DA" w14:textId="703A4B8D" w:rsidR="00A309D9" w:rsidRDefault="00A309D9" w:rsidP="00D54165">
      <w:pPr>
        <w:pStyle w:val="Luettelokappale"/>
        <w:numPr>
          <w:ilvl w:val="2"/>
          <w:numId w:val="5"/>
        </w:numPr>
      </w:pPr>
      <w:r>
        <w:t>tässä tapauksessa potilaan henkilötunnus pakollinen hakuparametri</w:t>
      </w:r>
    </w:p>
    <w:p w14:paraId="373CE601" w14:textId="56DEDF58" w:rsidR="00A309D9" w:rsidRDefault="00A309D9" w:rsidP="00D507E9">
      <w:pPr>
        <w:pStyle w:val="Luettelokappale"/>
        <w:numPr>
          <w:ilvl w:val="0"/>
          <w:numId w:val="52"/>
        </w:numPr>
      </w:pPr>
      <w:r>
        <w:t>palveluntuottajan palveluyksikkö (representedOrganization.id, valinnainen)</w:t>
      </w:r>
      <w:r>
        <w:tab/>
      </w:r>
    </w:p>
    <w:p w14:paraId="36507FAB" w14:textId="7769D7DB" w:rsidR="00A309D9" w:rsidRDefault="00A309D9" w:rsidP="00D54165">
      <w:pPr>
        <w:pStyle w:val="Luettelokappale"/>
        <w:numPr>
          <w:ilvl w:val="1"/>
          <w:numId w:val="5"/>
        </w:numPr>
      </w:pPr>
      <w:r>
        <w:t xml:space="preserve">arvo annettu, jolloin haku kohdistuu kyseisen tuottajan </w:t>
      </w:r>
    </w:p>
    <w:p w14:paraId="493E8BA7" w14:textId="0B61AB63" w:rsidR="00A309D9" w:rsidRDefault="00A309D9" w:rsidP="00D54165">
      <w:pPr>
        <w:pStyle w:val="Luettelokappale"/>
        <w:numPr>
          <w:ilvl w:val="2"/>
          <w:numId w:val="5"/>
        </w:numPr>
      </w:pPr>
      <w:r>
        <w:t xml:space="preserve">kyseisen palveluyksikön valtuutuksiin sekä </w:t>
      </w:r>
    </w:p>
    <w:p w14:paraId="7F8058E9" w14:textId="1D27B92B" w:rsidR="00A309D9" w:rsidRDefault="00A309D9" w:rsidP="00D54165">
      <w:pPr>
        <w:pStyle w:val="Luettelokappale"/>
        <w:numPr>
          <w:ilvl w:val="2"/>
          <w:numId w:val="5"/>
        </w:numPr>
      </w:pPr>
      <w:r>
        <w:t>valtuutuksiin ilman palveluyksikkötietoa</w:t>
      </w:r>
    </w:p>
    <w:p w14:paraId="79DFDB47" w14:textId="132CE5BB" w:rsidR="00A309D9" w:rsidRDefault="00A309D9" w:rsidP="00D54165">
      <w:pPr>
        <w:pStyle w:val="Luettelokappale"/>
        <w:numPr>
          <w:ilvl w:val="1"/>
          <w:numId w:val="5"/>
        </w:numPr>
      </w:pPr>
      <w:r>
        <w:t xml:space="preserve">ei saa käyttää yhdessä ’palveluntuottaja </w:t>
      </w:r>
      <w:proofErr w:type="spellStart"/>
      <w:r>
        <w:t>nullFlavor</w:t>
      </w:r>
      <w:proofErr w:type="spellEnd"/>
      <w:r>
        <w:t>=NA’ kanssa</w:t>
      </w:r>
    </w:p>
    <w:p w14:paraId="1BEC1DB8" w14:textId="5A6CFC9B" w:rsidR="00A309D9" w:rsidRDefault="00A309D9" w:rsidP="00D54165">
      <w:pPr>
        <w:pStyle w:val="Luettelokappale"/>
        <w:numPr>
          <w:ilvl w:val="1"/>
          <w:numId w:val="5"/>
        </w:numPr>
      </w:pPr>
      <w:r>
        <w:t>tietorakenteen tunniste (</w:t>
      </w:r>
      <w:proofErr w:type="spellStart"/>
      <w:r>
        <w:t>templateId</w:t>
      </w:r>
      <w:proofErr w:type="spellEnd"/>
      <w:r>
        <w:t>, pakollinen) ilmaisee, että kyseessä on palveluyksikkö</w:t>
      </w:r>
    </w:p>
    <w:p w14:paraId="4C3CD71D" w14:textId="77777777" w:rsidR="00A309D9" w:rsidRDefault="00A309D9" w:rsidP="00A309D9">
      <w:pPr>
        <w:pStyle w:val="Leipteksti"/>
      </w:pPr>
    </w:p>
    <w:p w14:paraId="55154103" w14:textId="77777777" w:rsidR="00A309D9" w:rsidRDefault="00A309D9" w:rsidP="00A309D9">
      <w:pPr>
        <w:pStyle w:val="Leipteksti"/>
      </w:pPr>
      <w:r>
        <w:lastRenderedPageBreak/>
        <w:t>Huom! Jos representedOrganization.id –rakenne toistuu, tietorakenteen tunniste on pakollinen [LM4].</w:t>
      </w:r>
    </w:p>
    <w:p w14:paraId="64EBED4A" w14:textId="77777777" w:rsidR="00A309D9" w:rsidRDefault="00A309D9" w:rsidP="00A309D9">
      <w:pPr>
        <w:pStyle w:val="Leipteksti"/>
      </w:pPr>
      <w:r>
        <w:t>Esimerkki 1: Palvelun järjestäjä hakee arkistoimansa tietylle palveluntuottajalle kiinnitetyt potilaskohtaiset ostopalvelun valtuutukset</w:t>
      </w:r>
    </w:p>
    <w:p w14:paraId="49FB0D05" w14:textId="77777777" w:rsidR="00A309D9" w:rsidRDefault="00A309D9" w:rsidP="00447EB6">
      <w:pPr>
        <w:pStyle w:val="Leipteksti"/>
        <w:spacing w:after="0"/>
      </w:pPr>
      <w:r>
        <w:t>Hakuparametrit</w:t>
      </w:r>
    </w:p>
    <w:p w14:paraId="3F2F4A30" w14:textId="0C3E23AB" w:rsidR="00A309D9" w:rsidRDefault="00A309D9" w:rsidP="00E6284E">
      <w:pPr>
        <w:pStyle w:val="Luettelokappale"/>
        <w:numPr>
          <w:ilvl w:val="0"/>
          <w:numId w:val="52"/>
        </w:numPr>
      </w:pPr>
      <w:r>
        <w:t xml:space="preserve">potilaan henkilötunnus </w:t>
      </w:r>
      <w:proofErr w:type="spellStart"/>
      <w:r>
        <w:t>nullflavor</w:t>
      </w:r>
      <w:proofErr w:type="spellEnd"/>
      <w:r>
        <w:t>=NA</w:t>
      </w:r>
    </w:p>
    <w:p w14:paraId="143DF752" w14:textId="274C6DEA" w:rsidR="00A309D9" w:rsidRDefault="00A309D9" w:rsidP="00E6284E">
      <w:pPr>
        <w:pStyle w:val="Luettelokappale"/>
        <w:numPr>
          <w:ilvl w:val="0"/>
          <w:numId w:val="52"/>
        </w:numPr>
      </w:pPr>
      <w:r>
        <w:t xml:space="preserve">palveluntuottaja </w:t>
      </w:r>
    </w:p>
    <w:p w14:paraId="2845BD23" w14:textId="77777777" w:rsidR="00A309D9" w:rsidRDefault="00A309D9" w:rsidP="00A309D9">
      <w:pPr>
        <w:pStyle w:val="Leipteksti"/>
      </w:pPr>
      <w:r>
        <w:t>Haku palauttaa tietylle palveluntuottajalle kiinnitetyt potilaskohtaiset ostopalvelun valtuutukset muut hakuehdot huomioiden.</w:t>
      </w:r>
    </w:p>
    <w:p w14:paraId="1675B1F9" w14:textId="77777777" w:rsidR="00A309D9" w:rsidRDefault="00A309D9" w:rsidP="00A309D9">
      <w:pPr>
        <w:pStyle w:val="Leipteksti"/>
      </w:pPr>
      <w:r>
        <w:t>Esimerkki 2: Palvelun järjestäjä hakee arkistoimansa potilaskohtaiset ostopalvelun valtuutukset</w:t>
      </w:r>
    </w:p>
    <w:p w14:paraId="3C395128" w14:textId="77777777" w:rsidR="00A309D9" w:rsidRDefault="00A309D9" w:rsidP="00447EB6">
      <w:pPr>
        <w:pStyle w:val="Leipteksti"/>
        <w:spacing w:after="0"/>
      </w:pPr>
      <w:r>
        <w:t>Hakuparametrit</w:t>
      </w:r>
    </w:p>
    <w:p w14:paraId="7DEB521B" w14:textId="44B4D1E6" w:rsidR="00A309D9" w:rsidRDefault="00A309D9" w:rsidP="00E6284E">
      <w:pPr>
        <w:pStyle w:val="Luettelokappale"/>
        <w:numPr>
          <w:ilvl w:val="0"/>
          <w:numId w:val="52"/>
        </w:numPr>
      </w:pPr>
      <w:r>
        <w:t xml:space="preserve">potilaan henkilötunnus </w:t>
      </w:r>
      <w:proofErr w:type="spellStart"/>
      <w:r>
        <w:t>nullflavor</w:t>
      </w:r>
      <w:proofErr w:type="spellEnd"/>
      <w:r>
        <w:t>=NA</w:t>
      </w:r>
    </w:p>
    <w:p w14:paraId="47B9C933" w14:textId="4D722857" w:rsidR="00A309D9" w:rsidRDefault="00A309D9" w:rsidP="00E6284E">
      <w:pPr>
        <w:pStyle w:val="Luettelokappale"/>
        <w:numPr>
          <w:ilvl w:val="0"/>
          <w:numId w:val="52"/>
        </w:numPr>
      </w:pPr>
      <w:r>
        <w:t>palveluntuottaja, ei arvoa</w:t>
      </w:r>
    </w:p>
    <w:p w14:paraId="3D6878E0" w14:textId="77777777" w:rsidR="00A309D9" w:rsidRDefault="00A309D9" w:rsidP="00A309D9">
      <w:pPr>
        <w:pStyle w:val="Leipteksti"/>
      </w:pPr>
      <w:r>
        <w:t>Haku palauttaa sekä 2.0-version että sitä vanhemmat potilaskohtaiset ostopalvelun valtuutukset, joissa on palveluntuottaja-tieto ja 2.0 version potilaskohtaiset valtuutukset, joista puuttuu palveluntuottaja-tieto, muut hakuehdot huomioiden.</w:t>
      </w:r>
    </w:p>
    <w:p w14:paraId="6BF210EC" w14:textId="77777777" w:rsidR="00A309D9" w:rsidRDefault="00A309D9" w:rsidP="00A309D9">
      <w:pPr>
        <w:pStyle w:val="Leipteksti"/>
      </w:pPr>
      <w:r>
        <w:t>Esimerkki 3: Palvelun järjestäjä hakee väestötasoiset ostopalvelun valtuutukset</w:t>
      </w:r>
    </w:p>
    <w:p w14:paraId="40802EFC" w14:textId="77777777" w:rsidR="00A309D9" w:rsidRDefault="00A309D9" w:rsidP="00447EB6">
      <w:pPr>
        <w:pStyle w:val="Leipteksti"/>
        <w:spacing w:after="0"/>
      </w:pPr>
      <w:r>
        <w:t>Hakuparametrit</w:t>
      </w:r>
    </w:p>
    <w:p w14:paraId="10976020" w14:textId="6A513EBF" w:rsidR="00A309D9" w:rsidRDefault="00A309D9" w:rsidP="00E6284E">
      <w:pPr>
        <w:pStyle w:val="Luettelokappale"/>
        <w:numPr>
          <w:ilvl w:val="0"/>
          <w:numId w:val="52"/>
        </w:numPr>
      </w:pPr>
      <w:r>
        <w:t>potilaan henkilötunnusta ei annettu</w:t>
      </w:r>
    </w:p>
    <w:p w14:paraId="1A4F78A7" w14:textId="77777777" w:rsidR="00A309D9" w:rsidRDefault="00A309D9" w:rsidP="00A309D9">
      <w:pPr>
        <w:pStyle w:val="Leipteksti"/>
      </w:pPr>
      <w:r>
        <w:t>Haku palauttaa väestötasoiset ostopalvelun valtuutukset muut hakuparametrit huomioiden.</w:t>
      </w:r>
    </w:p>
    <w:p w14:paraId="75D46E04" w14:textId="77777777" w:rsidR="00A309D9" w:rsidRDefault="00A309D9" w:rsidP="00A309D9">
      <w:pPr>
        <w:pStyle w:val="Leipteksti"/>
      </w:pPr>
      <w:r>
        <w:t>Esimerkki 4: Palvelun järjestäjä hakee arkistoimansa tietyn potilaan potilaskohtaiset ostopalvelun valtuutukset.</w:t>
      </w:r>
    </w:p>
    <w:p w14:paraId="718D7700" w14:textId="77777777" w:rsidR="00A309D9" w:rsidRDefault="00A309D9" w:rsidP="00447EB6">
      <w:pPr>
        <w:pStyle w:val="Leipteksti"/>
        <w:spacing w:after="0"/>
      </w:pPr>
      <w:r>
        <w:t>Hakuparametrit</w:t>
      </w:r>
    </w:p>
    <w:p w14:paraId="5B1B3C66" w14:textId="59C5EE83" w:rsidR="00A309D9" w:rsidRDefault="00A309D9" w:rsidP="00E6284E">
      <w:pPr>
        <w:pStyle w:val="Luettelokappale"/>
        <w:numPr>
          <w:ilvl w:val="0"/>
          <w:numId w:val="52"/>
        </w:numPr>
      </w:pPr>
      <w:r>
        <w:t xml:space="preserve">potilaan henkilötunnus </w:t>
      </w:r>
    </w:p>
    <w:p w14:paraId="5E148EDD" w14:textId="3EE90992" w:rsidR="00A309D9" w:rsidRPr="00A309D9" w:rsidRDefault="00A309D9" w:rsidP="00A309D9">
      <w:pPr>
        <w:pStyle w:val="Leipteksti"/>
      </w:pPr>
      <w:r>
        <w:lastRenderedPageBreak/>
        <w:t>Haku palauttaa yhden henkilön ostopalvelun potilaskohtaiset valtuutukset muut hakuparametrit huomioiden.</w:t>
      </w:r>
    </w:p>
    <w:p w14:paraId="288E86BF" w14:textId="6646A50C" w:rsidR="00A309D9" w:rsidRDefault="00A309D9" w:rsidP="00A309D9">
      <w:pPr>
        <w:pStyle w:val="Otsikko3"/>
      </w:pPr>
      <w:r w:rsidRPr="00A309D9">
        <w:t>PP39 - ostopalvelun tuottaja tekemät ostopalvelun valtuutuksen haut</w:t>
      </w:r>
    </w:p>
    <w:p w14:paraId="2EE02E62" w14:textId="77777777" w:rsidR="00447EB6" w:rsidRDefault="00447EB6" w:rsidP="00447EB6">
      <w:pPr>
        <w:pStyle w:val="Leipteksti"/>
      </w:pPr>
      <w:r>
        <w:t>Seuraavassa kuvataan esimerkkejä hakuparametrien käytöstä ja palautettavista tiedoista palvelupyynnöllä PP39 (ostopalvelun tuottajan tekemät ostopalvelun valtuutuksen haut). Esimerkkitilanteiden lisäksi hauissa voidaan käyttää parametrien yhdistelmiä rajoitukset huomioiden.</w:t>
      </w:r>
    </w:p>
    <w:p w14:paraId="696029A2" w14:textId="77777777" w:rsidR="00447EB6" w:rsidRDefault="00447EB6" w:rsidP="0087798E">
      <w:pPr>
        <w:pStyle w:val="Leipteksti"/>
        <w:spacing w:after="0"/>
      </w:pPr>
      <w:r>
        <w:t>Käytettävissä olevat hakuparametrit ja niiden rajoitukset:</w:t>
      </w:r>
    </w:p>
    <w:p w14:paraId="292A295C" w14:textId="0DA1BE93" w:rsidR="00447EB6" w:rsidRDefault="00447EB6" w:rsidP="00E6284E">
      <w:pPr>
        <w:pStyle w:val="Luettelokappale"/>
        <w:numPr>
          <w:ilvl w:val="0"/>
          <w:numId w:val="52"/>
        </w:numPr>
      </w:pPr>
      <w:r>
        <w:t>luontiaika (valinnainen)</w:t>
      </w:r>
    </w:p>
    <w:p w14:paraId="51816B6A" w14:textId="3B820506" w:rsidR="00447EB6" w:rsidRDefault="00447EB6" w:rsidP="00E6284E">
      <w:pPr>
        <w:pStyle w:val="Luettelokappale"/>
        <w:numPr>
          <w:ilvl w:val="0"/>
          <w:numId w:val="52"/>
        </w:numPr>
      </w:pPr>
      <w:r>
        <w:t>merkinnän tekijä (poistettu käytöstä)</w:t>
      </w:r>
    </w:p>
    <w:p w14:paraId="6D0295CD" w14:textId="451A280F" w:rsidR="00447EB6" w:rsidRDefault="00447EB6" w:rsidP="00E6284E">
      <w:pPr>
        <w:pStyle w:val="Luettelokappale"/>
        <w:numPr>
          <w:ilvl w:val="0"/>
          <w:numId w:val="52"/>
        </w:numPr>
      </w:pPr>
      <w:r>
        <w:t>palveluntuottaja (representedOrganization.id, valinnainen)</w:t>
      </w:r>
    </w:p>
    <w:p w14:paraId="1739C094" w14:textId="3E0363BF" w:rsidR="00447EB6" w:rsidRDefault="00447EB6" w:rsidP="00D54165">
      <w:pPr>
        <w:pStyle w:val="Luettelokappale"/>
        <w:numPr>
          <w:ilvl w:val="1"/>
          <w:numId w:val="5"/>
        </w:numPr>
      </w:pPr>
      <w:r>
        <w:t>ei annettu, jolloin haku rajautuu valtuutuksiin, joissa hakija on tuottajana (oletus)</w:t>
      </w:r>
    </w:p>
    <w:p w14:paraId="1D9D9ED9" w14:textId="304D1317" w:rsidR="00447EB6" w:rsidRDefault="00447EB6" w:rsidP="00D54165">
      <w:pPr>
        <w:pStyle w:val="Luettelokappale"/>
        <w:numPr>
          <w:ilvl w:val="1"/>
          <w:numId w:val="5"/>
        </w:numPr>
      </w:pPr>
      <w:proofErr w:type="spellStart"/>
      <w:r>
        <w:t>nullFlavor</w:t>
      </w:r>
      <w:proofErr w:type="spellEnd"/>
      <w:r>
        <w:t>=NA, jolloin haku kohdistuu ilman palveluntuottaja-tietoa oleviin valtuutuksiin</w:t>
      </w:r>
    </w:p>
    <w:p w14:paraId="42E39D55" w14:textId="341D2919" w:rsidR="00447EB6" w:rsidRDefault="00447EB6" w:rsidP="00D54165">
      <w:pPr>
        <w:pStyle w:val="Luettelokappale"/>
        <w:numPr>
          <w:ilvl w:val="2"/>
          <w:numId w:val="5"/>
        </w:numPr>
      </w:pPr>
      <w:r>
        <w:t>tässä tapauksessa potilaan henkilötunnus pakollinen hakuparametri</w:t>
      </w:r>
    </w:p>
    <w:p w14:paraId="3117B00E" w14:textId="69166AD8" w:rsidR="00447EB6" w:rsidRDefault="00447EB6" w:rsidP="00D54165">
      <w:pPr>
        <w:pStyle w:val="Luettelokappale"/>
        <w:numPr>
          <w:ilvl w:val="1"/>
          <w:numId w:val="5"/>
        </w:numPr>
      </w:pPr>
      <w:r>
        <w:t xml:space="preserve">arvo annettu, jolloin haku kohdistuu tietyn järjestäjän arkistoimiin valtuutuksiin, joissa hakija on tuottajana </w:t>
      </w:r>
    </w:p>
    <w:p w14:paraId="74C9CB52" w14:textId="358E33F5" w:rsidR="00447EB6" w:rsidRDefault="00447EB6" w:rsidP="00D54165">
      <w:pPr>
        <w:pStyle w:val="Luettelokappale"/>
        <w:numPr>
          <w:ilvl w:val="2"/>
          <w:numId w:val="5"/>
        </w:numPr>
      </w:pPr>
      <w:r>
        <w:t xml:space="preserve">ei saa käyttää yhdessä ’palveluntuottaja </w:t>
      </w:r>
      <w:proofErr w:type="spellStart"/>
      <w:r>
        <w:t>nullFlavor</w:t>
      </w:r>
      <w:proofErr w:type="spellEnd"/>
      <w:r>
        <w:t>=NA’ kanssa</w:t>
      </w:r>
    </w:p>
    <w:p w14:paraId="7C89F881" w14:textId="07363FD7" w:rsidR="00447EB6" w:rsidRDefault="00447EB6" w:rsidP="00E6284E">
      <w:pPr>
        <w:pStyle w:val="Luettelokappale"/>
        <w:numPr>
          <w:ilvl w:val="0"/>
          <w:numId w:val="52"/>
        </w:numPr>
      </w:pPr>
      <w:r>
        <w:t xml:space="preserve">palveluyksikkö (representedOrganization.id, valinnainen) </w:t>
      </w:r>
    </w:p>
    <w:p w14:paraId="540F6679" w14:textId="730752ED" w:rsidR="00447EB6" w:rsidRDefault="00447EB6" w:rsidP="00D54165">
      <w:pPr>
        <w:pStyle w:val="Luettelokappale"/>
        <w:numPr>
          <w:ilvl w:val="1"/>
          <w:numId w:val="5"/>
        </w:numPr>
      </w:pPr>
      <w:r>
        <w:t xml:space="preserve">ei saa käyttää yhdessä ’palveluntuottaja </w:t>
      </w:r>
      <w:proofErr w:type="spellStart"/>
      <w:r>
        <w:t>nullFlavor</w:t>
      </w:r>
      <w:proofErr w:type="spellEnd"/>
      <w:r>
        <w:t>=NA’ kanssa</w:t>
      </w:r>
    </w:p>
    <w:p w14:paraId="6DDB024D" w14:textId="4A773BB7" w:rsidR="00447EB6" w:rsidRDefault="00447EB6" w:rsidP="00D54165">
      <w:pPr>
        <w:pStyle w:val="Luettelokappale"/>
        <w:numPr>
          <w:ilvl w:val="1"/>
          <w:numId w:val="5"/>
        </w:numPr>
      </w:pPr>
      <w:r>
        <w:t>palauttaa myös ilman palveluyksikkötietoa olevat palveluntuottajan tuottajan valtuutukset</w:t>
      </w:r>
    </w:p>
    <w:p w14:paraId="05F435B8" w14:textId="2C53B544" w:rsidR="00447EB6" w:rsidRDefault="00447EB6" w:rsidP="00D54165">
      <w:pPr>
        <w:pStyle w:val="Luettelokappale"/>
        <w:numPr>
          <w:ilvl w:val="1"/>
          <w:numId w:val="5"/>
        </w:numPr>
      </w:pPr>
      <w:r>
        <w:t>tietorakenteen tunniste (</w:t>
      </w:r>
      <w:proofErr w:type="spellStart"/>
      <w:r>
        <w:t>templateId</w:t>
      </w:r>
      <w:proofErr w:type="spellEnd"/>
      <w:r>
        <w:t>, pakollinen) ilmaisee, että kyseessä on palveluyksikkö</w:t>
      </w:r>
    </w:p>
    <w:p w14:paraId="04BD7D22" w14:textId="400301C2" w:rsidR="00447EB6" w:rsidRDefault="00447EB6" w:rsidP="00E6284E">
      <w:pPr>
        <w:pStyle w:val="Luettelokappale"/>
        <w:numPr>
          <w:ilvl w:val="0"/>
          <w:numId w:val="52"/>
        </w:numPr>
      </w:pPr>
      <w:r>
        <w:t>potilaan henkilötunnus (vaihtoehtoisesti pakollinen)</w:t>
      </w:r>
    </w:p>
    <w:p w14:paraId="7476380C" w14:textId="51ED6603" w:rsidR="00447EB6" w:rsidRDefault="00447EB6" w:rsidP="00D54165">
      <w:pPr>
        <w:pStyle w:val="Luettelokappale"/>
        <w:numPr>
          <w:ilvl w:val="1"/>
          <w:numId w:val="5"/>
        </w:numPr>
      </w:pPr>
      <w:r>
        <w:t>arvo annettu, jolloin haku kohdistuu kyseisen potilaan potilaskohtaisiin valtuutuksiin</w:t>
      </w:r>
    </w:p>
    <w:p w14:paraId="76511520" w14:textId="37367422" w:rsidR="00447EB6" w:rsidRDefault="00447EB6" w:rsidP="00D54165">
      <w:pPr>
        <w:pStyle w:val="Luettelokappale"/>
        <w:numPr>
          <w:ilvl w:val="1"/>
          <w:numId w:val="5"/>
        </w:numPr>
      </w:pPr>
      <w:r>
        <w:lastRenderedPageBreak/>
        <w:t>ei annettu, jolloin haku kohdistuu väestötasoisiin ostopalvelun valtuutuksiin</w:t>
      </w:r>
    </w:p>
    <w:p w14:paraId="1FA454B4" w14:textId="737209FB" w:rsidR="00447EB6" w:rsidRDefault="00447EB6" w:rsidP="00D54165">
      <w:pPr>
        <w:pStyle w:val="Luettelokappale"/>
        <w:numPr>
          <w:ilvl w:val="1"/>
          <w:numId w:val="5"/>
        </w:numPr>
      </w:pPr>
      <w:proofErr w:type="spellStart"/>
      <w:r>
        <w:t>nullFlavor</w:t>
      </w:r>
      <w:proofErr w:type="spellEnd"/>
      <w:r>
        <w:t xml:space="preserve">=NA, jolloin haku rajautuu potilaskohtaisiin valtuutuksiin, joissa hakija tuottajana </w:t>
      </w:r>
    </w:p>
    <w:p w14:paraId="7E523C67" w14:textId="1178BB21" w:rsidR="00447EB6" w:rsidRDefault="00447EB6" w:rsidP="00D54165">
      <w:pPr>
        <w:pStyle w:val="Luettelokappale"/>
        <w:numPr>
          <w:ilvl w:val="2"/>
          <w:numId w:val="5"/>
        </w:numPr>
      </w:pPr>
      <w:r>
        <w:t xml:space="preserve">ei saa käyttää yhdessä ’palveluntuottaja </w:t>
      </w:r>
      <w:proofErr w:type="spellStart"/>
      <w:r>
        <w:t>nullFlavor</w:t>
      </w:r>
      <w:proofErr w:type="spellEnd"/>
      <w:r>
        <w:t>=NA’ kanssa</w:t>
      </w:r>
    </w:p>
    <w:p w14:paraId="33E43268" w14:textId="77777777" w:rsidR="00447EB6" w:rsidRDefault="00447EB6" w:rsidP="00447EB6">
      <w:pPr>
        <w:pStyle w:val="Leipteksti"/>
      </w:pPr>
    </w:p>
    <w:p w14:paraId="546E8457" w14:textId="77777777" w:rsidR="00447EB6" w:rsidRDefault="00447EB6" w:rsidP="00447EB6">
      <w:pPr>
        <w:pStyle w:val="Leipteksti"/>
      </w:pPr>
      <w:r>
        <w:t>Huom! Jos representedOrganization.id –rakenne toistuu, tietorakenteen tunniste on pakollinen [LM4].</w:t>
      </w:r>
    </w:p>
    <w:p w14:paraId="2ED7DF2A" w14:textId="77777777" w:rsidR="00447EB6" w:rsidRDefault="00447EB6" w:rsidP="00447EB6">
      <w:pPr>
        <w:pStyle w:val="Leipteksti"/>
      </w:pPr>
      <w:r>
        <w:t xml:space="preserve">Esimerkki 1: Palveluntuottaja hakee potilaan ostopalvelun valtuutukset, joissa ei ole palveluntuottaja-tietoa </w:t>
      </w:r>
    </w:p>
    <w:p w14:paraId="2A9914C4" w14:textId="77777777" w:rsidR="00447EB6" w:rsidRDefault="00447EB6" w:rsidP="00447EB6">
      <w:pPr>
        <w:pStyle w:val="Leipteksti"/>
        <w:spacing w:after="0"/>
      </w:pPr>
      <w:r>
        <w:t>Hakuparametrit</w:t>
      </w:r>
    </w:p>
    <w:p w14:paraId="4DBE7A1F" w14:textId="38633EDD" w:rsidR="00447EB6" w:rsidRDefault="00447EB6" w:rsidP="00E6284E">
      <w:pPr>
        <w:pStyle w:val="Luettelokappale"/>
        <w:numPr>
          <w:ilvl w:val="0"/>
          <w:numId w:val="52"/>
        </w:numPr>
      </w:pPr>
      <w:r>
        <w:t xml:space="preserve">potilaan henkilötunnus annettu (pakollinen, koska palveluntuottaja </w:t>
      </w:r>
      <w:proofErr w:type="spellStart"/>
      <w:r>
        <w:t>nullFlavor</w:t>
      </w:r>
      <w:proofErr w:type="spellEnd"/>
      <w:r>
        <w:t>=NA)</w:t>
      </w:r>
    </w:p>
    <w:p w14:paraId="1F5FC5B7" w14:textId="3A232C26" w:rsidR="00447EB6" w:rsidRDefault="00447EB6" w:rsidP="00E6284E">
      <w:pPr>
        <w:pStyle w:val="Luettelokappale"/>
        <w:numPr>
          <w:ilvl w:val="0"/>
          <w:numId w:val="52"/>
        </w:numPr>
      </w:pPr>
      <w:r>
        <w:t xml:space="preserve">palveluntuottaja </w:t>
      </w:r>
      <w:proofErr w:type="spellStart"/>
      <w:r>
        <w:t>nullFlavor</w:t>
      </w:r>
      <w:proofErr w:type="spellEnd"/>
      <w:r>
        <w:t>=NA</w:t>
      </w:r>
    </w:p>
    <w:p w14:paraId="3830B7C7" w14:textId="77777777" w:rsidR="00447EB6" w:rsidRDefault="00447EB6" w:rsidP="00447EB6">
      <w:pPr>
        <w:pStyle w:val="Leipteksti"/>
      </w:pPr>
      <w:r>
        <w:t>Haku palauttaa yhden henkilön potilaskohtaiset 2.0-version ostopalvelun valtuutukset, joissa ei ole palveluntuottaja-tietoa muut hakuehdot huomioiden. Toiminnallisuuden täysi hyödyntäminen vaatii 2.0-version ostopalvelun valtuutuksen käyttöönottoa, joka mahdollistaa palveluntuottaja-tiedon lisäämisen sen puuttuessa.</w:t>
      </w:r>
    </w:p>
    <w:p w14:paraId="40070CE8" w14:textId="77777777" w:rsidR="00447EB6" w:rsidRDefault="00447EB6" w:rsidP="00447EB6">
      <w:pPr>
        <w:pStyle w:val="Leipteksti"/>
      </w:pPr>
      <w:r>
        <w:t xml:space="preserve">Esimerkki 2: Palveluntuottaja hakee potilaskohtaiset valtuutukset, joissa hakija on palveluntuottajana ja potilasta ei ole yksilöity </w:t>
      </w:r>
    </w:p>
    <w:p w14:paraId="69870249" w14:textId="77777777" w:rsidR="00447EB6" w:rsidRDefault="00447EB6" w:rsidP="00447EB6">
      <w:pPr>
        <w:pStyle w:val="Leipteksti"/>
        <w:spacing w:after="0"/>
      </w:pPr>
      <w:r>
        <w:t>Hakuparametrit</w:t>
      </w:r>
    </w:p>
    <w:p w14:paraId="7B6F9AD5" w14:textId="2D1631E6" w:rsidR="00447EB6" w:rsidRDefault="00447EB6" w:rsidP="00E6284E">
      <w:pPr>
        <w:pStyle w:val="Luettelokappale"/>
        <w:numPr>
          <w:ilvl w:val="0"/>
          <w:numId w:val="52"/>
        </w:numPr>
      </w:pPr>
      <w:r>
        <w:t xml:space="preserve">potilaan henkilötunnus </w:t>
      </w:r>
      <w:proofErr w:type="spellStart"/>
      <w:r>
        <w:t>nullflavor</w:t>
      </w:r>
      <w:proofErr w:type="spellEnd"/>
      <w:r>
        <w:t xml:space="preserve">=NA (palveluntuottaja </w:t>
      </w:r>
      <w:proofErr w:type="spellStart"/>
      <w:r>
        <w:t>nullFlavor</w:t>
      </w:r>
      <w:proofErr w:type="spellEnd"/>
      <w:r>
        <w:t xml:space="preserve">=NA ei sallittu yhdessä potilaan henkilötunnus </w:t>
      </w:r>
      <w:proofErr w:type="spellStart"/>
      <w:r>
        <w:t>nullflavor</w:t>
      </w:r>
      <w:proofErr w:type="spellEnd"/>
      <w:r>
        <w:t>=NA kanssa)</w:t>
      </w:r>
    </w:p>
    <w:p w14:paraId="0393E84D" w14:textId="77777777" w:rsidR="00447EB6" w:rsidRDefault="00447EB6" w:rsidP="00447EB6">
      <w:pPr>
        <w:pStyle w:val="Leipteksti"/>
      </w:pPr>
      <w:r>
        <w:t xml:space="preserve">Haku palauttaa ostopalvelun potilaskohtaiset valtuutukset muut hakuparametrit huomioiden. Oletuksena haku rajautuu valtuutuksiin, joissa hakija on palveluntuottajana. </w:t>
      </w:r>
    </w:p>
    <w:p w14:paraId="5C437C75" w14:textId="77777777" w:rsidR="00447EB6" w:rsidRDefault="00447EB6" w:rsidP="00447EB6">
      <w:pPr>
        <w:pStyle w:val="Leipteksti"/>
      </w:pPr>
      <w:r>
        <w:t>Esimerkki 3: Palveluntuottaja hakee ostopalvelun valtuutukset, jotka kohdistettu palveluntuottajan palveluyksikköön</w:t>
      </w:r>
    </w:p>
    <w:p w14:paraId="240A6DF8" w14:textId="77777777" w:rsidR="00447EB6" w:rsidRDefault="00447EB6" w:rsidP="00447EB6">
      <w:pPr>
        <w:pStyle w:val="Leipteksti"/>
        <w:spacing w:after="0"/>
      </w:pPr>
      <w:r>
        <w:t>Hakuparametrit</w:t>
      </w:r>
    </w:p>
    <w:p w14:paraId="3F29984A" w14:textId="56B971A2" w:rsidR="00447EB6" w:rsidRDefault="00447EB6" w:rsidP="00E6284E">
      <w:pPr>
        <w:pStyle w:val="Luettelokappale"/>
        <w:numPr>
          <w:ilvl w:val="0"/>
          <w:numId w:val="52"/>
        </w:numPr>
      </w:pPr>
      <w:r>
        <w:lastRenderedPageBreak/>
        <w:t xml:space="preserve">palveluntuottajan palveluyksikkö (palveluntuottaja </w:t>
      </w:r>
      <w:proofErr w:type="spellStart"/>
      <w:r>
        <w:t>nullFlavor</w:t>
      </w:r>
      <w:proofErr w:type="spellEnd"/>
      <w:r>
        <w:t>=NA ei sallittu, kun palveluyksikkö-parametri annettu)</w:t>
      </w:r>
    </w:p>
    <w:p w14:paraId="39C41684" w14:textId="32B2827C" w:rsidR="00447EB6" w:rsidRDefault="00447EB6" w:rsidP="00E6284E">
      <w:pPr>
        <w:pStyle w:val="Luettelokappale"/>
        <w:numPr>
          <w:ilvl w:val="0"/>
          <w:numId w:val="52"/>
        </w:numPr>
      </w:pPr>
      <w:r>
        <w:t>tietorakenteen tunniste pakollinen (</w:t>
      </w:r>
      <w:proofErr w:type="spellStart"/>
      <w:r>
        <w:t>templateId</w:t>
      </w:r>
      <w:proofErr w:type="spellEnd"/>
      <w:r>
        <w:t xml:space="preserve"> on 33.7 Ostopalvelun palveluntuottajan palveluyksikkö)</w:t>
      </w:r>
    </w:p>
    <w:p w14:paraId="32A0924E" w14:textId="77777777" w:rsidR="00447EB6" w:rsidRDefault="00447EB6" w:rsidP="00447EB6">
      <w:pPr>
        <w:pStyle w:val="Leipteksti"/>
      </w:pPr>
      <w:r>
        <w:t xml:space="preserve">Haku palauttaa 2.0-version ostopalvelun valtuutukset, joissa hakija on palveluntuottaja ja joissa on palveluyksikkötieto. Lisäksi haussa palautuu ostopalvelun valtuutukset, joissa ei ole palveluyksikkötietoa, muut hakuparametrit huomioiden. Oletuksena haku rajautuu valtuutuksiin, joissa hakija on palveluntuottajana. </w:t>
      </w:r>
    </w:p>
    <w:p w14:paraId="551997B2" w14:textId="77777777" w:rsidR="00447EB6" w:rsidRDefault="00447EB6" w:rsidP="00447EB6">
      <w:pPr>
        <w:pStyle w:val="Leipteksti"/>
      </w:pPr>
      <w:r>
        <w:t xml:space="preserve">Esimerkki 4: Palveluntuottaja hakee potilaan potilaskohtaiset ostopalvelun valtuutukset, joissa hakija on palveluntuottajana </w:t>
      </w:r>
    </w:p>
    <w:p w14:paraId="51DD6DF1" w14:textId="77777777" w:rsidR="00447EB6" w:rsidRDefault="00447EB6" w:rsidP="00447EB6">
      <w:pPr>
        <w:pStyle w:val="Leipteksti"/>
        <w:spacing w:after="0"/>
      </w:pPr>
      <w:r>
        <w:t>Hakuparametrit</w:t>
      </w:r>
    </w:p>
    <w:p w14:paraId="36CF8E11" w14:textId="0E204832" w:rsidR="00447EB6" w:rsidRDefault="00447EB6" w:rsidP="00E6284E">
      <w:pPr>
        <w:pStyle w:val="Luettelokappale"/>
        <w:numPr>
          <w:ilvl w:val="0"/>
          <w:numId w:val="52"/>
        </w:numPr>
      </w:pPr>
      <w:r>
        <w:t>potilaan henkilötunnus</w:t>
      </w:r>
    </w:p>
    <w:p w14:paraId="538A0202" w14:textId="77777777" w:rsidR="00447EB6" w:rsidRDefault="00447EB6" w:rsidP="00447EB6">
      <w:pPr>
        <w:pStyle w:val="Leipteksti"/>
      </w:pPr>
      <w:r>
        <w:t xml:space="preserve">Haku palauttaa tietyn potilaan ostopalvelun valtuutukset muut hakuparametrit huomioiden. Oletuksena haku rajautuu valtuutuksiin, joissa hakija on palveluntuottajana. </w:t>
      </w:r>
    </w:p>
    <w:p w14:paraId="707BECC7" w14:textId="77777777" w:rsidR="00447EB6" w:rsidRDefault="00447EB6" w:rsidP="00447EB6">
      <w:pPr>
        <w:pStyle w:val="Leipteksti"/>
      </w:pPr>
      <w:r>
        <w:t xml:space="preserve">Esimerkki 5: Palveluntuottaja hakee tietyn palvelun järjestäjän arkistoimat potilaskohtaiset tai väestötasoiset ostopalvelun valtuutukset, joissa hakija on palveluntuottajana </w:t>
      </w:r>
    </w:p>
    <w:p w14:paraId="5D377744" w14:textId="77777777" w:rsidR="00447EB6" w:rsidRDefault="00447EB6" w:rsidP="00447EB6">
      <w:pPr>
        <w:pStyle w:val="Leipteksti"/>
        <w:spacing w:after="0"/>
      </w:pPr>
      <w:r>
        <w:t>Hakuparametrit</w:t>
      </w:r>
    </w:p>
    <w:p w14:paraId="33E757FA" w14:textId="71D8702B" w:rsidR="00447EB6" w:rsidRDefault="00447EB6" w:rsidP="00E6284E">
      <w:pPr>
        <w:pStyle w:val="Luettelokappale"/>
        <w:numPr>
          <w:ilvl w:val="0"/>
          <w:numId w:val="52"/>
        </w:numPr>
      </w:pPr>
      <w:r>
        <w:t xml:space="preserve">palveluntuottaja (parametri tarkoittaa tässä tapauksessa järjestäjää) </w:t>
      </w:r>
    </w:p>
    <w:p w14:paraId="4D26D75A" w14:textId="280FC9C9" w:rsidR="00447EB6" w:rsidRDefault="00447EB6" w:rsidP="00E6284E">
      <w:pPr>
        <w:pStyle w:val="Luettelokappale"/>
        <w:numPr>
          <w:ilvl w:val="0"/>
          <w:numId w:val="52"/>
        </w:numPr>
      </w:pPr>
      <w:r>
        <w:t xml:space="preserve">palveluntuottaja </w:t>
      </w:r>
      <w:proofErr w:type="spellStart"/>
      <w:r>
        <w:t>nullFlavor</w:t>
      </w:r>
      <w:proofErr w:type="spellEnd"/>
      <w:r>
        <w:t>=NA ei sallittu, kun palveluntuottaja-parametri annettu</w:t>
      </w:r>
    </w:p>
    <w:p w14:paraId="6620871D" w14:textId="00707C89" w:rsidR="00447EB6" w:rsidRDefault="00447EB6" w:rsidP="00E6284E">
      <w:pPr>
        <w:pStyle w:val="Luettelokappale"/>
        <w:numPr>
          <w:ilvl w:val="0"/>
          <w:numId w:val="52"/>
        </w:numPr>
      </w:pPr>
      <w:r>
        <w:t xml:space="preserve">potilaan henkilötunnus </w:t>
      </w:r>
      <w:proofErr w:type="spellStart"/>
      <w:r>
        <w:t>nullflavor</w:t>
      </w:r>
      <w:proofErr w:type="spellEnd"/>
      <w:r>
        <w:t xml:space="preserve">=NA (potilaskohtaiset) TAI potilaan henkilötunnusta ei annettu (väestötasoiset) </w:t>
      </w:r>
    </w:p>
    <w:p w14:paraId="08EC4133" w14:textId="77777777" w:rsidR="00447EB6" w:rsidRDefault="00447EB6" w:rsidP="00447EB6">
      <w:pPr>
        <w:pStyle w:val="Leipteksti"/>
      </w:pPr>
      <w:r>
        <w:t xml:space="preserve">Haku palauttaa tietyn palvelunjärjestäjän arkistoimat potilaskohtaiset tai väestötasoiset ostopalvelun valtuutukset muut hakuparametrit huomioiden. Oletuksena haku rajautuu valtuutuksiin, joissa hakija on palveluntuottajana. </w:t>
      </w:r>
    </w:p>
    <w:p w14:paraId="6A8DF6F3" w14:textId="77777777" w:rsidR="00447EB6" w:rsidRDefault="00447EB6" w:rsidP="00447EB6">
      <w:pPr>
        <w:pStyle w:val="Leipteksti"/>
      </w:pPr>
      <w:r>
        <w:t xml:space="preserve">Esimerkki 6: Palveluntuottaja hakee väestötasoiset ostopalvelun valtuutukset, joissa hakija on palveluntuottajana </w:t>
      </w:r>
    </w:p>
    <w:p w14:paraId="6347B5AC" w14:textId="77777777" w:rsidR="00447EB6" w:rsidRDefault="00447EB6" w:rsidP="00447EB6">
      <w:pPr>
        <w:pStyle w:val="Leipteksti"/>
        <w:spacing w:after="0"/>
      </w:pPr>
      <w:r>
        <w:t>Hakuparametrit</w:t>
      </w:r>
    </w:p>
    <w:p w14:paraId="511168D1" w14:textId="5DD5F650" w:rsidR="00447EB6" w:rsidRDefault="00447EB6" w:rsidP="00E6284E">
      <w:pPr>
        <w:pStyle w:val="Luettelokappale"/>
        <w:numPr>
          <w:ilvl w:val="0"/>
          <w:numId w:val="52"/>
        </w:numPr>
      </w:pPr>
      <w:r>
        <w:t xml:space="preserve">potilaan henkilötunnusta ei annettu </w:t>
      </w:r>
    </w:p>
    <w:p w14:paraId="3F36BC10" w14:textId="23EEF1E5" w:rsidR="00447EB6" w:rsidRPr="00447EB6" w:rsidRDefault="00447EB6" w:rsidP="00447EB6">
      <w:pPr>
        <w:pStyle w:val="Leipteksti"/>
      </w:pPr>
      <w:r>
        <w:lastRenderedPageBreak/>
        <w:t>Haku palauttaa väestötasoiset ostopalvelun valtuutukset muut hakuparametrit huomioiden. Oletuksena haku rajautuu valtuutuksiin, joissa hakija on palveluntuottajana.</w:t>
      </w:r>
    </w:p>
    <w:p w14:paraId="57F351AE" w14:textId="77777777" w:rsidR="00A82268" w:rsidRDefault="00A82268">
      <w:pPr>
        <w:rPr>
          <w:rFonts w:asciiTheme="majorHAnsi" w:eastAsiaTheme="majorEastAsia" w:hAnsiTheme="majorHAnsi" w:cstheme="majorBidi"/>
          <w:bCs/>
          <w:sz w:val="32"/>
          <w:szCs w:val="28"/>
        </w:rPr>
      </w:pPr>
      <w:r>
        <w:br w:type="page"/>
      </w:r>
    </w:p>
    <w:p w14:paraId="22CC1F90" w14:textId="576EFD2B" w:rsidR="009F703C" w:rsidRDefault="00B43280" w:rsidP="00B43280">
      <w:pPr>
        <w:pStyle w:val="Otsikko1"/>
      </w:pPr>
      <w:bookmarkStart w:id="534" w:name="_Toc89418313"/>
      <w:r w:rsidRPr="00B43280">
        <w:lastRenderedPageBreak/>
        <w:t>Hae keskeisiä tietoja (PPC)</w:t>
      </w:r>
      <w:bookmarkEnd w:id="534"/>
    </w:p>
    <w:p w14:paraId="0BE3AC36" w14:textId="4F56FC8B" w:rsidR="009F703C" w:rsidRDefault="009F703C" w:rsidP="009F703C">
      <w:pPr>
        <w:pStyle w:val="Otsikko2"/>
      </w:pPr>
      <w:r w:rsidRPr="009F703C">
        <w:t>Käyttötapauksen yleiskuvaus ja lopputulos</w:t>
      </w:r>
    </w:p>
    <w:p w14:paraId="6A832DE4" w14:textId="77777777" w:rsidR="00545194" w:rsidRDefault="00545194" w:rsidP="00545194">
      <w:pPr>
        <w:pStyle w:val="Leipteksti"/>
      </w:pPr>
      <w:r>
        <w:t>Käyttötapaus kuvaa keskeisten tietojen hakutilanteet Potilastiedon arkistosta palvelupyynnöllä PPC. Keskeisten tietojen haku on näkymäperusteinen haku, jolla voi hakea keskeisten terveystietojen koostetiedot, viimeisimmän terveys- ja hoitosuunnitelman (YHOS) ja ajantasaisen hammasstatuksen tiedot (HAMK). Kokonaisuus käsittää luovutushaun, hätähaun sekä haun ostopalvelutilanteissa.</w:t>
      </w:r>
    </w:p>
    <w:p w14:paraId="458480CF" w14:textId="77777777" w:rsidR="00545194" w:rsidRDefault="00545194" w:rsidP="00545194">
      <w:pPr>
        <w:pStyle w:val="Leipteksti"/>
      </w:pPr>
      <w:r>
        <w:t>Keskeisiä terveystietoja ovat ns. koostetiedot (diagnoosit, riskit, toimenpiteet, rokotukset, fysiologiset mittaukset, laboratoriotutkimukset ja kuvantamistutkimukset) sekä terveys- ja hoitosuunnitelma. Koostetiedot haetaan Tiedonhallintapalvelun koostekannasta, ja kunkin keskeisen terveystiedon osalta palautuu yksi koosteasiakirja, jos potilaalla on kyseisiä tietoja. Terveys- ja hoitosuunnitelman Tiedonhallintapalvelu hakee terveydenhuollon palvelunantajien rekistereistä Kanta-arkistosta. Ajantasaisen hammasstatuksen tiedot haetaan Potilastiedon arkistosta.</w:t>
      </w:r>
    </w:p>
    <w:p w14:paraId="074E5E25" w14:textId="74E7F4CC" w:rsidR="00545194" w:rsidRDefault="00545194" w:rsidP="0087798E">
      <w:pPr>
        <w:pStyle w:val="Leipteksti"/>
        <w:spacing w:after="0"/>
      </w:pPr>
      <w:del w:id="535" w:author="Eklund Marjut" w:date="2022-03-25T16:22:00Z">
        <w:r w:rsidDel="005311BF">
          <w:delText xml:space="preserve">Hakevä </w:delText>
        </w:r>
      </w:del>
      <w:ins w:id="536" w:author="Eklund Marjut" w:date="2022-03-25T16:22:00Z">
        <w:r w:rsidR="005311BF">
          <w:t xml:space="preserve">Hakeva </w:t>
        </w:r>
      </w:ins>
      <w:r>
        <w:t>järjestelmä ilmoittaa haettavien tietojen laajuuden:</w:t>
      </w:r>
    </w:p>
    <w:p w14:paraId="647E55DB" w14:textId="3DF66090" w:rsidR="00545194" w:rsidRDefault="00545194" w:rsidP="00D54165">
      <w:pPr>
        <w:pStyle w:val="Leipteksti"/>
        <w:numPr>
          <w:ilvl w:val="0"/>
          <w:numId w:val="23"/>
        </w:numPr>
        <w:spacing w:after="0"/>
      </w:pPr>
      <w:r>
        <w:t>Ajantasaisen hammasstatuksen tiedot</w:t>
      </w:r>
    </w:p>
    <w:p w14:paraId="5DB09709" w14:textId="796BFE95" w:rsidR="00545194" w:rsidRDefault="00545194" w:rsidP="00D54165">
      <w:pPr>
        <w:pStyle w:val="Leipteksti"/>
        <w:numPr>
          <w:ilvl w:val="0"/>
          <w:numId w:val="23"/>
        </w:numPr>
        <w:spacing w:after="0"/>
      </w:pPr>
      <w:r>
        <w:t>Viimeisin terveys- ja hoitosuunnitelma</w:t>
      </w:r>
    </w:p>
    <w:p w14:paraId="5A9F245C" w14:textId="0C116D82" w:rsidR="00545194" w:rsidRDefault="00545194" w:rsidP="00D54165">
      <w:pPr>
        <w:pStyle w:val="Leipteksti"/>
        <w:numPr>
          <w:ilvl w:val="0"/>
          <w:numId w:val="23"/>
        </w:numPr>
      </w:pPr>
      <w:r>
        <w:t>Keskeisten terveystietojen koostetiedot</w:t>
      </w:r>
    </w:p>
    <w:p w14:paraId="2642D370" w14:textId="77777777" w:rsidR="00545194" w:rsidRDefault="00545194" w:rsidP="00545194">
      <w:pPr>
        <w:pStyle w:val="Leipteksti"/>
      </w:pPr>
      <w:r>
        <w:t>Hakeva järjestelmä voi hakea kaikkia keskeisiä tietoja kerralla, yksittäisien koostetyypin tiedot tai mitä tahansa kombinaatioita keskeisistä tiedoista.</w:t>
      </w:r>
    </w:p>
    <w:p w14:paraId="6CB62662" w14:textId="77777777" w:rsidR="00545194" w:rsidRDefault="00545194" w:rsidP="0087798E">
      <w:pPr>
        <w:pStyle w:val="Leipteksti"/>
        <w:spacing w:after="0"/>
      </w:pPr>
      <w:r>
        <w:t>Potilastiedon arkisto tai Tiedonhallintapalvelu päättelee hakutilanteen:</w:t>
      </w:r>
    </w:p>
    <w:p w14:paraId="22EB6E5F" w14:textId="59E31EC1" w:rsidR="00545194" w:rsidRDefault="00545194" w:rsidP="0087798E">
      <w:pPr>
        <w:pStyle w:val="Leipteksti"/>
        <w:numPr>
          <w:ilvl w:val="0"/>
          <w:numId w:val="23"/>
        </w:numPr>
        <w:spacing w:after="0"/>
      </w:pPr>
      <w:r>
        <w:t xml:space="preserve">Luovutushaku: Kyselysanomassa on annettu hoitosuhteen todentava, voimassa oleva palvelutapahtuma, joka on hakevan organisaation omassa rekisterissä. Haussa palautuu kaikkien rekisterinpitäjien tiedot luovutussäännöt huomioiden sekä oman rekisterin tiedot.  </w:t>
      </w:r>
    </w:p>
    <w:p w14:paraId="3CF5F439" w14:textId="0994991E" w:rsidR="00545194" w:rsidRDefault="00545194" w:rsidP="00D54165">
      <w:pPr>
        <w:pStyle w:val="Leipteksti"/>
        <w:numPr>
          <w:ilvl w:val="0"/>
          <w:numId w:val="23"/>
        </w:numPr>
      </w:pPr>
      <w:r>
        <w:t xml:space="preserve">Haku ostopalvelutilanteessa: Kyselysanomassa on annettu hoitosuhteen todentava, voimassa oleva palvelutapahtuma, joka on ostopalvelun järjestäjän rekisterissä. Haussa palautuu järjestäjän rekisterin asiakirjat ostopalvelun valtuutuksen mukaisesti sekä kaikkien rekisterinpitäjien tiedot luovutussäännöt huomioiden.  </w:t>
      </w:r>
    </w:p>
    <w:p w14:paraId="42A71403" w14:textId="77777777" w:rsidR="00545194" w:rsidRDefault="00545194" w:rsidP="0087798E">
      <w:pPr>
        <w:pStyle w:val="Leipteksti"/>
        <w:spacing w:after="0"/>
      </w:pPr>
      <w:r>
        <w:t>Hakutilanteen lisäksi pääteltävät tiedot:</w:t>
      </w:r>
    </w:p>
    <w:p w14:paraId="2CC35474" w14:textId="296F99B1" w:rsidR="00545194" w:rsidRDefault="00A80747" w:rsidP="00D54165">
      <w:pPr>
        <w:pStyle w:val="Leipteksti"/>
        <w:numPr>
          <w:ilvl w:val="0"/>
          <w:numId w:val="23"/>
        </w:numPr>
      </w:pPr>
      <w:r>
        <w:lastRenderedPageBreak/>
        <w:t>Luovutush</w:t>
      </w:r>
      <w:r w:rsidR="00545194">
        <w:t xml:space="preserve">aku Potilastiedon arkistosta hätätilanteessa [LT1]: Kyselysanomassa on annettu kyselyn erityinen syy, ’Hätähaku’. Tiedot palautuvat, vaikka </w:t>
      </w:r>
      <w:ins w:id="537" w:author="Kunnari Riitta" w:date="2021-08-25T14:26:00Z">
        <w:r w:rsidR="001E1146">
          <w:t xml:space="preserve">informointi ja </w:t>
        </w:r>
      </w:ins>
      <w:del w:id="538" w:author="Kunnari Riitta" w:date="2021-07-07T14:07:00Z">
        <w:r w:rsidR="00410048" w:rsidDel="0076194A">
          <w:delText>Kanta-informointi</w:delText>
        </w:r>
      </w:del>
      <w:ins w:id="539" w:author="Kunnari Riitta" w:date="2021-07-07T14:07:00Z">
        <w:r w:rsidR="0076194A">
          <w:t>luovutuslupa</w:t>
        </w:r>
      </w:ins>
      <w:ins w:id="540" w:author="Kunnari Riitta" w:date="2021-07-07T14:10:00Z">
        <w:r w:rsidR="0076194A">
          <w:t xml:space="preserve"> Potilastiedon arkiston tietojen luovuttamiseen</w:t>
        </w:r>
      </w:ins>
      <w:r w:rsidR="00545194">
        <w:t xml:space="preserve"> puuttuisi. Palautukseen laajuus määräytyy hakutilanteen (C, D tai E) mukaisesti. Haku palauttaa lisäksi Tiedonhallintapalvelussa olevat tahdonilmaisut.</w:t>
      </w:r>
    </w:p>
    <w:p w14:paraId="5C8BB6C3" w14:textId="77777777" w:rsidR="00545194" w:rsidRDefault="00545194" w:rsidP="0087798E">
      <w:pPr>
        <w:pStyle w:val="Leipteksti"/>
        <w:spacing w:after="0"/>
      </w:pPr>
      <w:r>
        <w:t xml:space="preserve">Haku rajautuu tässä käyttötapauksessa potilaan ja hakukohteen mukaan: </w:t>
      </w:r>
    </w:p>
    <w:p w14:paraId="76EF41C2" w14:textId="4ECA64EF" w:rsidR="00545194" w:rsidRDefault="00545194" w:rsidP="00E6284E">
      <w:pPr>
        <w:pStyle w:val="Luettelokappale"/>
        <w:numPr>
          <w:ilvl w:val="0"/>
          <w:numId w:val="52"/>
        </w:numPr>
      </w:pPr>
      <w:r>
        <w:t>Haetaan yhden potilaan tiedot: Tiedonhallintapalvelun tietoja voidaan hakea henkilötunnuksella, tilapäisen yksilöintitunnuksen käyttö ei ole sallittu</w:t>
      </w:r>
    </w:p>
    <w:p w14:paraId="53BAB765" w14:textId="1D8EFCB7" w:rsidR="00545194" w:rsidRDefault="00545194" w:rsidP="00E6284E">
      <w:pPr>
        <w:pStyle w:val="Luettelokappale"/>
        <w:numPr>
          <w:ilvl w:val="0"/>
          <w:numId w:val="52"/>
        </w:numPr>
      </w:pPr>
      <w:r>
        <w:t>Haetaan tiedot käyttötilanteesta riippuen Potilastiedon arkistosta tai Tiedonhallintapalvelun koostekannasta</w:t>
      </w:r>
    </w:p>
    <w:p w14:paraId="3D1A8AB6" w14:textId="6D195579" w:rsidR="00545194" w:rsidRDefault="00545194" w:rsidP="00E6284E">
      <w:pPr>
        <w:pStyle w:val="Luettelokappale"/>
        <w:numPr>
          <w:ilvl w:val="0"/>
          <w:numId w:val="52"/>
        </w:numPr>
      </w:pPr>
      <w:r>
        <w:t xml:space="preserve">Jos potilas ei ole </w:t>
      </w:r>
      <w:del w:id="541" w:author="Kunnari Riitta" w:date="2021-07-07T14:08:00Z">
        <w:r w:rsidR="00410048" w:rsidDel="0076194A">
          <w:delText>vastaanottanut Kanta-informointia</w:delText>
        </w:r>
      </w:del>
      <w:ins w:id="542" w:author="Kunnari Riitta" w:date="2021-07-07T14:08:00Z">
        <w:r w:rsidR="0076194A">
          <w:t>antanut luovutuslupaa</w:t>
        </w:r>
      </w:ins>
      <w:r>
        <w:t xml:space="preserve"> eikä kyseessä ole</w:t>
      </w:r>
      <w:del w:id="543" w:author="Kunnari Riitta" w:date="2021-07-07T14:08:00Z">
        <w:r w:rsidDel="0076194A">
          <w:delText xml:space="preserve"> </w:delText>
        </w:r>
      </w:del>
      <w:r>
        <w:t xml:space="preserve"> hätähaku, Potilastiedon arkisto rajaa haun siihen rekisteriin, johon hoitosuhteen todentamisessa käytettävä palvelutapahtuma on tallennettu: </w:t>
      </w:r>
    </w:p>
    <w:p w14:paraId="3E484CF9" w14:textId="11C2E190" w:rsidR="00545194" w:rsidRDefault="00545194" w:rsidP="00D54165">
      <w:pPr>
        <w:pStyle w:val="Luettelokappale"/>
        <w:numPr>
          <w:ilvl w:val="1"/>
          <w:numId w:val="5"/>
        </w:numPr>
      </w:pPr>
      <w:r>
        <w:t>tilanteessa C (luovutushaku) kyselyn lähettäjän omaan rekisteriin</w:t>
      </w:r>
    </w:p>
    <w:p w14:paraId="76BDB2A9" w14:textId="438076AE" w:rsidR="00545194" w:rsidRDefault="00545194" w:rsidP="00D54165">
      <w:pPr>
        <w:pStyle w:val="Luettelokappale"/>
        <w:numPr>
          <w:ilvl w:val="1"/>
          <w:numId w:val="5"/>
        </w:numPr>
      </w:pPr>
      <w:r>
        <w:t>tilanteessa D (ostopalvelu) palvelunjärjestäjän rekisteriin</w:t>
      </w:r>
    </w:p>
    <w:p w14:paraId="3EDEFB31" w14:textId="66BC1E79" w:rsidR="00545194" w:rsidRDefault="00545194" w:rsidP="00E6284E">
      <w:pPr>
        <w:pStyle w:val="Luettelokappale"/>
        <w:numPr>
          <w:ilvl w:val="0"/>
          <w:numId w:val="52"/>
        </w:numPr>
      </w:pPr>
      <w:r>
        <w:t>Arkisto rajaa hakutuloksen potilaan mahdollisesti asettamien luovutuskieltojen mukaisesti</w:t>
      </w:r>
    </w:p>
    <w:p w14:paraId="59E9FD98" w14:textId="77777777" w:rsidR="0087798E" w:rsidRDefault="0087798E" w:rsidP="0087798E">
      <w:pPr>
        <w:pStyle w:val="Luettelokappale"/>
        <w:ind w:left="2478"/>
      </w:pPr>
    </w:p>
    <w:p w14:paraId="572346C6" w14:textId="0B5765F7" w:rsidR="00545194" w:rsidRPr="00545194" w:rsidRDefault="00545194" w:rsidP="00545194">
      <w:pPr>
        <w:pStyle w:val="Leipteksti"/>
      </w:pPr>
      <w:r>
        <w:t>Lopputuloksena hakeva potilastietojärjestelmä on vastaanottanut Tiedonhallintapalvelun hakuparametrien mukaisesti rajaamat potilaan keskeiset tiedot (keskeisten terveystietojen koostetiedot sekä terveys- ja hoitosuunnitelman ja hammasstatuksen tiedot).  Koosteasiakirja sisältää kunkin keskeisen terveystiedon tiedot ja sen syntykontekstin tiedot, minkä perusteella potilastietojärjestelmään voidaan tarvittaessa hakea asiakirja täydellisine tietoineen käyttötapauksen Hae potilasasiakirjoja hakutilanteen B mukaisesti.</w:t>
      </w:r>
    </w:p>
    <w:p w14:paraId="38523F60" w14:textId="281BB005" w:rsidR="009F703C" w:rsidRDefault="009F703C" w:rsidP="009F703C">
      <w:pPr>
        <w:pStyle w:val="Otsikko2"/>
      </w:pPr>
      <w:r w:rsidRPr="009F703C">
        <w:t>Käyttäjäroolit</w:t>
      </w:r>
    </w:p>
    <w:p w14:paraId="6C34EF03" w14:textId="64C499E0" w:rsidR="00F56839" w:rsidRDefault="00F56839" w:rsidP="00F56839">
      <w:pPr>
        <w:pStyle w:val="Numeroituluettelo"/>
      </w:pPr>
      <w:r>
        <w:t>Kantaan liittynyt järjestelmä, potilastietojärjestelmä, jatkossa Järjestelmä</w:t>
      </w:r>
    </w:p>
    <w:p w14:paraId="493C7354" w14:textId="285C16C1" w:rsidR="00F56839" w:rsidRPr="00F56839" w:rsidRDefault="00F56839" w:rsidP="00F56839">
      <w:pPr>
        <w:pStyle w:val="Numeroituluettelo"/>
      </w:pPr>
      <w:r>
        <w:t>Potilastiedon arkisto, Kanta-viestinvälitys, jatkossa Arkisto</w:t>
      </w:r>
    </w:p>
    <w:p w14:paraId="465622B6" w14:textId="2E422EEF" w:rsidR="009F703C" w:rsidRDefault="009F703C" w:rsidP="009F703C">
      <w:pPr>
        <w:pStyle w:val="Otsikko2"/>
      </w:pPr>
      <w:r w:rsidRPr="009F703C">
        <w:t>Esiehdot</w:t>
      </w:r>
    </w:p>
    <w:p w14:paraId="415DD4A5" w14:textId="2B2AFE19" w:rsidR="00F56839" w:rsidRDefault="00F56839" w:rsidP="00F56839">
      <w:pPr>
        <w:pStyle w:val="Numeroituluettelo"/>
      </w:pPr>
      <w:r>
        <w:t xml:space="preserve">Potilas on yksilöity virallisella henkilötunnuksella </w:t>
      </w:r>
    </w:p>
    <w:p w14:paraId="47B38FFD" w14:textId="60E2FECA" w:rsidR="00F56839" w:rsidRDefault="00F56839" w:rsidP="00F56839">
      <w:pPr>
        <w:pStyle w:val="Numeroituluettelo"/>
      </w:pPr>
      <w:r>
        <w:t>Potilastietojärjestelmässä on tiedossa joko käyttäjän antamana tai järjestelmän päättelemänä tarvittavat hakuparametrit</w:t>
      </w:r>
    </w:p>
    <w:p w14:paraId="4EA7B2C7" w14:textId="1D0E7251" w:rsidR="00F56839" w:rsidRDefault="00F56839" w:rsidP="00F56839">
      <w:pPr>
        <w:pStyle w:val="Numeroituluettelo"/>
      </w:pPr>
      <w:r>
        <w:lastRenderedPageBreak/>
        <w:t>Tilanteessa D (luovutushaku)  hoitosuhteen potilaaseen todentava palvelutapahtuma on arkistoitu arkistoivan organisaation rekisteriin</w:t>
      </w:r>
    </w:p>
    <w:p w14:paraId="12825C47" w14:textId="36B3451D" w:rsidR="00F56839" w:rsidRDefault="00F56839" w:rsidP="00F56839">
      <w:pPr>
        <w:pStyle w:val="Numeroituluettelo"/>
        <w:spacing w:after="0"/>
      </w:pPr>
      <w:r>
        <w:t>Tilanteessa E (haku ostopalvelutilanteessa) Ostopalvelun tuottajan hoitosuhteen potilaaseen todentava palvelutapahtuma on arkistoitu ostopalvelun järjestäjän rekisteriin, ja siinä on yksilöity ostopalvelun valtuutus. [LT1]</w:t>
      </w:r>
    </w:p>
    <w:p w14:paraId="2E1ADD6C" w14:textId="4A492AAE" w:rsidR="00F56839" w:rsidRDefault="00F56839" w:rsidP="00E6284E">
      <w:pPr>
        <w:pStyle w:val="Luettelokappale"/>
        <w:numPr>
          <w:ilvl w:val="0"/>
          <w:numId w:val="52"/>
        </w:numPr>
      </w:pPr>
      <w:r>
        <w:t>Yksilöidyssä ostopalvelun valtuutuksessa on valtuutettu se rekisteri, johon palvelutapahtuma on arkistoitu, sille tuottajalle joka hakua on tekemässä.</w:t>
      </w:r>
    </w:p>
    <w:p w14:paraId="57AD329A" w14:textId="30B036ED" w:rsidR="00F56839" w:rsidRDefault="00F56839" w:rsidP="00E6284E">
      <w:pPr>
        <w:pStyle w:val="Luettelokappale"/>
        <w:numPr>
          <w:ilvl w:val="0"/>
          <w:numId w:val="52"/>
        </w:numPr>
      </w:pPr>
      <w:r>
        <w:t>Ostopalvelun valtuutus on arkistoitu Potilastiedon arkistoon ostopalvelun järjestäjän rekisteriin.</w:t>
      </w:r>
    </w:p>
    <w:p w14:paraId="3C0F5546" w14:textId="40C2CAA4" w:rsidR="00F56839" w:rsidRPr="00F56839" w:rsidRDefault="00F56839" w:rsidP="00F56839">
      <w:pPr>
        <w:pStyle w:val="Numeroituluettelo"/>
      </w:pPr>
      <w:r>
        <w:t>Jos kyseessä on sivutetun hakutuloksen jatkohaku, järjestelmällä on tiedossa Arkiston palauttamat tiedot jatkohakua varten [LM4].</w:t>
      </w:r>
    </w:p>
    <w:p w14:paraId="717E7BFA" w14:textId="0D3EA7FD" w:rsidR="009F703C" w:rsidRDefault="009F703C" w:rsidP="009F703C">
      <w:pPr>
        <w:pStyle w:val="Otsikko2"/>
      </w:pPr>
      <w:r w:rsidRPr="009F703C">
        <w:t>Normaali tapahtumankulku</w:t>
      </w:r>
    </w:p>
    <w:p w14:paraId="35ACF8DE" w14:textId="646CD6AE" w:rsidR="00F56839" w:rsidRDefault="00F56839" w:rsidP="00F56839">
      <w:pPr>
        <w:pStyle w:val="Numeroituluettelo"/>
      </w:pPr>
      <w:r>
        <w:t>Järjestelmä tuottaa hakusanoman tarvitsemat tiedot dokumentin HL7 Medical Records -sanomat mukaisesti [LM4, V1]</w:t>
      </w:r>
    </w:p>
    <w:p w14:paraId="47D4313E" w14:textId="75DE21FF" w:rsidR="00F56839" w:rsidRDefault="00F56839" w:rsidP="00190381">
      <w:pPr>
        <w:pStyle w:val="Numeroituluettelo"/>
        <w:spacing w:after="0"/>
      </w:pPr>
      <w:r>
        <w:t>Järjestelmä muodostaa hakusanoman ja tekee haun Arkistosta alikäyttötapauksen Hae tiedot mukaisesti. [V2]</w:t>
      </w:r>
    </w:p>
    <w:p w14:paraId="3271F423" w14:textId="260CC23A" w:rsidR="00F56839" w:rsidRDefault="00F56839" w:rsidP="00E6284E">
      <w:pPr>
        <w:pStyle w:val="Luettelokappale"/>
        <w:numPr>
          <w:ilvl w:val="0"/>
          <w:numId w:val="52"/>
        </w:numPr>
      </w:pPr>
      <w:r>
        <w:t xml:space="preserve">MR-sanoma on RCMR_IN100031FI </w:t>
      </w:r>
    </w:p>
    <w:p w14:paraId="58AFA9AC" w14:textId="526360AE" w:rsidR="00F56839" w:rsidRDefault="00F56839" w:rsidP="00E6284E">
      <w:pPr>
        <w:pStyle w:val="Luettelokappale"/>
        <w:numPr>
          <w:ilvl w:val="0"/>
          <w:numId w:val="52"/>
        </w:numPr>
      </w:pPr>
      <w:r>
        <w:t>Palvelupyyntö on PPC [LK3]</w:t>
      </w:r>
    </w:p>
    <w:p w14:paraId="660D05D9" w14:textId="4181A1DA" w:rsidR="00F56839" w:rsidRDefault="00F56839" w:rsidP="00E6284E">
      <w:pPr>
        <w:pStyle w:val="Luettelokappale"/>
        <w:numPr>
          <w:ilvl w:val="0"/>
          <w:numId w:val="52"/>
        </w:numPr>
      </w:pPr>
      <w:r>
        <w:t>Palvelutapahtuma johon tietoja haetaan, on yksilöitävä</w:t>
      </w:r>
    </w:p>
    <w:p w14:paraId="1CA631EC" w14:textId="43FFB8E0" w:rsidR="00F56839" w:rsidRDefault="00F56839" w:rsidP="00D54165">
      <w:pPr>
        <w:pStyle w:val="Luettelokappale"/>
        <w:numPr>
          <w:ilvl w:val="1"/>
          <w:numId w:val="5"/>
        </w:numPr>
      </w:pPr>
      <w:r>
        <w:t xml:space="preserve">tilanteessa E (haku ostopalvelutilanteessa) palvelutapahtuma, johon tietoja haetaan </w:t>
      </w:r>
      <w:del w:id="544" w:author="Kunnari Riitta" w:date="2021-07-07T14:11:00Z">
        <w:r w:rsidDel="0076194A">
          <w:delText xml:space="preserve"> </w:delText>
        </w:r>
      </w:del>
      <w:r>
        <w:t>on ostopalvelun järjestäjän rekisterissä (ostopalvelun valtuutuksessa yksilöity rekisteri)</w:t>
      </w:r>
    </w:p>
    <w:p w14:paraId="2ED5E747" w14:textId="2AECD604" w:rsidR="00F56839" w:rsidRDefault="00F56839" w:rsidP="00E6284E">
      <w:pPr>
        <w:pStyle w:val="Luettelokappale"/>
        <w:numPr>
          <w:ilvl w:val="0"/>
          <w:numId w:val="52"/>
        </w:numPr>
      </w:pPr>
      <w:r>
        <w:t xml:space="preserve">Kattavuus: Haetaan aina viimeisimmät versiot (1)  </w:t>
      </w:r>
    </w:p>
    <w:p w14:paraId="5F165FA4" w14:textId="7FF0B9A5" w:rsidR="00F56839" w:rsidRDefault="00F56839" w:rsidP="00E6284E">
      <w:pPr>
        <w:pStyle w:val="Luettelokappale"/>
        <w:numPr>
          <w:ilvl w:val="0"/>
          <w:numId w:val="52"/>
        </w:numPr>
      </w:pPr>
      <w:r>
        <w:t>Haku palauttaa tiedot asiakirjatasolla, hakua ei ole mahdollista kohdistaa metatietotasolla</w:t>
      </w:r>
    </w:p>
    <w:p w14:paraId="785FF00A" w14:textId="451932C3" w:rsidR="00F56839" w:rsidRDefault="00F56839" w:rsidP="00E6284E">
      <w:pPr>
        <w:pStyle w:val="Luettelokappale"/>
        <w:numPr>
          <w:ilvl w:val="0"/>
          <w:numId w:val="52"/>
        </w:numPr>
      </w:pPr>
      <w:r>
        <w:t>Hakuparametrit: voidaan käyttää palvelupyynnöllä käytössä olevia parametreja [LM4]</w:t>
      </w:r>
    </w:p>
    <w:p w14:paraId="1388AB31" w14:textId="2538DF83" w:rsidR="00F56839" w:rsidRDefault="00F56839" w:rsidP="00D54165">
      <w:pPr>
        <w:pStyle w:val="Luettelokappale"/>
        <w:numPr>
          <w:ilvl w:val="1"/>
          <w:numId w:val="5"/>
        </w:numPr>
      </w:pPr>
      <w:r>
        <w:t>pakollinen parametri henkilötunnus</w:t>
      </w:r>
    </w:p>
    <w:p w14:paraId="7D1C3E81" w14:textId="5B8F0A9E" w:rsidR="00F56839" w:rsidRDefault="00F56839" w:rsidP="00D54165">
      <w:pPr>
        <w:pStyle w:val="Luettelokappale"/>
        <w:numPr>
          <w:ilvl w:val="1"/>
          <w:numId w:val="5"/>
        </w:numPr>
      </w:pPr>
      <w:r>
        <w:t>pakollinen parametri näkymätunnus</w:t>
      </w:r>
    </w:p>
    <w:p w14:paraId="3F96D48C" w14:textId="1C25822E" w:rsidR="00F56839" w:rsidRDefault="00F56839" w:rsidP="00D54165">
      <w:pPr>
        <w:pStyle w:val="Luettelokappale"/>
        <w:numPr>
          <w:ilvl w:val="1"/>
          <w:numId w:val="5"/>
        </w:numPr>
      </w:pPr>
      <w:r>
        <w:t xml:space="preserve">tilanteessa C (keskeisten terveystietojen koostetiedot) pakollinen parametri aikaväli. </w:t>
      </w:r>
    </w:p>
    <w:p w14:paraId="1864D81A" w14:textId="0BD17BF6" w:rsidR="00F56839" w:rsidRDefault="00F56839" w:rsidP="00D54165">
      <w:pPr>
        <w:pStyle w:val="Luettelokappale"/>
        <w:numPr>
          <w:ilvl w:val="1"/>
          <w:numId w:val="5"/>
        </w:numPr>
      </w:pPr>
      <w:r>
        <w:lastRenderedPageBreak/>
        <w:t>tilanteissa A ja B (hammasstatus ja terveys- ja hoitosuunnitelma) aikaväliä ei saa käyttää, jos haussa ei haeta lainkaan koostetietoja</w:t>
      </w:r>
    </w:p>
    <w:p w14:paraId="6FC31DBB" w14:textId="42A3CDB2" w:rsidR="00F56839" w:rsidRDefault="00F56839" w:rsidP="00D54165">
      <w:pPr>
        <w:pStyle w:val="Luettelokappale"/>
        <w:numPr>
          <w:ilvl w:val="1"/>
          <w:numId w:val="5"/>
        </w:numPr>
      </w:pPr>
      <w:r>
        <w:t xml:space="preserve">Kyselyssä voidaan antaa tieto, kuinka monta hakutulosta </w:t>
      </w:r>
      <w:ins w:id="545" w:author="Eklund Marjut" w:date="2022-03-25T16:27:00Z">
        <w:r w:rsidR="000D0E34">
          <w:t xml:space="preserve">(koostemerkintää) </w:t>
        </w:r>
      </w:ins>
      <w:r>
        <w:t>halutaan palautettavaksi yhdellä sivulla. Mikäli sivukooksi annetaan Arkistossa määriteltyä sivun ylärajaa suurempi arvo, Arkisto palauttaa korkeintaan ylärajan mukaisen määrän hakutuloksia / sivu.</w:t>
      </w:r>
      <w:ins w:id="546" w:author="Eklund Marjut" w:date="2022-03-25T16:25:00Z">
        <w:r w:rsidR="000D0E34">
          <w:t xml:space="preserve"> Sivukoko</w:t>
        </w:r>
      </w:ins>
      <w:ins w:id="547" w:author="Eklund Marjut" w:date="2022-03-25T16:26:00Z">
        <w:r w:rsidR="000D0E34">
          <w:t xml:space="preserve"> vaikuttaa vain palautuvien koosteasiakirjojen sisältöön, haussa mahdollisesti palautuvat </w:t>
        </w:r>
      </w:ins>
      <w:ins w:id="548" w:author="Eklund Marjut" w:date="2022-03-25T16:27:00Z">
        <w:r w:rsidR="000D0E34">
          <w:t>muut asiakirjat eivät kuulu sivutuksen piiriin.</w:t>
        </w:r>
      </w:ins>
      <w:ins w:id="549" w:author="Eklund Marjut" w:date="2022-03-25T16:25:00Z">
        <w:r w:rsidR="000D0E34">
          <w:t xml:space="preserve"> </w:t>
        </w:r>
      </w:ins>
      <w:r>
        <w:t xml:space="preserve"> [LM4]</w:t>
      </w:r>
    </w:p>
    <w:p w14:paraId="2B58894B" w14:textId="3B8702DF" w:rsidR="00F56839" w:rsidRDefault="00F56839" w:rsidP="00190381">
      <w:pPr>
        <w:pStyle w:val="Numeroituluettelo"/>
        <w:spacing w:after="0"/>
      </w:pPr>
      <w:r>
        <w:t>Järjestelmä vastaanottaa hakutuloksen [V3]</w:t>
      </w:r>
    </w:p>
    <w:p w14:paraId="7E97CD8C" w14:textId="20579FDE" w:rsidR="00F56839" w:rsidRDefault="00F56839" w:rsidP="00E6284E">
      <w:pPr>
        <w:pStyle w:val="Luettelokappale"/>
        <w:numPr>
          <w:ilvl w:val="0"/>
          <w:numId w:val="52"/>
        </w:numPr>
      </w:pPr>
      <w:r>
        <w:t>Haun tuloksena palautuu haun rajauksesta riippuen kaikki keskeiset terveystiedot mukaan lukien terveys- ja hoitosuunnitelma tai valittu keskeinen terveystieto, hammasstatus tai tieto siitä, ettei potilaalla ole palautettavia tietoja (</w:t>
      </w:r>
      <w:proofErr w:type="spellStart"/>
      <w:r>
        <w:t>not</w:t>
      </w:r>
      <w:proofErr w:type="spellEnd"/>
      <w:r>
        <w:t xml:space="preserve"> </w:t>
      </w:r>
      <w:proofErr w:type="spellStart"/>
      <w:r>
        <w:t>found</w:t>
      </w:r>
      <w:proofErr w:type="spellEnd"/>
      <w:r>
        <w:t>).</w:t>
      </w:r>
    </w:p>
    <w:p w14:paraId="20B562C1" w14:textId="66D24976" w:rsidR="00F56839" w:rsidRDefault="00F56839" w:rsidP="00E6284E">
      <w:pPr>
        <w:pStyle w:val="Luettelokappale"/>
        <w:numPr>
          <w:ilvl w:val="0"/>
          <w:numId w:val="52"/>
        </w:numPr>
      </w:pPr>
      <w:r>
        <w:t xml:space="preserve">Keskeisten terveystietojen haussa ylläpidettävästä asiakirjasta palautuu vain viimeisin, ylläpidettävä versio, jota ei ole kielloin rajattu (vrt. luovutushaut, jotka voivat palauttaa ylläpidettävästä asiakirjasta useita eri aikoina syntyneitä kappaleita). </w:t>
      </w:r>
    </w:p>
    <w:p w14:paraId="4E9FB2CC" w14:textId="17E3DA2B" w:rsidR="0076194A" w:rsidDel="009E1167" w:rsidRDefault="0076194A" w:rsidP="00E6284E">
      <w:pPr>
        <w:pStyle w:val="Luettelokappale"/>
        <w:numPr>
          <w:ilvl w:val="0"/>
          <w:numId w:val="52"/>
        </w:numPr>
        <w:rPr>
          <w:ins w:id="550" w:author="Kunnari Riitta" w:date="2021-07-07T14:13:00Z"/>
          <w:moveFrom w:id="551" w:author="Pakari Arja" w:date="2021-10-05T16:13:00Z"/>
        </w:rPr>
      </w:pPr>
      <w:moveFromRangeStart w:id="552" w:author="Pakari Arja" w:date="2021-10-05T16:13:00Z" w:name="move84342799"/>
      <w:moveFrom w:id="553" w:author="Pakari Arja" w:date="2021-10-05T16:13:00Z">
        <w:ins w:id="554" w:author="Kunnari Riitta" w:date="2021-07-07T14:13:00Z">
          <w:r w:rsidDel="009E1167">
            <w:t xml:space="preserve">Mikäli </w:t>
          </w:r>
        </w:ins>
        <w:ins w:id="555" w:author="Kunnari Riitta" w:date="2021-08-25T14:27:00Z">
          <w:r w:rsidR="001E1146" w:rsidDel="009E1167">
            <w:t xml:space="preserve">informointi ja </w:t>
          </w:r>
        </w:ins>
        <w:ins w:id="556" w:author="Kunnari Riitta" w:date="2021-07-07T14:13:00Z">
          <w:r w:rsidR="001E1146" w:rsidDel="009E1167">
            <w:t>luovutuslupa puuttuvat</w:t>
          </w:r>
          <w:r w:rsidDel="009E1167">
            <w:t xml:space="preserve">, palautetaan Järjestelmälle paluusanomassa tieto luovutusluvan puuttumisesta. Luovutusluvan puuttuminen voi vaikuttaa palautettavaan haun tulokseen. Tietoa ei palauteta hätähaussa, sillä luovutusluvan puuttuminen ei vaikuta hätähaun tulokseen. </w:t>
          </w:r>
        </w:ins>
      </w:moveFrom>
    </w:p>
    <w:moveFromRangeEnd w:id="552"/>
    <w:p w14:paraId="5F9B1832" w14:textId="6311FB66" w:rsidR="0076194A" w:rsidRDefault="0076194A" w:rsidP="00E6284E">
      <w:pPr>
        <w:pStyle w:val="Luettelokappale"/>
        <w:numPr>
          <w:ilvl w:val="0"/>
          <w:numId w:val="52"/>
        </w:numPr>
        <w:rPr>
          <w:ins w:id="557" w:author="Pakari Arja" w:date="2021-10-05T16:13:00Z"/>
        </w:rPr>
      </w:pPr>
      <w:ins w:id="558" w:author="Kunnari Riitta" w:date="2021-07-07T14:13:00Z">
        <w:r>
          <w:t xml:space="preserve">Mikäli </w:t>
        </w:r>
        <w:del w:id="559" w:author="Pakari Arja" w:date="2021-10-05T16:12:00Z">
          <w:r w:rsidDel="009E1167">
            <w:delText>Kanta-</w:delText>
          </w:r>
        </w:del>
        <w:r>
          <w:t xml:space="preserve">informointi puuttuu ja sen puuttumisella on vaikutusta palautettavaan haun tulokseen, palautetaan Järjestelmälle paluusanomassa tieto </w:t>
        </w:r>
        <w:del w:id="560" w:author="Pakari Arja" w:date="2021-10-05T16:12:00Z">
          <w:r w:rsidDel="009E1167">
            <w:delText>kanta-</w:delText>
          </w:r>
        </w:del>
        <w:r>
          <w:t xml:space="preserve">informoinnin puuttumisesta. Tietoa ei palauteta hätähaussa, sillä </w:t>
        </w:r>
        <w:del w:id="561" w:author="Pakari Arja" w:date="2021-10-05T16:12:00Z">
          <w:r w:rsidDel="009E1167">
            <w:delText>Kanta-</w:delText>
          </w:r>
        </w:del>
        <w:r>
          <w:t>informoinnin puuttuminen ei vaikuta hätähaun tulokseen.</w:t>
        </w:r>
      </w:ins>
    </w:p>
    <w:p w14:paraId="4862CE5A" w14:textId="625D4793" w:rsidR="009E1167" w:rsidDel="009E1167" w:rsidRDefault="009E1167" w:rsidP="009E1167">
      <w:pPr>
        <w:pStyle w:val="Luettelokappale"/>
        <w:numPr>
          <w:ilvl w:val="0"/>
          <w:numId w:val="52"/>
        </w:numPr>
        <w:rPr>
          <w:del w:id="562" w:author="Pakari Arja" w:date="2021-10-05T16:13:00Z"/>
          <w:moveTo w:id="563" w:author="Pakari Arja" w:date="2021-10-05T16:13:00Z"/>
        </w:rPr>
      </w:pPr>
      <w:moveToRangeStart w:id="564" w:author="Pakari Arja" w:date="2021-10-05T16:13:00Z" w:name="move84342799"/>
      <w:moveTo w:id="565" w:author="Pakari Arja" w:date="2021-10-05T16:13:00Z">
        <w:r>
          <w:t xml:space="preserve">Mikäli informointi </w:t>
        </w:r>
      </w:moveTo>
      <w:ins w:id="566" w:author="Pakari Arja" w:date="2021-10-05T16:14:00Z">
        <w:r>
          <w:t>annettu mutta</w:t>
        </w:r>
      </w:ins>
      <w:moveTo w:id="567" w:author="Pakari Arja" w:date="2021-10-05T16:13:00Z">
        <w:del w:id="568" w:author="Pakari Arja" w:date="2021-10-05T16:14:00Z">
          <w:r w:rsidDel="009E1167">
            <w:delText>ja</w:delText>
          </w:r>
        </w:del>
        <w:r>
          <w:t xml:space="preserve"> luovutuslupa puuttu</w:t>
        </w:r>
      </w:moveTo>
      <w:ins w:id="569" w:author="Pakari Arja" w:date="2021-10-05T16:15:00Z">
        <w:r>
          <w:t>u</w:t>
        </w:r>
      </w:ins>
      <w:moveTo w:id="570" w:author="Pakari Arja" w:date="2021-10-05T16:13:00Z">
        <w:del w:id="571" w:author="Pakari Arja" w:date="2021-10-05T16:15:00Z">
          <w:r w:rsidDel="009E1167">
            <w:delText>vat</w:delText>
          </w:r>
        </w:del>
        <w:r>
          <w:t xml:space="preserve">, palautetaan Järjestelmälle paluusanomassa tieto luovutusluvan puuttumisesta. Luovutusluvan puuttuminen voi vaikuttaa palautettavaan haun tulokseen. Tietoa ei palauteta hätähaussa, sillä luovutusluvan puuttuminen ei vaikuta hätähaun tulokseen. </w:t>
        </w:r>
      </w:moveTo>
    </w:p>
    <w:moveToRangeEnd w:id="564"/>
    <w:p w14:paraId="43E659C3" w14:textId="77777777" w:rsidR="009E1167" w:rsidRDefault="009E1167">
      <w:pPr>
        <w:pStyle w:val="Luettelokappale"/>
        <w:numPr>
          <w:ilvl w:val="0"/>
          <w:numId w:val="52"/>
        </w:numPr>
        <w:rPr>
          <w:ins w:id="572" w:author="Kunnari Riitta" w:date="2021-07-07T14:13:00Z"/>
        </w:rPr>
      </w:pPr>
    </w:p>
    <w:p w14:paraId="2C590FCE" w14:textId="56EFF53B" w:rsidR="00A80747" w:rsidDel="0076194A" w:rsidRDefault="00A80747" w:rsidP="00E6284E">
      <w:pPr>
        <w:pStyle w:val="Luettelokappale"/>
        <w:numPr>
          <w:ilvl w:val="0"/>
          <w:numId w:val="52"/>
        </w:numPr>
        <w:rPr>
          <w:del w:id="573" w:author="Kunnari Riitta" w:date="2021-07-07T14:13:00Z"/>
        </w:rPr>
      </w:pPr>
      <w:del w:id="574" w:author="Kunnari Riitta" w:date="2021-07-07T14:13:00Z">
        <w:r w:rsidRPr="00A80747" w:rsidDel="0076194A">
          <w:delText>Mikäli Kanta-informointi puuttuu, palautetaan Järjestelmälle tieto Kanta-informoinnin puuttumisesta paluusanomassa. Kanta-informoinnin puuttuminen voi vaikuttaa palautettavaan haun tulokseen.</w:delText>
        </w:r>
        <w:r w:rsidDel="0076194A">
          <w:delText xml:space="preserve"> </w:delText>
        </w:r>
        <w:r w:rsidR="00187ADB" w:rsidDel="0076194A">
          <w:delText>(Tietoa ei palauteta hätähaussa, sillä Kanta-informoinnin puuttuminen ei vaikuta hätähaun tulokseen)</w:delText>
        </w:r>
      </w:del>
    </w:p>
    <w:p w14:paraId="699A595B" w14:textId="6853E720" w:rsidR="00F56839" w:rsidRDefault="00F56839" w:rsidP="00E6284E">
      <w:pPr>
        <w:pStyle w:val="Luettelokappale"/>
        <w:numPr>
          <w:ilvl w:val="0"/>
          <w:numId w:val="52"/>
        </w:numPr>
      </w:pPr>
      <w:r>
        <w:t>Tilanne F: Hätähakutilanteessa palautetaan lisäksi potilaan tekemät tahdonilmaisut: hoitotahto ja elinluovutustahto. Tahdonilmaisut palautetaan vastaussanomassa ensimmäisenä.</w:t>
      </w:r>
    </w:p>
    <w:p w14:paraId="6162F0B1" w14:textId="14FB5E6C" w:rsidR="00F56839" w:rsidRDefault="00F56839" w:rsidP="00E6284E">
      <w:pPr>
        <w:pStyle w:val="Luettelokappale"/>
        <w:numPr>
          <w:ilvl w:val="0"/>
          <w:numId w:val="52"/>
        </w:numPr>
      </w:pPr>
      <w:r>
        <w:t xml:space="preserve">Jos haun tulosta ei pystytä palauttamaan kokonaisuudessaan yhdellä hakukerralla, Arkisto palauttaa sivutetun vastauksen sekä tiedot jatkokyselyä varten [LM4]  </w:t>
      </w:r>
    </w:p>
    <w:p w14:paraId="2BB8A113" w14:textId="1F71BFDA" w:rsidR="00F56839" w:rsidRDefault="00F56839" w:rsidP="00190381">
      <w:pPr>
        <w:pStyle w:val="Numeroituluettelo"/>
      </w:pPr>
      <w:r>
        <w:lastRenderedPageBreak/>
        <w:t>Järjestelmä käsittelee haettuja tietoja oman säännöstönsä mukaisesti.</w:t>
      </w:r>
    </w:p>
    <w:p w14:paraId="37BF50EE" w14:textId="4E5AB1E1" w:rsidR="00F56839" w:rsidRPr="00F56839" w:rsidRDefault="00F56839" w:rsidP="00190381">
      <w:pPr>
        <w:pStyle w:val="Numeroituluettelo"/>
      </w:pPr>
      <w:r>
        <w:t>Käyttötapaus päättyy.</w:t>
      </w:r>
    </w:p>
    <w:p w14:paraId="1C671A30" w14:textId="7DC160FB" w:rsidR="009F703C" w:rsidRDefault="009F703C" w:rsidP="009F703C">
      <w:pPr>
        <w:pStyle w:val="Otsikko2"/>
      </w:pPr>
      <w:r w:rsidRPr="009F703C">
        <w:t>Virhetilanteet</w:t>
      </w:r>
    </w:p>
    <w:p w14:paraId="14CE1665" w14:textId="77777777" w:rsidR="00190381" w:rsidRDefault="00190381" w:rsidP="00190381">
      <w:pPr>
        <w:pStyle w:val="Leipteksti"/>
        <w:spacing w:after="0"/>
      </w:pPr>
      <w:r>
        <w:t>V1 Hakusanoman tarvitsemien tietojen tuottaminen ei onnistu. Järjestelmä antaa ilmoituksen käyttäjälle tai tallentaa tiedon jatkokäsittelyä varten. Käyttötapaus päättyy.</w:t>
      </w:r>
    </w:p>
    <w:p w14:paraId="413DE46D" w14:textId="77777777" w:rsidR="00190381" w:rsidRDefault="00190381" w:rsidP="00190381">
      <w:pPr>
        <w:pStyle w:val="Leipteksti"/>
        <w:spacing w:after="0"/>
      </w:pPr>
      <w:r>
        <w:t>V2 Hakusanoman muodostaminen ei onnistu. Järjestelmä antaa ilmoituksen käyttäjälle tai tallentaa tiedon jatkokäsittelyä varten. Käyttötapaus päättyy.</w:t>
      </w:r>
    </w:p>
    <w:p w14:paraId="7EB27238" w14:textId="7E710B3A" w:rsidR="00190381" w:rsidRPr="00190381" w:rsidRDefault="00190381" w:rsidP="00190381">
      <w:pPr>
        <w:pStyle w:val="Leipteksti"/>
      </w:pPr>
      <w:r>
        <w:t>V3 Haun tuloksen vastaanottaminen ei onnistu. Järjestelmä antaa ilmoituksen käyttäjälle tai tallentaa tiedon jatkokäsittelyä varten. Käyttötapaus päättyy.</w:t>
      </w:r>
    </w:p>
    <w:p w14:paraId="3A645A5C" w14:textId="5A1B0B45" w:rsidR="009F703C" w:rsidRDefault="009F703C" w:rsidP="009F703C">
      <w:pPr>
        <w:pStyle w:val="Otsikko2"/>
      </w:pPr>
      <w:r>
        <w:t>Lisätiedot</w:t>
      </w:r>
    </w:p>
    <w:p w14:paraId="5A8C3E71" w14:textId="3160CE4F" w:rsidR="00190381" w:rsidRPr="00190381" w:rsidRDefault="00190381" w:rsidP="00190381">
      <w:pPr>
        <w:pStyle w:val="Leipteksti"/>
      </w:pPr>
      <w:r w:rsidRPr="00190381">
        <w:t>LT1 Ostopalveluratkaisun siirtymäaikana palvelutapahtuma on voitu arkistoida myös ilman ostopalvelun valtuutuksen tunnistetta. Ostopalvelun järjestäjän arkistoasiakirjat-rekisterissä on oltava kuitenkin ostopalvelun valtuutus, jossa on valtuutettu hakua tekevä palveluntuottaja käyttämään rekisteriä, johon palvelutapahtuma on arkistoitu.</w:t>
      </w:r>
    </w:p>
    <w:p w14:paraId="44D08C2B" w14:textId="6BC8D9F7" w:rsidR="009F703C" w:rsidRDefault="00190381" w:rsidP="00190381">
      <w:pPr>
        <w:pStyle w:val="Otsikko1"/>
      </w:pPr>
      <w:bookmarkStart w:id="575" w:name="_Toc89418314"/>
      <w:r w:rsidRPr="00190381">
        <w:t>Hae keskeisiä terveystietoja</w:t>
      </w:r>
      <w:bookmarkEnd w:id="575"/>
    </w:p>
    <w:p w14:paraId="0F9E3181" w14:textId="50A0F9A7" w:rsidR="009F703C" w:rsidRDefault="009F703C" w:rsidP="009F703C">
      <w:pPr>
        <w:pStyle w:val="Otsikko2"/>
      </w:pPr>
      <w:r w:rsidRPr="009F703C">
        <w:t>Käyttötapauksen yleiskuvaus ja lopputulos</w:t>
      </w:r>
    </w:p>
    <w:p w14:paraId="3ABF394E" w14:textId="77777777" w:rsidR="00374128" w:rsidRDefault="00374128" w:rsidP="00374128">
      <w:pPr>
        <w:pStyle w:val="Leipteksti"/>
      </w:pPr>
      <w:r>
        <w:t xml:space="preserve">Käyttötapaus kuvaa keskeisten terveystietojen hakutilanteet Tiedonhallintapalvelusta. Keskeisiä terveystietoja ovat ns. koostetiedot (diagnoosit, riskit, toimenpiteet, rokotukset, fysiologiset mittaukset, laboratoriotutkimukset ja kuvantamistutkimukset) sekä terveys- ja hoitosuunnitelma. Koostetiedot haetaan Tiedonhallintapalvelun koostekannasta, ja kunkin keskeisen terveystiedon osalta palautuu yksi koosteasiakirja, jos potilaalla on kyseisiä tietoja. Terveys- ja hoitosuunnitelman Tiedonhallintapalvelu hakee terveydenhuollon palvelunantajien rekistereistä Kanta-arkistosta. </w:t>
      </w:r>
    </w:p>
    <w:p w14:paraId="550636B5" w14:textId="77777777" w:rsidR="00374128" w:rsidRDefault="00374128" w:rsidP="00374128">
      <w:pPr>
        <w:pStyle w:val="Leipteksti"/>
      </w:pPr>
      <w:r>
        <w:t xml:space="preserve">Lopputuloksena hakeva potilastietojärjestelmä on vastaanottanut Tiedonhallintapalvelun hakuparametrien mukaisesti rajaamat potilaan keskeiset terveystiedot (koostetiedot ja terveys- ja hoitosuunnitelma).  Koosteasiakirja sisältää kunkin keskeisen terveystiedon tiedot ja sen syntykontekstin tiedot, minkä perusteella potilastietojärjestelmään voidaan tarvittaessa hakea asiakirja täydellisine tietoineen käyttötapauksen Hae asiakirjoja luovutuksena hakutilanteen B mukaisesti. </w:t>
      </w:r>
    </w:p>
    <w:p w14:paraId="6A6DA1A2" w14:textId="77777777" w:rsidR="00374128" w:rsidRDefault="00374128" w:rsidP="00374128">
      <w:pPr>
        <w:pStyle w:val="Leipteksti"/>
        <w:spacing w:after="0"/>
      </w:pPr>
      <w:r>
        <w:t>Keskeisten terveystietojen hakutilanteet</w:t>
      </w:r>
    </w:p>
    <w:p w14:paraId="0ADEA291" w14:textId="1692C47B" w:rsidR="00374128" w:rsidRDefault="00374128" w:rsidP="00D54165">
      <w:pPr>
        <w:pStyle w:val="Leipteksti"/>
        <w:numPr>
          <w:ilvl w:val="0"/>
          <w:numId w:val="24"/>
        </w:numPr>
        <w:spacing w:after="0"/>
      </w:pPr>
      <w:r>
        <w:lastRenderedPageBreak/>
        <w:t xml:space="preserve">Keskeisten tietojen haku. </w:t>
      </w:r>
    </w:p>
    <w:p w14:paraId="1A0F3892" w14:textId="234FE42D" w:rsidR="00374128" w:rsidRDefault="00374128" w:rsidP="00D54165">
      <w:pPr>
        <w:pStyle w:val="Leipteksti"/>
        <w:numPr>
          <w:ilvl w:val="0"/>
          <w:numId w:val="24"/>
        </w:numPr>
        <w:spacing w:after="0"/>
      </w:pPr>
      <w:r>
        <w:t xml:space="preserve">Keskeisten terveystietojen haku hätätilanteessa. </w:t>
      </w:r>
    </w:p>
    <w:p w14:paraId="54F9ECBD" w14:textId="50C3837E" w:rsidR="00374128" w:rsidRDefault="00374128" w:rsidP="00D54165">
      <w:pPr>
        <w:pStyle w:val="Leipteksti"/>
        <w:numPr>
          <w:ilvl w:val="0"/>
          <w:numId w:val="24"/>
        </w:numPr>
        <w:spacing w:after="0"/>
      </w:pPr>
      <w:r>
        <w:t>Keskeisten tietojen haku potilaskohtaisessa ostopalvelutilanteessa. Ostopalvelun tuottajan tekemä haku.</w:t>
      </w:r>
    </w:p>
    <w:p w14:paraId="12FBF53D" w14:textId="267D90E7" w:rsidR="00374128" w:rsidRDefault="00374128" w:rsidP="00D54165">
      <w:pPr>
        <w:pStyle w:val="Leipteksti"/>
        <w:numPr>
          <w:ilvl w:val="0"/>
          <w:numId w:val="24"/>
        </w:numPr>
        <w:spacing w:after="0"/>
      </w:pPr>
      <w:r>
        <w:t>Keskeisten tietojen haku potilaskohtaisessa ostopalvelussa hätätilanteessa. Ostopalvelun tuottajan tekemä haku.</w:t>
      </w:r>
    </w:p>
    <w:p w14:paraId="66FBF22F" w14:textId="54970EA8" w:rsidR="00374128" w:rsidRDefault="00374128" w:rsidP="00D54165">
      <w:pPr>
        <w:pStyle w:val="Leipteksti"/>
        <w:numPr>
          <w:ilvl w:val="0"/>
          <w:numId w:val="24"/>
        </w:numPr>
        <w:spacing w:after="0"/>
      </w:pPr>
      <w:r>
        <w:t>Keskeisten tietojen haku väestötasoisessa ostopalvelutilanteessa. Ostopalvelun tuottajan tekemä haku.</w:t>
      </w:r>
    </w:p>
    <w:p w14:paraId="6A86EAC9" w14:textId="5F353A79" w:rsidR="00374128" w:rsidRDefault="00374128" w:rsidP="00D54165">
      <w:pPr>
        <w:pStyle w:val="Leipteksti"/>
        <w:numPr>
          <w:ilvl w:val="0"/>
          <w:numId w:val="24"/>
        </w:numPr>
      </w:pPr>
      <w:r>
        <w:t>Keskeisten tietojen haku väestötasoisessa ostopalvelussa hätätilanteessa. Ostopalvelun tuottajan tekemä haku.</w:t>
      </w:r>
    </w:p>
    <w:p w14:paraId="54EA0892" w14:textId="77777777" w:rsidR="00374128" w:rsidRDefault="00374128" w:rsidP="00374128">
      <w:pPr>
        <w:pStyle w:val="Leipteksti"/>
        <w:spacing w:after="0"/>
      </w:pPr>
      <w:r>
        <w:t xml:space="preserve">Haku rajautuu tässä käyttötapauksessa potilaan ja hakukohteen mukaan: </w:t>
      </w:r>
    </w:p>
    <w:p w14:paraId="3157A3EE" w14:textId="79A17AD3" w:rsidR="00374128" w:rsidRDefault="00374128" w:rsidP="00E6284E">
      <w:pPr>
        <w:pStyle w:val="Luettelokappale"/>
        <w:numPr>
          <w:ilvl w:val="0"/>
          <w:numId w:val="52"/>
        </w:numPr>
      </w:pPr>
      <w:r>
        <w:t>Haetaan yhden potilaan tiedot: Tiedonhallintapalvelun tietoja voidaan hakea henkilötunnuksella, tilapäisen yksilöintitunnuksen käyttö ei ole sallittu</w:t>
      </w:r>
    </w:p>
    <w:p w14:paraId="0A38A19A" w14:textId="7B8D0329" w:rsidR="00374128" w:rsidRDefault="00374128" w:rsidP="00E6284E">
      <w:pPr>
        <w:pStyle w:val="Luettelokappale"/>
        <w:numPr>
          <w:ilvl w:val="0"/>
          <w:numId w:val="52"/>
        </w:numPr>
      </w:pPr>
      <w:r>
        <w:t>Haetaan tiedot Tiedonhallintapalvelun koostekannasta</w:t>
      </w:r>
    </w:p>
    <w:p w14:paraId="4A96616C" w14:textId="18110CD3" w:rsidR="00374128" w:rsidRPr="00374128" w:rsidRDefault="00374128" w:rsidP="00E6284E">
      <w:pPr>
        <w:pStyle w:val="Luettelokappale"/>
        <w:numPr>
          <w:ilvl w:val="0"/>
          <w:numId w:val="52"/>
        </w:numPr>
      </w:pPr>
      <w:r>
        <w:t xml:space="preserve">Arkisto rajaa hakutuloksen </w:t>
      </w:r>
      <w:r w:rsidR="00410048">
        <w:t xml:space="preserve">luovutustenhallinnan </w:t>
      </w:r>
      <w:r>
        <w:t>tietojen ja potilaan mahdollisesti asettamien luovutuskieltojen mukaisesti.</w:t>
      </w:r>
    </w:p>
    <w:p w14:paraId="42DDDA36" w14:textId="78EC70C6" w:rsidR="009F703C" w:rsidRDefault="009F703C" w:rsidP="009F703C">
      <w:pPr>
        <w:pStyle w:val="Otsikko2"/>
      </w:pPr>
      <w:r w:rsidRPr="009F703C">
        <w:t>Käyttäjäroolit</w:t>
      </w:r>
    </w:p>
    <w:p w14:paraId="246F1EC2" w14:textId="02D5A150" w:rsidR="00374128" w:rsidRDefault="00374128" w:rsidP="00374128">
      <w:pPr>
        <w:pStyle w:val="Numeroituluettelo"/>
      </w:pPr>
      <w:r>
        <w:t>Kantaan liittynyt järjestelmä, potilastietojärjestelmä, jatkossa Järjestelmä</w:t>
      </w:r>
    </w:p>
    <w:p w14:paraId="21AF4AD3" w14:textId="56B0CC30" w:rsidR="00374128" w:rsidRPr="00374128" w:rsidRDefault="00374128" w:rsidP="00374128">
      <w:pPr>
        <w:pStyle w:val="Numeroituluettelo"/>
      </w:pPr>
      <w:r>
        <w:t>Potilastiedon arkisto, Kanta-viestinvälitys, jatkossa Arkisto</w:t>
      </w:r>
    </w:p>
    <w:p w14:paraId="540913DF" w14:textId="2742259F" w:rsidR="009F703C" w:rsidRDefault="009F703C" w:rsidP="009F703C">
      <w:pPr>
        <w:pStyle w:val="Otsikko2"/>
      </w:pPr>
      <w:r w:rsidRPr="009F703C">
        <w:t>Esiehdot</w:t>
      </w:r>
    </w:p>
    <w:p w14:paraId="04F2FC65" w14:textId="18F9988D" w:rsidR="00374128" w:rsidRDefault="00374128" w:rsidP="00374128">
      <w:pPr>
        <w:pStyle w:val="Numeroituluettelo"/>
      </w:pPr>
      <w:r>
        <w:t xml:space="preserve">Potilas on yksilöity virallisella henkilötunnuksella </w:t>
      </w:r>
    </w:p>
    <w:p w14:paraId="78C9696F" w14:textId="68830D47" w:rsidR="00374128" w:rsidRDefault="00374128" w:rsidP="00374128">
      <w:pPr>
        <w:pStyle w:val="Numeroituluettelo"/>
      </w:pPr>
      <w:r>
        <w:t>Potilastietojärjestelmässä on tiedossa joko käyttäjän antamana tai järjestelmän päättelemänä tarvittavat hakuparametrit</w:t>
      </w:r>
    </w:p>
    <w:p w14:paraId="61DEB0BF" w14:textId="553E0E2C" w:rsidR="00374128" w:rsidRDefault="00374128" w:rsidP="00374128">
      <w:pPr>
        <w:pStyle w:val="Numeroituluettelo"/>
        <w:spacing w:after="0"/>
      </w:pPr>
      <w:r>
        <w:t>Luovutushauissa (A ja B) lisäksi:</w:t>
      </w:r>
    </w:p>
    <w:p w14:paraId="372F7F1B" w14:textId="1AC5E245" w:rsidR="00374128" w:rsidRDefault="00374128" w:rsidP="00E6284E">
      <w:pPr>
        <w:pStyle w:val="Luettelokappale"/>
        <w:numPr>
          <w:ilvl w:val="0"/>
          <w:numId w:val="52"/>
        </w:numPr>
      </w:pPr>
      <w:r>
        <w:t>Hoitosuhteen potilaaseen todentava palvelutapahtuma on arkistoitu arkistoivan organisaation rekisteriin</w:t>
      </w:r>
    </w:p>
    <w:p w14:paraId="342C01FB" w14:textId="0F8B375F" w:rsidR="00374128" w:rsidRDefault="00374128" w:rsidP="00374128">
      <w:pPr>
        <w:pStyle w:val="Numeroituluettelo"/>
        <w:spacing w:after="0"/>
      </w:pPr>
      <w:r>
        <w:t xml:space="preserve">Ostopalvelutilanteissa (C, D, E ja F) lisäksi: </w:t>
      </w:r>
    </w:p>
    <w:p w14:paraId="1754C57D" w14:textId="7D01D592" w:rsidR="00374128" w:rsidRDefault="00374128" w:rsidP="00E6284E">
      <w:pPr>
        <w:pStyle w:val="Luettelokappale"/>
        <w:numPr>
          <w:ilvl w:val="0"/>
          <w:numId w:val="52"/>
        </w:numPr>
      </w:pPr>
      <w:r>
        <w:t>Ostopalvelun tuottajan hoitosuhteen potilaaseen todentava palvelutapahtuma on arkistoitu ostopalvelun järjestäjän rekisteriin, ja siinä on yksilöity ostopalvelun valtuutus. [LT1]</w:t>
      </w:r>
    </w:p>
    <w:p w14:paraId="2A2914F1" w14:textId="4A2A7AC8" w:rsidR="00374128" w:rsidRDefault="00374128" w:rsidP="00D54165">
      <w:pPr>
        <w:pStyle w:val="Luettelokappale"/>
        <w:numPr>
          <w:ilvl w:val="1"/>
          <w:numId w:val="5"/>
        </w:numPr>
      </w:pPr>
      <w:r>
        <w:lastRenderedPageBreak/>
        <w:t>Yksilöidyssä ostopalvelun valtuutuksessa on valtuutettu se rekisteri, johon palvelutapahtuma on arkistoitu, sillä tuottajalla joka hakua on tekemässä.</w:t>
      </w:r>
    </w:p>
    <w:p w14:paraId="2FAA1E4D" w14:textId="3A2A5F63" w:rsidR="00374128" w:rsidRPr="00374128" w:rsidRDefault="00374128" w:rsidP="00E6284E">
      <w:pPr>
        <w:pStyle w:val="Luettelokappale"/>
        <w:numPr>
          <w:ilvl w:val="0"/>
          <w:numId w:val="52"/>
        </w:numPr>
      </w:pPr>
      <w:r>
        <w:t>Ostopalvelun valtuutus on arkistoitu Potilastiedon arkistoon ostopalvelun järjestäjän rekisteriin.</w:t>
      </w:r>
    </w:p>
    <w:p w14:paraId="7B4C2C12" w14:textId="70B4A475" w:rsidR="009F703C" w:rsidRDefault="009F703C" w:rsidP="009F703C">
      <w:pPr>
        <w:pStyle w:val="Otsikko2"/>
      </w:pPr>
      <w:r w:rsidRPr="009F703C">
        <w:t>Normaali tapahtumankulku</w:t>
      </w:r>
    </w:p>
    <w:p w14:paraId="7A57059D" w14:textId="55E59A2C" w:rsidR="00374128" w:rsidRDefault="00374128" w:rsidP="00374128">
      <w:pPr>
        <w:pStyle w:val="Numeroituluettelo"/>
      </w:pPr>
      <w:r>
        <w:t>Järjestelmä tuottaa hakusanoman tarvitsemat tiedot dokumentin HL7 Medical Records -sanomat mukaisesti [LM4, V1]</w:t>
      </w:r>
    </w:p>
    <w:p w14:paraId="777F5B28" w14:textId="7D306E30" w:rsidR="00374128" w:rsidRDefault="00374128" w:rsidP="003F7445">
      <w:pPr>
        <w:pStyle w:val="Numeroituluettelo"/>
        <w:spacing w:after="0"/>
      </w:pPr>
      <w:r>
        <w:t>Järjestelmä muodostaa hakusanoman ja tekee haun Arkistosta alikäyttötapauksen Hae tiedot mukaisesti. [V2]</w:t>
      </w:r>
    </w:p>
    <w:p w14:paraId="6BD908F0" w14:textId="48340E60" w:rsidR="00374128" w:rsidRDefault="00374128" w:rsidP="00E6284E">
      <w:pPr>
        <w:pStyle w:val="Luettelokappale"/>
        <w:numPr>
          <w:ilvl w:val="0"/>
          <w:numId w:val="52"/>
        </w:numPr>
      </w:pPr>
      <w:r>
        <w:t xml:space="preserve">MR-sanoma on RCMR_IN100031FI </w:t>
      </w:r>
    </w:p>
    <w:p w14:paraId="0038BF53" w14:textId="4B3C5F33" w:rsidR="00374128" w:rsidRDefault="00374128" w:rsidP="00E6284E">
      <w:pPr>
        <w:pStyle w:val="Luettelokappale"/>
        <w:numPr>
          <w:ilvl w:val="0"/>
          <w:numId w:val="52"/>
        </w:numPr>
      </w:pPr>
      <w:r>
        <w:t>Palvelupyyntö on [LK3]</w:t>
      </w:r>
    </w:p>
    <w:p w14:paraId="1C10886E" w14:textId="34908959" w:rsidR="00374128" w:rsidRDefault="00374128" w:rsidP="00D54165">
      <w:pPr>
        <w:pStyle w:val="Luettelokappale"/>
        <w:numPr>
          <w:ilvl w:val="1"/>
          <w:numId w:val="5"/>
        </w:numPr>
      </w:pPr>
      <w:r>
        <w:t>tilanteessa A (keskeiset tiedot): PP27</w:t>
      </w:r>
    </w:p>
    <w:p w14:paraId="414E9D0F" w14:textId="7DD7A33A" w:rsidR="00374128" w:rsidRDefault="00374128" w:rsidP="00D54165">
      <w:pPr>
        <w:pStyle w:val="Luettelokappale"/>
        <w:numPr>
          <w:ilvl w:val="1"/>
          <w:numId w:val="5"/>
        </w:numPr>
      </w:pPr>
      <w:r>
        <w:t>tilanteessa B (hätähaku): PP28</w:t>
      </w:r>
    </w:p>
    <w:p w14:paraId="7FEC1A0B" w14:textId="3818722B" w:rsidR="00374128" w:rsidRDefault="00374128" w:rsidP="00D54165">
      <w:pPr>
        <w:pStyle w:val="Luettelokappale"/>
        <w:numPr>
          <w:ilvl w:val="1"/>
          <w:numId w:val="5"/>
        </w:numPr>
      </w:pPr>
      <w:r>
        <w:t xml:space="preserve">tilanteessa C (potilaskohtaisen ostopalvelun haku): PP41, Keskeisten tietojen haku potilaskohtaisessa ostopalvelutilanteessa </w:t>
      </w:r>
    </w:p>
    <w:p w14:paraId="1FB010C8" w14:textId="34B21688" w:rsidR="00374128" w:rsidRDefault="00374128" w:rsidP="00D54165">
      <w:pPr>
        <w:pStyle w:val="Luettelokappale"/>
        <w:numPr>
          <w:ilvl w:val="1"/>
          <w:numId w:val="5"/>
        </w:numPr>
      </w:pPr>
      <w:r>
        <w:t>tilanteessa D (potilaskohtaisen ostopalvelun haku hätätilanteessa): PP43, Suostumustenhallinnan ohittava haku Potilastiedon arkistosta potilaskohtaisessa ostopalvelussa hätätilanteessa</w:t>
      </w:r>
    </w:p>
    <w:p w14:paraId="40809B01" w14:textId="29DFF7EC" w:rsidR="00374128" w:rsidRDefault="00374128" w:rsidP="00D54165">
      <w:pPr>
        <w:pStyle w:val="Luettelokappale"/>
        <w:numPr>
          <w:ilvl w:val="1"/>
          <w:numId w:val="5"/>
        </w:numPr>
      </w:pPr>
      <w:r>
        <w:t>tilanteessa E (väestötasoisen ostopalvelun haku): PP45, Keskeisten tietojen haku väestötasoisessa ostopalvelutilanteessa</w:t>
      </w:r>
    </w:p>
    <w:p w14:paraId="20C740BE" w14:textId="54262AA9" w:rsidR="00374128" w:rsidRDefault="00374128" w:rsidP="00D54165">
      <w:pPr>
        <w:pStyle w:val="Luettelokappale"/>
        <w:numPr>
          <w:ilvl w:val="1"/>
          <w:numId w:val="5"/>
        </w:numPr>
      </w:pPr>
      <w:r>
        <w:t>tilanteessa F (väestötasoisen ostopalvelun osto): PP47, Keskeisten tietojen haku väestötasoisessa ostopalvelussa hätätilanteessa</w:t>
      </w:r>
    </w:p>
    <w:p w14:paraId="170B8886" w14:textId="6D3495FB" w:rsidR="00374128" w:rsidRDefault="00374128" w:rsidP="00E6284E">
      <w:pPr>
        <w:pStyle w:val="Luettelokappale"/>
        <w:numPr>
          <w:ilvl w:val="0"/>
          <w:numId w:val="52"/>
        </w:numPr>
      </w:pPr>
      <w:r>
        <w:t>Palvelutapahtuma johon tietoja haetaan, on yksilöitävä</w:t>
      </w:r>
    </w:p>
    <w:p w14:paraId="30814BCE" w14:textId="4A344B15" w:rsidR="00374128" w:rsidRDefault="00374128" w:rsidP="00D54165">
      <w:pPr>
        <w:pStyle w:val="Luettelokappale"/>
        <w:numPr>
          <w:ilvl w:val="1"/>
          <w:numId w:val="5"/>
        </w:numPr>
      </w:pPr>
      <w:r>
        <w:t>tilanteessa C, D, E ja F (ostopalvelu) palvelutapahtuma on järjestäjän rekisterissä (ostopalvelun valtuutuksessa yksilöity rekisteri)</w:t>
      </w:r>
    </w:p>
    <w:p w14:paraId="6B45F07B" w14:textId="4671636E" w:rsidR="00374128" w:rsidRDefault="00374128" w:rsidP="00E6284E">
      <w:pPr>
        <w:pStyle w:val="Luettelokappale"/>
        <w:numPr>
          <w:ilvl w:val="0"/>
          <w:numId w:val="52"/>
        </w:numPr>
      </w:pPr>
      <w:r>
        <w:t xml:space="preserve">Kattavuus: Haetaan aina viimeisimmät versiot (1)  </w:t>
      </w:r>
    </w:p>
    <w:p w14:paraId="752785EF" w14:textId="7E089577" w:rsidR="00374128" w:rsidRDefault="00374128" w:rsidP="00E6284E">
      <w:pPr>
        <w:pStyle w:val="Luettelokappale"/>
        <w:numPr>
          <w:ilvl w:val="0"/>
          <w:numId w:val="52"/>
        </w:numPr>
      </w:pPr>
      <w:r>
        <w:t>Haku palauttaa tiedot asiakirjatasolla, hakua ei ole mahdollista kohdistaa metatietotasolla</w:t>
      </w:r>
    </w:p>
    <w:p w14:paraId="084A075B" w14:textId="34B8A5E6" w:rsidR="00374128" w:rsidRDefault="00374128" w:rsidP="00E6284E">
      <w:pPr>
        <w:pStyle w:val="Luettelokappale"/>
        <w:numPr>
          <w:ilvl w:val="0"/>
          <w:numId w:val="52"/>
        </w:numPr>
      </w:pPr>
      <w:r>
        <w:t>Hakuparametrit: voidaan käyttää palvelupyynnöllä käytössä olevia parametreja [LM4]</w:t>
      </w:r>
    </w:p>
    <w:p w14:paraId="1B08E655" w14:textId="79B0E992" w:rsidR="00374128" w:rsidRDefault="00374128" w:rsidP="00D54165">
      <w:pPr>
        <w:pStyle w:val="Luettelokappale"/>
        <w:numPr>
          <w:ilvl w:val="1"/>
          <w:numId w:val="5"/>
        </w:numPr>
      </w:pPr>
      <w:r>
        <w:t>pakollinen parametri henkilötunnus</w:t>
      </w:r>
    </w:p>
    <w:p w14:paraId="3F790E2A" w14:textId="76E8EAB2" w:rsidR="00374128" w:rsidRDefault="00374128" w:rsidP="003F7445">
      <w:pPr>
        <w:pStyle w:val="Numeroituluettelo"/>
        <w:spacing w:after="0"/>
      </w:pPr>
      <w:r>
        <w:lastRenderedPageBreak/>
        <w:t>Järjestelmä vastaanottaa hakutuloksen [V3]</w:t>
      </w:r>
    </w:p>
    <w:p w14:paraId="22213F72" w14:textId="734E1437" w:rsidR="00374128" w:rsidRDefault="00374128" w:rsidP="00E6284E">
      <w:pPr>
        <w:pStyle w:val="Luettelokappale"/>
        <w:numPr>
          <w:ilvl w:val="0"/>
          <w:numId w:val="52"/>
        </w:numPr>
      </w:pPr>
      <w:r>
        <w:t>Haun tuloksena palautuu haun rajauksesta riippuen kaikki keskeiset terveystiedot mukaan lukien terveys- ja hoitosuunnitelma tai valittu keskeinen terveystieto tai tieto siitä, ettei potilaalla ole palautettavia tietoja (</w:t>
      </w:r>
      <w:proofErr w:type="spellStart"/>
      <w:r>
        <w:t>not</w:t>
      </w:r>
      <w:proofErr w:type="spellEnd"/>
      <w:r>
        <w:t xml:space="preserve"> </w:t>
      </w:r>
      <w:proofErr w:type="spellStart"/>
      <w:r>
        <w:t>found</w:t>
      </w:r>
      <w:proofErr w:type="spellEnd"/>
      <w:r>
        <w:t>).</w:t>
      </w:r>
    </w:p>
    <w:p w14:paraId="708BB840" w14:textId="4EAA992D" w:rsidR="00374128" w:rsidRDefault="00374128" w:rsidP="00E6284E">
      <w:pPr>
        <w:pStyle w:val="Luettelokappale"/>
        <w:numPr>
          <w:ilvl w:val="0"/>
          <w:numId w:val="52"/>
        </w:numPr>
      </w:pPr>
      <w:r>
        <w:t xml:space="preserve">Keskeisten terveystietojen haussa ylläpidettävästä asiakirjasta palautuu vain viimeisin, ylläpidettävä versio, jota ei ole kielloin rajattu (vrt. luovutushaut, jotka voivat palauttaa ylläpidettävästä asiakirjasta useita eri aikoina syntyneitä kappaleita). </w:t>
      </w:r>
    </w:p>
    <w:p w14:paraId="0EBBEE00" w14:textId="77777777" w:rsidR="00B21DEE" w:rsidRDefault="00374128" w:rsidP="00E6284E">
      <w:pPr>
        <w:pStyle w:val="Luettelokappale"/>
        <w:numPr>
          <w:ilvl w:val="0"/>
          <w:numId w:val="52"/>
        </w:numPr>
        <w:rPr>
          <w:ins w:id="576" w:author="Kunnari Riitta" w:date="2021-07-07T14:17:00Z"/>
        </w:rPr>
      </w:pPr>
      <w:r>
        <w:t xml:space="preserve">tilanteessa A (keskeiset tiedot), C (potilaskohtaisen ostopalvelun haku) ja E (väestötasoisen ostopalvelun haku): </w:t>
      </w:r>
    </w:p>
    <w:p w14:paraId="2BB95B95" w14:textId="3FD38095" w:rsidR="0076194A" w:rsidDel="009E1167" w:rsidRDefault="0076194A" w:rsidP="00043EA5">
      <w:pPr>
        <w:pStyle w:val="Luettelokappale"/>
        <w:numPr>
          <w:ilvl w:val="1"/>
          <w:numId w:val="5"/>
        </w:numPr>
        <w:rPr>
          <w:ins w:id="577" w:author="Kunnari Riitta" w:date="2021-07-07T14:17:00Z"/>
          <w:moveFrom w:id="578" w:author="Pakari Arja" w:date="2021-10-05T16:16:00Z"/>
        </w:rPr>
      </w:pPr>
      <w:moveFromRangeStart w:id="579" w:author="Pakari Arja" w:date="2021-10-05T16:16:00Z" w:name="move84342996"/>
      <w:moveFrom w:id="580" w:author="Pakari Arja" w:date="2021-10-05T16:16:00Z">
        <w:ins w:id="581" w:author="Kunnari Riitta" w:date="2021-07-07T14:17:00Z">
          <w:r w:rsidDel="009E1167">
            <w:t xml:space="preserve">Mikäli </w:t>
          </w:r>
        </w:ins>
        <w:ins w:id="582" w:author="Kunnari Riitta" w:date="2021-08-25T14:27:00Z">
          <w:r w:rsidR="001E1146" w:rsidDel="009E1167">
            <w:t xml:space="preserve">informointi ja </w:t>
          </w:r>
        </w:ins>
        <w:ins w:id="583" w:author="Kunnari Riitta" w:date="2021-07-07T14:17:00Z">
          <w:r w:rsidR="001E1146" w:rsidDel="009E1167">
            <w:t>luovutuslupa puuttuvat</w:t>
          </w:r>
          <w:r w:rsidDel="009E1167">
            <w:t xml:space="preserve">, palautetaan Järjestelmälle paluusanomassa tieto luovutusluvan puuttumisesta. Luovutusluvan puuttuminen voi vaikuttaa palautettavaan haun tulokseen. Tietoa ei palauteta hätähaussa, sillä luovutusluvan puuttuminen ei vaikuta hätähaun tulokseen. </w:t>
          </w:r>
        </w:ins>
      </w:moveFrom>
    </w:p>
    <w:moveFromRangeEnd w:id="579"/>
    <w:p w14:paraId="00FB3747" w14:textId="209E8F9F" w:rsidR="0076194A" w:rsidRDefault="0076194A" w:rsidP="00043EA5">
      <w:pPr>
        <w:pStyle w:val="Luettelokappale"/>
        <w:numPr>
          <w:ilvl w:val="1"/>
          <w:numId w:val="5"/>
        </w:numPr>
        <w:rPr>
          <w:ins w:id="584" w:author="Pakari Arja" w:date="2021-10-05T16:16:00Z"/>
        </w:rPr>
      </w:pPr>
      <w:ins w:id="585" w:author="Kunnari Riitta" w:date="2021-07-07T14:17:00Z">
        <w:r>
          <w:t xml:space="preserve">Mikäli </w:t>
        </w:r>
        <w:del w:id="586" w:author="Pakari Arja" w:date="2021-10-05T16:16:00Z">
          <w:r w:rsidDel="009E1167">
            <w:delText>Kanta-</w:delText>
          </w:r>
        </w:del>
        <w:r>
          <w:t xml:space="preserve">informointi puuttuu ja sen puuttumisella on vaikutusta palautettavaan haun tulokseen, palautetaan Järjestelmälle paluusanomassa tieto </w:t>
        </w:r>
        <w:del w:id="587" w:author="Pakari Arja" w:date="2021-10-05T16:16:00Z">
          <w:r w:rsidDel="009E1167">
            <w:delText>kanta-</w:delText>
          </w:r>
        </w:del>
        <w:r>
          <w:t xml:space="preserve">informoinnin puuttumisesta. Tietoa ei palauteta hätähaussa, sillä </w:t>
        </w:r>
        <w:del w:id="588" w:author="Pakari Arja" w:date="2021-10-05T16:16:00Z">
          <w:r w:rsidDel="009E1167">
            <w:delText>Kanta-</w:delText>
          </w:r>
        </w:del>
        <w:r>
          <w:t>informoinnin puuttuminen ei vaikuta hätähaun tulokseen.</w:t>
        </w:r>
      </w:ins>
    </w:p>
    <w:p w14:paraId="13FD2437" w14:textId="2AF12677" w:rsidR="009E1167" w:rsidDel="009E1167" w:rsidRDefault="009E1167" w:rsidP="009E1167">
      <w:pPr>
        <w:pStyle w:val="Luettelokappale"/>
        <w:numPr>
          <w:ilvl w:val="1"/>
          <w:numId w:val="5"/>
        </w:numPr>
        <w:rPr>
          <w:del w:id="589" w:author="Pakari Arja" w:date="2021-10-05T16:16:00Z"/>
          <w:moveTo w:id="590" w:author="Pakari Arja" w:date="2021-10-05T16:16:00Z"/>
        </w:rPr>
      </w:pPr>
      <w:moveToRangeStart w:id="591" w:author="Pakari Arja" w:date="2021-10-05T16:16:00Z" w:name="move84342996"/>
      <w:moveTo w:id="592" w:author="Pakari Arja" w:date="2021-10-05T16:16:00Z">
        <w:r>
          <w:t xml:space="preserve">Mikäli informointi </w:t>
        </w:r>
      </w:moveTo>
      <w:ins w:id="593" w:author="Pakari Arja" w:date="2021-10-05T16:17:00Z">
        <w:r>
          <w:t>annettu mutta</w:t>
        </w:r>
      </w:ins>
      <w:moveTo w:id="594" w:author="Pakari Arja" w:date="2021-10-05T16:16:00Z">
        <w:del w:id="595" w:author="Pakari Arja" w:date="2021-10-05T16:17:00Z">
          <w:r w:rsidDel="009E1167">
            <w:delText>ja</w:delText>
          </w:r>
        </w:del>
        <w:r>
          <w:t xml:space="preserve"> luovutuslupa puuttu</w:t>
        </w:r>
      </w:moveTo>
      <w:ins w:id="596" w:author="Pakari Arja" w:date="2021-10-05T16:17:00Z">
        <w:r>
          <w:t>u</w:t>
        </w:r>
      </w:ins>
      <w:moveTo w:id="597" w:author="Pakari Arja" w:date="2021-10-05T16:16:00Z">
        <w:del w:id="598" w:author="Pakari Arja" w:date="2021-10-05T16:17:00Z">
          <w:r w:rsidDel="009E1167">
            <w:delText>vat</w:delText>
          </w:r>
        </w:del>
        <w:r>
          <w:t xml:space="preserve">, palautetaan Järjestelmälle paluusanomassa tieto luovutusluvan puuttumisesta. Luovutusluvan puuttuminen voi vaikuttaa palautettavaan haun tulokseen. Tietoa ei palauteta hätähaussa, sillä luovutusluvan puuttuminen ei vaikuta hätähaun tulokseen. </w:t>
        </w:r>
      </w:moveTo>
    </w:p>
    <w:moveToRangeEnd w:id="591"/>
    <w:p w14:paraId="7DF87870" w14:textId="77777777" w:rsidR="009E1167" w:rsidRDefault="009E1167" w:rsidP="00043EA5">
      <w:pPr>
        <w:pStyle w:val="Luettelokappale"/>
        <w:numPr>
          <w:ilvl w:val="1"/>
          <w:numId w:val="5"/>
        </w:numPr>
        <w:rPr>
          <w:ins w:id="599" w:author="Kunnari Riitta" w:date="2021-07-07T14:17:00Z"/>
        </w:rPr>
      </w:pPr>
    </w:p>
    <w:p w14:paraId="3B286629" w14:textId="0B7F3FA5" w:rsidR="00374128" w:rsidRDefault="002D048C" w:rsidP="00043EA5">
      <w:pPr>
        <w:pStyle w:val="Luettelokappale"/>
        <w:ind w:left="2478"/>
      </w:pPr>
      <w:del w:id="600" w:author="Kunnari Riitta" w:date="2021-07-07T14:17:00Z">
        <w:r w:rsidDel="0076194A">
          <w:delText>Mikäli Kanta-informointi puuttuu, palautetaan Järjestelmälle tieto Kanta-informoinnin puuttumisesta paluusanomassa. Kanta-informoinnin puuttuminen voi vaikuttaa palautettavaan haun tulokseen</w:delText>
        </w:r>
        <w:r w:rsidR="00374128" w:rsidDel="0076194A">
          <w:delText xml:space="preserve">.  </w:delText>
        </w:r>
      </w:del>
    </w:p>
    <w:p w14:paraId="17E416ED" w14:textId="62FAD19A" w:rsidR="00374128" w:rsidRDefault="00374128" w:rsidP="003F7445">
      <w:pPr>
        <w:pStyle w:val="Numeroituluettelo"/>
      </w:pPr>
      <w:r>
        <w:t>Järjestelmä käsittelee haettuja tietoja oman säännöstönsä mukaisesti.</w:t>
      </w:r>
    </w:p>
    <w:p w14:paraId="5D161FED" w14:textId="1D0AA350" w:rsidR="00374128" w:rsidRPr="00374128" w:rsidRDefault="00374128" w:rsidP="003F7445">
      <w:pPr>
        <w:pStyle w:val="Numeroituluettelo"/>
      </w:pPr>
      <w:r>
        <w:t>Käyttötapaus päättyy.</w:t>
      </w:r>
    </w:p>
    <w:p w14:paraId="3443BB7B" w14:textId="15A2C31A" w:rsidR="009F703C" w:rsidRDefault="009F703C" w:rsidP="009F703C">
      <w:pPr>
        <w:pStyle w:val="Otsikko2"/>
      </w:pPr>
      <w:r w:rsidRPr="009F703C">
        <w:t>Virhetilanteet</w:t>
      </w:r>
    </w:p>
    <w:p w14:paraId="4D868092" w14:textId="77777777" w:rsidR="003F7445" w:rsidRDefault="003F7445" w:rsidP="003F7445">
      <w:pPr>
        <w:pStyle w:val="Leipteksti"/>
        <w:spacing w:after="0"/>
      </w:pPr>
      <w:r>
        <w:t>V1 Hakusanoman tarvitsemien tietojen tuottaminen ei onnistu Järjestelmä antaa ilmoituksen käyttäjälle tai tallentaa tiedon jatkokäsittelyä varten. Käyttötapaus päättyy.</w:t>
      </w:r>
    </w:p>
    <w:p w14:paraId="3BFF3E7A" w14:textId="77777777" w:rsidR="003F7445" w:rsidRDefault="003F7445" w:rsidP="003F7445">
      <w:pPr>
        <w:pStyle w:val="Leipteksti"/>
        <w:spacing w:after="0"/>
      </w:pPr>
      <w:r>
        <w:t>V2 Hakusanoman muodostaminen ei onnistu Järjestelmä antaa ilmoituksen käyttäjälle tai tallentaa tiedon jatkokäsittelyä varten. Käyttötapaus päättyy.</w:t>
      </w:r>
    </w:p>
    <w:p w14:paraId="202387C0" w14:textId="4A0C9534" w:rsidR="003F7445" w:rsidRPr="003F7445" w:rsidRDefault="003F7445" w:rsidP="003F7445">
      <w:pPr>
        <w:pStyle w:val="Leipteksti"/>
      </w:pPr>
      <w:r>
        <w:lastRenderedPageBreak/>
        <w:t>V3 Haun tuloksen vastaanottaminen ei onnistu. Järjestelmä antaa ilmoituksen käyttäjälle tai tallentaa tiedon jatkokäsittelyä varten. Käyttötapaus päättyy.</w:t>
      </w:r>
    </w:p>
    <w:p w14:paraId="257C2AC9" w14:textId="06794603" w:rsidR="009F703C" w:rsidRDefault="009F703C" w:rsidP="009F703C">
      <w:pPr>
        <w:pStyle w:val="Otsikko2"/>
      </w:pPr>
      <w:r>
        <w:t>Lisätiedot</w:t>
      </w:r>
    </w:p>
    <w:p w14:paraId="6665BB97" w14:textId="77777777" w:rsidR="00330140" w:rsidRDefault="003F7445" w:rsidP="00DB1976">
      <w:pPr>
        <w:pStyle w:val="Leipteksti"/>
        <w:rPr>
          <w:ins w:id="601" w:author="Kunnari Riitta" w:date="2021-08-25T15:21:00Z"/>
        </w:rPr>
      </w:pPr>
      <w:r w:rsidRPr="003F7445">
        <w:t>LT1 Ostopalveluratkaisun siirtymäaikana palvelutapahtuma on voitu arkistoida myös ilman ostopalvelun valtuutuksen tunnistetta. Ostopalvelun järjestäjän arkistoasiakirjat-rekisterissä on oltava kuitenkin ostopalvelun valtuutus, jossa on valtuutettu hakua tekevä palveluntuottaja käyttämään rekisteriä, johon palvelutapahtuma on arkistoitu.</w:t>
      </w:r>
    </w:p>
    <w:p w14:paraId="176EB1C5" w14:textId="77777777" w:rsidR="00330140" w:rsidRDefault="00330140">
      <w:pPr>
        <w:rPr>
          <w:ins w:id="602" w:author="Kunnari Riitta" w:date="2021-08-25T15:21:00Z"/>
        </w:rPr>
      </w:pPr>
      <w:ins w:id="603" w:author="Kunnari Riitta" w:date="2021-08-25T15:21:00Z">
        <w:r>
          <w:br w:type="page"/>
        </w:r>
      </w:ins>
    </w:p>
    <w:p w14:paraId="7ECCF8A8" w14:textId="77777777" w:rsidR="00330140" w:rsidRDefault="00330140" w:rsidP="00043EA5">
      <w:pPr>
        <w:pStyle w:val="Otsikko1"/>
        <w:rPr>
          <w:ins w:id="604" w:author="Kunnari Riitta" w:date="2021-08-25T15:22:00Z"/>
        </w:rPr>
      </w:pPr>
      <w:bookmarkStart w:id="605" w:name="_Toc89418315"/>
      <w:ins w:id="606" w:author="Kunnari Riitta" w:date="2021-08-25T15:21:00Z">
        <w:r>
          <w:lastRenderedPageBreak/>
          <w:t>Hae koronatodistus</w:t>
        </w:r>
      </w:ins>
      <w:bookmarkEnd w:id="605"/>
    </w:p>
    <w:p w14:paraId="4577B7C4" w14:textId="77777777" w:rsidR="00330140" w:rsidRDefault="00330140" w:rsidP="00043EA5">
      <w:pPr>
        <w:pStyle w:val="Otsikko2"/>
        <w:rPr>
          <w:ins w:id="607" w:author="Kunnari Riitta" w:date="2021-08-25T15:22:00Z"/>
        </w:rPr>
      </w:pPr>
      <w:ins w:id="608" w:author="Kunnari Riitta" w:date="2021-08-25T15:22:00Z">
        <w:r>
          <w:t>Käyttötapauksen yleiskuvaus ja lopputulos</w:t>
        </w:r>
      </w:ins>
    </w:p>
    <w:p w14:paraId="1159A817" w14:textId="77777777" w:rsidR="00330140" w:rsidRDefault="00330140" w:rsidP="00330140">
      <w:pPr>
        <w:pStyle w:val="Leipteksti"/>
        <w:rPr>
          <w:ins w:id="609" w:author="Kunnari Riitta" w:date="2021-08-25T15:23:00Z"/>
        </w:rPr>
      </w:pPr>
      <w:ins w:id="610" w:author="Kunnari Riitta" w:date="2021-08-25T15:23:00Z">
        <w:r>
          <w:t>Käyttötapaus kuvaa potilaan sähköisen koronatodistuksen haun Tiedonhallintapalvelusta.</w:t>
        </w:r>
      </w:ins>
    </w:p>
    <w:p w14:paraId="37922E95" w14:textId="77777777" w:rsidR="00330140" w:rsidRDefault="00330140" w:rsidP="00330140">
      <w:pPr>
        <w:pStyle w:val="Leipteksti"/>
        <w:rPr>
          <w:ins w:id="611" w:author="Kunnari Riitta" w:date="2021-08-25T15:23:00Z"/>
        </w:rPr>
      </w:pPr>
      <w:ins w:id="612" w:author="Kunnari Riitta" w:date="2021-08-25T15:23:00Z">
        <w:r>
          <w:t xml:space="preserve">Koronatodistus on pdf-asiakirja, jonka Tiedonhallintapalvelu tuottaa Potilastiedon arkistoon arkistoitujen rokotus- ja laboratoriotulosten perusteella. Todistus haetaan ja tulostetaan potilaalle hänen pyynnöstään. </w:t>
        </w:r>
      </w:ins>
    </w:p>
    <w:p w14:paraId="7E11D4C1" w14:textId="77777777" w:rsidR="00330140" w:rsidRDefault="00330140" w:rsidP="00330140">
      <w:pPr>
        <w:pStyle w:val="Leipteksti"/>
        <w:rPr>
          <w:ins w:id="613" w:author="Kunnari Riitta" w:date="2021-08-25T15:23:00Z"/>
        </w:rPr>
      </w:pPr>
      <w:ins w:id="614" w:author="Kunnari Riitta" w:date="2021-08-25T15:23:00Z">
        <w:r>
          <w:t xml:space="preserve">Lopputuloksena hakeva potilastietojärjestelmä on vastaanottanut Tiedonhallintapalvelun hakuparametrien mukaisesti rajaaman potilaan koronatodistuksen. </w:t>
        </w:r>
      </w:ins>
    </w:p>
    <w:p w14:paraId="0D1BED06" w14:textId="77777777" w:rsidR="00330140" w:rsidRDefault="00330140" w:rsidP="00330140">
      <w:pPr>
        <w:pStyle w:val="Leipteksti"/>
        <w:spacing w:after="0"/>
        <w:rPr>
          <w:ins w:id="615" w:author="Kunnari Riitta" w:date="2021-08-25T15:23:00Z"/>
        </w:rPr>
      </w:pPr>
      <w:ins w:id="616" w:author="Kunnari Riitta" w:date="2021-08-25T15:23:00Z">
        <w:r>
          <w:t>Koronatodistuksen hakutilanteet</w:t>
        </w:r>
      </w:ins>
    </w:p>
    <w:p w14:paraId="0360AADE" w14:textId="77777777" w:rsidR="00330140" w:rsidRDefault="00330140" w:rsidP="00330140">
      <w:pPr>
        <w:pStyle w:val="Leipteksti"/>
        <w:numPr>
          <w:ilvl w:val="0"/>
          <w:numId w:val="41"/>
        </w:numPr>
        <w:spacing w:after="0"/>
        <w:rPr>
          <w:ins w:id="617" w:author="Kunnari Riitta" w:date="2021-08-25T15:23:00Z"/>
        </w:rPr>
      </w:pPr>
      <w:ins w:id="618" w:author="Kunnari Riitta" w:date="2021-08-25T15:23:00Z">
        <w:r>
          <w:t>Koronatodistuksen haku.</w:t>
        </w:r>
      </w:ins>
    </w:p>
    <w:p w14:paraId="2E87B628" w14:textId="77777777" w:rsidR="00330140" w:rsidRDefault="00330140" w:rsidP="00330140">
      <w:pPr>
        <w:pStyle w:val="Leipteksti"/>
        <w:numPr>
          <w:ilvl w:val="0"/>
          <w:numId w:val="41"/>
        </w:numPr>
        <w:spacing w:after="0"/>
        <w:rPr>
          <w:ins w:id="619" w:author="Kunnari Riitta" w:date="2021-08-25T15:23:00Z"/>
        </w:rPr>
      </w:pPr>
      <w:ins w:id="620" w:author="Kunnari Riitta" w:date="2021-08-25T15:23:00Z">
        <w:r>
          <w:t>Koronatodistuksen haku potilaskohtaisessa ostopalvelutilanteessa. Ostopalvelun tuottajan tekemä haku.</w:t>
        </w:r>
      </w:ins>
    </w:p>
    <w:p w14:paraId="2763D627" w14:textId="77777777" w:rsidR="00330140" w:rsidRDefault="00330140" w:rsidP="00330140">
      <w:pPr>
        <w:pStyle w:val="Leipteksti"/>
        <w:numPr>
          <w:ilvl w:val="0"/>
          <w:numId w:val="41"/>
        </w:numPr>
        <w:spacing w:after="0"/>
        <w:rPr>
          <w:ins w:id="621" w:author="Kunnari Riitta" w:date="2021-08-25T15:23:00Z"/>
        </w:rPr>
      </w:pPr>
      <w:ins w:id="622" w:author="Kunnari Riitta" w:date="2021-08-25T15:23:00Z">
        <w:r>
          <w:t>Koronatodistuksen haku väestötasoisessa ostopalvelutilanteessa. Ostopalvelun tuottajan tekemä haku.</w:t>
        </w:r>
      </w:ins>
    </w:p>
    <w:p w14:paraId="3C1B63CB" w14:textId="77777777" w:rsidR="00330140" w:rsidRDefault="00330140" w:rsidP="00330140">
      <w:pPr>
        <w:pStyle w:val="Leipteksti"/>
        <w:spacing w:after="0"/>
        <w:rPr>
          <w:ins w:id="623" w:author="Kunnari Riitta" w:date="2021-08-25T15:23:00Z"/>
        </w:rPr>
      </w:pPr>
    </w:p>
    <w:p w14:paraId="01D0437C" w14:textId="77777777" w:rsidR="00330140" w:rsidRDefault="00330140" w:rsidP="00330140">
      <w:pPr>
        <w:pStyle w:val="Leipteksti"/>
        <w:spacing w:after="0"/>
        <w:rPr>
          <w:ins w:id="624" w:author="Kunnari Riitta" w:date="2021-08-25T15:23:00Z"/>
        </w:rPr>
      </w:pPr>
      <w:ins w:id="625" w:author="Kunnari Riitta" w:date="2021-08-25T15:23:00Z">
        <w:r>
          <w:t>Todistus voi olla:</w:t>
        </w:r>
      </w:ins>
    </w:p>
    <w:p w14:paraId="2DB98C44" w14:textId="77777777" w:rsidR="00330140" w:rsidRDefault="00330140" w:rsidP="00330140">
      <w:pPr>
        <w:pStyle w:val="Leipteksti"/>
        <w:numPr>
          <w:ilvl w:val="0"/>
          <w:numId w:val="42"/>
        </w:numPr>
        <w:spacing w:after="0"/>
        <w:rPr>
          <w:ins w:id="626" w:author="Kunnari Riitta" w:date="2021-08-25T15:23:00Z"/>
        </w:rPr>
      </w:pPr>
      <w:ins w:id="627" w:author="Kunnari Riitta" w:date="2021-08-25T15:23:00Z">
        <w:r>
          <w:t>COVID-19-rokotetodistus</w:t>
        </w:r>
      </w:ins>
    </w:p>
    <w:p w14:paraId="4246EA97" w14:textId="77777777" w:rsidR="00330140" w:rsidRDefault="00330140" w:rsidP="00330140">
      <w:pPr>
        <w:pStyle w:val="Leipteksti"/>
        <w:numPr>
          <w:ilvl w:val="0"/>
          <w:numId w:val="42"/>
        </w:numPr>
        <w:spacing w:after="0"/>
        <w:rPr>
          <w:ins w:id="628" w:author="Kunnari Riitta" w:date="2021-08-25T15:23:00Z"/>
        </w:rPr>
      </w:pPr>
      <w:ins w:id="629" w:author="Kunnari Riitta" w:date="2021-08-25T15:23:00Z">
        <w:r>
          <w:t>Todistus viimeisimmän koronavirustestin tuloksesta</w:t>
        </w:r>
      </w:ins>
    </w:p>
    <w:p w14:paraId="35A28430" w14:textId="77777777" w:rsidR="00330140" w:rsidRDefault="00330140" w:rsidP="00330140">
      <w:pPr>
        <w:pStyle w:val="Leipteksti"/>
        <w:numPr>
          <w:ilvl w:val="0"/>
          <w:numId w:val="42"/>
        </w:numPr>
        <w:spacing w:after="0"/>
        <w:rPr>
          <w:ins w:id="630" w:author="Kunnari Riitta" w:date="2021-08-25T15:23:00Z"/>
        </w:rPr>
      </w:pPr>
      <w:ins w:id="631" w:author="Kunnari Riitta" w:date="2021-08-25T15:23:00Z">
        <w:r>
          <w:t>Todistus sairastetusta COVID-19-virusinfektiosta</w:t>
        </w:r>
      </w:ins>
    </w:p>
    <w:p w14:paraId="36B5FD67" w14:textId="77777777" w:rsidR="00330140" w:rsidRDefault="00330140" w:rsidP="00330140">
      <w:pPr>
        <w:pStyle w:val="Leipteksti"/>
        <w:spacing w:after="0"/>
        <w:ind w:left="2138"/>
        <w:rPr>
          <w:ins w:id="632" w:author="Kunnari Riitta" w:date="2021-08-25T15:23:00Z"/>
        </w:rPr>
      </w:pPr>
    </w:p>
    <w:p w14:paraId="7EC73BB2" w14:textId="77777777" w:rsidR="00330140" w:rsidRDefault="00330140" w:rsidP="00330140">
      <w:pPr>
        <w:pStyle w:val="Leipteksti"/>
        <w:spacing w:after="0"/>
        <w:rPr>
          <w:ins w:id="633" w:author="Kunnari Riitta" w:date="2021-08-25T15:23:00Z"/>
        </w:rPr>
      </w:pPr>
      <w:ins w:id="634" w:author="Kunnari Riitta" w:date="2021-08-25T15:23:00Z">
        <w:r>
          <w:t xml:space="preserve">Haku rajautuu tässä käyttötapauksessa potilaan ja hakukohteen mukaan: </w:t>
        </w:r>
      </w:ins>
    </w:p>
    <w:p w14:paraId="3C4A0F5B" w14:textId="77777777" w:rsidR="00330140" w:rsidRPr="001A7591" w:rsidRDefault="00330140" w:rsidP="00330140">
      <w:pPr>
        <w:pStyle w:val="Luettelokappale"/>
        <w:numPr>
          <w:ilvl w:val="0"/>
          <w:numId w:val="40"/>
        </w:numPr>
        <w:rPr>
          <w:ins w:id="635" w:author="Kunnari Riitta" w:date="2021-08-25T15:23:00Z"/>
        </w:rPr>
      </w:pPr>
      <w:ins w:id="636" w:author="Kunnari Riitta" w:date="2021-08-25T15:23:00Z">
        <w:r>
          <w:t xml:space="preserve">Haetaan </w:t>
        </w:r>
        <w:r w:rsidRPr="001A7591">
          <w:t xml:space="preserve">yhden potilaan tiedot: </w:t>
        </w:r>
        <w:r w:rsidRPr="00043EA5">
          <w:t>Todistus voidaan hakea henkilötunnuksella tai tilapäisellä yksilöintitunnuksella.</w:t>
        </w:r>
      </w:ins>
    </w:p>
    <w:p w14:paraId="003BDAEC" w14:textId="77777777" w:rsidR="00330140" w:rsidRPr="00043EA5" w:rsidRDefault="00330140" w:rsidP="00330140">
      <w:pPr>
        <w:pStyle w:val="Luettelokappale"/>
        <w:numPr>
          <w:ilvl w:val="1"/>
          <w:numId w:val="40"/>
        </w:numPr>
        <w:rPr>
          <w:ins w:id="637" w:author="Kunnari Riitta" w:date="2021-08-25T15:23:00Z"/>
        </w:rPr>
      </w:pPr>
      <w:ins w:id="638" w:author="Kunnari Riitta" w:date="2021-08-25T15:23:00Z">
        <w:r w:rsidRPr="00043EA5">
          <w:t>Tiedonhallintapalvelun yleisistä linjauksista poiketen koronatodistusten hauissa myös tilapäisen yksilöintitunnuksen käyttö on sallittu</w:t>
        </w:r>
      </w:ins>
    </w:p>
    <w:p w14:paraId="134A4071" w14:textId="77777777" w:rsidR="00330140" w:rsidRDefault="00330140" w:rsidP="00330140">
      <w:pPr>
        <w:pStyle w:val="Luettelokappale"/>
        <w:numPr>
          <w:ilvl w:val="0"/>
          <w:numId w:val="40"/>
        </w:numPr>
        <w:rPr>
          <w:ins w:id="639" w:author="Kunnari Riitta" w:date="2021-08-25T15:23:00Z"/>
        </w:rPr>
      </w:pPr>
      <w:ins w:id="640" w:author="Kunnari Riitta" w:date="2021-08-25T15:23:00Z">
        <w:r>
          <w:t>Haetaan tiedot Tiedonhallintapalvelun koostekannasta</w:t>
        </w:r>
      </w:ins>
    </w:p>
    <w:p w14:paraId="2296E514" w14:textId="77777777" w:rsidR="00330140" w:rsidRDefault="00330140" w:rsidP="00330140">
      <w:pPr>
        <w:pStyle w:val="Luettelokappale"/>
        <w:numPr>
          <w:ilvl w:val="0"/>
          <w:numId w:val="40"/>
        </w:numPr>
        <w:rPr>
          <w:ins w:id="641" w:author="Kunnari Riitta" w:date="2021-08-25T15:23:00Z"/>
        </w:rPr>
      </w:pPr>
      <w:ins w:id="642" w:author="Kunnari Riitta" w:date="2021-08-25T15:23:00Z">
        <w:r>
          <w:t>Arkisto rajaa hakutuloksen luovutustenhallinnan tietojen ja potilaan mahdollisesti asettamien luovutuskieltojen mukaisesti.</w:t>
        </w:r>
      </w:ins>
    </w:p>
    <w:p w14:paraId="7BB54598" w14:textId="77777777" w:rsidR="00330140" w:rsidRDefault="00330140" w:rsidP="00043EA5">
      <w:pPr>
        <w:pStyle w:val="Otsikko2"/>
        <w:rPr>
          <w:ins w:id="643" w:author="Kunnari Riitta" w:date="2021-08-25T15:23:00Z"/>
        </w:rPr>
      </w:pPr>
      <w:ins w:id="644" w:author="Kunnari Riitta" w:date="2021-08-25T15:23:00Z">
        <w:r>
          <w:t>Käyttäjäroolit</w:t>
        </w:r>
      </w:ins>
    </w:p>
    <w:p w14:paraId="7D39658C" w14:textId="77777777" w:rsidR="00330140" w:rsidRDefault="00330140" w:rsidP="00330140">
      <w:pPr>
        <w:pStyle w:val="Numeroituluettelo"/>
        <w:numPr>
          <w:ilvl w:val="8"/>
          <w:numId w:val="27"/>
        </w:numPr>
        <w:ind w:left="2155"/>
        <w:rPr>
          <w:ins w:id="645" w:author="Kunnari Riitta" w:date="2021-08-25T15:23:00Z"/>
        </w:rPr>
      </w:pPr>
      <w:ins w:id="646" w:author="Kunnari Riitta" w:date="2021-08-25T15:23:00Z">
        <w:r>
          <w:t>Kantaan liittynyt järjestelmä, potilastietojärjestelmä, jatkossa Järjestelmä</w:t>
        </w:r>
      </w:ins>
    </w:p>
    <w:p w14:paraId="1DF99789" w14:textId="77777777" w:rsidR="00330140" w:rsidRDefault="00330140" w:rsidP="00330140">
      <w:pPr>
        <w:pStyle w:val="Numeroituluettelo"/>
        <w:numPr>
          <w:ilvl w:val="8"/>
          <w:numId w:val="27"/>
        </w:numPr>
        <w:ind w:left="2155"/>
        <w:rPr>
          <w:ins w:id="647" w:author="Kunnari Riitta" w:date="2021-08-25T15:23:00Z"/>
        </w:rPr>
      </w:pPr>
      <w:ins w:id="648" w:author="Kunnari Riitta" w:date="2021-08-25T15:23:00Z">
        <w:r>
          <w:t>Potilastiedon arkisto, Kanta-viestinvälitys, jatkossa Arkisto</w:t>
        </w:r>
      </w:ins>
    </w:p>
    <w:p w14:paraId="1710911C" w14:textId="77777777" w:rsidR="00330140" w:rsidRDefault="00330140" w:rsidP="00043EA5">
      <w:pPr>
        <w:pStyle w:val="Otsikko2"/>
        <w:rPr>
          <w:ins w:id="649" w:author="Kunnari Riitta" w:date="2021-08-25T15:23:00Z"/>
        </w:rPr>
      </w:pPr>
      <w:ins w:id="650" w:author="Kunnari Riitta" w:date="2021-08-25T15:23:00Z">
        <w:r>
          <w:lastRenderedPageBreak/>
          <w:t>Esiehdot</w:t>
        </w:r>
      </w:ins>
    </w:p>
    <w:p w14:paraId="7CE9DCBF" w14:textId="77777777" w:rsidR="00330140" w:rsidRDefault="00330140" w:rsidP="00330140">
      <w:pPr>
        <w:pStyle w:val="Numeroituluettelo"/>
        <w:numPr>
          <w:ilvl w:val="8"/>
          <w:numId w:val="27"/>
        </w:numPr>
        <w:spacing w:line="240" w:lineRule="auto"/>
        <w:ind w:left="2155"/>
        <w:rPr>
          <w:ins w:id="651" w:author="Kunnari Riitta" w:date="2021-08-25T15:23:00Z"/>
        </w:rPr>
      </w:pPr>
      <w:ins w:id="652" w:author="Kunnari Riitta" w:date="2021-08-25T15:23:00Z">
        <w:r>
          <w:t>Potilas on yksilöity</w:t>
        </w:r>
      </w:ins>
    </w:p>
    <w:p w14:paraId="32C68F56" w14:textId="77777777" w:rsidR="00330140" w:rsidRPr="00043EA5" w:rsidRDefault="00330140" w:rsidP="00330140">
      <w:pPr>
        <w:pStyle w:val="Luettelokappale"/>
        <w:numPr>
          <w:ilvl w:val="0"/>
          <w:numId w:val="40"/>
        </w:numPr>
        <w:rPr>
          <w:ins w:id="653" w:author="Kunnari Riitta" w:date="2021-08-25T15:23:00Z"/>
        </w:rPr>
      </w:pPr>
      <w:ins w:id="654" w:author="Kunnari Riitta" w:date="2021-08-25T15:23:00Z">
        <w:r w:rsidRPr="00043EA5">
          <w:t>Hakutilanteessa A potilas on yksilöity henkilötunnuksella tai tilapäisellä yksilöintitunnuksella</w:t>
        </w:r>
      </w:ins>
    </w:p>
    <w:p w14:paraId="0675AB24" w14:textId="77777777" w:rsidR="00330140" w:rsidRPr="00043EA5" w:rsidRDefault="00330140" w:rsidP="00330140">
      <w:pPr>
        <w:pStyle w:val="Luettelokappale"/>
        <w:numPr>
          <w:ilvl w:val="0"/>
          <w:numId w:val="40"/>
        </w:numPr>
        <w:rPr>
          <w:ins w:id="655" w:author="Kunnari Riitta" w:date="2021-08-25T15:23:00Z"/>
        </w:rPr>
      </w:pPr>
      <w:ins w:id="656" w:author="Kunnari Riitta" w:date="2021-08-25T15:23:00Z">
        <w:r w:rsidRPr="00043EA5">
          <w:t>Hakutilanteissa B ja C potilas on yksilöity henkilötunnuksella</w:t>
        </w:r>
      </w:ins>
    </w:p>
    <w:p w14:paraId="6B332FD5" w14:textId="77777777" w:rsidR="00330140" w:rsidRDefault="00330140" w:rsidP="00330140">
      <w:pPr>
        <w:pStyle w:val="Numeroituluettelo"/>
        <w:numPr>
          <w:ilvl w:val="8"/>
          <w:numId w:val="27"/>
        </w:numPr>
        <w:ind w:left="2155"/>
        <w:rPr>
          <w:ins w:id="657" w:author="Kunnari Riitta" w:date="2021-08-25T15:23:00Z"/>
        </w:rPr>
      </w:pPr>
      <w:ins w:id="658" w:author="Kunnari Riitta" w:date="2021-08-25T15:23:00Z">
        <w:r>
          <w:t>Haettava koronatodistus on yksilöity näkymätunnuksella. Yhdellä haulla voidaan hakea yksi todistus eli kyselyparametreissa voidaan antaa yksi näkymätunnus. Kyselyparametrina voidaan antaa jokin seuraavista näkymäkoodiston [LK1] näkymätunnuksista:</w:t>
        </w:r>
      </w:ins>
    </w:p>
    <w:p w14:paraId="25BF0195" w14:textId="77777777" w:rsidR="00330140" w:rsidRPr="000153AD" w:rsidRDefault="00330140" w:rsidP="00043EA5">
      <w:pPr>
        <w:pStyle w:val="Luettelokappale"/>
        <w:numPr>
          <w:ilvl w:val="0"/>
          <w:numId w:val="40"/>
        </w:numPr>
        <w:spacing w:before="0"/>
        <w:rPr>
          <w:ins w:id="659" w:author="Kunnari Riitta" w:date="2021-08-25T15:23:00Z"/>
        </w:rPr>
      </w:pPr>
      <w:ins w:id="660" w:author="Kunnari Riitta" w:date="2021-08-25T15:23:00Z">
        <w:r w:rsidRPr="000153AD">
          <w:t xml:space="preserve">Näkymätunnus 390, näkymälyhenne </w:t>
        </w:r>
        <w:r w:rsidRPr="00043EA5">
          <w:t>RKTKCOV, nimi COVID-19-rokotetodistus</w:t>
        </w:r>
      </w:ins>
    </w:p>
    <w:p w14:paraId="2BAC66B4" w14:textId="77777777" w:rsidR="00330140" w:rsidRPr="000153AD" w:rsidRDefault="00330140" w:rsidP="00043EA5">
      <w:pPr>
        <w:pStyle w:val="Luettelokappale"/>
        <w:numPr>
          <w:ilvl w:val="0"/>
          <w:numId w:val="40"/>
        </w:numPr>
        <w:spacing w:before="0"/>
        <w:rPr>
          <w:ins w:id="661" w:author="Kunnari Riitta" w:date="2021-08-25T15:23:00Z"/>
        </w:rPr>
      </w:pPr>
      <w:ins w:id="662" w:author="Kunnari Riitta" w:date="2021-08-25T15:23:00Z">
        <w:r w:rsidRPr="000153AD">
          <w:t xml:space="preserve">Näkymätunnus 391, näkymälyhenne </w:t>
        </w:r>
        <w:r w:rsidRPr="00043EA5">
          <w:t>LABKCOV, nimi Todistus viimeisimmän koronavirustestin tuloksesta</w:t>
        </w:r>
      </w:ins>
    </w:p>
    <w:p w14:paraId="0FECDC5D" w14:textId="77777777" w:rsidR="00330140" w:rsidRPr="000153AD" w:rsidRDefault="00330140" w:rsidP="00043EA5">
      <w:pPr>
        <w:pStyle w:val="Luettelokappale"/>
        <w:numPr>
          <w:ilvl w:val="0"/>
          <w:numId w:val="40"/>
        </w:numPr>
        <w:spacing w:before="0"/>
        <w:rPr>
          <w:ins w:id="663" w:author="Kunnari Riitta" w:date="2021-08-25T15:23:00Z"/>
        </w:rPr>
      </w:pPr>
      <w:ins w:id="664" w:author="Kunnari Riitta" w:date="2021-08-25T15:23:00Z">
        <w:r w:rsidRPr="000153AD">
          <w:t xml:space="preserve">Näkymätunnus 392, näkymälyhenne </w:t>
        </w:r>
        <w:r w:rsidRPr="00043EA5">
          <w:t>KTODCOV, nimi Todistus sairastetusta COVID-19-virusinfektiosta</w:t>
        </w:r>
      </w:ins>
    </w:p>
    <w:p w14:paraId="0CCE8E84" w14:textId="77777777" w:rsidR="00330140" w:rsidRDefault="00330140" w:rsidP="00330140">
      <w:pPr>
        <w:pStyle w:val="Numeroituluettelo"/>
        <w:numPr>
          <w:ilvl w:val="0"/>
          <w:numId w:val="0"/>
        </w:numPr>
        <w:ind w:left="2155"/>
        <w:rPr>
          <w:ins w:id="665" w:author="Kunnari Riitta" w:date="2021-08-25T15:23:00Z"/>
        </w:rPr>
      </w:pPr>
    </w:p>
    <w:p w14:paraId="6B3E104D" w14:textId="77777777" w:rsidR="00330140" w:rsidRDefault="00330140" w:rsidP="00330140">
      <w:pPr>
        <w:pStyle w:val="Numeroituluettelo"/>
        <w:numPr>
          <w:ilvl w:val="8"/>
          <w:numId w:val="27"/>
        </w:numPr>
        <w:spacing w:after="0"/>
        <w:ind w:left="2155"/>
        <w:rPr>
          <w:ins w:id="666" w:author="Kunnari Riitta" w:date="2021-08-25T15:23:00Z"/>
        </w:rPr>
      </w:pPr>
      <w:ins w:id="667" w:author="Kunnari Riitta" w:date="2021-08-25T15:23:00Z">
        <w:r>
          <w:t>Luovutushaussa (A) lisäksi:</w:t>
        </w:r>
      </w:ins>
    </w:p>
    <w:p w14:paraId="47045C93" w14:textId="77777777" w:rsidR="00330140" w:rsidRDefault="00330140" w:rsidP="00330140">
      <w:pPr>
        <w:pStyle w:val="Luettelokappale"/>
        <w:numPr>
          <w:ilvl w:val="0"/>
          <w:numId w:val="40"/>
        </w:numPr>
        <w:spacing w:before="0"/>
        <w:rPr>
          <w:ins w:id="668" w:author="Kunnari Riitta" w:date="2021-08-25T15:23:00Z"/>
        </w:rPr>
      </w:pPr>
      <w:ins w:id="669" w:author="Kunnari Riitta" w:date="2021-08-25T15:23:00Z">
        <w:r>
          <w:t>Hoitosuhteen potilaaseen todentava palvelutapahtuma on arkistoitu arkistoivan organisaation rekisteriin</w:t>
        </w:r>
      </w:ins>
    </w:p>
    <w:p w14:paraId="0D603DF6" w14:textId="77777777" w:rsidR="00330140" w:rsidRDefault="00330140" w:rsidP="00330140">
      <w:pPr>
        <w:pStyle w:val="Numeroituluettelo"/>
        <w:numPr>
          <w:ilvl w:val="8"/>
          <w:numId w:val="27"/>
        </w:numPr>
        <w:spacing w:after="0"/>
        <w:ind w:left="2155"/>
        <w:rPr>
          <w:ins w:id="670" w:author="Kunnari Riitta" w:date="2021-08-25T15:23:00Z"/>
        </w:rPr>
      </w:pPr>
      <w:ins w:id="671" w:author="Kunnari Riitta" w:date="2021-08-25T15:23:00Z">
        <w:r>
          <w:t xml:space="preserve">Ostopalvelutilanteissa (B ja C) lisäksi: </w:t>
        </w:r>
      </w:ins>
    </w:p>
    <w:p w14:paraId="4035AF94" w14:textId="77777777" w:rsidR="00330140" w:rsidRDefault="00330140" w:rsidP="00330140">
      <w:pPr>
        <w:pStyle w:val="Luettelokappale"/>
        <w:numPr>
          <w:ilvl w:val="0"/>
          <w:numId w:val="40"/>
        </w:numPr>
        <w:spacing w:before="0"/>
        <w:rPr>
          <w:ins w:id="672" w:author="Kunnari Riitta" w:date="2021-08-25T15:23:00Z"/>
        </w:rPr>
      </w:pPr>
      <w:ins w:id="673" w:author="Kunnari Riitta" w:date="2021-08-25T15:23:00Z">
        <w:r>
          <w:t>Ostopalvelun tuottajan hoitosuhteen potilaaseen todentava palvelutapahtuma on arkistoitu ostopalvelun järjestäjän rekisteriin. [LT1]</w:t>
        </w:r>
      </w:ins>
    </w:p>
    <w:p w14:paraId="669D96DB" w14:textId="77777777" w:rsidR="00330140" w:rsidRDefault="00330140" w:rsidP="00330140">
      <w:pPr>
        <w:pStyle w:val="Luettelokappale"/>
        <w:numPr>
          <w:ilvl w:val="1"/>
          <w:numId w:val="40"/>
        </w:numPr>
        <w:rPr>
          <w:ins w:id="674" w:author="Kunnari Riitta" w:date="2021-08-25T15:23:00Z"/>
        </w:rPr>
      </w:pPr>
      <w:ins w:id="675" w:author="Kunnari Riitta" w:date="2021-08-25T15:23:00Z">
        <w:r>
          <w:t>Yksilöidyssä ostopalvelun valtuutuksessa on valtuutettu se rekisteri, johon palvelutapahtuma on arkistoitu, sillä tuottajalla joka hakua on tekemässä.</w:t>
        </w:r>
      </w:ins>
    </w:p>
    <w:p w14:paraId="46B14472" w14:textId="77777777" w:rsidR="00330140" w:rsidRDefault="00330140" w:rsidP="00330140">
      <w:pPr>
        <w:pStyle w:val="Luettelokappale"/>
        <w:numPr>
          <w:ilvl w:val="0"/>
          <w:numId w:val="40"/>
        </w:numPr>
        <w:rPr>
          <w:ins w:id="676" w:author="Kunnari Riitta" w:date="2021-08-25T15:23:00Z"/>
        </w:rPr>
      </w:pPr>
      <w:ins w:id="677" w:author="Kunnari Riitta" w:date="2021-08-25T15:23:00Z">
        <w:r>
          <w:t>Ostopalvelun valtuutus on arkistoitu Potilastiedon arkistoon ostopalvelun järjestäjän rekisteriin.</w:t>
        </w:r>
      </w:ins>
    </w:p>
    <w:p w14:paraId="39A4E1BD" w14:textId="77777777" w:rsidR="00330140" w:rsidRDefault="00330140" w:rsidP="00043EA5">
      <w:pPr>
        <w:pStyle w:val="Otsikko2"/>
        <w:rPr>
          <w:ins w:id="678" w:author="Kunnari Riitta" w:date="2021-08-25T15:24:00Z"/>
        </w:rPr>
      </w:pPr>
      <w:ins w:id="679" w:author="Kunnari Riitta" w:date="2021-08-25T15:24:00Z">
        <w:r>
          <w:t>Normaali tapahtumankulku</w:t>
        </w:r>
      </w:ins>
    </w:p>
    <w:p w14:paraId="1A3FADDA" w14:textId="77777777" w:rsidR="00330140" w:rsidRDefault="00330140" w:rsidP="00330140">
      <w:pPr>
        <w:pStyle w:val="Numeroituluettelo"/>
        <w:numPr>
          <w:ilvl w:val="8"/>
          <w:numId w:val="27"/>
        </w:numPr>
        <w:ind w:left="2155"/>
        <w:rPr>
          <w:ins w:id="680" w:author="Kunnari Riitta" w:date="2021-08-25T15:24:00Z"/>
        </w:rPr>
      </w:pPr>
      <w:ins w:id="681" w:author="Kunnari Riitta" w:date="2021-08-25T15:24:00Z">
        <w:r>
          <w:t>Järjestelmä tuottaa hakusanoman tarvitsemat tiedot dokumentin HL7 Medical Records -sanomat mukaisesti [LM4, V1]</w:t>
        </w:r>
      </w:ins>
    </w:p>
    <w:p w14:paraId="17FD5712" w14:textId="77777777" w:rsidR="00330140" w:rsidRDefault="00330140" w:rsidP="00330140">
      <w:pPr>
        <w:pStyle w:val="Numeroituluettelo"/>
        <w:numPr>
          <w:ilvl w:val="8"/>
          <w:numId w:val="27"/>
        </w:numPr>
        <w:spacing w:after="0"/>
        <w:ind w:left="2155"/>
        <w:rPr>
          <w:ins w:id="682" w:author="Kunnari Riitta" w:date="2021-08-25T15:24:00Z"/>
        </w:rPr>
      </w:pPr>
      <w:ins w:id="683" w:author="Kunnari Riitta" w:date="2021-08-25T15:24:00Z">
        <w:r>
          <w:t>Järjestelmä muodostaa hakusanoman ja tekee haun Arkistosta alikäyttötapauksen Hae tiedot mukaisesti. [V2]</w:t>
        </w:r>
      </w:ins>
    </w:p>
    <w:p w14:paraId="6D01FCF7" w14:textId="77777777" w:rsidR="00330140" w:rsidRDefault="00330140" w:rsidP="00330140">
      <w:pPr>
        <w:pStyle w:val="Luettelokappale"/>
        <w:numPr>
          <w:ilvl w:val="0"/>
          <w:numId w:val="40"/>
        </w:numPr>
        <w:spacing w:before="0"/>
        <w:rPr>
          <w:ins w:id="684" w:author="Kunnari Riitta" w:date="2021-08-25T15:24:00Z"/>
        </w:rPr>
      </w:pPr>
      <w:ins w:id="685" w:author="Kunnari Riitta" w:date="2021-08-25T15:24:00Z">
        <w:r>
          <w:t xml:space="preserve">MR-sanoma on RCMR_IN100031FI </w:t>
        </w:r>
      </w:ins>
    </w:p>
    <w:p w14:paraId="00528F1D" w14:textId="77777777" w:rsidR="00330140" w:rsidRDefault="00330140" w:rsidP="00330140">
      <w:pPr>
        <w:pStyle w:val="Luettelokappale"/>
        <w:numPr>
          <w:ilvl w:val="0"/>
          <w:numId w:val="40"/>
        </w:numPr>
        <w:rPr>
          <w:ins w:id="686" w:author="Kunnari Riitta" w:date="2021-08-25T15:24:00Z"/>
        </w:rPr>
      </w:pPr>
      <w:ins w:id="687" w:author="Kunnari Riitta" w:date="2021-08-25T15:24:00Z">
        <w:r>
          <w:t>Palvelupyyntö on [LK3]</w:t>
        </w:r>
      </w:ins>
    </w:p>
    <w:p w14:paraId="7A48F6EA" w14:textId="77777777" w:rsidR="00330140" w:rsidRDefault="00330140" w:rsidP="00330140">
      <w:pPr>
        <w:pStyle w:val="Luettelokappale"/>
        <w:numPr>
          <w:ilvl w:val="1"/>
          <w:numId w:val="40"/>
        </w:numPr>
        <w:rPr>
          <w:ins w:id="688" w:author="Kunnari Riitta" w:date="2021-08-25T15:24:00Z"/>
        </w:rPr>
      </w:pPr>
      <w:ins w:id="689" w:author="Kunnari Riitta" w:date="2021-08-25T15:24:00Z">
        <w:r>
          <w:t>tilanteessa A (keskeiset tiedot): PP27</w:t>
        </w:r>
      </w:ins>
    </w:p>
    <w:p w14:paraId="5C3575BB" w14:textId="77777777" w:rsidR="00330140" w:rsidRDefault="00330140" w:rsidP="00330140">
      <w:pPr>
        <w:pStyle w:val="Luettelokappale"/>
        <w:numPr>
          <w:ilvl w:val="1"/>
          <w:numId w:val="40"/>
        </w:numPr>
        <w:rPr>
          <w:ins w:id="690" w:author="Kunnari Riitta" w:date="2021-08-25T15:24:00Z"/>
        </w:rPr>
      </w:pPr>
      <w:ins w:id="691" w:author="Kunnari Riitta" w:date="2021-08-25T15:24:00Z">
        <w:r>
          <w:lastRenderedPageBreak/>
          <w:t xml:space="preserve">tilanteessa B (potilaskohtaisen ostopalvelun haku): PP41, Keskeisten tietojen haku potilaskohtaisessa ostopalvelutilanteessa </w:t>
        </w:r>
      </w:ins>
    </w:p>
    <w:p w14:paraId="09F25F6D" w14:textId="77777777" w:rsidR="00330140" w:rsidRDefault="00330140" w:rsidP="00330140">
      <w:pPr>
        <w:pStyle w:val="Luettelokappale"/>
        <w:numPr>
          <w:ilvl w:val="1"/>
          <w:numId w:val="40"/>
        </w:numPr>
        <w:rPr>
          <w:ins w:id="692" w:author="Kunnari Riitta" w:date="2021-08-25T15:24:00Z"/>
        </w:rPr>
      </w:pPr>
      <w:ins w:id="693" w:author="Kunnari Riitta" w:date="2021-08-25T15:24:00Z">
        <w:r>
          <w:t>tilanteessa C (väestötasoisen ostopalvelun haku): PP45, Keskeisten tietojen haku väestötasoisessa ostopalvelutilanteessa</w:t>
        </w:r>
      </w:ins>
    </w:p>
    <w:p w14:paraId="32439FEE" w14:textId="24FCF2DB" w:rsidR="00330140" w:rsidRDefault="00330140" w:rsidP="00330140">
      <w:pPr>
        <w:pStyle w:val="Luettelokappale"/>
        <w:numPr>
          <w:ilvl w:val="1"/>
          <w:numId w:val="40"/>
        </w:numPr>
        <w:rPr>
          <w:ins w:id="694" w:author="Kunnari Riitta" w:date="2021-08-25T15:24:00Z"/>
        </w:rPr>
      </w:pPr>
      <w:ins w:id="695" w:author="Kunnari Riitta" w:date="2021-08-25T15:24:00Z">
        <w:r>
          <w:t xml:space="preserve">kaikissa tilanteissa voidaan käyttää palvelupyyntöä PPC </w:t>
        </w:r>
        <w:del w:id="696" w:author="Eklund Marjut" w:date="2022-03-25T16:20:00Z">
          <w:r w:rsidDel="005311BF">
            <w:delText>[LT2]</w:delText>
          </w:r>
        </w:del>
      </w:ins>
    </w:p>
    <w:p w14:paraId="675B444D" w14:textId="77777777" w:rsidR="00330140" w:rsidRPr="00043EA5" w:rsidRDefault="00330140" w:rsidP="00330140">
      <w:pPr>
        <w:pStyle w:val="Luettelokappale"/>
        <w:numPr>
          <w:ilvl w:val="2"/>
          <w:numId w:val="40"/>
        </w:numPr>
        <w:rPr>
          <w:ins w:id="697" w:author="Kunnari Riitta" w:date="2021-08-25T15:24:00Z"/>
        </w:rPr>
      </w:pPr>
      <w:ins w:id="698" w:author="Kunnari Riitta" w:date="2021-08-25T15:24:00Z">
        <w:r w:rsidRPr="00043EA5">
          <w:t>kaikissa tilanteissa, kun potilas on yksilöity henkilötunnuksella</w:t>
        </w:r>
      </w:ins>
    </w:p>
    <w:p w14:paraId="33582BD2" w14:textId="77777777" w:rsidR="00330140" w:rsidRPr="00043EA5" w:rsidRDefault="00330140" w:rsidP="00330140">
      <w:pPr>
        <w:pStyle w:val="Luettelokappale"/>
        <w:numPr>
          <w:ilvl w:val="2"/>
          <w:numId w:val="40"/>
        </w:numPr>
        <w:rPr>
          <w:ins w:id="699" w:author="Kunnari Riitta" w:date="2021-08-25T15:24:00Z"/>
        </w:rPr>
      </w:pPr>
      <w:ins w:id="700" w:author="Kunnari Riitta" w:date="2021-08-25T15:24:00Z">
        <w:r w:rsidRPr="00043EA5">
          <w:t>vain tilanteessa A, kun potilas on yksilöity tilapäisellä yksilöintitunnuksella</w:t>
        </w:r>
      </w:ins>
    </w:p>
    <w:p w14:paraId="5895D5B4" w14:textId="77777777" w:rsidR="00330140" w:rsidRDefault="00330140" w:rsidP="00330140">
      <w:pPr>
        <w:pStyle w:val="Luettelokappale"/>
        <w:numPr>
          <w:ilvl w:val="2"/>
          <w:numId w:val="40"/>
        </w:numPr>
        <w:rPr>
          <w:ins w:id="701" w:author="Kunnari Riitta" w:date="2021-08-25T15:24:00Z"/>
        </w:rPr>
      </w:pPr>
      <w:ins w:id="702" w:author="Kunnari Riitta" w:date="2021-08-25T15:24:00Z">
        <w:r>
          <w:t>Todistuksen haku ei ole mahdollista hätähakuna, joten potilastietojen katselun erityiseksi syyksi ei voi ilmoittaa arvoa ”Hätähaku”</w:t>
        </w:r>
      </w:ins>
    </w:p>
    <w:p w14:paraId="07343FFF" w14:textId="77777777" w:rsidR="00330140" w:rsidRDefault="00330140" w:rsidP="00330140">
      <w:pPr>
        <w:pStyle w:val="Luettelokappale"/>
        <w:numPr>
          <w:ilvl w:val="0"/>
          <w:numId w:val="40"/>
        </w:numPr>
        <w:rPr>
          <w:ins w:id="703" w:author="Kunnari Riitta" w:date="2021-08-25T15:24:00Z"/>
        </w:rPr>
      </w:pPr>
      <w:ins w:id="704" w:author="Kunnari Riitta" w:date="2021-08-25T15:24:00Z">
        <w:r>
          <w:t>Palvelutapahtuma johon tietoja haetaan, on yksilöitävä</w:t>
        </w:r>
      </w:ins>
    </w:p>
    <w:p w14:paraId="7A87D8CC" w14:textId="77777777" w:rsidR="00330140" w:rsidRDefault="00330140" w:rsidP="00330140">
      <w:pPr>
        <w:pStyle w:val="Luettelokappale"/>
        <w:numPr>
          <w:ilvl w:val="1"/>
          <w:numId w:val="40"/>
        </w:numPr>
        <w:rPr>
          <w:ins w:id="705" w:author="Kunnari Riitta" w:date="2021-08-25T15:24:00Z"/>
        </w:rPr>
      </w:pPr>
      <w:ins w:id="706" w:author="Kunnari Riitta" w:date="2021-08-25T15:24:00Z">
        <w:r>
          <w:t>tilanteessa B ja C (ostopalvelu) palvelutapahtuma on järjestäjän rekisterissä (ostopalvelun valtuutuksessa yksilöity rekisteri)</w:t>
        </w:r>
      </w:ins>
    </w:p>
    <w:p w14:paraId="48950F08" w14:textId="77777777" w:rsidR="00330140" w:rsidRDefault="00330140" w:rsidP="00330140">
      <w:pPr>
        <w:pStyle w:val="Luettelokappale"/>
        <w:numPr>
          <w:ilvl w:val="0"/>
          <w:numId w:val="40"/>
        </w:numPr>
        <w:rPr>
          <w:ins w:id="707" w:author="Kunnari Riitta" w:date="2021-08-25T15:24:00Z"/>
        </w:rPr>
      </w:pPr>
      <w:ins w:id="708" w:author="Kunnari Riitta" w:date="2021-08-25T15:24:00Z">
        <w:r>
          <w:t xml:space="preserve">Kattavuus: Haetaan aina viimeisimmät versiot (1)  </w:t>
        </w:r>
      </w:ins>
    </w:p>
    <w:p w14:paraId="196E88BD" w14:textId="77777777" w:rsidR="00330140" w:rsidRDefault="00330140" w:rsidP="00330140">
      <w:pPr>
        <w:pStyle w:val="Luettelokappale"/>
        <w:numPr>
          <w:ilvl w:val="0"/>
          <w:numId w:val="40"/>
        </w:numPr>
        <w:rPr>
          <w:ins w:id="709" w:author="Kunnari Riitta" w:date="2021-08-25T15:24:00Z"/>
        </w:rPr>
      </w:pPr>
      <w:ins w:id="710" w:author="Kunnari Riitta" w:date="2021-08-25T15:24:00Z">
        <w:r>
          <w:t>Haku palauttaa tiedot asiakirjatasolla, hakua ei ole mahdollista kohdistaa metatietotasolla</w:t>
        </w:r>
      </w:ins>
    </w:p>
    <w:p w14:paraId="4080848A" w14:textId="77777777" w:rsidR="00330140" w:rsidRDefault="00330140" w:rsidP="00330140">
      <w:pPr>
        <w:pStyle w:val="Luettelokappale"/>
        <w:numPr>
          <w:ilvl w:val="0"/>
          <w:numId w:val="40"/>
        </w:numPr>
        <w:rPr>
          <w:ins w:id="711" w:author="Kunnari Riitta" w:date="2021-08-25T15:24:00Z"/>
        </w:rPr>
      </w:pPr>
      <w:ins w:id="712" w:author="Kunnari Riitta" w:date="2021-08-25T15:24:00Z">
        <w:r>
          <w:t>Hakuparametrit: voidaan käyttää palvelupyynnöllä käytössä olevia parametreja [LM4]</w:t>
        </w:r>
      </w:ins>
    </w:p>
    <w:p w14:paraId="1D697FB8" w14:textId="77777777" w:rsidR="00330140" w:rsidRDefault="00330140" w:rsidP="00330140">
      <w:pPr>
        <w:pStyle w:val="Luettelokappale"/>
        <w:numPr>
          <w:ilvl w:val="1"/>
          <w:numId w:val="40"/>
        </w:numPr>
        <w:rPr>
          <w:ins w:id="713" w:author="Kunnari Riitta" w:date="2021-08-25T15:24:00Z"/>
        </w:rPr>
      </w:pPr>
      <w:ins w:id="714" w:author="Kunnari Riitta" w:date="2021-08-25T15:24:00Z">
        <w:r>
          <w:t xml:space="preserve">pakollinen parametri henkilötunnus </w:t>
        </w:r>
        <w:r w:rsidRPr="00043EA5">
          <w:t>tai potilaan tilapäinen yksilöintitunnus</w:t>
        </w:r>
      </w:ins>
    </w:p>
    <w:p w14:paraId="73558AA9" w14:textId="77777777" w:rsidR="00330140" w:rsidRDefault="00330140" w:rsidP="00330140">
      <w:pPr>
        <w:pStyle w:val="Luettelokappale"/>
        <w:numPr>
          <w:ilvl w:val="1"/>
          <w:numId w:val="40"/>
        </w:numPr>
        <w:rPr>
          <w:ins w:id="715" w:author="Kunnari Riitta" w:date="2021-08-25T15:24:00Z"/>
        </w:rPr>
      </w:pPr>
      <w:ins w:id="716" w:author="Kunnari Riitta" w:date="2021-08-25T15:24:00Z">
        <w:r>
          <w:t>pakollinen parametri näkymätunnus</w:t>
        </w:r>
      </w:ins>
    </w:p>
    <w:p w14:paraId="33B566E9" w14:textId="77777777" w:rsidR="00330140" w:rsidRDefault="00330140" w:rsidP="00330140">
      <w:pPr>
        <w:pStyle w:val="Numeroituluettelo"/>
        <w:numPr>
          <w:ilvl w:val="8"/>
          <w:numId w:val="27"/>
        </w:numPr>
        <w:spacing w:after="0"/>
        <w:ind w:left="2155"/>
        <w:rPr>
          <w:ins w:id="717" w:author="Kunnari Riitta" w:date="2021-08-25T15:24:00Z"/>
        </w:rPr>
      </w:pPr>
      <w:ins w:id="718" w:author="Kunnari Riitta" w:date="2021-08-25T15:24:00Z">
        <w:r>
          <w:t>Järjestelmä vastaanottaa hakutuloksen [V3]</w:t>
        </w:r>
      </w:ins>
    </w:p>
    <w:p w14:paraId="5139D9AD" w14:textId="77777777" w:rsidR="00330140" w:rsidRDefault="00330140" w:rsidP="00330140">
      <w:pPr>
        <w:pStyle w:val="Luettelokappale"/>
        <w:numPr>
          <w:ilvl w:val="0"/>
          <w:numId w:val="40"/>
        </w:numPr>
        <w:spacing w:before="0"/>
        <w:rPr>
          <w:ins w:id="719" w:author="Kunnari Riitta" w:date="2021-08-25T15:24:00Z"/>
        </w:rPr>
      </w:pPr>
      <w:ins w:id="720" w:author="Kunnari Riitta" w:date="2021-08-25T15:24:00Z">
        <w:r>
          <w:t>Haun tuloksena palautuu haettu todistus tai tieto siitä, ettei potilaalla ole palautettavia tietoja (</w:t>
        </w:r>
        <w:proofErr w:type="spellStart"/>
        <w:r>
          <w:t>not</w:t>
        </w:r>
        <w:proofErr w:type="spellEnd"/>
        <w:r>
          <w:t xml:space="preserve"> </w:t>
        </w:r>
        <w:proofErr w:type="spellStart"/>
        <w:r>
          <w:t>found</w:t>
        </w:r>
        <w:proofErr w:type="spellEnd"/>
        <w:r>
          <w:t>).</w:t>
        </w:r>
      </w:ins>
    </w:p>
    <w:p w14:paraId="3360A44E" w14:textId="09948091" w:rsidR="00330140" w:rsidRDefault="00330140" w:rsidP="00330140">
      <w:pPr>
        <w:pStyle w:val="Luettelokappale"/>
        <w:numPr>
          <w:ilvl w:val="0"/>
          <w:numId w:val="40"/>
        </w:numPr>
        <w:rPr>
          <w:ins w:id="721" w:author="Kunnari Riitta" w:date="2021-08-25T15:24:00Z"/>
        </w:rPr>
      </w:pPr>
      <w:ins w:id="722" w:author="Kunnari Riitta" w:date="2021-08-25T15:24:00Z">
        <w:r>
          <w:t xml:space="preserve">Mikäli potilaan </w:t>
        </w:r>
      </w:ins>
      <w:ins w:id="723" w:author="Pakari Arja" w:date="2021-10-05T16:18:00Z">
        <w:r w:rsidR="009E1167">
          <w:t>luovutuslupa</w:t>
        </w:r>
      </w:ins>
      <w:ins w:id="724" w:author="Kunnari Riitta" w:date="2021-08-25T15:24:00Z">
        <w:del w:id="725" w:author="Pakari Arja" w:date="2021-10-05T16:18:00Z">
          <w:r w:rsidDel="009E1167">
            <w:delText>suostumus</w:delText>
          </w:r>
        </w:del>
        <w:r>
          <w:t xml:space="preserve"> / </w:t>
        </w:r>
        <w:del w:id="726" w:author="Pakari Arja" w:date="2021-10-05T16:18:00Z">
          <w:r w:rsidDel="009E1167">
            <w:delText>Kanta-</w:delText>
          </w:r>
        </w:del>
        <w:r>
          <w:t xml:space="preserve">informointi puuttuu, palautetaan Järjestelmälle tieto potilaan </w:t>
        </w:r>
      </w:ins>
      <w:ins w:id="727" w:author="Pakari Arja" w:date="2021-10-05T16:18:00Z">
        <w:r w:rsidR="009E1167">
          <w:t>luovutusluvan</w:t>
        </w:r>
      </w:ins>
      <w:ins w:id="728" w:author="Kunnari Riitta" w:date="2021-08-25T15:24:00Z">
        <w:del w:id="729" w:author="Pakari Arja" w:date="2021-10-05T16:18:00Z">
          <w:r w:rsidDel="009E1167">
            <w:delText>suostumuksen</w:delText>
          </w:r>
        </w:del>
        <w:r>
          <w:t xml:space="preserve"> / </w:t>
        </w:r>
        <w:del w:id="730" w:author="Pakari Arja" w:date="2021-10-05T16:18:00Z">
          <w:r w:rsidDel="009E1167">
            <w:delText>Kanta-</w:delText>
          </w:r>
        </w:del>
        <w:r>
          <w:t xml:space="preserve">informoinnin puuttumisesta paluusanomassa. Potilaan </w:t>
        </w:r>
      </w:ins>
      <w:ins w:id="731" w:author="Pakari Arja" w:date="2021-10-05T16:18:00Z">
        <w:r w:rsidR="009E1167">
          <w:t>luovutusluvan</w:t>
        </w:r>
      </w:ins>
      <w:ins w:id="732" w:author="Kunnari Riitta" w:date="2021-08-25T15:24:00Z">
        <w:del w:id="733" w:author="Pakari Arja" w:date="2021-10-05T16:18:00Z">
          <w:r w:rsidDel="009E1167">
            <w:delText>suostumuksen</w:delText>
          </w:r>
        </w:del>
        <w:r>
          <w:t xml:space="preserve"> / </w:t>
        </w:r>
        <w:del w:id="734" w:author="Pakari Arja" w:date="2021-10-05T16:19:00Z">
          <w:r w:rsidDel="0044749A">
            <w:delText>Kanta-</w:delText>
          </w:r>
        </w:del>
        <w:r>
          <w:t xml:space="preserve">informoinnin puuttuminen vaikuttaa palautettavaan haun tulokseen: haku rajautuu pelkästään siihen rekisteriin, jossa hoitosuhteen todentava palvelutapahtuma on. </w:t>
        </w:r>
        <w:del w:id="735" w:author="Eklund Marjut" w:date="2022-03-25T16:19:00Z">
          <w:r w:rsidDel="005311BF">
            <w:delText>[LT3]</w:delText>
          </w:r>
        </w:del>
      </w:ins>
    </w:p>
    <w:p w14:paraId="583D32B2" w14:textId="77777777" w:rsidR="00330140" w:rsidRDefault="00330140" w:rsidP="00043EA5">
      <w:pPr>
        <w:pStyle w:val="Numeroituluettelo"/>
        <w:numPr>
          <w:ilvl w:val="8"/>
          <w:numId w:val="27"/>
        </w:numPr>
        <w:ind w:left="2155"/>
        <w:rPr>
          <w:ins w:id="736" w:author="Kunnari Riitta" w:date="2021-08-25T15:24:00Z"/>
        </w:rPr>
      </w:pPr>
      <w:ins w:id="737" w:author="Kunnari Riitta" w:date="2021-08-25T15:24:00Z">
        <w:r>
          <w:t>Järjestelmä käsittelee haettuja tietoja oman säännöstönsä mukaisesti.</w:t>
        </w:r>
      </w:ins>
    </w:p>
    <w:p w14:paraId="1C108A60" w14:textId="77777777" w:rsidR="00330140" w:rsidRDefault="00330140" w:rsidP="00043EA5">
      <w:pPr>
        <w:pStyle w:val="Numeroituluettelo"/>
        <w:numPr>
          <w:ilvl w:val="8"/>
          <w:numId w:val="27"/>
        </w:numPr>
        <w:ind w:left="2155"/>
        <w:rPr>
          <w:ins w:id="738" w:author="Kunnari Riitta" w:date="2021-08-25T15:24:00Z"/>
        </w:rPr>
      </w:pPr>
      <w:ins w:id="739" w:author="Kunnari Riitta" w:date="2021-08-25T15:24:00Z">
        <w:r>
          <w:t>Käyttötapaus päättyy.</w:t>
        </w:r>
      </w:ins>
    </w:p>
    <w:p w14:paraId="375CBA2E" w14:textId="77777777" w:rsidR="00330140" w:rsidRDefault="00330140" w:rsidP="00043EA5">
      <w:pPr>
        <w:pStyle w:val="Otsikko2"/>
        <w:rPr>
          <w:ins w:id="740" w:author="Kunnari Riitta" w:date="2021-08-25T15:24:00Z"/>
        </w:rPr>
      </w:pPr>
      <w:ins w:id="741" w:author="Kunnari Riitta" w:date="2021-08-25T15:24:00Z">
        <w:r>
          <w:lastRenderedPageBreak/>
          <w:t>Virhetilanteet</w:t>
        </w:r>
      </w:ins>
    </w:p>
    <w:p w14:paraId="22C1BE59" w14:textId="77777777" w:rsidR="00F30F43" w:rsidRDefault="00F30F43" w:rsidP="00F30F43">
      <w:pPr>
        <w:pStyle w:val="Leipteksti"/>
        <w:spacing w:after="0"/>
        <w:rPr>
          <w:ins w:id="742" w:author="Kunnari Riitta" w:date="2021-08-25T15:25:00Z"/>
        </w:rPr>
      </w:pPr>
      <w:ins w:id="743" w:author="Kunnari Riitta" w:date="2021-08-25T15:25:00Z">
        <w:r>
          <w:t>V1 Hakusanoman tarvitsemien tietojen tuottaminen ei onnistu Järjestelmä antaa ilmoituksen käyttäjälle tai tallentaa tiedon jatkokäsittelyä varten. Käyttötapaus päättyy.</w:t>
        </w:r>
      </w:ins>
    </w:p>
    <w:p w14:paraId="7DB01294" w14:textId="77777777" w:rsidR="00F30F43" w:rsidRDefault="00F30F43" w:rsidP="00F30F43">
      <w:pPr>
        <w:pStyle w:val="Leipteksti"/>
        <w:spacing w:after="0"/>
        <w:rPr>
          <w:ins w:id="744" w:author="Kunnari Riitta" w:date="2021-08-25T15:25:00Z"/>
        </w:rPr>
      </w:pPr>
      <w:ins w:id="745" w:author="Kunnari Riitta" w:date="2021-08-25T15:25:00Z">
        <w:r>
          <w:t>V2 Hakusanoman muodostaminen ei onnistu Järjestelmä antaa ilmoituksen käyttäjälle tai tallentaa tiedon jatkokäsittelyä varten. Käyttötapaus päättyy.</w:t>
        </w:r>
      </w:ins>
    </w:p>
    <w:p w14:paraId="66C5A515" w14:textId="77777777" w:rsidR="00F30F43" w:rsidRDefault="00F30F43" w:rsidP="00F30F43">
      <w:pPr>
        <w:pStyle w:val="Leipteksti"/>
        <w:rPr>
          <w:ins w:id="746" w:author="Kunnari Riitta" w:date="2021-08-25T15:25:00Z"/>
        </w:rPr>
      </w:pPr>
      <w:ins w:id="747" w:author="Kunnari Riitta" w:date="2021-08-25T15:25:00Z">
        <w:r>
          <w:t>V3 Haun tuloksen vastaanottaminen ei onnistu. Järjestelmä antaa ilmoituksen käyttäjälle tai tallentaa tiedon jatkokäsittelyä varten. Käyttötapaus päättyy.</w:t>
        </w:r>
      </w:ins>
    </w:p>
    <w:p w14:paraId="78831BBE" w14:textId="77777777" w:rsidR="00F30F43" w:rsidRDefault="00F30F43" w:rsidP="00043EA5">
      <w:pPr>
        <w:pStyle w:val="Otsikko2"/>
        <w:rPr>
          <w:ins w:id="748" w:author="Kunnari Riitta" w:date="2021-08-25T15:25:00Z"/>
        </w:rPr>
      </w:pPr>
      <w:ins w:id="749" w:author="Kunnari Riitta" w:date="2021-08-25T15:25:00Z">
        <w:r>
          <w:t>Lisätiedot</w:t>
        </w:r>
      </w:ins>
    </w:p>
    <w:p w14:paraId="59ACEDBF" w14:textId="27F53CE6" w:rsidR="00F30F43" w:rsidRDefault="00F30F43" w:rsidP="00F30F43">
      <w:pPr>
        <w:pStyle w:val="Leipteksti"/>
        <w:rPr>
          <w:ins w:id="750" w:author="Kunnari Riitta" w:date="2021-08-25T15:26:00Z"/>
        </w:rPr>
      </w:pPr>
      <w:ins w:id="751" w:author="Kunnari Riitta" w:date="2021-08-25T15:26:00Z">
        <w:r>
          <w:t xml:space="preserve">LT1 </w:t>
        </w:r>
        <w:del w:id="752" w:author="Eklund Marjut" w:date="2022-03-25T16:18:00Z">
          <w:r w:rsidDel="005311BF">
            <w:delText xml:space="preserve">Versioissa v1.0.3 RC3 ja v2.0 RC1: </w:delText>
          </w:r>
        </w:del>
        <w:r>
          <w:t>Ostopalvelun tuottajan hoitosuhteen potilaaseen todentavassa palvelutapahtumassa on yksilöity ostopalvelun valtuutus. Ostopalveluratkaisun siirtymäaikana palvelutapahtuma on voitu arkistoida myös ilman ostopalvelun valtuutuksen tunnistetta. Ostopalvelun järjestäjän arkistoasiakirjat-rekisterissä on oltava kuitenkin ostopalvelun valtuutus, jossa on valtuutettu hakua tekevä palveluntuottaja käyttämään rekisteriä, johon palvelutapahtuma on arkistoitu.</w:t>
        </w:r>
      </w:ins>
    </w:p>
    <w:p w14:paraId="5A29AC00" w14:textId="258D1779" w:rsidR="00F30F43" w:rsidDel="005311BF" w:rsidRDefault="00F30F43" w:rsidP="00F30F43">
      <w:pPr>
        <w:pStyle w:val="Leipteksti"/>
        <w:rPr>
          <w:ins w:id="753" w:author="Kunnari Riitta" w:date="2021-08-25T15:26:00Z"/>
          <w:del w:id="754" w:author="Eklund Marjut" w:date="2022-03-25T16:20:00Z"/>
        </w:rPr>
      </w:pPr>
      <w:ins w:id="755" w:author="Kunnari Riitta" w:date="2021-08-25T15:26:00Z">
        <w:del w:id="756" w:author="Eklund Marjut" w:date="2022-03-25T16:20:00Z">
          <w:r w:rsidDel="005311BF">
            <w:delText>LT2 Palvelupyyntö PPC käytettävissä versioissa v1.0.3 RC3 ja v2.0 RC1.</w:delText>
          </w:r>
        </w:del>
      </w:ins>
    </w:p>
    <w:p w14:paraId="76E7EA44" w14:textId="3DFFFBE6" w:rsidR="00F30F43" w:rsidDel="005311BF" w:rsidRDefault="00F30F43">
      <w:pPr>
        <w:pStyle w:val="Leipteksti"/>
        <w:rPr>
          <w:ins w:id="757" w:author="Kunnari Riitta" w:date="2021-08-25T15:26:00Z"/>
          <w:del w:id="758" w:author="Eklund Marjut" w:date="2022-03-25T16:19:00Z"/>
        </w:rPr>
      </w:pPr>
      <w:ins w:id="759" w:author="Kunnari Riitta" w:date="2021-08-25T15:26:00Z">
        <w:del w:id="760" w:author="Eklund Marjut" w:date="2022-03-25T16:19:00Z">
          <w:r w:rsidDel="005311BF">
            <w:delText>LT3 Versioissa 1.0.2 ja v1.0.3 RC3 tarkastetaan potilaan suostumus, versiossa v2.0 RC1 Kanta-informointi.</w:delText>
          </w:r>
        </w:del>
      </w:ins>
    </w:p>
    <w:p w14:paraId="0BA9A1BB" w14:textId="77777777" w:rsidR="00F30F43" w:rsidRDefault="00F30F43" w:rsidP="00043EA5">
      <w:pPr>
        <w:pStyle w:val="Otsikko3"/>
        <w:rPr>
          <w:ins w:id="761" w:author="Kunnari Riitta" w:date="2021-08-25T15:26:00Z"/>
        </w:rPr>
      </w:pPr>
      <w:ins w:id="762" w:author="Kunnari Riitta" w:date="2021-08-25T15:26:00Z">
        <w:r>
          <w:t>Esimerkit koronatodistuksen hausta</w:t>
        </w:r>
      </w:ins>
    </w:p>
    <w:p w14:paraId="10D34B40" w14:textId="77777777" w:rsidR="00F30F43" w:rsidRDefault="00F30F43" w:rsidP="00F30F43">
      <w:pPr>
        <w:pStyle w:val="Leipteksti"/>
        <w:rPr>
          <w:ins w:id="763" w:author="Kunnari Riitta" w:date="2021-08-25T15:26:00Z"/>
        </w:rPr>
      </w:pPr>
      <w:ins w:id="764" w:author="Kunnari Riitta" w:date="2021-08-25T15:26:00Z">
        <w:r>
          <w:rPr>
            <w:b/>
          </w:rPr>
          <w:t>Esimerkki 1</w:t>
        </w:r>
        <w:r>
          <w:t>: Palvelunantaja hakee potilaan pyynnöstä koronarokotustodistuksen ja tulostaa sen potilaalle (ei ostopalvelutilanne)</w:t>
        </w:r>
      </w:ins>
    </w:p>
    <w:p w14:paraId="14FA9EDC" w14:textId="77777777" w:rsidR="00F30F43" w:rsidRDefault="00F30F43" w:rsidP="00F30F43">
      <w:pPr>
        <w:pStyle w:val="Leipteksti"/>
        <w:rPr>
          <w:ins w:id="765" w:author="Kunnari Riitta" w:date="2021-08-25T15:26:00Z"/>
        </w:rPr>
      </w:pPr>
      <w:ins w:id="766" w:author="Kunnari Riitta" w:date="2021-08-25T15:26:00Z">
        <w:r>
          <w:t>Palvelupyyntö: PP27</w:t>
        </w:r>
      </w:ins>
    </w:p>
    <w:p w14:paraId="6DAD11C5" w14:textId="77777777" w:rsidR="00F30F43" w:rsidRDefault="00F30F43" w:rsidP="00F30F43">
      <w:pPr>
        <w:pStyle w:val="Leipteksti"/>
        <w:spacing w:after="0"/>
        <w:rPr>
          <w:ins w:id="767" w:author="Kunnari Riitta" w:date="2021-08-25T15:26:00Z"/>
        </w:rPr>
      </w:pPr>
      <w:ins w:id="768" w:author="Kunnari Riitta" w:date="2021-08-25T15:26:00Z">
        <w:r>
          <w:t>Kyselyparametrit</w:t>
        </w:r>
      </w:ins>
    </w:p>
    <w:p w14:paraId="238FA715" w14:textId="77777777" w:rsidR="00F30F43" w:rsidRDefault="00F30F43" w:rsidP="00F30F43">
      <w:pPr>
        <w:pStyle w:val="Luettelokappale"/>
        <w:numPr>
          <w:ilvl w:val="0"/>
          <w:numId w:val="40"/>
        </w:numPr>
        <w:spacing w:before="0"/>
        <w:rPr>
          <w:ins w:id="769" w:author="Kunnari Riitta" w:date="2021-08-25T15:26:00Z"/>
        </w:rPr>
      </w:pPr>
      <w:ins w:id="770" w:author="Kunnari Riitta" w:date="2021-08-25T15:26:00Z">
        <w:r>
          <w:t xml:space="preserve">potilaan henkilötunnus </w:t>
        </w:r>
        <w:r w:rsidRPr="00043EA5">
          <w:t>tai tilapäinen yksilöintitunnus</w:t>
        </w:r>
      </w:ins>
    </w:p>
    <w:p w14:paraId="5909957D" w14:textId="77777777" w:rsidR="00F30F43" w:rsidRDefault="00F30F43" w:rsidP="00F30F43">
      <w:pPr>
        <w:pStyle w:val="Luettelokappale"/>
        <w:numPr>
          <w:ilvl w:val="0"/>
          <w:numId w:val="40"/>
        </w:numPr>
        <w:spacing w:before="0"/>
        <w:rPr>
          <w:ins w:id="771" w:author="Kunnari Riitta" w:date="2021-08-25T15:26:00Z"/>
        </w:rPr>
      </w:pPr>
      <w:ins w:id="772" w:author="Kunnari Riitta" w:date="2021-08-25T15:26:00Z">
        <w:r>
          <w:t>näkymätunnus: 390</w:t>
        </w:r>
      </w:ins>
    </w:p>
    <w:p w14:paraId="5FB8B37A" w14:textId="77777777" w:rsidR="00F30F43" w:rsidRDefault="00F30F43" w:rsidP="00F30F43">
      <w:pPr>
        <w:pStyle w:val="Leipteksti"/>
        <w:spacing w:before="240" w:after="0"/>
        <w:rPr>
          <w:ins w:id="773" w:author="Kunnari Riitta" w:date="2021-08-25T15:26:00Z"/>
        </w:rPr>
      </w:pPr>
      <w:ins w:id="774" w:author="Kunnari Riitta" w:date="2021-08-25T15:26:00Z">
        <w:r>
          <w:t>Lisäksi annetaan</w:t>
        </w:r>
      </w:ins>
    </w:p>
    <w:p w14:paraId="4BCA2BB5" w14:textId="77777777" w:rsidR="00F30F43" w:rsidRDefault="00F30F43" w:rsidP="00F30F43">
      <w:pPr>
        <w:pStyle w:val="Luettelokappale"/>
        <w:numPr>
          <w:ilvl w:val="0"/>
          <w:numId w:val="40"/>
        </w:numPr>
        <w:spacing w:before="0" w:line="240" w:lineRule="auto"/>
        <w:rPr>
          <w:ins w:id="775" w:author="Kunnari Riitta" w:date="2021-08-25T15:26:00Z"/>
        </w:rPr>
      </w:pPr>
      <w:ins w:id="776" w:author="Kunnari Riitta" w:date="2021-08-25T15:26:00Z">
        <w:r>
          <w:t>palvelunantajan omaan rekisteriin arkistoistu hoitosuhteen todentava palvelutapahtuman OID</w:t>
        </w:r>
      </w:ins>
    </w:p>
    <w:p w14:paraId="25FB972C" w14:textId="77777777" w:rsidR="00F30F43" w:rsidRDefault="00F30F43" w:rsidP="00F30F43">
      <w:pPr>
        <w:rPr>
          <w:ins w:id="777" w:author="Kunnari Riitta" w:date="2021-08-25T15:26:00Z"/>
        </w:rPr>
      </w:pPr>
    </w:p>
    <w:p w14:paraId="3FE33359" w14:textId="77777777" w:rsidR="00F30F43" w:rsidRDefault="00F30F43" w:rsidP="00F30F43">
      <w:pPr>
        <w:pStyle w:val="Leipteksti"/>
        <w:rPr>
          <w:ins w:id="778" w:author="Kunnari Riitta" w:date="2021-08-25T15:26:00Z"/>
        </w:rPr>
      </w:pPr>
      <w:ins w:id="779" w:author="Kunnari Riitta" w:date="2021-08-25T15:26:00Z">
        <w:r>
          <w:rPr>
            <w:b/>
          </w:rPr>
          <w:t>Esimerkki 2</w:t>
        </w:r>
        <w:r>
          <w:t>: Ostopalvelun palveluntuottaja hakee potilaan pyynnöstä todistuksen sairastetusta koronasta ja tulostaa sen potilaalle (väestötasoinen ostopalvelutilanne)</w:t>
        </w:r>
      </w:ins>
    </w:p>
    <w:p w14:paraId="0A35B84C" w14:textId="77777777" w:rsidR="00F30F43" w:rsidRDefault="00F30F43" w:rsidP="00F30F43">
      <w:pPr>
        <w:pStyle w:val="Leipteksti"/>
        <w:rPr>
          <w:ins w:id="780" w:author="Kunnari Riitta" w:date="2021-08-25T15:26:00Z"/>
        </w:rPr>
      </w:pPr>
      <w:ins w:id="781" w:author="Kunnari Riitta" w:date="2021-08-25T15:26:00Z">
        <w:r>
          <w:lastRenderedPageBreak/>
          <w:t>Palvelupyyntö: PP45</w:t>
        </w:r>
      </w:ins>
    </w:p>
    <w:p w14:paraId="49EC02B7" w14:textId="77777777" w:rsidR="00F30F43" w:rsidRDefault="00F30F43" w:rsidP="00F30F43">
      <w:pPr>
        <w:pStyle w:val="Leipteksti"/>
        <w:spacing w:after="0"/>
        <w:rPr>
          <w:ins w:id="782" w:author="Kunnari Riitta" w:date="2021-08-25T15:26:00Z"/>
        </w:rPr>
      </w:pPr>
      <w:ins w:id="783" w:author="Kunnari Riitta" w:date="2021-08-25T15:26:00Z">
        <w:r>
          <w:t>Kyselyparametrit</w:t>
        </w:r>
      </w:ins>
    </w:p>
    <w:p w14:paraId="7E310EC7" w14:textId="77777777" w:rsidR="00F30F43" w:rsidRPr="00043EA5" w:rsidRDefault="00F30F43" w:rsidP="00F30F43">
      <w:pPr>
        <w:pStyle w:val="Luettelokappale"/>
        <w:numPr>
          <w:ilvl w:val="0"/>
          <w:numId w:val="40"/>
        </w:numPr>
        <w:spacing w:before="0"/>
        <w:rPr>
          <w:ins w:id="784" w:author="Kunnari Riitta" w:date="2021-08-25T15:26:00Z"/>
        </w:rPr>
      </w:pPr>
      <w:ins w:id="785" w:author="Kunnari Riitta" w:date="2021-08-25T15:26:00Z">
        <w:r>
          <w:t xml:space="preserve">potilaan </w:t>
        </w:r>
        <w:r w:rsidRPr="001A7591">
          <w:t xml:space="preserve">henkilötunnus </w:t>
        </w:r>
        <w:r w:rsidRPr="00043EA5">
          <w:t>(tilapäistä yksilöintitunnusta ei voi käyttää ostopalvelutilanteessa)</w:t>
        </w:r>
      </w:ins>
    </w:p>
    <w:p w14:paraId="3B10E280" w14:textId="77777777" w:rsidR="00F30F43" w:rsidRDefault="00F30F43" w:rsidP="00F30F43">
      <w:pPr>
        <w:pStyle w:val="Luettelokappale"/>
        <w:numPr>
          <w:ilvl w:val="0"/>
          <w:numId w:val="40"/>
        </w:numPr>
        <w:spacing w:before="0"/>
        <w:rPr>
          <w:ins w:id="786" w:author="Kunnari Riitta" w:date="2021-08-25T15:26:00Z"/>
        </w:rPr>
      </w:pPr>
      <w:ins w:id="787" w:author="Kunnari Riitta" w:date="2021-08-25T15:26:00Z">
        <w:r>
          <w:t>näkymätunnus: 392</w:t>
        </w:r>
      </w:ins>
    </w:p>
    <w:p w14:paraId="11CE2C3C" w14:textId="77777777" w:rsidR="00F30F43" w:rsidRDefault="00F30F43" w:rsidP="00F30F43">
      <w:pPr>
        <w:rPr>
          <w:ins w:id="788" w:author="Kunnari Riitta" w:date="2021-08-25T15:26:00Z"/>
        </w:rPr>
      </w:pPr>
      <w:ins w:id="789" w:author="Kunnari Riitta" w:date="2021-08-25T15:26:00Z">
        <w:r>
          <w:tab/>
          <w:t>Lisäksi annetaan</w:t>
        </w:r>
      </w:ins>
    </w:p>
    <w:p w14:paraId="2D83A435" w14:textId="77777777" w:rsidR="00F30F43" w:rsidRDefault="00F30F43" w:rsidP="00F30F43">
      <w:pPr>
        <w:pStyle w:val="Luettelokappale"/>
        <w:numPr>
          <w:ilvl w:val="0"/>
          <w:numId w:val="40"/>
        </w:numPr>
        <w:spacing w:before="0"/>
        <w:rPr>
          <w:ins w:id="790" w:author="Kunnari Riitta" w:date="2021-08-25T15:26:00Z"/>
        </w:rPr>
      </w:pPr>
      <w:ins w:id="791" w:author="Kunnari Riitta" w:date="2021-08-25T15:26:00Z">
        <w:r>
          <w:t>palvelun järjestäjän rekisteriin arkistoistu hoitosuhteen todentava palvelutapahtuman OID</w:t>
        </w:r>
      </w:ins>
    </w:p>
    <w:p w14:paraId="2E3F57C0" w14:textId="77777777" w:rsidR="00F30F43" w:rsidRDefault="00F30F43" w:rsidP="00F30F43">
      <w:pPr>
        <w:rPr>
          <w:ins w:id="792" w:author="Kunnari Riitta" w:date="2021-08-25T15:26:00Z"/>
        </w:rPr>
      </w:pPr>
    </w:p>
    <w:p w14:paraId="4F163A10" w14:textId="77777777" w:rsidR="00F30F43" w:rsidRPr="00043EA5" w:rsidRDefault="00F30F43" w:rsidP="00F30F43">
      <w:pPr>
        <w:pStyle w:val="Leipteksti"/>
        <w:rPr>
          <w:ins w:id="793" w:author="Kunnari Riitta" w:date="2021-08-25T15:26:00Z"/>
        </w:rPr>
      </w:pPr>
      <w:ins w:id="794" w:author="Kunnari Riitta" w:date="2021-08-25T15:26:00Z">
        <w:r w:rsidRPr="00043EA5">
          <w:rPr>
            <w:b/>
          </w:rPr>
          <w:t>Esimerkki 3a</w:t>
        </w:r>
        <w:r w:rsidRPr="00043EA5">
          <w:t>: Palvelunantaja hakee potilaan pyynnöstä koronarokotustodistuksen ja tulostaa sen potilaalle (ei ostopalvelutilanne)</w:t>
        </w:r>
      </w:ins>
    </w:p>
    <w:p w14:paraId="22BE656F" w14:textId="77777777" w:rsidR="00F30F43" w:rsidRPr="00043EA5" w:rsidRDefault="00F30F43" w:rsidP="00F30F43">
      <w:pPr>
        <w:pStyle w:val="Leipteksti"/>
        <w:rPr>
          <w:ins w:id="795" w:author="Kunnari Riitta" w:date="2021-08-25T15:26:00Z"/>
        </w:rPr>
      </w:pPr>
      <w:ins w:id="796" w:author="Kunnari Riitta" w:date="2021-08-25T15:26:00Z">
        <w:r w:rsidRPr="00043EA5">
          <w:t>Palvelupyyntö: PPC</w:t>
        </w:r>
      </w:ins>
    </w:p>
    <w:p w14:paraId="7D462332" w14:textId="77777777" w:rsidR="00F30F43" w:rsidRPr="00043EA5" w:rsidRDefault="00F30F43" w:rsidP="00F30F43">
      <w:pPr>
        <w:pStyle w:val="Leipteksti"/>
        <w:spacing w:after="0"/>
        <w:rPr>
          <w:ins w:id="797" w:author="Kunnari Riitta" w:date="2021-08-25T15:26:00Z"/>
        </w:rPr>
      </w:pPr>
      <w:ins w:id="798" w:author="Kunnari Riitta" w:date="2021-08-25T15:26:00Z">
        <w:r w:rsidRPr="00043EA5">
          <w:t>Kyselyparametrit</w:t>
        </w:r>
      </w:ins>
    </w:p>
    <w:p w14:paraId="06C12722" w14:textId="77777777" w:rsidR="00F30F43" w:rsidRPr="00043EA5" w:rsidRDefault="00F30F43" w:rsidP="00F30F43">
      <w:pPr>
        <w:pStyle w:val="Luettelokappale"/>
        <w:numPr>
          <w:ilvl w:val="0"/>
          <w:numId w:val="40"/>
        </w:numPr>
        <w:spacing w:before="0"/>
        <w:rPr>
          <w:ins w:id="799" w:author="Kunnari Riitta" w:date="2021-08-25T15:26:00Z"/>
        </w:rPr>
      </w:pPr>
      <w:ins w:id="800" w:author="Kunnari Riitta" w:date="2021-08-25T15:26:00Z">
        <w:r w:rsidRPr="00043EA5">
          <w:t>potilaan henkilötunnus tai tilapäinen yksilöintitunnus</w:t>
        </w:r>
      </w:ins>
    </w:p>
    <w:p w14:paraId="3B070178" w14:textId="77777777" w:rsidR="00F30F43" w:rsidRPr="00043EA5" w:rsidRDefault="00F30F43" w:rsidP="00F30F43">
      <w:pPr>
        <w:pStyle w:val="Luettelokappale"/>
        <w:numPr>
          <w:ilvl w:val="0"/>
          <w:numId w:val="40"/>
        </w:numPr>
        <w:spacing w:before="0"/>
        <w:rPr>
          <w:ins w:id="801" w:author="Kunnari Riitta" w:date="2021-08-25T15:26:00Z"/>
        </w:rPr>
      </w:pPr>
      <w:ins w:id="802" w:author="Kunnari Riitta" w:date="2021-08-25T15:26:00Z">
        <w:r w:rsidRPr="00043EA5">
          <w:t>näkymätunnus: 390</w:t>
        </w:r>
      </w:ins>
    </w:p>
    <w:p w14:paraId="16D02253" w14:textId="77777777" w:rsidR="00F30F43" w:rsidRPr="00043EA5" w:rsidRDefault="00F30F43" w:rsidP="00F30F43">
      <w:pPr>
        <w:pStyle w:val="Leipteksti"/>
        <w:spacing w:after="0"/>
        <w:rPr>
          <w:ins w:id="803" w:author="Kunnari Riitta" w:date="2021-08-25T15:26:00Z"/>
        </w:rPr>
      </w:pPr>
      <w:ins w:id="804" w:author="Kunnari Riitta" w:date="2021-08-25T15:26:00Z">
        <w:r w:rsidRPr="00043EA5">
          <w:t>Lisäksi annetaan</w:t>
        </w:r>
      </w:ins>
    </w:p>
    <w:p w14:paraId="49C199CD" w14:textId="77777777" w:rsidR="00F30F43" w:rsidRPr="00043EA5" w:rsidRDefault="00F30F43" w:rsidP="00F30F43">
      <w:pPr>
        <w:pStyle w:val="Luettelokappale"/>
        <w:numPr>
          <w:ilvl w:val="0"/>
          <w:numId w:val="40"/>
        </w:numPr>
        <w:spacing w:before="0"/>
        <w:rPr>
          <w:ins w:id="805" w:author="Kunnari Riitta" w:date="2021-08-25T15:26:00Z"/>
        </w:rPr>
      </w:pPr>
      <w:ins w:id="806" w:author="Kunnari Riitta" w:date="2021-08-25T15:26:00Z">
        <w:r w:rsidRPr="00043EA5">
          <w:t>palvelunantajan omaan rekisteriin arkistoistu hoitosuhteen todentava palvelutapahtuman OID</w:t>
        </w:r>
      </w:ins>
    </w:p>
    <w:p w14:paraId="23362A89" w14:textId="77777777" w:rsidR="00F30F43" w:rsidRPr="00043EA5" w:rsidRDefault="00F30F43" w:rsidP="00F30F43">
      <w:pPr>
        <w:rPr>
          <w:ins w:id="807" w:author="Kunnari Riitta" w:date="2021-08-25T15:26:00Z"/>
        </w:rPr>
      </w:pPr>
    </w:p>
    <w:p w14:paraId="700A942C" w14:textId="77777777" w:rsidR="00F30F43" w:rsidRPr="00043EA5" w:rsidRDefault="00F30F43" w:rsidP="00F30F43">
      <w:pPr>
        <w:pStyle w:val="Leipteksti"/>
        <w:rPr>
          <w:ins w:id="808" w:author="Kunnari Riitta" w:date="2021-08-25T15:26:00Z"/>
        </w:rPr>
      </w:pPr>
      <w:ins w:id="809" w:author="Kunnari Riitta" w:date="2021-08-25T15:26:00Z">
        <w:r w:rsidRPr="00043EA5">
          <w:rPr>
            <w:b/>
          </w:rPr>
          <w:t>Esimerkki 3b</w:t>
        </w:r>
        <w:r w:rsidRPr="00043EA5">
          <w:t>: Ostopalvelun palveluntuottaja hakee potilaan pyynnöstä todistuksen sairastetusta koronasta ja tulostaa sen potilaalle (ostopalvelutilanne)</w:t>
        </w:r>
      </w:ins>
    </w:p>
    <w:p w14:paraId="60E343FC" w14:textId="77777777" w:rsidR="00F30F43" w:rsidRPr="00043EA5" w:rsidRDefault="00F30F43" w:rsidP="00F30F43">
      <w:pPr>
        <w:pStyle w:val="Leipteksti"/>
        <w:rPr>
          <w:ins w:id="810" w:author="Kunnari Riitta" w:date="2021-08-25T15:26:00Z"/>
        </w:rPr>
      </w:pPr>
      <w:ins w:id="811" w:author="Kunnari Riitta" w:date="2021-08-25T15:26:00Z">
        <w:r w:rsidRPr="00043EA5">
          <w:t>Palvelupyyntö: PPC</w:t>
        </w:r>
      </w:ins>
    </w:p>
    <w:p w14:paraId="09B3F8E3" w14:textId="77777777" w:rsidR="00F30F43" w:rsidRPr="00043EA5" w:rsidRDefault="00F30F43" w:rsidP="00F30F43">
      <w:pPr>
        <w:pStyle w:val="Leipteksti"/>
        <w:spacing w:after="0"/>
        <w:rPr>
          <w:ins w:id="812" w:author="Kunnari Riitta" w:date="2021-08-25T15:26:00Z"/>
        </w:rPr>
      </w:pPr>
      <w:ins w:id="813" w:author="Kunnari Riitta" w:date="2021-08-25T15:26:00Z">
        <w:r w:rsidRPr="00043EA5">
          <w:t>Kyselyparametrit</w:t>
        </w:r>
      </w:ins>
    </w:p>
    <w:p w14:paraId="585FC3E0" w14:textId="77777777" w:rsidR="00F30F43" w:rsidRPr="00043EA5" w:rsidRDefault="00F30F43" w:rsidP="00F30F43">
      <w:pPr>
        <w:pStyle w:val="Luettelokappale"/>
        <w:numPr>
          <w:ilvl w:val="0"/>
          <w:numId w:val="40"/>
        </w:numPr>
        <w:spacing w:before="0"/>
        <w:rPr>
          <w:ins w:id="814" w:author="Kunnari Riitta" w:date="2021-08-25T15:26:00Z"/>
        </w:rPr>
      </w:pPr>
      <w:ins w:id="815" w:author="Kunnari Riitta" w:date="2021-08-25T15:26:00Z">
        <w:r w:rsidRPr="00043EA5">
          <w:t>potilaan henkilötunnus (tilapäistä yksilöintitunnusta ei voi käyttää ostopalvelutilanteessa)</w:t>
        </w:r>
      </w:ins>
    </w:p>
    <w:p w14:paraId="6CEA570B" w14:textId="77777777" w:rsidR="00F30F43" w:rsidRPr="00043EA5" w:rsidRDefault="00F30F43" w:rsidP="00F30F43">
      <w:pPr>
        <w:pStyle w:val="Luettelokappale"/>
        <w:numPr>
          <w:ilvl w:val="0"/>
          <w:numId w:val="40"/>
        </w:numPr>
        <w:spacing w:before="0"/>
        <w:rPr>
          <w:ins w:id="816" w:author="Kunnari Riitta" w:date="2021-08-25T15:26:00Z"/>
        </w:rPr>
      </w:pPr>
      <w:ins w:id="817" w:author="Kunnari Riitta" w:date="2021-08-25T15:26:00Z">
        <w:r w:rsidRPr="00043EA5">
          <w:t>näkymätunnus: 392</w:t>
        </w:r>
      </w:ins>
    </w:p>
    <w:p w14:paraId="751A25B2" w14:textId="77777777" w:rsidR="00F30F43" w:rsidRPr="00043EA5" w:rsidRDefault="00F30F43" w:rsidP="00F30F43">
      <w:pPr>
        <w:pStyle w:val="Leipteksti"/>
        <w:spacing w:after="0"/>
        <w:rPr>
          <w:ins w:id="818" w:author="Kunnari Riitta" w:date="2021-08-25T15:26:00Z"/>
        </w:rPr>
      </w:pPr>
      <w:ins w:id="819" w:author="Kunnari Riitta" w:date="2021-08-25T15:26:00Z">
        <w:r w:rsidRPr="00043EA5">
          <w:t>Lisäksi annetaan</w:t>
        </w:r>
      </w:ins>
    </w:p>
    <w:p w14:paraId="072522AA" w14:textId="77777777" w:rsidR="00F30F43" w:rsidRPr="00043EA5" w:rsidRDefault="00F30F43" w:rsidP="00F30F43">
      <w:pPr>
        <w:pStyle w:val="Luettelokappale"/>
        <w:numPr>
          <w:ilvl w:val="0"/>
          <w:numId w:val="40"/>
        </w:numPr>
        <w:spacing w:before="0"/>
        <w:rPr>
          <w:ins w:id="820" w:author="Kunnari Riitta" w:date="2021-08-25T15:26:00Z"/>
        </w:rPr>
      </w:pPr>
      <w:ins w:id="821" w:author="Kunnari Riitta" w:date="2021-08-25T15:26:00Z">
        <w:r w:rsidRPr="00043EA5">
          <w:t>palvelun järjestäjän rekisteriin arkistoistu hoitosuhteen todentava palvelutapahtuman OID</w:t>
        </w:r>
      </w:ins>
    </w:p>
    <w:p w14:paraId="503C8749" w14:textId="2F3E7F62" w:rsidR="003F7445" w:rsidRPr="003F7445" w:rsidRDefault="00076B9B">
      <w:pPr>
        <w:pStyle w:val="Leipteksti"/>
      </w:pPr>
      <w:r>
        <w:br w:type="page"/>
      </w:r>
    </w:p>
    <w:p w14:paraId="29A48FE2" w14:textId="4A41D188" w:rsidR="009F703C" w:rsidRDefault="003F7445" w:rsidP="00D54165">
      <w:pPr>
        <w:pStyle w:val="Otsikko1"/>
      </w:pPr>
      <w:bookmarkStart w:id="822" w:name="_Toc89418316"/>
      <w:r w:rsidRPr="003F7445">
        <w:lastRenderedPageBreak/>
        <w:t>Edelleenvälitä asiakirja</w:t>
      </w:r>
      <w:bookmarkEnd w:id="822"/>
    </w:p>
    <w:p w14:paraId="29309570" w14:textId="222C3F75" w:rsidR="009F703C" w:rsidRDefault="009F703C" w:rsidP="009F703C">
      <w:pPr>
        <w:pStyle w:val="Otsikko2"/>
      </w:pPr>
      <w:r w:rsidRPr="009F703C">
        <w:t>Käyttötapauksen yleiskuvaus ja lopputulos</w:t>
      </w:r>
    </w:p>
    <w:p w14:paraId="6B64FAC4" w14:textId="77777777" w:rsidR="005577AB" w:rsidRDefault="005577AB" w:rsidP="005577AB">
      <w:pPr>
        <w:pStyle w:val="Leipteksti"/>
      </w:pPr>
      <w:r>
        <w:t>Käyttötapaus kuvaa arkistoidun asiakirjan välityksen kolmannelle osapuolelle.</w:t>
      </w:r>
    </w:p>
    <w:p w14:paraId="1BF516A9" w14:textId="77777777" w:rsidR="005577AB" w:rsidRDefault="005577AB" w:rsidP="0087798E">
      <w:pPr>
        <w:pStyle w:val="Leipteksti"/>
        <w:spacing w:after="0"/>
      </w:pPr>
      <w:r>
        <w:t>Välitystilanteet ja kunkin välitystilanteen lopputulos:</w:t>
      </w:r>
    </w:p>
    <w:p w14:paraId="247319B4" w14:textId="3E4AC9B6" w:rsidR="005577AB" w:rsidRDefault="005577AB" w:rsidP="0087798E">
      <w:pPr>
        <w:pStyle w:val="Leipteksti"/>
        <w:numPr>
          <w:ilvl w:val="0"/>
          <w:numId w:val="25"/>
        </w:numPr>
        <w:spacing w:after="0"/>
      </w:pPr>
      <w:r>
        <w:t>Välitys Kelaan, lopputuloksena asiakirja on välitetty vastaanottajalle</w:t>
      </w:r>
    </w:p>
    <w:p w14:paraId="6EADCCBA" w14:textId="6EF02786" w:rsidR="005577AB" w:rsidRDefault="005577AB" w:rsidP="0087798E">
      <w:pPr>
        <w:pStyle w:val="Leipteksti"/>
        <w:numPr>
          <w:ilvl w:val="0"/>
          <w:numId w:val="25"/>
        </w:numPr>
        <w:spacing w:after="0"/>
      </w:pPr>
      <w:r>
        <w:t>Välitys muille vastaanottajille, lopputuloksena asiakirja on kirjattu välityspalvelun tietokantaan [LT1]</w:t>
      </w:r>
    </w:p>
    <w:p w14:paraId="168B2653" w14:textId="03C8B7CF" w:rsidR="005577AB" w:rsidRPr="005577AB" w:rsidRDefault="005577AB" w:rsidP="00D54165">
      <w:pPr>
        <w:pStyle w:val="Leipteksti"/>
        <w:numPr>
          <w:ilvl w:val="0"/>
          <w:numId w:val="25"/>
        </w:numPr>
      </w:pPr>
      <w:r>
        <w:t>Mitätöintitiedon välitys Kelaan, lopputuloksena tieto asiakirjan mitätöinnistä on välitetty vastaanottajalle</w:t>
      </w:r>
    </w:p>
    <w:p w14:paraId="47E1B657" w14:textId="0499CDA7" w:rsidR="009F703C" w:rsidRDefault="009F703C" w:rsidP="009F703C">
      <w:pPr>
        <w:pStyle w:val="Otsikko2"/>
      </w:pPr>
      <w:r w:rsidRPr="009F703C">
        <w:t>Käyttäjäroolit</w:t>
      </w:r>
    </w:p>
    <w:p w14:paraId="6381C645" w14:textId="5197C21F" w:rsidR="005577AB" w:rsidRDefault="005577AB" w:rsidP="005577AB">
      <w:pPr>
        <w:pStyle w:val="Numeroituluettelo"/>
      </w:pPr>
      <w:r>
        <w:t>Kantaan liittynyt järjestelmä, potilastietojärjestelmä, jatkossa Järjestelmä</w:t>
      </w:r>
    </w:p>
    <w:p w14:paraId="1B734222" w14:textId="51A9BE93" w:rsidR="005577AB" w:rsidRPr="005577AB" w:rsidRDefault="005577AB" w:rsidP="005577AB">
      <w:pPr>
        <w:pStyle w:val="Numeroituluettelo"/>
      </w:pPr>
      <w:r>
        <w:t>Potilastiedon arkisto, Kanta-viestinvälitys, jatkossa Arkisto</w:t>
      </w:r>
    </w:p>
    <w:p w14:paraId="391CFA7A" w14:textId="692D0037" w:rsidR="009F703C" w:rsidRDefault="009F703C" w:rsidP="009F703C">
      <w:pPr>
        <w:pStyle w:val="Otsikko2"/>
      </w:pPr>
      <w:r w:rsidRPr="009F703C">
        <w:t>Esiehdot</w:t>
      </w:r>
    </w:p>
    <w:p w14:paraId="7E7F86C6" w14:textId="3E810091" w:rsidR="005577AB" w:rsidRDefault="005577AB" w:rsidP="005577AB">
      <w:pPr>
        <w:pStyle w:val="Numeroituluettelo"/>
      </w:pPr>
      <w:r>
        <w:t>Potilas on tunnistettu Järjestelmässä virallisella henkilötunnuksella.</w:t>
      </w:r>
    </w:p>
    <w:p w14:paraId="7D625EA0" w14:textId="65EB5D74" w:rsidR="005577AB" w:rsidRDefault="005577AB" w:rsidP="005577AB">
      <w:pPr>
        <w:pStyle w:val="Numeroituluettelo"/>
      </w:pPr>
      <w:r>
        <w:t>Järjestelmällä on tieto organisaatioista, joille välityksen voi kohdistaa (välityskohteet).</w:t>
      </w:r>
    </w:p>
    <w:p w14:paraId="41D51457" w14:textId="72CA0E58" w:rsidR="005577AB" w:rsidRDefault="005577AB" w:rsidP="005577AB">
      <w:pPr>
        <w:pStyle w:val="Numeroituluettelo"/>
      </w:pPr>
      <w:r>
        <w:t>Järjestelmällä on tieto sisällöistä, joita välityskohteet ottavat vastaan.</w:t>
      </w:r>
    </w:p>
    <w:p w14:paraId="267A1CF5" w14:textId="0E4E2CAB" w:rsidR="005577AB" w:rsidRDefault="005577AB" w:rsidP="005577AB">
      <w:pPr>
        <w:pStyle w:val="Numeroituluettelo"/>
        <w:spacing w:after="0"/>
      </w:pPr>
      <w:r>
        <w:t xml:space="preserve">Välitettävä asiakirja on arkistoitu Järjestelmää käyttävän organisaation rekisteriin Potilastiedon arkistossa </w:t>
      </w:r>
    </w:p>
    <w:p w14:paraId="35B5A431" w14:textId="2FDC95FE" w:rsidR="005577AB" w:rsidRDefault="005577AB" w:rsidP="00D54165">
      <w:pPr>
        <w:pStyle w:val="Leipteksti"/>
        <w:numPr>
          <w:ilvl w:val="0"/>
          <w:numId w:val="26"/>
        </w:numPr>
        <w:spacing w:after="0"/>
      </w:pPr>
      <w:r>
        <w:t>Välitystilanteissa A ja B välitettävä asiakirja on voimassa oleva asiakirja</w:t>
      </w:r>
    </w:p>
    <w:p w14:paraId="1468C6B1" w14:textId="146AE867" w:rsidR="005577AB" w:rsidRDefault="005577AB" w:rsidP="00D54165">
      <w:pPr>
        <w:pStyle w:val="Leipteksti"/>
        <w:numPr>
          <w:ilvl w:val="0"/>
          <w:numId w:val="26"/>
        </w:numPr>
        <w:spacing w:after="0"/>
      </w:pPr>
      <w:r>
        <w:t>Välitystilanteessa C välitettävä asiakirja on mitätöivä asiakirja, jolla on versioitu aikaisemmin välitettyä asiakirjaa.</w:t>
      </w:r>
    </w:p>
    <w:p w14:paraId="7E6E31AB" w14:textId="519FC17F" w:rsidR="005577AB" w:rsidRPr="005577AB" w:rsidRDefault="005577AB" w:rsidP="005577AB">
      <w:pPr>
        <w:pStyle w:val="Numeroituluettelo"/>
      </w:pPr>
      <w:r>
        <w:t>Järjestelmä on hakenut välitettävän asiakirjan Potilastiedon arkistosta, tai Järjestelmässä on identtinen kopio välitettävästä asiakirjasta.</w:t>
      </w:r>
    </w:p>
    <w:p w14:paraId="27C1F01D" w14:textId="7D52D2FA" w:rsidR="009F703C" w:rsidRDefault="009F703C" w:rsidP="009F703C">
      <w:pPr>
        <w:pStyle w:val="Otsikko2"/>
      </w:pPr>
      <w:r w:rsidRPr="009F703C">
        <w:t>Normaali tapahtumankulku</w:t>
      </w:r>
    </w:p>
    <w:p w14:paraId="468ECF86" w14:textId="5B4D75CA" w:rsidR="005577AB" w:rsidRDefault="005577AB" w:rsidP="005577AB">
      <w:pPr>
        <w:pStyle w:val="Numeroituluettelo"/>
        <w:spacing w:after="0"/>
      </w:pPr>
      <w:r>
        <w:t xml:space="preserve">Käyttäjä valitsee Järjestelmässä välitettävää asiakirjaa koskevat välitystiedot [V1] </w:t>
      </w:r>
    </w:p>
    <w:p w14:paraId="6FBC2543" w14:textId="0ABBE49B" w:rsidR="005577AB" w:rsidRDefault="005577AB" w:rsidP="00E6284E">
      <w:pPr>
        <w:pStyle w:val="Luettelokappale"/>
        <w:numPr>
          <w:ilvl w:val="0"/>
          <w:numId w:val="52"/>
        </w:numPr>
      </w:pPr>
      <w:r>
        <w:t>asiakirjan vastaanottava organisaatio = välityskohde [LK10]</w:t>
      </w:r>
    </w:p>
    <w:p w14:paraId="1FEE7686" w14:textId="4C1554EE" w:rsidR="005577AB" w:rsidRDefault="005577AB" w:rsidP="00E6284E">
      <w:pPr>
        <w:pStyle w:val="Luettelokappale"/>
        <w:numPr>
          <w:ilvl w:val="0"/>
          <w:numId w:val="52"/>
        </w:numPr>
      </w:pPr>
      <w:r>
        <w:t>välityksen oikeuttava tieto = välitysperuste [LK11]</w:t>
      </w:r>
    </w:p>
    <w:p w14:paraId="1A45BDD6" w14:textId="66BAC708" w:rsidR="005577AB" w:rsidRDefault="005577AB" w:rsidP="005577AB">
      <w:pPr>
        <w:pStyle w:val="Numeroituluettelo"/>
      </w:pPr>
      <w:r>
        <w:t>Järjestelmä lisää välitystiedot välitettävään asiakirjaan. [LM4, V2]</w:t>
      </w:r>
    </w:p>
    <w:p w14:paraId="00907557" w14:textId="4174B4AB" w:rsidR="005577AB" w:rsidRPr="007B3A78" w:rsidRDefault="005577AB" w:rsidP="005577AB">
      <w:pPr>
        <w:pStyle w:val="Numeroituluettelo"/>
        <w:spacing w:after="0"/>
      </w:pPr>
      <w:r>
        <w:t xml:space="preserve">Järjestelmä muodostaa välityssanoman. </w:t>
      </w:r>
      <w:r w:rsidRPr="007B3A78">
        <w:t xml:space="preserve">[LM4, V3] </w:t>
      </w:r>
    </w:p>
    <w:p w14:paraId="40F23FBB" w14:textId="56F3C59B" w:rsidR="005577AB" w:rsidRPr="00043EA5" w:rsidRDefault="005577AB" w:rsidP="00E6284E">
      <w:pPr>
        <w:pStyle w:val="Luettelokappale"/>
        <w:numPr>
          <w:ilvl w:val="0"/>
          <w:numId w:val="52"/>
        </w:numPr>
      </w:pPr>
      <w:r w:rsidRPr="00043EA5">
        <w:lastRenderedPageBreak/>
        <w:t>MR-sanoma RCMR_IN100002FI01</w:t>
      </w:r>
    </w:p>
    <w:p w14:paraId="2883BA75" w14:textId="52FDF129" w:rsidR="005577AB" w:rsidRDefault="005577AB" w:rsidP="00E6284E">
      <w:pPr>
        <w:pStyle w:val="Luettelokappale"/>
        <w:numPr>
          <w:ilvl w:val="0"/>
          <w:numId w:val="52"/>
        </w:numPr>
      </w:pPr>
      <w:r>
        <w:t>Palvelupyyntö PP35, Arkistoidun asiakirjan edelleenvälitys</w:t>
      </w:r>
    </w:p>
    <w:p w14:paraId="6094F16B" w14:textId="330CD183" w:rsidR="005577AB" w:rsidRDefault="005577AB" w:rsidP="005577AB">
      <w:pPr>
        <w:pStyle w:val="Numeroituluettelo"/>
        <w:spacing w:after="0"/>
      </w:pPr>
      <w:r>
        <w:t xml:space="preserve">Järjestelmä tallentaa tiedon välityksen lopputuloksesta. [V4] </w:t>
      </w:r>
    </w:p>
    <w:p w14:paraId="4CFE8AAF" w14:textId="6E69AE45" w:rsidR="005577AB" w:rsidRDefault="005577AB" w:rsidP="00E6284E">
      <w:pPr>
        <w:pStyle w:val="Luettelokappale"/>
        <w:numPr>
          <w:ilvl w:val="0"/>
          <w:numId w:val="52"/>
        </w:numPr>
      </w:pPr>
      <w:r>
        <w:t>välitystilanteen A (välitys Kelaan) onnistunut lopputulos: välityskohdeorganisaatio on vastaanottanut välitettävän asiakirjan</w:t>
      </w:r>
    </w:p>
    <w:p w14:paraId="5C1B3C3B" w14:textId="41904820" w:rsidR="005577AB" w:rsidRDefault="005577AB" w:rsidP="00E6284E">
      <w:pPr>
        <w:pStyle w:val="Luettelokappale"/>
        <w:numPr>
          <w:ilvl w:val="0"/>
          <w:numId w:val="52"/>
        </w:numPr>
      </w:pPr>
      <w:r>
        <w:t>välitystilanteen B (välitys muille vastaanottajille) onnistunut lopputulos: välitettävän asiakirjan välitystiedot on tallennettu välityspalvelun tietokantaan, josta välityskohdeorganisaatio hakee tiedon sille osoitetuista, noudettavissa olevista asiakirjoista.</w:t>
      </w:r>
    </w:p>
    <w:p w14:paraId="1BE2896A" w14:textId="40E8671C" w:rsidR="005577AB" w:rsidRDefault="005577AB" w:rsidP="00E6284E">
      <w:pPr>
        <w:pStyle w:val="Luettelokappale"/>
        <w:numPr>
          <w:ilvl w:val="0"/>
          <w:numId w:val="52"/>
        </w:numPr>
      </w:pPr>
      <w:r>
        <w:t>välitystilanteen C (mitätöintitiedon välitys Kelaan) onnistunut lopputulos: välityskohdeorganisaatio on vastaanottanut mitätöivän asiakirjan</w:t>
      </w:r>
    </w:p>
    <w:p w14:paraId="6D74B675" w14:textId="7EAE2831" w:rsidR="005577AB" w:rsidRPr="005577AB" w:rsidRDefault="005577AB" w:rsidP="005577AB">
      <w:pPr>
        <w:pStyle w:val="Numeroituluettelo"/>
      </w:pPr>
      <w:r>
        <w:t>Käyttötapaus päättyy.</w:t>
      </w:r>
    </w:p>
    <w:p w14:paraId="5625618D" w14:textId="783A4D96" w:rsidR="009F703C" w:rsidRDefault="009F703C" w:rsidP="009F703C">
      <w:pPr>
        <w:pStyle w:val="Otsikko2"/>
      </w:pPr>
      <w:r w:rsidRPr="009F703C">
        <w:t>Virhetilanteet</w:t>
      </w:r>
    </w:p>
    <w:p w14:paraId="3C1C6D19" w14:textId="77777777" w:rsidR="005577AB" w:rsidRDefault="005577AB" w:rsidP="005577AB">
      <w:pPr>
        <w:pStyle w:val="Leipteksti"/>
        <w:spacing w:after="0"/>
      </w:pPr>
      <w:r>
        <w:t>V1 Välitystietojen valinta ei onnistu. Järjestelmä antaa käyttäjälle ilmoituksen. Käyttötapaus päättyy.</w:t>
      </w:r>
    </w:p>
    <w:p w14:paraId="29923106" w14:textId="77777777" w:rsidR="005577AB" w:rsidRDefault="005577AB" w:rsidP="005577AB">
      <w:pPr>
        <w:pStyle w:val="Leipteksti"/>
        <w:spacing w:after="0"/>
      </w:pPr>
      <w:r>
        <w:t>V2 Välitystietojen lisäys ei onnistu. Järjestelmä antaa käyttäjälle ilmoituksen. Käyttötapaus päättyy.</w:t>
      </w:r>
    </w:p>
    <w:p w14:paraId="686F7DF5" w14:textId="77777777" w:rsidR="005577AB" w:rsidRDefault="005577AB" w:rsidP="005577AB">
      <w:pPr>
        <w:pStyle w:val="Leipteksti"/>
        <w:spacing w:after="0"/>
      </w:pPr>
      <w:r>
        <w:t>V3 Välityssanoman muodostaminen ei onnistu. Järjestelmä antaa käyttäjälle ilmoituksen. Käyttötapaus päättyy.</w:t>
      </w:r>
    </w:p>
    <w:p w14:paraId="6FBF71BE" w14:textId="1840047C" w:rsidR="005577AB" w:rsidRPr="005577AB" w:rsidRDefault="005577AB" w:rsidP="005577AB">
      <w:pPr>
        <w:pStyle w:val="Leipteksti"/>
      </w:pPr>
      <w:r>
        <w:t>V4 Tallennus ei onnistu. Järjestelmä antaa käyttäjälle ilmoituksen. Käyttötapaus päättyy.</w:t>
      </w:r>
    </w:p>
    <w:p w14:paraId="731C2FF7" w14:textId="0A3F17AF" w:rsidR="009F703C" w:rsidRDefault="009F703C" w:rsidP="009F703C">
      <w:pPr>
        <w:pStyle w:val="Otsikko2"/>
      </w:pPr>
      <w:r>
        <w:t>Lisätiedot</w:t>
      </w:r>
    </w:p>
    <w:p w14:paraId="62973F27" w14:textId="2DEEED5A" w:rsidR="005577AB" w:rsidRPr="005577AB" w:rsidRDefault="005577AB" w:rsidP="00875E55">
      <w:pPr>
        <w:pStyle w:val="Leipteksti"/>
      </w:pPr>
      <w:r w:rsidRPr="005577AB">
        <w:t>LT1 Välitystilanne B tulee käyttöön Kysely- ja välityspalvelun käyttöönottoaikataulun mukaisesti. Välitystilanteeseen B liittyvää mitätöintitiedon välitystä ei ole toistaiseksi määritelty.</w:t>
      </w:r>
      <w:r w:rsidR="00076B9B">
        <w:br w:type="page"/>
      </w:r>
    </w:p>
    <w:p w14:paraId="75E53496" w14:textId="4DC9FD7C" w:rsidR="009F703C" w:rsidRDefault="005577AB" w:rsidP="00D54165">
      <w:pPr>
        <w:pStyle w:val="Otsikko1"/>
      </w:pPr>
      <w:bookmarkStart w:id="823" w:name="_Toc89418317"/>
      <w:r w:rsidRPr="005577AB">
        <w:lastRenderedPageBreak/>
        <w:t>Alikäyttötapaus: Arkistoi asiakirja</w:t>
      </w:r>
      <w:bookmarkEnd w:id="823"/>
    </w:p>
    <w:p w14:paraId="751F6596" w14:textId="7C78F07E" w:rsidR="009F703C" w:rsidRDefault="009F703C" w:rsidP="009F703C">
      <w:pPr>
        <w:pStyle w:val="Otsikko2"/>
      </w:pPr>
      <w:r w:rsidRPr="009F703C">
        <w:t>Käyttötapauksen yleiskuvaus ja lopputulos</w:t>
      </w:r>
    </w:p>
    <w:p w14:paraId="5B21C708" w14:textId="77777777" w:rsidR="005577AB" w:rsidRDefault="005577AB" w:rsidP="005577AB">
      <w:pPr>
        <w:pStyle w:val="Leipteksti"/>
      </w:pPr>
      <w:r>
        <w:t xml:space="preserve">Alikäyttötapauksessa Arkistoi asiakirja kuvataan kaikille arkistointia koskeville käyttötapauksille yhteiset osat. </w:t>
      </w:r>
    </w:p>
    <w:p w14:paraId="50891883" w14:textId="729B248C" w:rsidR="009F703C" w:rsidRPr="009F703C" w:rsidRDefault="005577AB" w:rsidP="005577AB">
      <w:pPr>
        <w:pStyle w:val="Leipteksti"/>
      </w:pPr>
      <w:r>
        <w:t>Lopputulos: Asiakirja on arkistoitu Potilastiedon arkistoon.</w:t>
      </w:r>
    </w:p>
    <w:p w14:paraId="367E3E85" w14:textId="492C3A4E" w:rsidR="009F703C" w:rsidRDefault="009F703C" w:rsidP="009F703C">
      <w:pPr>
        <w:pStyle w:val="Otsikko2"/>
      </w:pPr>
      <w:r w:rsidRPr="009F703C">
        <w:t>Esiehdot</w:t>
      </w:r>
    </w:p>
    <w:p w14:paraId="283B1A47" w14:textId="3C9AC633" w:rsidR="005577AB" w:rsidRDefault="005577AB" w:rsidP="005577AB">
      <w:pPr>
        <w:pStyle w:val="Numeroituluettelo"/>
      </w:pPr>
      <w:r>
        <w:t>Järjestelmässä on valmis asiakirja.</w:t>
      </w:r>
    </w:p>
    <w:p w14:paraId="40C59CB3" w14:textId="24DA62B0" w:rsidR="005577AB" w:rsidRPr="005577AB" w:rsidRDefault="005577AB" w:rsidP="005577AB">
      <w:pPr>
        <w:pStyle w:val="Numeroituluettelo"/>
      </w:pPr>
      <w:r>
        <w:t>Asiakirja voidaan antaa syötteenä käyttötapaukselle.</w:t>
      </w:r>
    </w:p>
    <w:p w14:paraId="2431417F" w14:textId="662FA20F" w:rsidR="009F703C" w:rsidRDefault="009F703C" w:rsidP="009F703C">
      <w:pPr>
        <w:pStyle w:val="Otsikko2"/>
      </w:pPr>
      <w:r w:rsidRPr="009F703C">
        <w:t>Normaali tapahtumankulku</w:t>
      </w:r>
    </w:p>
    <w:p w14:paraId="69F433D1" w14:textId="7296561D" w:rsidR="005577AB" w:rsidRDefault="005577AB" w:rsidP="005577AB">
      <w:pPr>
        <w:pStyle w:val="Numeroituluettelo"/>
        <w:spacing w:after="0"/>
      </w:pPr>
      <w:r>
        <w:t xml:space="preserve">Järjestelmä muodostaa HL7 Medical Records -arkistointisanoman asiakirjan ja Järjestelmän konfiguraatiotietojen pohjalta [V1, LM4] </w:t>
      </w:r>
    </w:p>
    <w:p w14:paraId="5874C426" w14:textId="43BC786D" w:rsidR="005577AB" w:rsidRDefault="005577AB" w:rsidP="00E6284E">
      <w:pPr>
        <w:pStyle w:val="Luettelokappale"/>
        <w:numPr>
          <w:ilvl w:val="0"/>
          <w:numId w:val="52"/>
        </w:numPr>
      </w:pPr>
      <w:r>
        <w:t>Järjestelmä tuottaa MR-sanoman kuvailutietoihin vaaditut kentät asiakirjan ja Järjestelmän taustatietojen pohjalta</w:t>
      </w:r>
    </w:p>
    <w:p w14:paraId="1295BCE0" w14:textId="0BDEE67B" w:rsidR="005577AB" w:rsidRDefault="005577AB" w:rsidP="005577AB">
      <w:pPr>
        <w:pStyle w:val="Numeroituluettelo"/>
        <w:spacing w:after="0"/>
      </w:pPr>
      <w:r>
        <w:t xml:space="preserve">Järjestelmä täydentää MR-sanoman kontrollikehykseen Potilastiedon arkiston MR-sanomamäärittelyn mukaiset tiedot </w:t>
      </w:r>
    </w:p>
    <w:p w14:paraId="157B9367" w14:textId="7A1DA749" w:rsidR="005577AB" w:rsidRDefault="005577AB" w:rsidP="00E6284E">
      <w:pPr>
        <w:pStyle w:val="Luettelokappale"/>
        <w:numPr>
          <w:ilvl w:val="0"/>
          <w:numId w:val="52"/>
        </w:numPr>
      </w:pPr>
      <w:r>
        <w:t xml:space="preserve">MR-sanomatyyppi, asiakirjan arkistointi (RCMR_IN100002FI01) tai asiakirjan korvaus (RCMR_IN100016FI01) </w:t>
      </w:r>
    </w:p>
    <w:p w14:paraId="40D28878" w14:textId="34A3BD7E" w:rsidR="005577AB" w:rsidRDefault="005577AB" w:rsidP="00E6284E">
      <w:pPr>
        <w:pStyle w:val="Luettelokappale"/>
        <w:numPr>
          <w:ilvl w:val="0"/>
          <w:numId w:val="52"/>
        </w:numPr>
      </w:pPr>
      <w:proofErr w:type="spellStart"/>
      <w:r>
        <w:t>reasonCode</w:t>
      </w:r>
      <w:proofErr w:type="spellEnd"/>
      <w:r>
        <w:t xml:space="preserve">-tiedot </w:t>
      </w:r>
    </w:p>
    <w:p w14:paraId="67CA4A51" w14:textId="0FFC7DA2" w:rsidR="005577AB" w:rsidRDefault="005577AB" w:rsidP="00D54165">
      <w:pPr>
        <w:pStyle w:val="Luettelokappale"/>
        <w:numPr>
          <w:ilvl w:val="1"/>
          <w:numId w:val="5"/>
        </w:numPr>
      </w:pPr>
      <w:r>
        <w:t>Palvelupyyntö</w:t>
      </w:r>
    </w:p>
    <w:p w14:paraId="569206C0" w14:textId="70CB33EA" w:rsidR="005577AB" w:rsidRDefault="005577AB" w:rsidP="00D54165">
      <w:pPr>
        <w:pStyle w:val="Luettelokappale"/>
        <w:numPr>
          <w:ilvl w:val="1"/>
          <w:numId w:val="5"/>
        </w:numPr>
      </w:pPr>
      <w:r>
        <w:t>Yksityisten toimijoiden liittymismallit: Yksityisen terveydenhuollon toimijoiden on annettava kaikissa palvelupyynnöissä tieto, millaisesta yksityisten liittymisen mallin mukaisesta toimijasta on kyse [LK7]</w:t>
      </w:r>
    </w:p>
    <w:p w14:paraId="3B19E139" w14:textId="7F125CBB" w:rsidR="005577AB" w:rsidRDefault="005577AB" w:rsidP="005577AB">
      <w:pPr>
        <w:pStyle w:val="Numeroituluettelo"/>
      </w:pPr>
      <w:r>
        <w:t>Järjestelmä paketoi siirrettävän asiakirjan MR-sanoman sisälle HL7-määrityksessä määritetyllä tavalla. [V2]</w:t>
      </w:r>
    </w:p>
    <w:p w14:paraId="6AE209A4" w14:textId="0FBF2495" w:rsidR="005577AB" w:rsidRDefault="005577AB" w:rsidP="005577AB">
      <w:pPr>
        <w:pStyle w:val="Numeroituluettelo"/>
      </w:pPr>
      <w:r>
        <w:t>Järjestelmä siirtää MR-sanoman Potilastiedon arkistoon Kelan määrittelemien tietoliikenneyhteyskäytäntöjen mukaisesti. [V3, V4, V5, V6, V7]</w:t>
      </w:r>
    </w:p>
    <w:p w14:paraId="4C68FD8E" w14:textId="70653E07" w:rsidR="005577AB" w:rsidRPr="005577AB" w:rsidRDefault="005577AB" w:rsidP="005577AB">
      <w:pPr>
        <w:pStyle w:val="Numeroituluettelo"/>
        <w:rPr>
          <w:lang w:val="en-US"/>
        </w:rPr>
      </w:pPr>
      <w:r>
        <w:t xml:space="preserve">Arkisto palauttaa Järjestelmälle sovellustason kuittauksella (RCMR_IN120001FI01) tiedon onnistuneesta arkistoinnista. </w:t>
      </w:r>
      <w:r w:rsidRPr="005577AB">
        <w:rPr>
          <w:lang w:val="en-US"/>
        </w:rPr>
        <w:t>Sovellustason kuittauksen acknowledgement typeCode on tällöin AA, Application Acknowledgement Accept.</w:t>
      </w:r>
    </w:p>
    <w:p w14:paraId="10AA5C10" w14:textId="79A8DE72" w:rsidR="009F703C" w:rsidRDefault="009F703C" w:rsidP="009F703C">
      <w:pPr>
        <w:pStyle w:val="Otsikko2"/>
      </w:pPr>
      <w:r w:rsidRPr="009F703C">
        <w:lastRenderedPageBreak/>
        <w:t>Virhetilanteet</w:t>
      </w:r>
    </w:p>
    <w:p w14:paraId="7E31F2AE" w14:textId="77777777" w:rsidR="008D11E5" w:rsidRDefault="005577AB" w:rsidP="008D11E5">
      <w:pPr>
        <w:pStyle w:val="Otsikko3"/>
      </w:pPr>
      <w:r>
        <w:t xml:space="preserve">V1 Sanoman muodostaminen ei onnistu. </w:t>
      </w:r>
    </w:p>
    <w:p w14:paraId="49A2E27A" w14:textId="20D3F385" w:rsidR="005577AB" w:rsidRDefault="005577AB" w:rsidP="008D11E5">
      <w:pPr>
        <w:pStyle w:val="Leipteksti"/>
      </w:pPr>
      <w:r>
        <w:t>Käyttötapaus päättyy.</w:t>
      </w:r>
    </w:p>
    <w:p w14:paraId="6E341A4A" w14:textId="77777777" w:rsidR="008D11E5" w:rsidRDefault="005577AB" w:rsidP="008D11E5">
      <w:pPr>
        <w:pStyle w:val="Otsikko3"/>
      </w:pPr>
      <w:r>
        <w:t xml:space="preserve">V2 Arkistosanoman lähettäminen Arkistoon epäonnistuu. </w:t>
      </w:r>
    </w:p>
    <w:p w14:paraId="08D74860" w14:textId="3928D304" w:rsidR="005577AB" w:rsidRDefault="005577AB" w:rsidP="008D11E5">
      <w:pPr>
        <w:pStyle w:val="Leipteksti"/>
      </w:pPr>
      <w:r>
        <w:t>Käyttötapaus päättyy.</w:t>
      </w:r>
    </w:p>
    <w:p w14:paraId="46004D7C" w14:textId="77777777" w:rsidR="005577AB" w:rsidRDefault="005577AB" w:rsidP="00775046">
      <w:pPr>
        <w:pStyle w:val="Otsikko3"/>
      </w:pPr>
      <w:r>
        <w:t xml:space="preserve">V3 Arkistointi epäonnistuu, koska Kanta-palvelu ei vastaa </w:t>
      </w:r>
    </w:p>
    <w:p w14:paraId="14A97A3F" w14:textId="0B6764E2" w:rsidR="005577AB" w:rsidRDefault="005577AB" w:rsidP="00775046">
      <w:pPr>
        <w:pStyle w:val="Numeroituluettelo"/>
      </w:pPr>
      <w:r>
        <w:t xml:space="preserve">Järjestelmä yrittää </w:t>
      </w:r>
      <w:r w:rsidRPr="0056680E">
        <w:t>arkistointia</w:t>
      </w:r>
      <w:r>
        <w:t xml:space="preserve"> uudelleen</w:t>
      </w:r>
    </w:p>
    <w:p w14:paraId="44C38174" w14:textId="37B90A90" w:rsidR="005577AB" w:rsidRDefault="005577AB" w:rsidP="00775046">
      <w:pPr>
        <w:pStyle w:val="Numeroituluettelo"/>
      </w:pPr>
      <w:r>
        <w:t>Käyttötapaus jatkuu normaalin tapahtumankulun kohdasta 4</w:t>
      </w:r>
    </w:p>
    <w:p w14:paraId="2D29D8CE" w14:textId="77777777" w:rsidR="00D54165" w:rsidRDefault="00D54165" w:rsidP="00775046">
      <w:pPr>
        <w:pStyle w:val="Otsikko3"/>
      </w:pPr>
      <w:r>
        <w:t>V4 Järjestelmän lähettämän sanoman eheydessä on virhe</w:t>
      </w:r>
    </w:p>
    <w:p w14:paraId="396F1B9F" w14:textId="77777777" w:rsidR="00D54165" w:rsidRDefault="00D54165" w:rsidP="005924CD">
      <w:pPr>
        <w:pStyle w:val="Numeroituluettelo"/>
      </w:pPr>
      <w:r>
        <w:t xml:space="preserve">Arkisto vastaa Järjestemälle vastaanottokuittausinteaktiolla MCCI_IN000002UV01 (Accept Ack). Paluusanoma sisältää </w:t>
      </w:r>
      <w:r w:rsidRPr="005924CD">
        <w:t>virhekoodin</w:t>
      </w:r>
      <w:r>
        <w:t>.</w:t>
      </w:r>
    </w:p>
    <w:p w14:paraId="768372DB" w14:textId="77777777" w:rsidR="00D54165" w:rsidRDefault="00D54165" w:rsidP="008D11E5">
      <w:pPr>
        <w:pStyle w:val="Numeroituluettelo"/>
      </w:pPr>
      <w:r>
        <w:t xml:space="preserve">Järjestelmä tulkitsee virheen vastaanottokuittausinteraktion siirtokehyksen acknowledgement rakenteesta ja toimii sen mukaisesti </w:t>
      </w:r>
    </w:p>
    <w:p w14:paraId="2BDA426E" w14:textId="77777777" w:rsidR="00D54165" w:rsidRDefault="00D54165" w:rsidP="00775046">
      <w:pPr>
        <w:pStyle w:val="Merkittyluettelo"/>
      </w:pPr>
      <w:r>
        <w:t>Rakenteen acknowledgement typeCode kertoo, että kyseessä on virhetilanne CR (= Accept  Acknowledgement Commit Reject). Virhe on tällöin sanoman lähettäneessä päässä ja sanomaa ei näin saa lähettää uudelleen.</w:t>
      </w:r>
    </w:p>
    <w:p w14:paraId="6F334E00" w14:textId="77777777" w:rsidR="00D54165" w:rsidRDefault="00D54165" w:rsidP="00775046">
      <w:pPr>
        <w:pStyle w:val="Merkittyluettelo"/>
      </w:pPr>
      <w:r>
        <w:t>Virheen tarkemmat tiedot palautuvat vastaanottokuittausinteraktion acknowledgementDetail rakenteessa koodattuna [LK4]. Rakenteen acknowledgement elementti targetMessage viittaa lähettyyn sanomaan.</w:t>
      </w:r>
    </w:p>
    <w:p w14:paraId="1E444040" w14:textId="77777777" w:rsidR="00D54165" w:rsidRDefault="00D54165" w:rsidP="008D11E5">
      <w:pPr>
        <w:pStyle w:val="Numeroituluettelo"/>
      </w:pPr>
      <w:r>
        <w:t>Järjestelmä käsittelee virheen tai siirtää virheilmoituksen pääkäyttäjän tai ohjelmistotuen työlistalle ja käyttötapaus päättyy.</w:t>
      </w:r>
    </w:p>
    <w:p w14:paraId="06836B09" w14:textId="4DAF8D07" w:rsidR="005577AB" w:rsidRDefault="005577AB" w:rsidP="00775046">
      <w:pPr>
        <w:pStyle w:val="Otsikko3"/>
      </w:pPr>
      <w:r>
        <w:t xml:space="preserve">V5 Järjestelmän lähettämässä sanomassa tai asiakirjassa on tekninen virhe </w:t>
      </w:r>
    </w:p>
    <w:p w14:paraId="7AADFF13" w14:textId="22A6E613" w:rsidR="005577AB" w:rsidRDefault="005577AB" w:rsidP="00775046">
      <w:pPr>
        <w:pStyle w:val="Numeroituluettelo"/>
      </w:pPr>
      <w:r w:rsidRPr="00775046">
        <w:t>Arkisto</w:t>
      </w:r>
      <w:r>
        <w:t xml:space="preserve"> vastaa Järjestelmälle sovellustason kuittausinteraktiolla (RCMR_IN120001FI01) (Document Transmission Acknowledgement). Paluusanoma sisältää virhekoodin.</w:t>
      </w:r>
    </w:p>
    <w:p w14:paraId="001F6EB2" w14:textId="5C00ADA3" w:rsidR="005577AB" w:rsidRDefault="005577AB" w:rsidP="00775046">
      <w:pPr>
        <w:pStyle w:val="Numeroituluettelo"/>
      </w:pPr>
      <w:r>
        <w:t>Järjestelmä tulkitsee virheen sovellustason kuittausinteraktion acknowledgement rakenteesta ja toimii sen mukaisesti</w:t>
      </w:r>
    </w:p>
    <w:p w14:paraId="50E660A1" w14:textId="4A10A068" w:rsidR="005577AB" w:rsidRDefault="005577AB" w:rsidP="00E6284E">
      <w:pPr>
        <w:pStyle w:val="Luettelokappale"/>
        <w:numPr>
          <w:ilvl w:val="0"/>
          <w:numId w:val="52"/>
        </w:numPr>
      </w:pPr>
      <w:r>
        <w:lastRenderedPageBreak/>
        <w:t xml:space="preserve">Virheen tarkemmat tiedot palautuvat sovellustason kuittausinteraktion </w:t>
      </w:r>
      <w:proofErr w:type="spellStart"/>
      <w:r>
        <w:t>controlActProcess.reasonOf</w:t>
      </w:r>
      <w:proofErr w:type="spellEnd"/>
      <w:r>
        <w:t xml:space="preserve"> rakenteessa koodattuna [LK4]. Rakenteen </w:t>
      </w:r>
      <w:proofErr w:type="spellStart"/>
      <w:r>
        <w:t>acknowledgement</w:t>
      </w:r>
      <w:proofErr w:type="spellEnd"/>
      <w:r>
        <w:t xml:space="preserve"> elementti </w:t>
      </w:r>
      <w:proofErr w:type="spellStart"/>
      <w:r>
        <w:t>targetMessage</w:t>
      </w:r>
      <w:proofErr w:type="spellEnd"/>
      <w:r>
        <w:t xml:space="preserve"> viittaa lähettyyn sanomaan.</w:t>
      </w:r>
    </w:p>
    <w:p w14:paraId="3115E2A6" w14:textId="3A066559" w:rsidR="005577AB" w:rsidRDefault="005577AB" w:rsidP="00E6284E">
      <w:pPr>
        <w:pStyle w:val="Luettelokappale"/>
        <w:numPr>
          <w:ilvl w:val="0"/>
          <w:numId w:val="52"/>
        </w:numPr>
      </w:pPr>
      <w:r>
        <w:t xml:space="preserve">Rakenteen </w:t>
      </w:r>
      <w:proofErr w:type="spellStart"/>
      <w:r>
        <w:t>acknowledgement</w:t>
      </w:r>
      <w:proofErr w:type="spellEnd"/>
      <w:r>
        <w:t xml:space="preserve"> </w:t>
      </w:r>
      <w:proofErr w:type="spellStart"/>
      <w:r>
        <w:t>typeCode</w:t>
      </w:r>
      <w:proofErr w:type="spellEnd"/>
      <w:r>
        <w:t xml:space="preserve"> kertoo, että kyseessä on virhetilanne AE (Application </w:t>
      </w:r>
      <w:proofErr w:type="spellStart"/>
      <w:r>
        <w:t>Acknowledgement</w:t>
      </w:r>
      <w:proofErr w:type="spellEnd"/>
      <w:r>
        <w:t xml:space="preserve"> </w:t>
      </w:r>
      <w:proofErr w:type="spellStart"/>
      <w:r>
        <w:t>Error</w:t>
      </w:r>
      <w:proofErr w:type="spellEnd"/>
      <w:r>
        <w:t xml:space="preserve">). Virhe on tällöin sanoman lähettäneessä päässä ja sanomaa ei näin saa lähettää uudelleen. </w:t>
      </w:r>
    </w:p>
    <w:p w14:paraId="2FA4BA38" w14:textId="7C6FD9E5" w:rsidR="005577AB" w:rsidRDefault="005577AB" w:rsidP="00D54165">
      <w:pPr>
        <w:pStyle w:val="Numeroituluettelo"/>
      </w:pPr>
      <w:r>
        <w:t>Järjestelmä käsittelee virheen tai siirtää virheilmoituksen pääkäyttäjän tai ohjelmistotuen työlistalle ja käyttötapaus päättyy.</w:t>
      </w:r>
    </w:p>
    <w:p w14:paraId="5D88CDDC" w14:textId="77777777" w:rsidR="005577AB" w:rsidRDefault="005577AB" w:rsidP="00775046">
      <w:pPr>
        <w:pStyle w:val="Otsikko3"/>
      </w:pPr>
      <w:r>
        <w:t>V6 Arkiston sovellustason tekninen virhe estää arkistoinnin</w:t>
      </w:r>
    </w:p>
    <w:p w14:paraId="644E50C1" w14:textId="304E4F8C" w:rsidR="005577AB" w:rsidRDefault="005577AB" w:rsidP="00775046">
      <w:pPr>
        <w:pStyle w:val="Numeroituluettelo"/>
      </w:pPr>
      <w:r>
        <w:t>Arkisto vastaa Järjestelmälle sovellustason kuittausinteraktiolla RCMR_IN120001FI01 (Document Transmission Acknowledgement). Paluusanoma sisältää virhekoodin.</w:t>
      </w:r>
    </w:p>
    <w:p w14:paraId="2B7CE22B" w14:textId="2C6A0524" w:rsidR="005577AB" w:rsidRDefault="005577AB" w:rsidP="0087798E">
      <w:pPr>
        <w:pStyle w:val="Numeroituluettelo"/>
        <w:spacing w:after="0"/>
      </w:pPr>
      <w:r>
        <w:t xml:space="preserve">Järjestelmä tulkitsee virheen sovellustason kuittausinteraktion acknowledgement rakenteesta ja toimii sen mukaisesti </w:t>
      </w:r>
    </w:p>
    <w:p w14:paraId="70FD4E3B" w14:textId="4F759CFF" w:rsidR="005577AB" w:rsidRDefault="005577AB" w:rsidP="00E6284E">
      <w:pPr>
        <w:pStyle w:val="Luettelokappale"/>
        <w:numPr>
          <w:ilvl w:val="0"/>
          <w:numId w:val="52"/>
        </w:numPr>
      </w:pPr>
      <w:r>
        <w:t xml:space="preserve">Rakenteen </w:t>
      </w:r>
      <w:proofErr w:type="spellStart"/>
      <w:r>
        <w:t>acknowledgement</w:t>
      </w:r>
      <w:proofErr w:type="spellEnd"/>
      <w:r>
        <w:t xml:space="preserve"> </w:t>
      </w:r>
      <w:proofErr w:type="spellStart"/>
      <w:r>
        <w:t>typeCode</w:t>
      </w:r>
      <w:proofErr w:type="spellEnd"/>
      <w:r>
        <w:t xml:space="preserve"> kertoo, että kyseessä on virhetilanne AR (Application </w:t>
      </w:r>
      <w:proofErr w:type="spellStart"/>
      <w:r>
        <w:t>Acknowledgement</w:t>
      </w:r>
      <w:proofErr w:type="spellEnd"/>
      <w:r>
        <w:t xml:space="preserve"> </w:t>
      </w:r>
      <w:proofErr w:type="spellStart"/>
      <w:r>
        <w:t>Reject</w:t>
      </w:r>
      <w:proofErr w:type="spellEnd"/>
      <w:r>
        <w:t xml:space="preserve">). Virhe johtuu tällöin Potilastiedon arkiston toiminnasta ja näin lähettäjä voi lähettää saman sanoman uudelleen. </w:t>
      </w:r>
    </w:p>
    <w:p w14:paraId="40AF19A1" w14:textId="66217992" w:rsidR="005577AB" w:rsidRDefault="005577AB" w:rsidP="00E6284E">
      <w:pPr>
        <w:pStyle w:val="Luettelokappale"/>
        <w:numPr>
          <w:ilvl w:val="0"/>
          <w:numId w:val="52"/>
        </w:numPr>
      </w:pPr>
      <w:r>
        <w:t xml:space="preserve">Virheen tarkemmat tiedot palautuvat sovellustason kuittausinteraktion </w:t>
      </w:r>
      <w:proofErr w:type="spellStart"/>
      <w:r>
        <w:t>controlActProcess.reasonOf</w:t>
      </w:r>
      <w:proofErr w:type="spellEnd"/>
      <w:r>
        <w:t xml:space="preserve"> rakenteessa koodattuna [LK4]. Rakenteen </w:t>
      </w:r>
      <w:proofErr w:type="spellStart"/>
      <w:r>
        <w:t>acknowledgement</w:t>
      </w:r>
      <w:proofErr w:type="spellEnd"/>
      <w:r>
        <w:t xml:space="preserve"> elementti </w:t>
      </w:r>
      <w:proofErr w:type="spellStart"/>
      <w:r>
        <w:t>targetMessage</w:t>
      </w:r>
      <w:proofErr w:type="spellEnd"/>
      <w:r>
        <w:t xml:space="preserve"> viittaa lähettyyn sanomaan.</w:t>
      </w:r>
    </w:p>
    <w:p w14:paraId="18771A6B" w14:textId="3432509B" w:rsidR="005577AB" w:rsidRDefault="005577AB" w:rsidP="00D54165">
      <w:pPr>
        <w:pStyle w:val="Numeroituluettelo"/>
      </w:pPr>
      <w:r>
        <w:t>Käyttötapaus jatkuu normaalin tapahtumankulun kohdasta 3.</w:t>
      </w:r>
    </w:p>
    <w:p w14:paraId="2C3D480C" w14:textId="77777777" w:rsidR="005577AB" w:rsidRDefault="005577AB" w:rsidP="00775046">
      <w:pPr>
        <w:pStyle w:val="Otsikko3"/>
      </w:pPr>
      <w:r>
        <w:t>V7 Arkiston tekninen virhe estää arkistoinnin</w:t>
      </w:r>
    </w:p>
    <w:p w14:paraId="4601D1A5" w14:textId="2EC4A901" w:rsidR="005577AB" w:rsidRDefault="005577AB" w:rsidP="00775046">
      <w:pPr>
        <w:pStyle w:val="Numeroituluettelo"/>
      </w:pPr>
      <w:r>
        <w:t>Arkisto vastaa Järjestemälle vastaanottokuittausinteaktiolla MCCI_IN000002UV01 (Accept Ack). Paluusanoma sisältää virhekoodin.</w:t>
      </w:r>
    </w:p>
    <w:p w14:paraId="4ED48640" w14:textId="26D5D2AE" w:rsidR="005577AB" w:rsidRDefault="005577AB" w:rsidP="00D54165">
      <w:pPr>
        <w:pStyle w:val="Numeroituluettelo"/>
      </w:pPr>
      <w:r>
        <w:t xml:space="preserve">Järjestelmä tulkitsee virheen vastaanottokuittausinteraktion siirtokehyksen acknowledgement rakenteesta ja toimii sen mukaisesti </w:t>
      </w:r>
    </w:p>
    <w:p w14:paraId="4A2F20E3" w14:textId="3783878E" w:rsidR="005577AB" w:rsidRDefault="005577AB" w:rsidP="00E6284E">
      <w:pPr>
        <w:pStyle w:val="Luettelokappale"/>
        <w:numPr>
          <w:ilvl w:val="0"/>
          <w:numId w:val="52"/>
        </w:numPr>
      </w:pPr>
      <w:r>
        <w:t xml:space="preserve">Rakenteen </w:t>
      </w:r>
      <w:proofErr w:type="spellStart"/>
      <w:r>
        <w:t>acknowledgement</w:t>
      </w:r>
      <w:proofErr w:type="spellEnd"/>
      <w:r>
        <w:t xml:space="preserve"> </w:t>
      </w:r>
      <w:proofErr w:type="spellStart"/>
      <w:r>
        <w:t>typeCode</w:t>
      </w:r>
      <w:proofErr w:type="spellEnd"/>
      <w:r>
        <w:t xml:space="preserve"> kertoo, että kyseessä on virhetilanne CE (= </w:t>
      </w:r>
      <w:proofErr w:type="spellStart"/>
      <w:proofErr w:type="gramStart"/>
      <w:r>
        <w:t>Accept</w:t>
      </w:r>
      <w:proofErr w:type="spellEnd"/>
      <w:r>
        <w:t xml:space="preserve">  </w:t>
      </w:r>
      <w:proofErr w:type="spellStart"/>
      <w:r>
        <w:t>Acknowledgement</w:t>
      </w:r>
      <w:proofErr w:type="spellEnd"/>
      <w:proofErr w:type="gramEnd"/>
      <w:r>
        <w:t xml:space="preserve"> </w:t>
      </w:r>
      <w:proofErr w:type="spellStart"/>
      <w:r>
        <w:t>Commit</w:t>
      </w:r>
      <w:proofErr w:type="spellEnd"/>
      <w:r>
        <w:t xml:space="preserve"> </w:t>
      </w:r>
      <w:proofErr w:type="spellStart"/>
      <w:r>
        <w:t>Error</w:t>
      </w:r>
      <w:proofErr w:type="spellEnd"/>
      <w:r>
        <w:t>). Virhe johtuu tällöin Potilastiedon arkiston toiminnasta ja näin lähettäjä voi lähettää saman sanoman uudelleen.</w:t>
      </w:r>
    </w:p>
    <w:p w14:paraId="0D0D83ED" w14:textId="11AF2DCE" w:rsidR="005577AB" w:rsidRDefault="005577AB" w:rsidP="00E6284E">
      <w:pPr>
        <w:pStyle w:val="Luettelokappale"/>
        <w:numPr>
          <w:ilvl w:val="0"/>
          <w:numId w:val="52"/>
        </w:numPr>
      </w:pPr>
      <w:r>
        <w:t xml:space="preserve">Virheen tarkemmat tiedot palautuvat vastaanottokuittausinteraktion </w:t>
      </w:r>
      <w:proofErr w:type="spellStart"/>
      <w:r>
        <w:t>acknowledgementDetail</w:t>
      </w:r>
      <w:proofErr w:type="spellEnd"/>
      <w:r>
        <w:t xml:space="preserve"> rakenteessa koodattuna [LK4]. Rakenteen </w:t>
      </w:r>
      <w:proofErr w:type="spellStart"/>
      <w:r>
        <w:t>acknowledgement</w:t>
      </w:r>
      <w:proofErr w:type="spellEnd"/>
      <w:r>
        <w:t xml:space="preserve"> elementti </w:t>
      </w:r>
      <w:proofErr w:type="spellStart"/>
      <w:r>
        <w:t>targetMessage</w:t>
      </w:r>
      <w:proofErr w:type="spellEnd"/>
      <w:r>
        <w:t xml:space="preserve"> viittaa lähettyyn sanomaan.</w:t>
      </w:r>
    </w:p>
    <w:p w14:paraId="729A8AC1" w14:textId="6684A88B" w:rsidR="009F703C" w:rsidRDefault="005577AB" w:rsidP="00D54165">
      <w:pPr>
        <w:pStyle w:val="Numeroituluettelo"/>
      </w:pPr>
      <w:r>
        <w:t xml:space="preserve">Käyttötapaus jatkuu normaalin tapahtumankulun kohdasta </w:t>
      </w:r>
    </w:p>
    <w:p w14:paraId="157AF859" w14:textId="20F8C20D" w:rsidR="009F703C" w:rsidRDefault="00D54165" w:rsidP="00D54165">
      <w:pPr>
        <w:pStyle w:val="Otsikko1"/>
      </w:pPr>
      <w:bookmarkStart w:id="824" w:name="_Toc89418318"/>
      <w:r w:rsidRPr="00D54165">
        <w:lastRenderedPageBreak/>
        <w:t>Alikäyttötapaus: Hae tiedot</w:t>
      </w:r>
      <w:bookmarkEnd w:id="824"/>
      <w:r w:rsidRPr="00D54165">
        <w:t xml:space="preserve"> </w:t>
      </w:r>
    </w:p>
    <w:p w14:paraId="299635F7" w14:textId="3B8E9F0F" w:rsidR="009F703C" w:rsidRDefault="009F703C" w:rsidP="009F703C">
      <w:pPr>
        <w:pStyle w:val="Otsikko2"/>
      </w:pPr>
      <w:r w:rsidRPr="009F703C">
        <w:t>Käyttötapauksen yleiskuvaus ja lopputulos</w:t>
      </w:r>
    </w:p>
    <w:p w14:paraId="5F619BA9" w14:textId="77777777" w:rsidR="00934B70" w:rsidRDefault="00934B70" w:rsidP="00934B70">
      <w:pPr>
        <w:pStyle w:val="Leipteksti"/>
        <w:spacing w:after="0"/>
      </w:pPr>
      <w:r>
        <w:t xml:space="preserve">Alikäyttötapauksessa Hae tiedot kuvataan kaikille hakua koskeville käyttötapauksille yhteiset osat. </w:t>
      </w:r>
    </w:p>
    <w:p w14:paraId="6978D132" w14:textId="3E9D982F" w:rsidR="00934B70" w:rsidRPr="00934B70" w:rsidRDefault="00934B70" w:rsidP="00934B70">
      <w:pPr>
        <w:pStyle w:val="Leipteksti"/>
      </w:pPr>
      <w:r>
        <w:t>Lopputulos: Tiedot on haettu Järjestelmään Arkistosta.</w:t>
      </w:r>
    </w:p>
    <w:p w14:paraId="78192FFD" w14:textId="115CEAFF" w:rsidR="009F703C" w:rsidRDefault="009F703C" w:rsidP="009F703C">
      <w:pPr>
        <w:pStyle w:val="Otsikko2"/>
      </w:pPr>
      <w:r w:rsidRPr="009F703C">
        <w:t>Esiehdot</w:t>
      </w:r>
    </w:p>
    <w:p w14:paraId="34AFFAB9" w14:textId="5F698D5D" w:rsidR="00934B70" w:rsidRPr="00934B70" w:rsidRDefault="00934B70" w:rsidP="00934B70">
      <w:pPr>
        <w:pStyle w:val="Numeroituluettelo"/>
      </w:pPr>
      <w:r w:rsidRPr="00934B70">
        <w:t>Järjestelmässä on hakusanoman tarvitsemat tiedot.</w:t>
      </w:r>
    </w:p>
    <w:p w14:paraId="7952E330" w14:textId="572F8C31" w:rsidR="009F703C" w:rsidRDefault="009F703C" w:rsidP="009F703C">
      <w:pPr>
        <w:pStyle w:val="Otsikko2"/>
      </w:pPr>
      <w:r w:rsidRPr="009F703C">
        <w:t>Normaali tapahtumankulku</w:t>
      </w:r>
    </w:p>
    <w:p w14:paraId="30884E8C" w14:textId="1ABF73E9" w:rsidR="00934B70" w:rsidRDefault="00934B70" w:rsidP="00934B70">
      <w:pPr>
        <w:pStyle w:val="Numeroituluettelo"/>
      </w:pPr>
      <w:r>
        <w:t>Järjestelmä muodostaa HL7 Medical Records -hakusanoman Järjestelmässä muodostettujen hakusanoman tietojen ja Järjestelmän konfiguraatiotietojen pohjalta [V1, LM4]</w:t>
      </w:r>
    </w:p>
    <w:p w14:paraId="783A309D" w14:textId="26C78257" w:rsidR="00934B70" w:rsidRDefault="00934B70" w:rsidP="00934B70">
      <w:pPr>
        <w:pStyle w:val="Numeroituluettelo"/>
        <w:spacing w:after="0"/>
      </w:pPr>
      <w:r>
        <w:t xml:space="preserve">Järjestelmä täydentää MR-sanoman kontrollikehykseen Potilastiedon arkiston MR-sanomamäärittelyn mukaiset tiedot: </w:t>
      </w:r>
    </w:p>
    <w:p w14:paraId="6B67FC7B" w14:textId="7CBFFA32" w:rsidR="00934B70" w:rsidRDefault="00934B70" w:rsidP="007365AC">
      <w:pPr>
        <w:pStyle w:val="Luettelokappale"/>
        <w:numPr>
          <w:ilvl w:val="0"/>
          <w:numId w:val="52"/>
        </w:numPr>
      </w:pPr>
      <w:r>
        <w:t xml:space="preserve">MR-sanomatyyppi, kuvailutietojen haku (RCMR_IN100029FI01) tai asiakirjojen haku (RCMR_IN100031FI01) </w:t>
      </w:r>
    </w:p>
    <w:p w14:paraId="0F4DE7DB" w14:textId="5A8C567D" w:rsidR="00934B70" w:rsidRDefault="00934B70" w:rsidP="007365AC">
      <w:pPr>
        <w:pStyle w:val="Luettelokappale"/>
        <w:numPr>
          <w:ilvl w:val="0"/>
          <w:numId w:val="52"/>
        </w:numPr>
      </w:pPr>
      <w:proofErr w:type="spellStart"/>
      <w:r>
        <w:t>reasonCode</w:t>
      </w:r>
      <w:proofErr w:type="spellEnd"/>
      <w:r>
        <w:t xml:space="preserve">-tiedot </w:t>
      </w:r>
    </w:p>
    <w:p w14:paraId="3AC48910" w14:textId="09D8CFB3" w:rsidR="00934B70" w:rsidRDefault="00934B70" w:rsidP="00934B70">
      <w:pPr>
        <w:pStyle w:val="Luettelokappale"/>
        <w:numPr>
          <w:ilvl w:val="1"/>
          <w:numId w:val="5"/>
        </w:numPr>
      </w:pPr>
      <w:r>
        <w:t>Palvelupyyntö</w:t>
      </w:r>
    </w:p>
    <w:p w14:paraId="20CAEFC0" w14:textId="419D42B4" w:rsidR="00934B70" w:rsidRDefault="00934B70" w:rsidP="00934B70">
      <w:pPr>
        <w:pStyle w:val="Luettelokappale"/>
        <w:numPr>
          <w:ilvl w:val="1"/>
          <w:numId w:val="5"/>
        </w:numPr>
      </w:pPr>
      <w:r>
        <w:t>Palvelun kohdistus metatietotasolle</w:t>
      </w:r>
    </w:p>
    <w:p w14:paraId="245C506C" w14:textId="5AA79D52" w:rsidR="00934B70" w:rsidRDefault="00934B70" w:rsidP="00934B70">
      <w:pPr>
        <w:pStyle w:val="Luettelokappale"/>
        <w:numPr>
          <w:ilvl w:val="1"/>
          <w:numId w:val="5"/>
        </w:numPr>
      </w:pPr>
      <w:r>
        <w:t>Palautettavien tietojen kattavuus</w:t>
      </w:r>
    </w:p>
    <w:p w14:paraId="04861781" w14:textId="57482AEF" w:rsidR="00934B70" w:rsidRDefault="00934B70" w:rsidP="00934B70">
      <w:pPr>
        <w:pStyle w:val="Luettelokappale"/>
        <w:numPr>
          <w:ilvl w:val="1"/>
          <w:numId w:val="5"/>
        </w:numPr>
      </w:pPr>
      <w:r>
        <w:t>Yksityisten toimijoiden liittymismallit: Yksityisen terveydenhuollon toimijoiden on annettava kaikissa palvelupyynnöissä tieto, millaisesta yksityisten liittymisen mallin mukaisesta toimijasta on kyse [LK7]</w:t>
      </w:r>
    </w:p>
    <w:p w14:paraId="2740624B" w14:textId="284B5D5D" w:rsidR="00934B70" w:rsidRDefault="00934B70" w:rsidP="007365AC">
      <w:pPr>
        <w:pStyle w:val="Luettelokappale"/>
        <w:numPr>
          <w:ilvl w:val="0"/>
          <w:numId w:val="52"/>
        </w:numPr>
      </w:pPr>
      <w:r>
        <w:t>Hakuparametrit</w:t>
      </w:r>
    </w:p>
    <w:p w14:paraId="6C079416" w14:textId="7A9DB596" w:rsidR="00934B70" w:rsidRDefault="00934B70" w:rsidP="00934B70">
      <w:pPr>
        <w:pStyle w:val="Numeroituluettelo"/>
        <w:spacing w:after="0"/>
      </w:pPr>
      <w:r>
        <w:t xml:space="preserve">Jos kyseessä on muu kuin oman käytön haku (PP2, PP36), sanomaan on liitettävä </w:t>
      </w:r>
    </w:p>
    <w:p w14:paraId="79C8FCB6" w14:textId="73D7F5CD" w:rsidR="00934B70" w:rsidRDefault="00934B70" w:rsidP="007365AC">
      <w:pPr>
        <w:pStyle w:val="Luettelokappale"/>
        <w:numPr>
          <w:ilvl w:val="0"/>
          <w:numId w:val="52"/>
        </w:numPr>
      </w:pPr>
      <w:r>
        <w:t>kyselyn käynnistäneen ammattihenkilön tiedot (ei tarvita järjestelmähauissa PP25 ja PP30). Palvelupyynnön PPB yhteydessä on välitettävä ammattihenkilön tiedot, ellei kyseessä ole järjestelmän tekemä luovutushaku. Potilastiedon arkisto tulkitsee haun järjestelmän tekemäksi ennakkohauksi, mikäli ammattihenkilön tiedot puuttuvat sanomasta</w:t>
      </w:r>
    </w:p>
    <w:p w14:paraId="2E93C189" w14:textId="660E629A" w:rsidR="00934B70" w:rsidRDefault="00934B70" w:rsidP="007365AC">
      <w:pPr>
        <w:pStyle w:val="Luettelokappale"/>
        <w:numPr>
          <w:ilvl w:val="0"/>
          <w:numId w:val="52"/>
        </w:numPr>
      </w:pPr>
      <w:r>
        <w:lastRenderedPageBreak/>
        <w:t xml:space="preserve">palvelutapahtuman tunnus, johon tietoja haetaan (ei tarvita </w:t>
      </w:r>
      <w:del w:id="825" w:author="Eklund Marjut" w:date="2021-12-03T10:02:00Z">
        <w:r w:rsidDel="00AC710C">
          <w:delText>Kelan rekisteri</w:delText>
        </w:r>
      </w:del>
      <w:ins w:id="826" w:author="Eklund Marjut" w:date="2021-12-03T10:02:00Z">
        <w:r w:rsidR="00AC710C">
          <w:t>Tahdonilmaisupalvelu</w:t>
        </w:r>
      </w:ins>
      <w:r>
        <w:t>n hauissa PP24 ja PP25). Palvelupyynnön PPB yhteydessä palvelutapahtuman puuttuminen rajaa haun kyselyn lähettäjän omaan rekisteriin.</w:t>
      </w:r>
    </w:p>
    <w:p w14:paraId="75748280" w14:textId="36C5F2FC" w:rsidR="00934B70" w:rsidRDefault="00934B70" w:rsidP="007365AC">
      <w:pPr>
        <w:pStyle w:val="Luettelokappale"/>
        <w:numPr>
          <w:ilvl w:val="0"/>
          <w:numId w:val="52"/>
        </w:numPr>
      </w:pPr>
      <w:r>
        <w:t>mikäli edellä annetun palvelutapahtuman potilashallinnollisen kirjauksen on tehnyt sama henkilö, joka suorittaa kyselyä, pitää kyselysanomaan tuottaa tieto kyselyn perusteena olevasta erityisestä syystä [LK8]</w:t>
      </w:r>
    </w:p>
    <w:p w14:paraId="11BF719F" w14:textId="56D92DC4" w:rsidR="00934B70" w:rsidRDefault="00934B70" w:rsidP="00934B70">
      <w:pPr>
        <w:pStyle w:val="Numeroituluettelo"/>
      </w:pPr>
      <w:r>
        <w:t>Jos kyseessä on potilasasiakirjojen haku (PPB), sanomaan on liitettävä kyselyn lähettäneen ohjelmiston tiedot,</w:t>
      </w:r>
    </w:p>
    <w:p w14:paraId="7876A3D2" w14:textId="6A91D5CC" w:rsidR="00934B70" w:rsidRDefault="00934B70" w:rsidP="00934B70">
      <w:pPr>
        <w:pStyle w:val="Numeroituluettelo"/>
      </w:pPr>
      <w:r>
        <w:t>Järjestelmä siirtää MR-sanoman Potilastiedon arkistoon Kelan määrittelemien tietoliikenneyhteyskäytäntöjen mukaisesti. [V3, V4, V5, V6, V7]</w:t>
      </w:r>
    </w:p>
    <w:p w14:paraId="5622282A" w14:textId="7F00166A" w:rsidR="00934B70" w:rsidRPr="00934B70" w:rsidRDefault="00934B70" w:rsidP="00934B70">
      <w:pPr>
        <w:pStyle w:val="Numeroituluettelo"/>
      </w:pPr>
      <w:r>
        <w:t>Arkisto palauttaa hakutuloksen Järjestelmälle MR-sanomalla RCMR_IN100030FI01 (kuvailutiedot) tai RCMR_IN100032FI (asiakirjat). Onnistuneen kyselyn vastauksessa acknowledgement typeCode on AA AApplication Acknowledgement Accept). Huom. kysely on onnistunut, vaikka se ei palauta yhtään vastausta (esim. vastauksia ei löytynyt).</w:t>
      </w:r>
    </w:p>
    <w:p w14:paraId="7BE296F4" w14:textId="54BCE474" w:rsidR="009F703C" w:rsidRDefault="009F703C" w:rsidP="009F703C">
      <w:pPr>
        <w:pStyle w:val="Otsikko2"/>
      </w:pPr>
      <w:r w:rsidRPr="009F703C">
        <w:t>Virhetilanteet</w:t>
      </w:r>
    </w:p>
    <w:p w14:paraId="0D1C42E5" w14:textId="77777777" w:rsidR="00775046" w:rsidRDefault="00934B70" w:rsidP="00775046">
      <w:pPr>
        <w:pStyle w:val="Otsikko3"/>
      </w:pPr>
      <w:r>
        <w:t xml:space="preserve">V1 Sanoman muodostaminen ei onnistu. </w:t>
      </w:r>
    </w:p>
    <w:p w14:paraId="53809E7C" w14:textId="073165D5" w:rsidR="00934B70" w:rsidRDefault="00934B70" w:rsidP="00775046">
      <w:pPr>
        <w:pStyle w:val="Leipteksti"/>
      </w:pPr>
      <w:r>
        <w:t>Käyttötapaus päättyy.</w:t>
      </w:r>
    </w:p>
    <w:p w14:paraId="2CBC4974" w14:textId="77777777" w:rsidR="00775046" w:rsidRDefault="00934B70" w:rsidP="00775046">
      <w:pPr>
        <w:pStyle w:val="Otsikko3"/>
      </w:pPr>
      <w:r>
        <w:t xml:space="preserve">V2 Hakusanoman lähettäminen Arkistoon epäonnistuu. </w:t>
      </w:r>
    </w:p>
    <w:p w14:paraId="084CED9E" w14:textId="31DE003F" w:rsidR="00934B70" w:rsidRDefault="00934B70" w:rsidP="00775046">
      <w:pPr>
        <w:pStyle w:val="Leipteksti"/>
      </w:pPr>
      <w:r>
        <w:t>Käyttötapaus päättyy.</w:t>
      </w:r>
    </w:p>
    <w:p w14:paraId="0A446F76" w14:textId="77777777" w:rsidR="00934B70" w:rsidRDefault="00934B70" w:rsidP="00775046">
      <w:pPr>
        <w:pStyle w:val="Otsikko3"/>
      </w:pPr>
      <w:r>
        <w:t xml:space="preserve">V3 Haku epäonnistuu, koska Kanta-palvelu ei vastaa </w:t>
      </w:r>
    </w:p>
    <w:p w14:paraId="7E74CA05" w14:textId="7A22F44A" w:rsidR="00934B70" w:rsidRDefault="00934B70" w:rsidP="00934B70">
      <w:pPr>
        <w:pStyle w:val="Numeroituluettelo"/>
      </w:pPr>
      <w:r>
        <w:t>Järjestelmä yrittää hakua uudelleen</w:t>
      </w:r>
    </w:p>
    <w:p w14:paraId="61771EF2" w14:textId="46201A49" w:rsidR="00934B70" w:rsidRDefault="00934B70" w:rsidP="00934B70">
      <w:pPr>
        <w:pStyle w:val="Numeroituluettelo"/>
      </w:pPr>
      <w:r>
        <w:t>Käyttötapaus jatkuu normaalin tapahtumankulun kohdasta 4.</w:t>
      </w:r>
    </w:p>
    <w:p w14:paraId="05B867DD" w14:textId="77777777" w:rsidR="00F5078D" w:rsidRDefault="00934B70" w:rsidP="00775046">
      <w:pPr>
        <w:pStyle w:val="Otsikko3"/>
      </w:pPr>
      <w:r>
        <w:t>V4 Järjestelmän lähettämän sanoman eheydessä on virhe</w:t>
      </w:r>
    </w:p>
    <w:p w14:paraId="21F5BE07" w14:textId="459BD147" w:rsidR="00934B70" w:rsidRDefault="00934B70" w:rsidP="00F5078D">
      <w:pPr>
        <w:pStyle w:val="Numeroituluettelo"/>
      </w:pPr>
      <w:r>
        <w:t>Arkisto vastaa Järjestemälle vastaanottokuittausinteaktiolla MCCI_IN000002UV01 (Accept Ack). Paluusanoma sisältää virhekoodin.</w:t>
      </w:r>
    </w:p>
    <w:p w14:paraId="6B87C92A" w14:textId="32873005" w:rsidR="00934B70" w:rsidRDefault="00934B70" w:rsidP="00642F71">
      <w:pPr>
        <w:pStyle w:val="Numeroituluettelo"/>
        <w:spacing w:after="0"/>
      </w:pPr>
      <w:r>
        <w:t xml:space="preserve">Järjestelmä tulkitsee virheen vastaanottokuittausinteraktion siirtokehyksen acknowledgement rakenteesta ja toimii sen mukaisesti </w:t>
      </w:r>
    </w:p>
    <w:p w14:paraId="533D3A0E" w14:textId="410AC59A" w:rsidR="00934B70" w:rsidRDefault="00934B70" w:rsidP="007365AC">
      <w:pPr>
        <w:pStyle w:val="Luettelokappale"/>
        <w:numPr>
          <w:ilvl w:val="0"/>
          <w:numId w:val="52"/>
        </w:numPr>
      </w:pPr>
      <w:r>
        <w:t xml:space="preserve">Rakenteen </w:t>
      </w:r>
      <w:proofErr w:type="spellStart"/>
      <w:r>
        <w:t>acknowledgement</w:t>
      </w:r>
      <w:proofErr w:type="spellEnd"/>
      <w:r>
        <w:t xml:space="preserve"> </w:t>
      </w:r>
      <w:proofErr w:type="spellStart"/>
      <w:r>
        <w:t>typeCode</w:t>
      </w:r>
      <w:proofErr w:type="spellEnd"/>
      <w:r>
        <w:t xml:space="preserve"> kertoo, että kyseessä on virhetilanne CR (= </w:t>
      </w:r>
      <w:proofErr w:type="spellStart"/>
      <w:proofErr w:type="gramStart"/>
      <w:r>
        <w:t>Accept</w:t>
      </w:r>
      <w:proofErr w:type="spellEnd"/>
      <w:r>
        <w:t xml:space="preserve">  </w:t>
      </w:r>
      <w:proofErr w:type="spellStart"/>
      <w:r>
        <w:t>Acknowledgement</w:t>
      </w:r>
      <w:proofErr w:type="spellEnd"/>
      <w:proofErr w:type="gramEnd"/>
      <w:r>
        <w:t xml:space="preserve"> </w:t>
      </w:r>
      <w:proofErr w:type="spellStart"/>
      <w:r>
        <w:t>Commit</w:t>
      </w:r>
      <w:proofErr w:type="spellEnd"/>
      <w:r>
        <w:t xml:space="preserve"> </w:t>
      </w:r>
      <w:proofErr w:type="spellStart"/>
      <w:r>
        <w:t>Reject</w:t>
      </w:r>
      <w:proofErr w:type="spellEnd"/>
      <w:r>
        <w:t>). Virhe on tällöin sanoman lähettäneessä päässä ja sanomaa ei näin saa lähettää uudelleen.</w:t>
      </w:r>
    </w:p>
    <w:p w14:paraId="6EE91734" w14:textId="133B3177" w:rsidR="00934B70" w:rsidRDefault="00934B70" w:rsidP="007365AC">
      <w:pPr>
        <w:pStyle w:val="Luettelokappale"/>
        <w:numPr>
          <w:ilvl w:val="0"/>
          <w:numId w:val="52"/>
        </w:numPr>
      </w:pPr>
      <w:r>
        <w:lastRenderedPageBreak/>
        <w:t xml:space="preserve">Virheen tarkemmat tiedot palautuvat vastaanottokuittausinteraktion </w:t>
      </w:r>
      <w:proofErr w:type="spellStart"/>
      <w:r>
        <w:t>acknowledgementDetail</w:t>
      </w:r>
      <w:proofErr w:type="spellEnd"/>
      <w:r>
        <w:t xml:space="preserve"> rakenteessa koodattuna [LK4]. Rakenteen </w:t>
      </w:r>
      <w:proofErr w:type="spellStart"/>
      <w:r>
        <w:t>acknowledgement</w:t>
      </w:r>
      <w:proofErr w:type="spellEnd"/>
      <w:r>
        <w:t xml:space="preserve"> elementti </w:t>
      </w:r>
      <w:proofErr w:type="spellStart"/>
      <w:r>
        <w:t>targetMessage</w:t>
      </w:r>
      <w:proofErr w:type="spellEnd"/>
      <w:r>
        <w:t xml:space="preserve"> viittaa lähettyyn sanomaan.</w:t>
      </w:r>
    </w:p>
    <w:p w14:paraId="7F2C2A36" w14:textId="159D7EDB" w:rsidR="00934B70" w:rsidRDefault="00934B70" w:rsidP="00934B70">
      <w:pPr>
        <w:pStyle w:val="Numeroituluettelo"/>
      </w:pPr>
      <w:r>
        <w:t>Järjestelmä käsittelee virheen tai siirtää virheilmoituksen pääkäyttäjän tai ohjelmistotuen työlistalle ja käyttötapaus päättyy.</w:t>
      </w:r>
    </w:p>
    <w:p w14:paraId="5C5C516D" w14:textId="77777777" w:rsidR="00934B70" w:rsidRDefault="00934B70" w:rsidP="00775046">
      <w:pPr>
        <w:pStyle w:val="Otsikko3"/>
      </w:pPr>
      <w:r>
        <w:t>V5 Järjestelmän lähettämässä sanomassa on tekninen virhe tai haussa saatu tulosjoukko on liian suuri palautettavaksi</w:t>
      </w:r>
    </w:p>
    <w:p w14:paraId="5CACAD85" w14:textId="0B81EDA2" w:rsidR="00934B70" w:rsidRDefault="00934B70" w:rsidP="00775046">
      <w:pPr>
        <w:pStyle w:val="Numeroituluettelo"/>
      </w:pPr>
      <w:r>
        <w:t>Arkisto vastaa Järjestelmälle MR-sanomalla RCMR_IN100030FI01 (kuvailutiedot) tai RCMR_IN100032FI (asiakirjat). Paluusanoma sisältää virhekoodin.</w:t>
      </w:r>
    </w:p>
    <w:p w14:paraId="6789A8DF" w14:textId="53EBA65F" w:rsidR="00934B70" w:rsidRDefault="00934B70" w:rsidP="00521FA4">
      <w:pPr>
        <w:pStyle w:val="Numeroituluettelo"/>
        <w:spacing w:after="0"/>
      </w:pPr>
      <w:r>
        <w:t xml:space="preserve">Järjestelmä tulkitsee virheen vastausinteraktion acknowledgement rakenteesta ja toimii sen mukaisesti </w:t>
      </w:r>
    </w:p>
    <w:p w14:paraId="27205FE2" w14:textId="50DD5DDE" w:rsidR="00934B70" w:rsidRDefault="00934B70" w:rsidP="007365AC">
      <w:pPr>
        <w:pStyle w:val="Luettelokappale"/>
        <w:numPr>
          <w:ilvl w:val="0"/>
          <w:numId w:val="52"/>
        </w:numPr>
      </w:pPr>
      <w:r>
        <w:t xml:space="preserve">Rakenteen </w:t>
      </w:r>
      <w:proofErr w:type="spellStart"/>
      <w:r>
        <w:t>acknowledgement</w:t>
      </w:r>
      <w:proofErr w:type="spellEnd"/>
      <w:r>
        <w:t xml:space="preserve"> </w:t>
      </w:r>
      <w:proofErr w:type="spellStart"/>
      <w:r>
        <w:t>typeCode</w:t>
      </w:r>
      <w:proofErr w:type="spellEnd"/>
      <w:r>
        <w:t xml:space="preserve"> kertoo, että kyseessä on virhetilanne AE (Application </w:t>
      </w:r>
      <w:proofErr w:type="spellStart"/>
      <w:r>
        <w:t>Acknowledgement</w:t>
      </w:r>
      <w:proofErr w:type="spellEnd"/>
      <w:r>
        <w:t xml:space="preserve"> </w:t>
      </w:r>
      <w:proofErr w:type="spellStart"/>
      <w:r>
        <w:t>Error</w:t>
      </w:r>
      <w:proofErr w:type="spellEnd"/>
      <w:r>
        <w:t xml:space="preserve">). Virhe on tällöin sanoman lähettäneessä päässä ja sanomaa ei näin saa lähettää uudelleen. </w:t>
      </w:r>
    </w:p>
    <w:p w14:paraId="200B3805" w14:textId="17752D7E" w:rsidR="00934B70" w:rsidRDefault="00934B70" w:rsidP="007365AC">
      <w:pPr>
        <w:pStyle w:val="Luettelokappale"/>
        <w:numPr>
          <w:ilvl w:val="0"/>
          <w:numId w:val="52"/>
        </w:numPr>
      </w:pPr>
      <w:r>
        <w:t xml:space="preserve">Virheen tarkemmat tiedot palautuvat vastausinteraktion </w:t>
      </w:r>
      <w:proofErr w:type="spellStart"/>
      <w:r>
        <w:t>controlActProcess.reasonOf</w:t>
      </w:r>
      <w:proofErr w:type="spellEnd"/>
      <w:r>
        <w:t xml:space="preserve"> rakenteessa koodattuna [LK4]. Rakenteen </w:t>
      </w:r>
      <w:proofErr w:type="spellStart"/>
      <w:r>
        <w:t>acknowledgement</w:t>
      </w:r>
      <w:proofErr w:type="spellEnd"/>
      <w:r>
        <w:t xml:space="preserve"> elementti </w:t>
      </w:r>
      <w:proofErr w:type="spellStart"/>
      <w:r>
        <w:t>targetMessage</w:t>
      </w:r>
      <w:proofErr w:type="spellEnd"/>
      <w:r>
        <w:t xml:space="preserve"> viittaa lähettyyn sanomaan.</w:t>
      </w:r>
    </w:p>
    <w:p w14:paraId="2B3E9F5D" w14:textId="059CC63A" w:rsidR="00934B70" w:rsidRDefault="00934B70" w:rsidP="00934B70">
      <w:pPr>
        <w:pStyle w:val="Numeroituluettelo"/>
      </w:pPr>
      <w:r>
        <w:t>Järjestelmä käsittelee virheen tai siirtää virheilmoituksen pääkäyttäjän tai ohjelmistotuen työlistalle ja käyttötapaus päättyy.</w:t>
      </w:r>
    </w:p>
    <w:p w14:paraId="1C747267" w14:textId="77777777" w:rsidR="00934B70" w:rsidRDefault="00934B70" w:rsidP="00775046">
      <w:pPr>
        <w:pStyle w:val="Otsikko3"/>
      </w:pPr>
      <w:r>
        <w:t>V6 Arkiston sovellustason tekninen virhe estää haun</w:t>
      </w:r>
    </w:p>
    <w:p w14:paraId="3A559510" w14:textId="3310212D" w:rsidR="00934B70" w:rsidRDefault="00934B70" w:rsidP="00775046">
      <w:pPr>
        <w:pStyle w:val="Numeroituluettelo"/>
      </w:pPr>
      <w:r>
        <w:t>Arkisto vastaa Järjestelmälle MR-sanomalla RCMR_IN100030FI01 (kuvailutiedot) tai RCMR_IN100032FI (asiakirjat). Paluusanoma sisältää virhekoodin.</w:t>
      </w:r>
    </w:p>
    <w:p w14:paraId="004450C5" w14:textId="19D5B67C" w:rsidR="00934B70" w:rsidRDefault="00934B70" w:rsidP="00642F71">
      <w:pPr>
        <w:pStyle w:val="Numeroituluettelo"/>
        <w:spacing w:after="0"/>
      </w:pPr>
      <w:r>
        <w:t xml:space="preserve">Järjestelmä tulkitsee virheen vastausinteraktion acknowledgement rakenteesta ja toimii sen mukaisesti </w:t>
      </w:r>
    </w:p>
    <w:p w14:paraId="57DB53C1" w14:textId="17CDE30F" w:rsidR="00934B70" w:rsidRDefault="00934B70" w:rsidP="007365AC">
      <w:pPr>
        <w:pStyle w:val="Luettelokappale"/>
        <w:numPr>
          <w:ilvl w:val="0"/>
          <w:numId w:val="52"/>
        </w:numPr>
      </w:pPr>
      <w:r>
        <w:t xml:space="preserve">Rakenteen </w:t>
      </w:r>
      <w:proofErr w:type="spellStart"/>
      <w:r>
        <w:t>acknowledgement</w:t>
      </w:r>
      <w:proofErr w:type="spellEnd"/>
      <w:r>
        <w:t xml:space="preserve"> </w:t>
      </w:r>
      <w:proofErr w:type="spellStart"/>
      <w:r>
        <w:t>typeCode</w:t>
      </w:r>
      <w:proofErr w:type="spellEnd"/>
      <w:r>
        <w:t xml:space="preserve"> kertoo, että kyseessä on virhetilanne AR (Application </w:t>
      </w:r>
      <w:proofErr w:type="spellStart"/>
      <w:r>
        <w:t>Acknowledgement</w:t>
      </w:r>
      <w:proofErr w:type="spellEnd"/>
      <w:r>
        <w:t xml:space="preserve"> </w:t>
      </w:r>
      <w:proofErr w:type="spellStart"/>
      <w:r>
        <w:t>Reject</w:t>
      </w:r>
      <w:proofErr w:type="spellEnd"/>
      <w:r>
        <w:t xml:space="preserve">). Virhe johtuu tällöin Potilastiedon arkiston toiminnasta ja näin lähettäjä voi lähettää saman sanoman uudelleen. </w:t>
      </w:r>
    </w:p>
    <w:p w14:paraId="14290A2E" w14:textId="3DF21715" w:rsidR="00934B70" w:rsidRDefault="00934B70" w:rsidP="007365AC">
      <w:pPr>
        <w:pStyle w:val="Luettelokappale"/>
        <w:numPr>
          <w:ilvl w:val="0"/>
          <w:numId w:val="52"/>
        </w:numPr>
      </w:pPr>
      <w:r>
        <w:t xml:space="preserve">Virheen tarkemmat tiedot palautuvat sovellustason kuittausinteraktion </w:t>
      </w:r>
      <w:proofErr w:type="spellStart"/>
      <w:r>
        <w:t>controlActProcess.reasonOf</w:t>
      </w:r>
      <w:proofErr w:type="spellEnd"/>
      <w:r>
        <w:t xml:space="preserve"> rakenteessa koodattuna [LK4]. Rakenteen </w:t>
      </w:r>
      <w:proofErr w:type="spellStart"/>
      <w:r>
        <w:t>acknowledgement</w:t>
      </w:r>
      <w:proofErr w:type="spellEnd"/>
      <w:r>
        <w:t xml:space="preserve"> elementti </w:t>
      </w:r>
      <w:proofErr w:type="spellStart"/>
      <w:r>
        <w:t>targetMessage</w:t>
      </w:r>
      <w:proofErr w:type="spellEnd"/>
      <w:r>
        <w:t xml:space="preserve"> viittaa lähettyyn sanomaan.</w:t>
      </w:r>
    </w:p>
    <w:p w14:paraId="705FF4FA" w14:textId="27DDDE3A" w:rsidR="00934B70" w:rsidRDefault="00934B70" w:rsidP="00934B70">
      <w:pPr>
        <w:pStyle w:val="Numeroituluettelo"/>
      </w:pPr>
      <w:r>
        <w:t>Käyttötapaus jatkuu normaalin tapahtumankulun kohdasta 4.</w:t>
      </w:r>
    </w:p>
    <w:p w14:paraId="2C461674" w14:textId="77777777" w:rsidR="00934B70" w:rsidRDefault="00934B70" w:rsidP="00775046">
      <w:pPr>
        <w:pStyle w:val="Otsikko3"/>
      </w:pPr>
      <w:r>
        <w:lastRenderedPageBreak/>
        <w:t>V7 Arkiston tekninen virhe estää haun</w:t>
      </w:r>
    </w:p>
    <w:p w14:paraId="17D82EE5" w14:textId="35006AE1" w:rsidR="00934B70" w:rsidRDefault="00934B70" w:rsidP="00775046">
      <w:pPr>
        <w:pStyle w:val="Numeroituluettelo"/>
      </w:pPr>
      <w:r>
        <w:t>Arkisto vastaa Järjestemälle vastaanottokuittausinteaktiolla MCCI_IN000002UV01 (Accept Ack). Paluusanoma sisältää virhekoodin.</w:t>
      </w:r>
    </w:p>
    <w:p w14:paraId="5B8BB6FF" w14:textId="310E17BD" w:rsidR="00934B70" w:rsidRDefault="00934B70" w:rsidP="00934B70">
      <w:pPr>
        <w:pStyle w:val="Numeroituluettelo"/>
        <w:spacing w:after="0"/>
      </w:pPr>
      <w:r>
        <w:t xml:space="preserve">Järjestelmä tulkitsee virheen vastaanottokuittausinteraktion siirtokehyksen acknowledgement rakenteesta ja toimii sen mukaisesti </w:t>
      </w:r>
    </w:p>
    <w:p w14:paraId="19F82A22" w14:textId="3BCDBAD6" w:rsidR="00934B70" w:rsidRDefault="00934B70" w:rsidP="007365AC">
      <w:pPr>
        <w:pStyle w:val="Luettelokappale"/>
        <w:numPr>
          <w:ilvl w:val="0"/>
          <w:numId w:val="52"/>
        </w:numPr>
      </w:pPr>
      <w:r>
        <w:t xml:space="preserve">Rakenteen </w:t>
      </w:r>
      <w:proofErr w:type="spellStart"/>
      <w:r>
        <w:t>acknowledgement</w:t>
      </w:r>
      <w:proofErr w:type="spellEnd"/>
      <w:r>
        <w:t xml:space="preserve"> </w:t>
      </w:r>
      <w:proofErr w:type="spellStart"/>
      <w:r>
        <w:t>typeCode</w:t>
      </w:r>
      <w:proofErr w:type="spellEnd"/>
      <w:r>
        <w:t xml:space="preserve"> kertoo, että kyseessä on virhetilanne CE (= </w:t>
      </w:r>
      <w:proofErr w:type="spellStart"/>
      <w:proofErr w:type="gramStart"/>
      <w:r>
        <w:t>Accept</w:t>
      </w:r>
      <w:proofErr w:type="spellEnd"/>
      <w:r>
        <w:t xml:space="preserve">  </w:t>
      </w:r>
      <w:proofErr w:type="spellStart"/>
      <w:r>
        <w:t>Acknowledgement</w:t>
      </w:r>
      <w:proofErr w:type="spellEnd"/>
      <w:proofErr w:type="gramEnd"/>
      <w:r>
        <w:t xml:space="preserve"> </w:t>
      </w:r>
      <w:proofErr w:type="spellStart"/>
      <w:r>
        <w:t>Commit</w:t>
      </w:r>
      <w:proofErr w:type="spellEnd"/>
      <w:r>
        <w:t xml:space="preserve"> </w:t>
      </w:r>
      <w:proofErr w:type="spellStart"/>
      <w:r>
        <w:t>Error</w:t>
      </w:r>
      <w:proofErr w:type="spellEnd"/>
      <w:r>
        <w:t>). Virhe johtuu tällöin Potilastiedon arkiston toiminnasta ja näin lähettäjä voi lähettää saman sanoman uudelleen.</w:t>
      </w:r>
    </w:p>
    <w:p w14:paraId="6075177E" w14:textId="6994A6F7" w:rsidR="00934B70" w:rsidRDefault="00934B70" w:rsidP="007365AC">
      <w:pPr>
        <w:pStyle w:val="Luettelokappale"/>
        <w:numPr>
          <w:ilvl w:val="0"/>
          <w:numId w:val="52"/>
        </w:numPr>
      </w:pPr>
      <w:r>
        <w:t xml:space="preserve">Virheen tarkemmat tiedot palautuvat vastaanottokuittausinteraktion </w:t>
      </w:r>
      <w:proofErr w:type="spellStart"/>
      <w:r>
        <w:t>acknowledgementDetail</w:t>
      </w:r>
      <w:proofErr w:type="spellEnd"/>
      <w:r>
        <w:t xml:space="preserve"> rakenteessa koodattuna [LK4]. Rakenteen </w:t>
      </w:r>
      <w:proofErr w:type="spellStart"/>
      <w:r>
        <w:t>acknowledgement</w:t>
      </w:r>
      <w:proofErr w:type="spellEnd"/>
      <w:r>
        <w:t xml:space="preserve"> elementti </w:t>
      </w:r>
      <w:proofErr w:type="spellStart"/>
      <w:r>
        <w:t>targetMessage</w:t>
      </w:r>
      <w:proofErr w:type="spellEnd"/>
      <w:r>
        <w:t xml:space="preserve"> viittaa lähettyyn sanomaan.</w:t>
      </w:r>
    </w:p>
    <w:p w14:paraId="6D9528EE" w14:textId="193CA862" w:rsidR="00934B70" w:rsidRPr="00934B70" w:rsidRDefault="00934B70" w:rsidP="00934B70">
      <w:pPr>
        <w:pStyle w:val="Numeroituluettelo"/>
      </w:pPr>
      <w:r>
        <w:t>Käyttötapaus jatkuu normaalin tapahtumankulun kohdasta 4.</w:t>
      </w:r>
    </w:p>
    <w:p w14:paraId="79974AFF" w14:textId="472FF331" w:rsidR="00841279" w:rsidRPr="00934B70" w:rsidRDefault="00841279" w:rsidP="00841279">
      <w:r>
        <w:br w:type="page"/>
      </w:r>
    </w:p>
    <w:p w14:paraId="6AA6AC1C" w14:textId="53F09570" w:rsidR="009F703C" w:rsidRDefault="009F703C" w:rsidP="009F703C">
      <w:pPr>
        <w:pStyle w:val="Otsikko1"/>
      </w:pPr>
      <w:bookmarkStart w:id="827" w:name="_Toc89418319"/>
      <w:r>
        <w:lastRenderedPageBreak/>
        <w:t>Liiteluettelo</w:t>
      </w:r>
      <w:bookmarkEnd w:id="827"/>
    </w:p>
    <w:p w14:paraId="1725AF6D" w14:textId="7708B0C4" w:rsidR="009F703C" w:rsidRDefault="009F703C" w:rsidP="009F703C">
      <w:pPr>
        <w:pStyle w:val="Otsikko2"/>
      </w:pPr>
      <w:r>
        <w:t>Määrittelydokumentaatio</w:t>
      </w:r>
    </w:p>
    <w:p w14:paraId="56AA2D75" w14:textId="25BC105E" w:rsidR="00934B70" w:rsidRDefault="00934B70" w:rsidP="00642F71">
      <w:pPr>
        <w:pStyle w:val="Leipteksti"/>
        <w:ind w:left="2603" w:hanging="1185"/>
      </w:pPr>
      <w:r>
        <w:t xml:space="preserve">LM1 </w:t>
      </w:r>
      <w:r>
        <w:tab/>
      </w:r>
      <w:r w:rsidR="00C76B72">
        <w:t xml:space="preserve">Potilastietojärjestelmiä koskevat toiminnalliset vaatimukset on kuvattu dokumentissa </w:t>
      </w:r>
      <w:r>
        <w:t>Potilastiedon arkiston  toiminnalliset vaatimukset sosiaali- ja terveydenhuollon  tietojärjestelmille</w:t>
      </w:r>
      <w:r w:rsidR="00C76B72">
        <w:t>, joka on julkaistu Kanta.fi-sivustolla, ks. alisivu Potilastiedon arkiston määrittelyt</w:t>
      </w:r>
      <w:r w:rsidR="00AE0012">
        <w:t>.</w:t>
      </w:r>
    </w:p>
    <w:p w14:paraId="599EC7EE" w14:textId="77777777" w:rsidR="00934B70" w:rsidRDefault="00934B70" w:rsidP="00642F71">
      <w:pPr>
        <w:pStyle w:val="Leipteksti"/>
        <w:ind w:left="2603" w:hanging="1185"/>
      </w:pPr>
      <w:r>
        <w:t xml:space="preserve">LM2 </w:t>
      </w:r>
      <w:r>
        <w:tab/>
        <w:t>Asiakirjan muodostamiseen liittyvä määrittelydokumentaatio on julkaistu Kanta.fi-sivustolla, ks. alisivut HL7 ja Potilastiedon arkiston määrittelyt.</w:t>
      </w:r>
    </w:p>
    <w:p w14:paraId="3B68DAEA" w14:textId="77777777" w:rsidR="00934B70" w:rsidRDefault="00934B70" w:rsidP="00642F71">
      <w:pPr>
        <w:pStyle w:val="Leipteksti"/>
        <w:ind w:left="2603" w:hanging="1185"/>
      </w:pPr>
      <w:r>
        <w:t xml:space="preserve">LM3 </w:t>
      </w:r>
      <w:r>
        <w:tab/>
        <w:t>Asiakirjan allekirjoittamiseen liittyvä dokumentaatio on julkaistu Kanta.fi-sivustolla, ks. alisivu Kanta-arkkitehtuuri</w:t>
      </w:r>
    </w:p>
    <w:p w14:paraId="40A31A99" w14:textId="77777777" w:rsidR="00934B70" w:rsidRDefault="00934B70" w:rsidP="00642F71">
      <w:pPr>
        <w:pStyle w:val="Leipteksti"/>
        <w:ind w:left="2603" w:hanging="1185"/>
      </w:pPr>
      <w:r>
        <w:t xml:space="preserve">LM4 </w:t>
      </w:r>
      <w:r>
        <w:tab/>
        <w:t>Sanomien muodostaminen, vaaditut tiedot ja mahdolliset hakuparametrit on tarkemmin kuvattu dokumentissa Potilastiedon arkiston Medical Records -sanomat, joka on julkaistu Kanta.fi-sivustolla, ks. alisivu HL7</w:t>
      </w:r>
    </w:p>
    <w:p w14:paraId="4C404662" w14:textId="77777777" w:rsidR="00934B70" w:rsidRDefault="00934B70" w:rsidP="00642F71">
      <w:pPr>
        <w:pStyle w:val="Leipteksti"/>
        <w:ind w:left="2603" w:hanging="1185"/>
      </w:pPr>
      <w:r>
        <w:t xml:space="preserve">LM5 </w:t>
      </w:r>
      <w:r>
        <w:tab/>
        <w:t>Potilastiedon arkiston asiakirjojen kuvailutiedot, Potilastiedon arkiston CDA R2 Header, oka on julkaistu Kanta.fi-sivustolla, ks. alisivu HL7</w:t>
      </w:r>
    </w:p>
    <w:p w14:paraId="58D8FF88" w14:textId="77777777" w:rsidR="00934B70" w:rsidRDefault="00934B70" w:rsidP="00642F71">
      <w:pPr>
        <w:pStyle w:val="Leipteksti"/>
        <w:ind w:left="2603" w:hanging="1185"/>
      </w:pPr>
      <w:r>
        <w:t xml:space="preserve">LM6 </w:t>
      </w:r>
      <w:r>
        <w:tab/>
        <w:t>Lomakkeiden tietosisältö on julkaistu koodistopalvelimella. Yhteenveto koodistopalvelimella julkaistuista lomakemäärittelyistä löytyy Kanta.fi-sivustolta, ks. alisivu Määrittelyt Potilastiedon arkistolle, kohta Tietosisällöt.</w:t>
      </w:r>
    </w:p>
    <w:p w14:paraId="17CFEDC2" w14:textId="77777777" w:rsidR="00934B70" w:rsidRDefault="00934B70" w:rsidP="00642F71">
      <w:pPr>
        <w:pStyle w:val="Leipteksti"/>
        <w:ind w:left="2603" w:hanging="1185"/>
      </w:pPr>
      <w:r>
        <w:t xml:space="preserve">LM7 </w:t>
      </w:r>
      <w:r>
        <w:tab/>
        <w:t>Kevyitä kyselyrajapintoja koskeva dokumentaatio on julkaistu Kanta.fi-sivustolla, ks. alisivu Potilastiedon arkiston määrittelyt</w:t>
      </w:r>
    </w:p>
    <w:p w14:paraId="1EE0EDCA" w14:textId="77777777" w:rsidR="00934B70" w:rsidRDefault="00934B70" w:rsidP="00642F71">
      <w:pPr>
        <w:pStyle w:val="Leipteksti"/>
        <w:ind w:left="2603" w:hanging="1185"/>
      </w:pPr>
      <w:r>
        <w:t xml:space="preserve">LM8 </w:t>
      </w:r>
      <w:r>
        <w:tab/>
        <w:t>Vanhoja asiakirjoja koskeva koskeva dokumentaatio on julkaistu Kanta.fi-sivustolla, ks. alisivu Potilastiedon arkiston määrittelyt / Vanhojen potilastietojen arkistointi</w:t>
      </w:r>
    </w:p>
    <w:p w14:paraId="360F2EB5" w14:textId="77777777" w:rsidR="00934B70" w:rsidRDefault="00934B70" w:rsidP="00642F71">
      <w:pPr>
        <w:pStyle w:val="Leipteksti"/>
        <w:ind w:left="2603" w:hanging="1185"/>
      </w:pPr>
      <w:r>
        <w:t xml:space="preserve">LM9 </w:t>
      </w:r>
      <w:r>
        <w:tab/>
        <w:t>Ostopalvelua koskeva koskeva dokumentaatio on julkaistu  Potilastietojärjestelmien käyttötapaukset -dokumentissa ja jatkossa THL:n dokumentissa Potilastiedon arkiston  toiminnalliset vaatimukset sosiaali- ja terveydenhuollon  tietojärjestelmille.</w:t>
      </w:r>
    </w:p>
    <w:p w14:paraId="7F7FA4CD" w14:textId="77777777" w:rsidR="00934B70" w:rsidRDefault="00934B70" w:rsidP="00642F71">
      <w:pPr>
        <w:pStyle w:val="Leipteksti"/>
        <w:ind w:left="2603" w:hanging="1185"/>
      </w:pPr>
      <w:r>
        <w:lastRenderedPageBreak/>
        <w:t xml:space="preserve">LM10 </w:t>
      </w:r>
      <w:r>
        <w:tab/>
        <w:t>Terveydenhuollon todistusten välitystä koskeva dokumentaatio on julkaistu Kanta.fi-sivustolla, ks. Potilastiedon arkiston määrittelyt / Terveydenhuollon todistukset</w:t>
      </w:r>
    </w:p>
    <w:p w14:paraId="5EE23E83" w14:textId="77777777" w:rsidR="00934B70" w:rsidRDefault="00934B70" w:rsidP="00642F71">
      <w:pPr>
        <w:pStyle w:val="Leipteksti"/>
        <w:ind w:left="2603" w:hanging="1185"/>
      </w:pPr>
      <w:r>
        <w:t xml:space="preserve">LM11 </w:t>
      </w:r>
      <w:r>
        <w:tab/>
        <w:t>Tilapäisen yksilöintitunnuksen muodostaminen on kuvattu dokumentissa ISO OID-yksilöintitunnuksen käytön kansalliset periaatteet sosiaali- ja terveysalalla, joka on julkaistu Kanta.fi-sivustolla, ks. alisivu HL7</w:t>
      </w:r>
    </w:p>
    <w:p w14:paraId="23723568" w14:textId="5F3F3422" w:rsidR="00934B70" w:rsidRDefault="00934B70" w:rsidP="00642F71">
      <w:pPr>
        <w:pStyle w:val="Leipteksti"/>
        <w:ind w:left="2603" w:hanging="1185"/>
        <w:rPr>
          <w:ins w:id="828" w:author="Kunnari Riitta" w:date="2021-09-07T13:07:00Z"/>
        </w:rPr>
      </w:pPr>
      <w:r>
        <w:t xml:space="preserve">LM12 </w:t>
      </w:r>
      <w:r>
        <w:tab/>
        <w:t>Kanta - Potilastiedon arkiston teknisiä ohjeita -dokumentti on julkaistu Kanta.fi-sivustolla, ks. alisivu Potilastiedon arkiston määrittelyt</w:t>
      </w:r>
    </w:p>
    <w:p w14:paraId="16BFEC13" w14:textId="4F35594B" w:rsidR="00A533B3" w:rsidRPr="00934B70" w:rsidRDefault="00A533B3" w:rsidP="00642F71">
      <w:pPr>
        <w:pStyle w:val="Leipteksti"/>
        <w:ind w:left="2603" w:hanging="1185"/>
      </w:pPr>
      <w:ins w:id="829" w:author="Kunnari Riitta" w:date="2021-09-07T13:07:00Z">
        <w:r>
          <w:t>LM13</w:t>
        </w:r>
        <w:r>
          <w:tab/>
        </w:r>
      </w:ins>
      <w:ins w:id="830" w:author="Kunnari Riitta" w:date="2021-09-07T13:08:00Z">
        <w:r>
          <w:t>Asiakas- ja potilastietojen luovutustenhallinnan yleiskuvaus</w:t>
        </w:r>
      </w:ins>
      <w:ins w:id="831" w:author="Kunnari Riitta" w:date="2021-09-07T13:09:00Z">
        <w:r>
          <w:t>, joka on julkaistu Kanta.fi-sivustolla</w:t>
        </w:r>
      </w:ins>
    </w:p>
    <w:p w14:paraId="1BC7A8BD" w14:textId="6558DB39" w:rsidR="009F703C" w:rsidRDefault="009F703C" w:rsidP="009F703C">
      <w:pPr>
        <w:pStyle w:val="Otsikko2"/>
      </w:pPr>
      <w:r>
        <w:t>Liittyvät koodistot</w:t>
      </w:r>
    </w:p>
    <w:p w14:paraId="00C1E99A" w14:textId="77777777" w:rsidR="00934B70" w:rsidRDefault="00934B70" w:rsidP="00934B70">
      <w:pPr>
        <w:pStyle w:val="Leipteksti"/>
      </w:pPr>
      <w:r>
        <w:t xml:space="preserve">LK1 </w:t>
      </w:r>
      <w:r>
        <w:tab/>
        <w:t>Näkymäkoodisto, AR/YDIN - Näkymät, 1.2.246.537.6.12</w:t>
      </w:r>
    </w:p>
    <w:p w14:paraId="2A2B63F5" w14:textId="77777777" w:rsidR="00934B70" w:rsidRDefault="00934B70" w:rsidP="00642F71">
      <w:pPr>
        <w:pStyle w:val="Leipteksti"/>
        <w:ind w:left="2603" w:hanging="1185"/>
      </w:pPr>
      <w:r>
        <w:t xml:space="preserve">LK2 </w:t>
      </w:r>
      <w:r>
        <w:tab/>
        <w:t>Asiakirjan korvauksen syyt, eArkisto - Asiakirjan korvauksen syy, 1.2.246.537.5.40178.2008</w:t>
      </w:r>
    </w:p>
    <w:p w14:paraId="5DA66B85" w14:textId="77777777" w:rsidR="00934B70" w:rsidRDefault="00934B70" w:rsidP="00642F71">
      <w:pPr>
        <w:pStyle w:val="Leipteksti"/>
        <w:ind w:left="2603" w:hanging="1185"/>
      </w:pPr>
      <w:r>
        <w:t xml:space="preserve">LK3 </w:t>
      </w:r>
      <w:r>
        <w:tab/>
        <w:t>Palvelupyynnöt, eArkisto - Arkistosanomien palvelupyynnöt, 1.2.246.537.5.40157.2008</w:t>
      </w:r>
    </w:p>
    <w:p w14:paraId="5477B787" w14:textId="77777777" w:rsidR="00934B70" w:rsidRDefault="00934B70" w:rsidP="00642F71">
      <w:pPr>
        <w:pStyle w:val="Leipteksti"/>
        <w:ind w:left="2603" w:hanging="1185"/>
      </w:pPr>
      <w:r>
        <w:t xml:space="preserve">LK4 </w:t>
      </w:r>
      <w:r>
        <w:tab/>
        <w:t>Potilastiedon arkiston ulkoiset virhekoodit, KanTa-palvelut - Prosessivirheet ja huomautukset, 1.2.246.537.5.40112.2006</w:t>
      </w:r>
    </w:p>
    <w:p w14:paraId="0FC88EE9" w14:textId="77777777" w:rsidR="00934B70" w:rsidRDefault="00934B70" w:rsidP="00642F71">
      <w:pPr>
        <w:pStyle w:val="Leipteksti"/>
        <w:ind w:left="2603" w:hanging="1185"/>
      </w:pPr>
      <w:r>
        <w:t xml:space="preserve">LK5 </w:t>
      </w:r>
      <w:r>
        <w:tab/>
        <w:t>Palvelupyynnön kohdistus, eArkisto - Palvelupyynnön kohdistus metatietotasolle, 1.2.246.537.5.40159.2008</w:t>
      </w:r>
    </w:p>
    <w:p w14:paraId="1C1F4475" w14:textId="77777777" w:rsidR="00934B70" w:rsidRDefault="00934B70" w:rsidP="00642F71">
      <w:pPr>
        <w:pStyle w:val="Leipteksti"/>
        <w:ind w:left="2603" w:hanging="1185"/>
      </w:pPr>
      <w:r>
        <w:t xml:space="preserve">LK6 </w:t>
      </w:r>
      <w:r>
        <w:tab/>
        <w:t xml:space="preserve">Palautettavien tietojen kattavuus, KanTa-palvelut - Palautettavien tietojen kattavuus </w:t>
      </w:r>
      <w:r>
        <w:rPr>
          <w:rFonts w:ascii="Cambria Math" w:hAnsi="Cambria Math" w:cs="Cambria Math"/>
        </w:rPr>
        <w:t>‑</w:t>
      </w:r>
      <w:r>
        <w:t>koodisto: 1.2.246.537.5.40160.2008</w:t>
      </w:r>
    </w:p>
    <w:p w14:paraId="7691FEBD" w14:textId="77777777" w:rsidR="00934B70" w:rsidRDefault="00934B70" w:rsidP="00642F71">
      <w:pPr>
        <w:pStyle w:val="Leipteksti"/>
        <w:ind w:left="2603" w:hanging="1185"/>
      </w:pPr>
      <w:r>
        <w:t xml:space="preserve">LK7 </w:t>
      </w:r>
      <w:r>
        <w:tab/>
        <w:t>Yksityisten liittymismalli, Kanta-palvelut – Yksityisten toimijoiden liittymismallit, 1.2.246.537.5.40200.2014</w:t>
      </w:r>
    </w:p>
    <w:p w14:paraId="59E68861" w14:textId="77777777" w:rsidR="00934B70" w:rsidRDefault="00934B70" w:rsidP="00642F71">
      <w:pPr>
        <w:pStyle w:val="Leipteksti"/>
        <w:ind w:left="2603" w:hanging="1185"/>
      </w:pPr>
      <w:r>
        <w:lastRenderedPageBreak/>
        <w:t xml:space="preserve">LK8 </w:t>
      </w:r>
      <w:r>
        <w:tab/>
        <w:t>Erityinen syy, THL- Potilastietojen katselun erityinen syy, 1.2.246.537.6.240.2012</w:t>
      </w:r>
    </w:p>
    <w:p w14:paraId="7C0AC47B" w14:textId="77777777" w:rsidR="00934B70" w:rsidRDefault="00934B70" w:rsidP="00642F71">
      <w:pPr>
        <w:pStyle w:val="Leipteksti"/>
        <w:ind w:left="2603" w:hanging="1185"/>
      </w:pPr>
      <w:r>
        <w:t xml:space="preserve">LK9 </w:t>
      </w:r>
      <w:r>
        <w:tab/>
        <w:t>Rekisteritunnus, KanTa-palvelut - Potilasasiakirjan rekisteritunnus, 1.2.246.537.5.40150.2009</w:t>
      </w:r>
    </w:p>
    <w:p w14:paraId="44209B51" w14:textId="77777777" w:rsidR="00934B70" w:rsidRDefault="00934B70" w:rsidP="00642F71">
      <w:pPr>
        <w:pStyle w:val="Leipteksti"/>
        <w:ind w:left="2603" w:hanging="1185"/>
      </w:pPr>
      <w:r>
        <w:t xml:space="preserve">LK10 </w:t>
      </w:r>
      <w:r>
        <w:tab/>
        <w:t>Välityskohde, Viestinvälitys - Sanoman vastaanottaja, 1.2.246.537.6.40191.201701</w:t>
      </w:r>
    </w:p>
    <w:p w14:paraId="31F35D5A" w14:textId="77777777" w:rsidR="00934B70" w:rsidRDefault="00934B70" w:rsidP="00934B70">
      <w:pPr>
        <w:pStyle w:val="Leipteksti"/>
      </w:pPr>
      <w:r>
        <w:t xml:space="preserve">LK11 </w:t>
      </w:r>
      <w:r>
        <w:tab/>
        <w:t>Välitysperuste, Viestinvälitys - Välitysperuste, 1.2.246.537.6.40192.2012</w:t>
      </w:r>
    </w:p>
    <w:p w14:paraId="605100E3" w14:textId="77777777" w:rsidR="00934B70" w:rsidRDefault="00934B70" w:rsidP="00642F71">
      <w:pPr>
        <w:pStyle w:val="Leipteksti"/>
        <w:ind w:left="2603" w:hanging="1185"/>
      </w:pPr>
      <w:r>
        <w:t xml:space="preserve">LK12 </w:t>
      </w:r>
      <w:r>
        <w:tab/>
        <w:t>Valmistumisen tila,  eArkisto - Asiakirjan valmistumisen tila, 1.2.246.537.5.40154.2008</w:t>
      </w:r>
    </w:p>
    <w:p w14:paraId="1CDEF98B" w14:textId="1E9BF157" w:rsidR="00934B70" w:rsidRPr="00934B70" w:rsidRDefault="00934B70" w:rsidP="00642F71">
      <w:pPr>
        <w:pStyle w:val="Leipteksti"/>
        <w:ind w:left="2603" w:hanging="1185"/>
      </w:pPr>
      <w:r>
        <w:t xml:space="preserve">LK13 </w:t>
      </w:r>
      <w:r>
        <w:tab/>
        <w:t>Huoltajille luovuttamisen kielto, THL - Alaikäisen potilastietojen luovuttaminen huoltajille, 1.2.246.537.5.40202.201901</w:t>
      </w:r>
    </w:p>
    <w:p w14:paraId="55A120B8" w14:textId="23C6F2F5" w:rsidR="009F703C" w:rsidRDefault="009F703C" w:rsidP="009F703C">
      <w:pPr>
        <w:pStyle w:val="Otsikko2"/>
      </w:pPr>
      <w:r>
        <w:t>Muu liittyvä aineisto</w:t>
      </w:r>
    </w:p>
    <w:p w14:paraId="226373BA" w14:textId="345994C5" w:rsidR="00934B70" w:rsidRPr="00934B70" w:rsidRDefault="00934B70" w:rsidP="00642F71">
      <w:pPr>
        <w:pStyle w:val="Leipteksti"/>
        <w:ind w:left="2603" w:hanging="1185"/>
      </w:pPr>
      <w:r w:rsidRPr="00934B70">
        <w:t xml:space="preserve">LY1 </w:t>
      </w:r>
      <w:r w:rsidRPr="00934B70">
        <w:tab/>
      </w:r>
      <w:r w:rsidR="00EE4C0D">
        <w:t>Lääkemääräystietojen luovutuskielto-lomakkeen</w:t>
      </w:r>
      <w:r w:rsidRPr="00934B70">
        <w:t xml:space="preserve"> tulostemalli on julkaistu Kanta.fi-sivustolla, ks. alisivu Potilastiedon arkiston määrittelyt </w:t>
      </w:r>
    </w:p>
    <w:p w14:paraId="69435FAF" w14:textId="77777777" w:rsidR="00875E55" w:rsidRDefault="00875E55">
      <w:pPr>
        <w:rPr>
          <w:rFonts w:asciiTheme="majorHAnsi" w:eastAsiaTheme="majorEastAsia" w:hAnsiTheme="majorHAnsi" w:cstheme="majorBidi"/>
          <w:bCs/>
          <w:sz w:val="32"/>
          <w:szCs w:val="28"/>
        </w:rPr>
      </w:pPr>
      <w:r>
        <w:br w:type="page"/>
      </w:r>
    </w:p>
    <w:p w14:paraId="3807E7A3" w14:textId="462477D8" w:rsidR="009F703C" w:rsidRDefault="00975A37" w:rsidP="00975A37">
      <w:pPr>
        <w:pStyle w:val="Otsikko1"/>
      </w:pPr>
      <w:bookmarkStart w:id="832" w:name="_Toc89418320"/>
      <w:r>
        <w:lastRenderedPageBreak/>
        <w:t>Muutoshistoria</w:t>
      </w:r>
      <w:bookmarkEnd w:id="832"/>
    </w:p>
    <w:p w14:paraId="410BF1C9" w14:textId="77777777" w:rsidR="00E90F7E" w:rsidRDefault="00E90F7E" w:rsidP="00043EA5">
      <w:pPr>
        <w:pStyle w:val="Leipteksti"/>
        <w:spacing w:after="0"/>
        <w:ind w:left="0"/>
        <w:rPr>
          <w:ins w:id="833" w:author="Kunnari Riitta" w:date="2021-09-07T13:15:00Z"/>
        </w:rPr>
      </w:pPr>
    </w:p>
    <w:p w14:paraId="6F605439" w14:textId="438FC0E7" w:rsidR="00EB61AC" w:rsidRDefault="006662BE" w:rsidP="00043EA5">
      <w:pPr>
        <w:pStyle w:val="Leipteksti"/>
        <w:spacing w:after="0"/>
        <w:ind w:left="0"/>
        <w:rPr>
          <w:ins w:id="834" w:author="Eklund Marjut" w:date="2022-02-16T07:54:00Z"/>
        </w:rPr>
      </w:pPr>
      <w:ins w:id="835" w:author="Eklund Marjut" w:date="2022-03-25T16:15:00Z">
        <w:r>
          <w:t xml:space="preserve">Versio </w:t>
        </w:r>
      </w:ins>
      <w:ins w:id="836" w:author="Eklund Marjut" w:date="2022-02-16T07:53:00Z">
        <w:r w:rsidR="00EB61AC">
          <w:t>2.0</w:t>
        </w:r>
      </w:ins>
      <w:ins w:id="837" w:author="Eklund Marjut" w:date="2022-02-16T07:54:00Z">
        <w:r w:rsidR="00EB61AC">
          <w:t>.</w:t>
        </w:r>
      </w:ins>
      <w:ins w:id="838" w:author="Eklund Marjut" w:date="2022-03-25T16:15:00Z">
        <w:r>
          <w:t>0</w:t>
        </w:r>
      </w:ins>
      <w:ins w:id="839" w:author="Eklund Marjut" w:date="2022-02-16T07:54:00Z">
        <w:r w:rsidR="00EB61AC">
          <w:t xml:space="preserve"> </w:t>
        </w:r>
      </w:ins>
    </w:p>
    <w:p w14:paraId="43D64098" w14:textId="77777777" w:rsidR="006662BE" w:rsidRDefault="006662BE" w:rsidP="006662BE">
      <w:pPr>
        <w:pStyle w:val="Leipteksti"/>
        <w:ind w:left="1304"/>
        <w:rPr>
          <w:ins w:id="840" w:author="Eklund Marjut" w:date="2022-03-25T16:17:00Z"/>
        </w:rPr>
      </w:pPr>
      <w:ins w:id="841" w:author="Eklund Marjut" w:date="2022-03-25T16:16:00Z">
        <w:r>
          <w:t>25.3</w:t>
        </w:r>
      </w:ins>
      <w:ins w:id="842" w:author="Eklund Marjut" w:date="2022-02-16T07:54:00Z">
        <w:r w:rsidR="00EB61AC">
          <w:t>.2022</w:t>
        </w:r>
      </w:ins>
      <w:ins w:id="843" w:author="Eklund Marjut" w:date="2022-03-25T16:16:00Z">
        <w:r>
          <w:br/>
          <w:t xml:space="preserve">Tuotantoversio. </w:t>
        </w:r>
        <w:r>
          <w:br/>
          <w:t>Sisältää RC-versioissa julkaistut muutokset</w:t>
        </w:r>
        <w:r>
          <w:br/>
          <w:t>- asiakastietolain muutokset</w:t>
        </w:r>
        <w:r>
          <w:br/>
          <w:t>- uudet palvelupyynnöt</w:t>
        </w:r>
        <w:r>
          <w:br/>
          <w:t>- ostopalvelu 2  muutokset (määrittelyn tarkennukset vielä mahdollisia)</w:t>
        </w:r>
      </w:ins>
    </w:p>
    <w:p w14:paraId="27268A64" w14:textId="0BB810F2" w:rsidR="00EB61AC" w:rsidRDefault="006662BE" w:rsidP="006662BE">
      <w:pPr>
        <w:pStyle w:val="Leipteksti"/>
        <w:ind w:left="1304"/>
        <w:rPr>
          <w:ins w:id="844" w:author="Eklund Marjut" w:date="2022-02-16T07:53:00Z"/>
        </w:rPr>
      </w:pPr>
      <w:ins w:id="845" w:author="Eklund Marjut" w:date="2022-03-25T16:16:00Z">
        <w:r>
          <w:t>Lisäksi t</w:t>
        </w:r>
      </w:ins>
      <w:ins w:id="846" w:author="Eklund Marjut" w:date="2022-02-16T07:54:00Z">
        <w:r w:rsidR="00EB61AC">
          <w:t xml:space="preserve">arkennettu </w:t>
        </w:r>
      </w:ins>
      <w:ins w:id="847" w:author="Eklund Marjut" w:date="2022-03-25T16:28:00Z">
        <w:r w:rsidR="000D0E34">
          <w:br/>
          <w:t xml:space="preserve">- </w:t>
        </w:r>
      </w:ins>
      <w:ins w:id="848" w:author="Eklund Marjut" w:date="2022-02-16T07:54:00Z">
        <w:r w:rsidR="00EB61AC">
          <w:t xml:space="preserve">lukuun 8.3 </w:t>
        </w:r>
      </w:ins>
      <w:ins w:id="849" w:author="Eklund Marjut" w:date="2022-02-16T07:55:00Z">
        <w:r w:rsidR="00EB61AC">
          <w:t xml:space="preserve">Tahdonilmaisupalvelun asiakirjojen arkistoinnin esiehto: </w:t>
        </w:r>
      </w:ins>
      <w:ins w:id="850" w:author="Eklund Marjut" w:date="2022-02-16T07:56:00Z">
        <w:r w:rsidR="00EB61AC">
          <w:t>arkistointia edeltävä haku voidaa</w:t>
        </w:r>
      </w:ins>
      <w:ins w:id="851" w:author="Eklund Marjut" w:date="2022-02-16T07:57:00Z">
        <w:r w:rsidR="00EB61AC">
          <w:t>n</w:t>
        </w:r>
      </w:ins>
      <w:ins w:id="852" w:author="Eklund Marjut" w:date="2022-02-16T07:56:00Z">
        <w:r w:rsidR="00EB61AC">
          <w:t xml:space="preserve"> te</w:t>
        </w:r>
        <w:r w:rsidR="000D0E34">
          <w:t>hdä myös palvelupyynnöllä PP25</w:t>
        </w:r>
      </w:ins>
      <w:ins w:id="853" w:author="Eklund Marjut" w:date="2022-03-25T16:28:00Z">
        <w:r w:rsidR="000D0E34">
          <w:br/>
          <w:t>- lukuun</w:t>
        </w:r>
      </w:ins>
      <w:ins w:id="854" w:author="Eklund Marjut" w:date="2022-03-25T16:29:00Z">
        <w:r w:rsidR="000D0E34">
          <w:t xml:space="preserve"> 26.4 PPC-haun sivutusta.</w:t>
        </w:r>
      </w:ins>
    </w:p>
    <w:p w14:paraId="3C397A6C" w14:textId="2AF0B519" w:rsidR="0046397A" w:rsidRDefault="0046397A" w:rsidP="00043EA5">
      <w:pPr>
        <w:pStyle w:val="Leipteksti"/>
        <w:spacing w:after="0"/>
        <w:ind w:left="0"/>
        <w:rPr>
          <w:ins w:id="855" w:author="Eklund Marjut" w:date="2021-12-08T13:35:00Z"/>
        </w:rPr>
      </w:pPr>
      <w:ins w:id="856" w:author="Kunnari Riitta" w:date="2021-07-07T14:22:00Z">
        <w:r>
          <w:t xml:space="preserve">Versio 2.00 </w:t>
        </w:r>
      </w:ins>
      <w:ins w:id="857" w:author="Kunnari Riitta" w:date="2021-08-25T15:28:00Z">
        <w:r>
          <w:t>RC2</w:t>
        </w:r>
      </w:ins>
      <w:bookmarkStart w:id="858" w:name="_GoBack"/>
      <w:bookmarkEnd w:id="858"/>
    </w:p>
    <w:p w14:paraId="79A4B02B" w14:textId="77777777" w:rsidR="00735DB9" w:rsidRDefault="00735DB9" w:rsidP="00735DB9">
      <w:pPr>
        <w:pStyle w:val="Leipteksti"/>
        <w:spacing w:after="0"/>
        <w:ind w:left="1304"/>
        <w:rPr>
          <w:ins w:id="859" w:author="Eklund Marjut" w:date="2021-12-08T13:36:00Z"/>
        </w:rPr>
      </w:pPr>
      <w:ins w:id="860" w:author="Eklund Marjut" w:date="2021-12-08T13:36:00Z">
        <w:r>
          <w:t>8.12.2021</w:t>
        </w:r>
      </w:ins>
    </w:p>
    <w:p w14:paraId="3E074DF8" w14:textId="77777777" w:rsidR="00735DB9" w:rsidRDefault="00735DB9" w:rsidP="00735DB9">
      <w:pPr>
        <w:pStyle w:val="Leipteksti"/>
        <w:spacing w:after="0"/>
        <w:ind w:left="1304"/>
        <w:rPr>
          <w:ins w:id="861" w:author="Eklund Marjut" w:date="2021-12-08T13:36:00Z"/>
        </w:rPr>
      </w:pPr>
      <w:ins w:id="862" w:author="Eklund Marjut" w:date="2021-12-08T13:36:00Z">
        <w:r w:rsidRPr="00581C48">
          <w:t>Tekstimuutoksia: Termi Kelan rekisteri korvattu termillä Tahdonilmaisupalvelu mm. palvelupyyntöjen nimiin</w:t>
        </w:r>
        <w:r>
          <w:t>. Muutos vaikuttaa seuraaviin lukuihin:</w:t>
        </w:r>
      </w:ins>
    </w:p>
    <w:p w14:paraId="229DD747" w14:textId="5F250CEE" w:rsidR="00735DB9" w:rsidRDefault="00735DB9" w:rsidP="00735DB9">
      <w:pPr>
        <w:pStyle w:val="Leipteksti"/>
        <w:ind w:left="1304"/>
        <w:rPr>
          <w:ins w:id="863" w:author="Kunnari Riitta" w:date="2021-09-07T13:15:00Z"/>
        </w:rPr>
      </w:pPr>
      <w:ins w:id="864" w:author="Eklund Marjut" w:date="2021-12-08T13:36:00Z">
        <w:r>
          <w:t>Potilastiedon arkiston palvelupyynnöt</w:t>
        </w:r>
        <w:r>
          <w:br/>
          <w:t>Käyttötapaukset ja palvelupyynnöt</w:t>
        </w:r>
        <w:r>
          <w:br/>
          <w:t>(Lisäksi korjattu palvelupyynnön tunnus Arkistoasiakirjojen arkistointi PP32)</w:t>
        </w:r>
        <w:r>
          <w:br/>
          <w:t>Korvaa Tahdonilmaispalvelun asiakirja (ent. Korvaa Kelan rekisterin asiakirja)</w:t>
        </w:r>
        <w:r>
          <w:br/>
          <w:t>Arkistoi asiakirja Tahdonilmaisupalveluun (ent. Arkistoi asiakirja Kelan rekisteriin)</w:t>
        </w:r>
        <w:r>
          <w:br/>
          <w:t>Korvaa Tahdonilmaisupalvelun asiakirja (ent. Korvaa Kelan rekisterin asiakirja)</w:t>
        </w:r>
        <w:r>
          <w:br/>
          <w:t>Hae asiakirjoja luovutuksena</w:t>
        </w:r>
        <w:r>
          <w:br/>
          <w:t>Hae asiakirjoa ostopalvelutilanteessa</w:t>
        </w:r>
        <w:r>
          <w:br/>
          <w:t>Hae Tahdonilmaisupalvelun asiakirjoja (ent. Hae Kelan rekisterin asiakirjoja)</w:t>
        </w:r>
      </w:ins>
    </w:p>
    <w:p w14:paraId="1794D758" w14:textId="38C8BFCB" w:rsidR="000B6C92" w:rsidRDefault="009E1167" w:rsidP="000B6C92">
      <w:pPr>
        <w:pStyle w:val="Leipteksti"/>
        <w:spacing w:after="0"/>
        <w:ind w:left="0" w:firstLine="1304"/>
      </w:pPr>
      <w:ins w:id="865" w:author="Pakari Arja" w:date="2021-10-05T16:10:00Z">
        <w:r>
          <w:t>5</w:t>
        </w:r>
      </w:ins>
      <w:del w:id="866" w:author="Pakari Arja" w:date="2021-10-05T16:10:00Z">
        <w:r w:rsidR="000B6C92" w:rsidDel="009E1167">
          <w:delText>4</w:delText>
        </w:r>
      </w:del>
      <w:r w:rsidR="000B6C92">
        <w:t>.10.2021</w:t>
      </w:r>
    </w:p>
    <w:p w14:paraId="44161034" w14:textId="58139364" w:rsidR="000B6C92" w:rsidDel="00960FF9" w:rsidRDefault="000B6C92" w:rsidP="000B6C92">
      <w:pPr>
        <w:pStyle w:val="Leipteksti"/>
        <w:spacing w:after="0"/>
        <w:ind w:left="1304"/>
        <w:rPr>
          <w:del w:id="867" w:author="Pakari Arja" w:date="2021-10-05T15:12:00Z"/>
        </w:rPr>
      </w:pPr>
      <w:del w:id="868" w:author="Pakari Arja" w:date="2021-10-05T15:12:00Z">
        <w:r w:rsidDel="00960FF9">
          <w:delText>Käyttötapaus Korvaa Kelan rekisterin asiakirja: Luovutusluvalla (SUO) on käytössä vain syykoodi 1.</w:delText>
        </w:r>
      </w:del>
    </w:p>
    <w:p w14:paraId="6B5A350B" w14:textId="06714F0F" w:rsidR="000B6C92" w:rsidRPr="00523E65" w:rsidDel="00960FF9" w:rsidRDefault="000B6C92" w:rsidP="000B6C92">
      <w:pPr>
        <w:pStyle w:val="Leipteksti"/>
        <w:spacing w:after="0"/>
        <w:ind w:left="1304"/>
        <w:rPr>
          <w:del w:id="869" w:author="Pakari Arja" w:date="2021-10-05T15:12:00Z"/>
        </w:rPr>
      </w:pPr>
      <w:del w:id="870" w:author="Pakari Arja" w:date="2021-10-05T15:12:00Z">
        <w:r w:rsidDel="00960FF9">
          <w:delText xml:space="preserve">Käyttötapaus </w:delText>
        </w:r>
        <w:r w:rsidRPr="00523E65" w:rsidDel="00960FF9">
          <w:delText>Hae potilasasiakirjoja (PPB): Asiakirjojen kaikkien versioiden haku on mahdollista hakijan oma</w:delText>
        </w:r>
        <w:r w:rsidDel="00960FF9">
          <w:delText>a</w:delText>
        </w:r>
        <w:r w:rsidRPr="00523E65" w:rsidDel="00960FF9">
          <w:delText>n rekisteri</w:delText>
        </w:r>
        <w:r w:rsidDel="00960FF9">
          <w:delText>in arkistoidusta</w:delText>
        </w:r>
        <w:r w:rsidRPr="00523E65" w:rsidDel="00960FF9">
          <w:delText xml:space="preserve"> asiakirjasta.</w:delText>
        </w:r>
      </w:del>
    </w:p>
    <w:p w14:paraId="54F3B27B" w14:textId="77777777" w:rsidR="009E1167" w:rsidRDefault="00960FF9" w:rsidP="00960FF9">
      <w:pPr>
        <w:pStyle w:val="Leipteksti"/>
        <w:spacing w:after="0"/>
        <w:ind w:left="1304"/>
        <w:rPr>
          <w:ins w:id="871" w:author="Pakari Arja" w:date="2021-10-05T16:10:00Z"/>
        </w:rPr>
      </w:pPr>
      <w:ins w:id="872" w:author="Pakari Arja" w:date="2021-10-05T15:12:00Z">
        <w:r>
          <w:t xml:space="preserve">Käyttötapaus Korvaa Kelan rekisterin asiakirja: </w:t>
        </w:r>
      </w:ins>
    </w:p>
    <w:p w14:paraId="27F69108" w14:textId="04EB60F8" w:rsidR="00960FF9" w:rsidRDefault="00960FF9" w:rsidP="00960FF9">
      <w:pPr>
        <w:pStyle w:val="Leipteksti"/>
        <w:spacing w:after="0"/>
        <w:ind w:left="1304"/>
        <w:rPr>
          <w:ins w:id="873" w:author="Pakari Arja" w:date="2021-10-05T16:07:00Z"/>
        </w:rPr>
      </w:pPr>
      <w:ins w:id="874" w:author="Pakari Arja" w:date="2021-10-05T15:12:00Z">
        <w:r>
          <w:t>Luovutusluvalla (SUO) on käytössä vain korvauksen syykoodi 1.</w:t>
        </w:r>
      </w:ins>
    </w:p>
    <w:p w14:paraId="31006C77" w14:textId="77777777" w:rsidR="002F69EA" w:rsidRDefault="002F69EA" w:rsidP="00960FF9">
      <w:pPr>
        <w:pStyle w:val="Leipteksti"/>
        <w:spacing w:after="0"/>
        <w:ind w:left="1304"/>
        <w:rPr>
          <w:ins w:id="875" w:author="Pakari Arja" w:date="2021-10-05T15:12:00Z"/>
        </w:rPr>
      </w:pPr>
    </w:p>
    <w:p w14:paraId="5B320299" w14:textId="77777777" w:rsidR="002F69EA" w:rsidRDefault="00960FF9" w:rsidP="00960FF9">
      <w:pPr>
        <w:pStyle w:val="Leipteksti"/>
        <w:spacing w:after="0"/>
        <w:ind w:left="1304"/>
        <w:rPr>
          <w:ins w:id="876" w:author="Pakari Arja" w:date="2021-10-05T16:07:00Z"/>
        </w:rPr>
      </w:pPr>
      <w:ins w:id="877" w:author="Pakari Arja" w:date="2021-10-05T15:12:00Z">
        <w:r>
          <w:lastRenderedPageBreak/>
          <w:t xml:space="preserve">Käyttötapaus </w:t>
        </w:r>
        <w:r w:rsidRPr="00523E65">
          <w:t xml:space="preserve">Hae potilasasiakirjoja (PPB): </w:t>
        </w:r>
      </w:ins>
    </w:p>
    <w:p w14:paraId="54FC65BF" w14:textId="5D787AAB" w:rsidR="000B6C92" w:rsidRDefault="00960FF9" w:rsidP="00960FF9">
      <w:pPr>
        <w:pStyle w:val="Leipteksti"/>
        <w:spacing w:after="0"/>
        <w:ind w:left="1304"/>
        <w:rPr>
          <w:ins w:id="878" w:author="Pakari Arja" w:date="2021-10-05T16:07:00Z"/>
        </w:rPr>
      </w:pPr>
      <w:ins w:id="879" w:author="Pakari Arja" w:date="2021-10-05T15:12:00Z">
        <w:r w:rsidRPr="00523E65">
          <w:t>Asiakirjojen kaikkien versioiden haku on mahdollista hakijan oma</w:t>
        </w:r>
        <w:r>
          <w:t>a</w:t>
        </w:r>
        <w:r w:rsidRPr="00523E65">
          <w:t>n rekisteri</w:t>
        </w:r>
        <w:r>
          <w:t>in arkistoidusta</w:t>
        </w:r>
        <w:r w:rsidRPr="00523E65">
          <w:t xml:space="preserve"> asiakirjasta.</w:t>
        </w:r>
      </w:ins>
    </w:p>
    <w:p w14:paraId="117513C8" w14:textId="77777777" w:rsidR="0044749A" w:rsidRDefault="002F69EA" w:rsidP="00960FF9">
      <w:pPr>
        <w:pStyle w:val="Leipteksti"/>
        <w:spacing w:after="0"/>
        <w:ind w:left="1304"/>
        <w:rPr>
          <w:ins w:id="880" w:author="Pakari Arja" w:date="2021-10-05T16:19:00Z"/>
        </w:rPr>
      </w:pPr>
      <w:ins w:id="881" w:author="Pakari Arja" w:date="2021-10-05T16:08:00Z">
        <w:r>
          <w:t>Tarkennettu</w:t>
        </w:r>
      </w:ins>
      <w:ins w:id="882" w:author="Pakari Arja" w:date="2021-10-05T16:10:00Z">
        <w:r w:rsidR="009E1167">
          <w:t>, milloin paluusanomassa palautetaan tieto informoinnin ja luovutusluvan puuttumisesta.</w:t>
        </w:r>
      </w:ins>
    </w:p>
    <w:p w14:paraId="111899D4" w14:textId="77777777" w:rsidR="0044749A" w:rsidRDefault="0044749A" w:rsidP="00960FF9">
      <w:pPr>
        <w:pStyle w:val="Leipteksti"/>
        <w:spacing w:after="0"/>
        <w:ind w:left="1304"/>
        <w:rPr>
          <w:ins w:id="883" w:author="Pakari Arja" w:date="2021-10-05T16:19:00Z"/>
        </w:rPr>
      </w:pPr>
    </w:p>
    <w:p w14:paraId="7206E73B" w14:textId="4514A5C0" w:rsidR="002F69EA" w:rsidRDefault="0044749A" w:rsidP="00960FF9">
      <w:pPr>
        <w:pStyle w:val="Leipteksti"/>
        <w:spacing w:after="0"/>
        <w:ind w:left="1304"/>
        <w:rPr>
          <w:ins w:id="884" w:author="Pakari Arja" w:date="2021-10-05T16:20:00Z"/>
        </w:rPr>
      </w:pPr>
      <w:ins w:id="885" w:author="Pakari Arja" w:date="2021-10-05T16:19:00Z">
        <w:r>
          <w:t>Käyttötapaus Hae keskeisiä tietoja (PPC):</w:t>
        </w:r>
      </w:ins>
    </w:p>
    <w:p w14:paraId="568B7655" w14:textId="77777777" w:rsidR="0044749A" w:rsidRDefault="0044749A" w:rsidP="0044749A">
      <w:pPr>
        <w:pStyle w:val="Leipteksti"/>
        <w:spacing w:after="0"/>
        <w:ind w:left="1304"/>
        <w:rPr>
          <w:ins w:id="886" w:author="Pakari Arja" w:date="2021-10-05T16:20:00Z"/>
        </w:rPr>
      </w:pPr>
      <w:ins w:id="887" w:author="Pakari Arja" w:date="2021-10-05T16:20:00Z">
        <w:r>
          <w:t>Tarkennettu, milloin paluusanomassa palautetaan tieto informoinnin ja luovutusluvan puuttumisesta.</w:t>
        </w:r>
      </w:ins>
    </w:p>
    <w:p w14:paraId="442785A6" w14:textId="040D1A53" w:rsidR="0044749A" w:rsidRDefault="0044749A" w:rsidP="00960FF9">
      <w:pPr>
        <w:pStyle w:val="Leipteksti"/>
        <w:spacing w:after="0"/>
        <w:ind w:left="1304"/>
        <w:rPr>
          <w:ins w:id="888" w:author="Pakari Arja" w:date="2021-10-05T16:20:00Z"/>
        </w:rPr>
      </w:pPr>
    </w:p>
    <w:p w14:paraId="4196A51C" w14:textId="44D483F8" w:rsidR="0044749A" w:rsidRDefault="0044749A" w:rsidP="0044749A">
      <w:pPr>
        <w:pStyle w:val="Leipteksti"/>
        <w:spacing w:after="0"/>
        <w:ind w:left="1304"/>
        <w:rPr>
          <w:ins w:id="889" w:author="Pakari Arja" w:date="2021-10-05T16:20:00Z"/>
        </w:rPr>
      </w:pPr>
      <w:ins w:id="890" w:author="Pakari Arja" w:date="2021-10-05T16:20:00Z">
        <w:r>
          <w:t>Käyttötapaus Hae keskeisiä terveystietoja:</w:t>
        </w:r>
      </w:ins>
    </w:p>
    <w:p w14:paraId="05B78A2B" w14:textId="08E0A20D" w:rsidR="0044749A" w:rsidRDefault="0044749A">
      <w:pPr>
        <w:pStyle w:val="Leipteksti"/>
        <w:spacing w:after="0"/>
        <w:ind w:left="1304"/>
      </w:pPr>
      <w:ins w:id="891" w:author="Pakari Arja" w:date="2021-10-05T16:20:00Z">
        <w:r>
          <w:t>Tarkennettu, milloin paluusanomassa palautetaan tieto informoinnin ja luovutusluvan puuttumisesta.</w:t>
        </w:r>
      </w:ins>
    </w:p>
    <w:p w14:paraId="26542F10" w14:textId="77777777" w:rsidR="000B6C92" w:rsidRDefault="000B6C92" w:rsidP="00E90F7E">
      <w:pPr>
        <w:pStyle w:val="Leipteksti"/>
        <w:spacing w:after="0"/>
        <w:ind w:left="1304" w:firstLine="61"/>
      </w:pPr>
    </w:p>
    <w:p w14:paraId="087331EC" w14:textId="3CB27C37" w:rsidR="00E90F7E" w:rsidRDefault="00E90F7E" w:rsidP="00E90F7E">
      <w:pPr>
        <w:pStyle w:val="Leipteksti"/>
        <w:spacing w:after="0"/>
        <w:ind w:left="1304" w:firstLine="61"/>
        <w:rPr>
          <w:ins w:id="892" w:author="Kunnari Riitta" w:date="2021-09-07T13:15:00Z"/>
        </w:rPr>
      </w:pPr>
      <w:ins w:id="893" w:author="Kunnari Riitta" w:date="2021-09-07T13:15:00Z">
        <w:r>
          <w:t xml:space="preserve">7.9.2021 </w:t>
        </w:r>
      </w:ins>
    </w:p>
    <w:p w14:paraId="298D13E1" w14:textId="26A0F8BD" w:rsidR="00E90F7E" w:rsidRDefault="00E90F7E" w:rsidP="00E90F7E">
      <w:pPr>
        <w:pStyle w:val="Leipteksti"/>
        <w:spacing w:after="0"/>
        <w:ind w:left="1304" w:firstLine="61"/>
        <w:rPr>
          <w:ins w:id="894" w:author="Kunnari Riitta" w:date="2021-09-07T13:15:00Z"/>
        </w:rPr>
      </w:pPr>
      <w:ins w:id="895" w:author="Kunnari Riitta" w:date="2021-09-07T13:15:00Z">
        <w:r>
          <w:t xml:space="preserve">Lisätty viittaus Luovutustenhallinnan yleiskuvaukseen, Tarkennettu käyttötapauksia  Hae asiakirjoja luovutuksena ja Hae asiakirjoja osrtopalvelutilanteessa </w:t>
        </w:r>
      </w:ins>
    </w:p>
    <w:p w14:paraId="09DFB453" w14:textId="2503F2A4" w:rsidR="00E90F7E" w:rsidRDefault="00E90F7E" w:rsidP="00043EA5">
      <w:pPr>
        <w:pStyle w:val="Leipteksti"/>
        <w:spacing w:after="0"/>
        <w:ind w:left="0"/>
        <w:rPr>
          <w:ins w:id="896" w:author="Kunnari Riitta" w:date="2021-09-07T13:15:00Z"/>
        </w:rPr>
      </w:pPr>
    </w:p>
    <w:p w14:paraId="1E8F996D" w14:textId="66272776" w:rsidR="00E90F7E" w:rsidRDefault="00E90F7E" w:rsidP="00043EA5">
      <w:pPr>
        <w:pStyle w:val="Leipteksti"/>
        <w:spacing w:after="0"/>
        <w:ind w:left="0"/>
        <w:rPr>
          <w:ins w:id="897" w:author="Kunnari Riitta" w:date="2021-09-07T13:15:00Z"/>
        </w:rPr>
      </w:pPr>
    </w:p>
    <w:p w14:paraId="0721C5EB" w14:textId="33022580" w:rsidR="00E90F7E" w:rsidRDefault="00E90F7E" w:rsidP="00043EA5">
      <w:pPr>
        <w:pStyle w:val="Leipteksti"/>
        <w:spacing w:after="0"/>
        <w:ind w:left="0"/>
        <w:rPr>
          <w:ins w:id="898" w:author="Kunnari Riitta" w:date="2021-09-07T13:12:00Z"/>
        </w:rPr>
      </w:pPr>
      <w:ins w:id="899" w:author="Kunnari Riitta" w:date="2021-09-07T13:15:00Z">
        <w:r>
          <w:tab/>
          <w:t>27.8.2021</w:t>
        </w:r>
      </w:ins>
    </w:p>
    <w:p w14:paraId="6F75EF05" w14:textId="65C7F760" w:rsidR="0046397A" w:rsidRDefault="00FF4FC2" w:rsidP="00043EA5">
      <w:pPr>
        <w:pStyle w:val="Leipteksti"/>
        <w:rPr>
          <w:ins w:id="900" w:author="Kunnari Riitta" w:date="2021-08-25T15:28:00Z"/>
        </w:rPr>
      </w:pPr>
      <w:ins w:id="901" w:author="Kunnari Riitta" w:date="2021-08-25T15:35:00Z">
        <w:r>
          <w:t>Versio 2</w:t>
        </w:r>
        <w:r w:rsidR="0046397A" w:rsidRPr="0046397A">
          <w:t>.0 RC1 on vedetty pois koska sen sisältämät asiakastietolain muutokset muuttuivat lain hyväksymiskäsittelyssä.  Tämä versio sisältää alla olevan versiohistorian versioiden muut</w:t>
        </w:r>
        <w:r>
          <w:t>okset lukuun ottamatta version 2</w:t>
        </w:r>
        <w:r w:rsidR="0046397A" w:rsidRPr="0046397A">
          <w:t>.00 RC1 muutoksia (hallituksen esityksen pohjalta tehty asiakastietolain versio jota ei sellaisenaan hyväksytty).</w:t>
        </w:r>
      </w:ins>
      <w:ins w:id="902" w:author="Kunnari Riitta" w:date="2021-07-07T14:23:00Z">
        <w:r w:rsidR="00B21DEE">
          <w:tab/>
        </w:r>
      </w:ins>
    </w:p>
    <w:p w14:paraId="6B138A25" w14:textId="46F79CC3" w:rsidR="00B21DEE" w:rsidRPr="0046397A" w:rsidRDefault="0046397A" w:rsidP="00043EA5">
      <w:pPr>
        <w:pStyle w:val="Leipteksti"/>
        <w:rPr>
          <w:ins w:id="903" w:author="Kunnari Riitta" w:date="2021-07-07T14:23:00Z"/>
        </w:rPr>
      </w:pPr>
      <w:ins w:id="904" w:author="Kunnari Riitta" w:date="2021-08-25T15:33:00Z">
        <w:r w:rsidRPr="0046397A">
          <w:t>28.5.2021 h</w:t>
        </w:r>
      </w:ins>
      <w:ins w:id="905" w:author="Kunnari Riitta" w:date="2021-07-07T14:23:00Z">
        <w:r w:rsidR="00B21DEE" w:rsidRPr="0046397A">
          <w:t>yväksytyn asiakastietolain muutokset:</w:t>
        </w:r>
      </w:ins>
    </w:p>
    <w:p w14:paraId="55ACBE75" w14:textId="57FE139D" w:rsidR="00B21DEE" w:rsidRDefault="00B21DEE" w:rsidP="00043EA5">
      <w:pPr>
        <w:pStyle w:val="Leipteksti"/>
        <w:numPr>
          <w:ilvl w:val="0"/>
          <w:numId w:val="5"/>
        </w:numPr>
        <w:spacing w:after="0"/>
        <w:rPr>
          <w:ins w:id="906" w:author="Kunnari Riitta" w:date="2021-07-07T14:23:00Z"/>
        </w:rPr>
      </w:pPr>
      <w:ins w:id="907" w:author="Kunnari Riitta" w:date="2021-07-07T14:23:00Z">
        <w:r>
          <w:t>Suostumus-asiakirja muuttuu luovutusluvaksi</w:t>
        </w:r>
      </w:ins>
    </w:p>
    <w:p w14:paraId="71049302" w14:textId="10910CB7" w:rsidR="00B21DEE" w:rsidRDefault="00B21DEE" w:rsidP="00043EA5">
      <w:pPr>
        <w:pStyle w:val="Leipteksti"/>
        <w:numPr>
          <w:ilvl w:val="0"/>
          <w:numId w:val="5"/>
        </w:numPr>
        <w:spacing w:after="0"/>
        <w:rPr>
          <w:ins w:id="908" w:author="Kunnari Riitta" w:date="2021-08-25T15:40:00Z"/>
        </w:rPr>
      </w:pPr>
      <w:ins w:id="909" w:author="Kunnari Riitta" w:date="2021-07-07T14:24:00Z">
        <w:r>
          <w:t>Informointi-asiakirja on poistuva, mutta toimii toistaiseksi rinnakkan uuden Kanta-informoinnin kanssa</w:t>
        </w:r>
      </w:ins>
    </w:p>
    <w:p w14:paraId="6DB0A79D" w14:textId="77777777" w:rsidR="00FF4FC2" w:rsidRDefault="00FF4FC2" w:rsidP="00FF4FC2">
      <w:pPr>
        <w:pStyle w:val="Leipteksti"/>
        <w:numPr>
          <w:ilvl w:val="0"/>
          <w:numId w:val="5"/>
        </w:numPr>
        <w:spacing w:after="0"/>
        <w:rPr>
          <w:ins w:id="910" w:author="Kunnari Riitta" w:date="2021-08-25T15:40:00Z"/>
        </w:rPr>
      </w:pPr>
      <w:ins w:id="911" w:author="Kunnari Riitta" w:date="2021-08-25T15:40:00Z">
        <w:r>
          <w:t>Tulostamisen muutoksia</w:t>
        </w:r>
      </w:ins>
    </w:p>
    <w:p w14:paraId="27A16FD2" w14:textId="79E0E761" w:rsidR="00FF4FC2" w:rsidRDefault="00FF4FC2" w:rsidP="00043EA5">
      <w:pPr>
        <w:pStyle w:val="Leipteksti"/>
        <w:numPr>
          <w:ilvl w:val="0"/>
          <w:numId w:val="5"/>
        </w:numPr>
        <w:spacing w:after="0"/>
        <w:rPr>
          <w:ins w:id="912" w:author="Kunnari Riitta" w:date="2021-07-07T14:26:00Z"/>
        </w:rPr>
      </w:pPr>
      <w:ins w:id="913" w:author="Kunnari Riitta" w:date="2021-08-25T15:40:00Z">
        <w:r>
          <w:t>Kieltoyhteenvedon haku tulostamista varten.</w:t>
        </w:r>
      </w:ins>
    </w:p>
    <w:p w14:paraId="43B3606A" w14:textId="77777777" w:rsidR="00B21DEE" w:rsidRDefault="00B21DEE" w:rsidP="00043EA5">
      <w:pPr>
        <w:pStyle w:val="Leipteksti"/>
        <w:numPr>
          <w:ilvl w:val="0"/>
          <w:numId w:val="5"/>
        </w:numPr>
        <w:spacing w:after="0"/>
        <w:rPr>
          <w:ins w:id="914" w:author="Kunnari Riitta" w:date="2021-07-07T14:26:00Z"/>
        </w:rPr>
      </w:pPr>
      <w:ins w:id="915" w:author="Kunnari Riitta" w:date="2021-07-07T14:26:00Z">
        <w:r>
          <w:t>Uudet asiakirjat Kanta-informointi ja Potilastiedon arkiston tietojen laaja luovutuskielto Luovutustenhallinnan asiakirjojen ensimmäisen version mitätöinti sallittu</w:t>
        </w:r>
      </w:ins>
    </w:p>
    <w:p w14:paraId="47CE22C0" w14:textId="77777777" w:rsidR="0046397A" w:rsidRDefault="000E3814" w:rsidP="00043EA5">
      <w:pPr>
        <w:pStyle w:val="Leipteksti"/>
        <w:numPr>
          <w:ilvl w:val="0"/>
          <w:numId w:val="5"/>
        </w:numPr>
        <w:spacing w:after="0"/>
        <w:rPr>
          <w:ins w:id="916" w:author="Kunnari Riitta" w:date="2021-08-25T15:30:00Z"/>
        </w:rPr>
      </w:pPr>
      <w:ins w:id="917" w:author="Kunnari Riitta" w:date="2021-07-07T14:27:00Z">
        <w:r>
          <w:t xml:space="preserve">Tieto luovutusluvan puuttumisen lisäksi voidaan palauttaa tieto </w:t>
        </w:r>
      </w:ins>
      <w:ins w:id="918" w:author="Kunnari Riitta" w:date="2021-07-07T14:28:00Z">
        <w:r>
          <w:t>Kanta-informoinnin puuttumisesta</w:t>
        </w:r>
      </w:ins>
    </w:p>
    <w:p w14:paraId="4B832227" w14:textId="77777777" w:rsidR="0046397A" w:rsidRDefault="000E3814" w:rsidP="00043EA5">
      <w:pPr>
        <w:pStyle w:val="Leipteksti"/>
        <w:numPr>
          <w:ilvl w:val="0"/>
          <w:numId w:val="5"/>
        </w:numPr>
        <w:spacing w:after="0"/>
        <w:rPr>
          <w:ins w:id="919" w:author="Kunnari Riitta" w:date="2021-08-25T15:30:00Z"/>
        </w:rPr>
      </w:pPr>
      <w:ins w:id="920" w:author="Kunnari Riitta" w:date="2021-07-07T14:28:00Z">
        <w:r>
          <w:t>Muutokset lukuihin:</w:t>
        </w:r>
      </w:ins>
    </w:p>
    <w:p w14:paraId="6B07D6FE" w14:textId="77777777" w:rsidR="0046397A" w:rsidRDefault="00954EA6" w:rsidP="00043EA5">
      <w:pPr>
        <w:pStyle w:val="Leipteksti"/>
        <w:numPr>
          <w:ilvl w:val="1"/>
          <w:numId w:val="5"/>
        </w:numPr>
        <w:spacing w:after="0"/>
        <w:rPr>
          <w:ins w:id="921" w:author="Kunnari Riitta" w:date="2021-08-25T15:30:00Z"/>
        </w:rPr>
      </w:pPr>
      <w:ins w:id="922" w:author="Kunnari Riitta" w:date="2021-07-07T14:37:00Z">
        <w:r>
          <w:lastRenderedPageBreak/>
          <w:t>Luku Potilastiedon arkiston asiakirjatyypit</w:t>
        </w:r>
      </w:ins>
    </w:p>
    <w:p w14:paraId="7E4754DE" w14:textId="77777777" w:rsidR="0046397A" w:rsidRDefault="00954EA6" w:rsidP="00043EA5">
      <w:pPr>
        <w:pStyle w:val="Leipteksti"/>
        <w:numPr>
          <w:ilvl w:val="1"/>
          <w:numId w:val="5"/>
        </w:numPr>
        <w:spacing w:after="0"/>
        <w:rPr>
          <w:ins w:id="923" w:author="Kunnari Riitta" w:date="2021-08-25T15:30:00Z"/>
        </w:rPr>
      </w:pPr>
      <w:ins w:id="924" w:author="Kunnari Riitta" w:date="2021-07-07T14:37:00Z">
        <w:r>
          <w:t xml:space="preserve">Luku Arkistoi asiakirja Kelan rekisteriin </w:t>
        </w:r>
      </w:ins>
    </w:p>
    <w:p w14:paraId="43D8CF49" w14:textId="77777777" w:rsidR="0046397A" w:rsidRDefault="00954EA6" w:rsidP="00043EA5">
      <w:pPr>
        <w:pStyle w:val="Leipteksti"/>
        <w:numPr>
          <w:ilvl w:val="1"/>
          <w:numId w:val="5"/>
        </w:numPr>
        <w:spacing w:after="0"/>
        <w:rPr>
          <w:ins w:id="925" w:author="Kunnari Riitta" w:date="2021-08-25T15:30:00Z"/>
        </w:rPr>
      </w:pPr>
      <w:ins w:id="926" w:author="Kunnari Riitta" w:date="2021-07-07T14:37:00Z">
        <w:r>
          <w:t xml:space="preserve">Luku Korvaa Kelan rekisterin asiakirja </w:t>
        </w:r>
      </w:ins>
    </w:p>
    <w:p w14:paraId="1720DF9E" w14:textId="77777777" w:rsidR="0046397A" w:rsidRDefault="00954EA6" w:rsidP="00043EA5">
      <w:pPr>
        <w:pStyle w:val="Leipteksti"/>
        <w:numPr>
          <w:ilvl w:val="1"/>
          <w:numId w:val="5"/>
        </w:numPr>
        <w:spacing w:after="0"/>
        <w:rPr>
          <w:ins w:id="927" w:author="Kunnari Riitta" w:date="2021-08-25T15:30:00Z"/>
        </w:rPr>
      </w:pPr>
      <w:ins w:id="928" w:author="Kunnari Riitta" w:date="2021-07-07T14:37:00Z">
        <w:r>
          <w:t xml:space="preserve">Luku Hae potilasasiakirjoja (PPB) </w:t>
        </w:r>
      </w:ins>
    </w:p>
    <w:p w14:paraId="44450024" w14:textId="77777777" w:rsidR="0046397A" w:rsidRDefault="00954EA6" w:rsidP="00043EA5">
      <w:pPr>
        <w:pStyle w:val="Leipteksti"/>
        <w:numPr>
          <w:ilvl w:val="1"/>
          <w:numId w:val="5"/>
        </w:numPr>
        <w:spacing w:after="0"/>
        <w:rPr>
          <w:ins w:id="929" w:author="Kunnari Riitta" w:date="2021-08-25T15:30:00Z"/>
        </w:rPr>
      </w:pPr>
      <w:ins w:id="930" w:author="Kunnari Riitta" w:date="2021-07-07T14:37:00Z">
        <w:r>
          <w:t xml:space="preserve">Luku Hae asiakirjoja luovutuksena </w:t>
        </w:r>
      </w:ins>
    </w:p>
    <w:p w14:paraId="320BD373" w14:textId="77777777" w:rsidR="0046397A" w:rsidRDefault="00954EA6" w:rsidP="00043EA5">
      <w:pPr>
        <w:pStyle w:val="Leipteksti"/>
        <w:numPr>
          <w:ilvl w:val="1"/>
          <w:numId w:val="5"/>
        </w:numPr>
        <w:spacing w:after="0"/>
        <w:rPr>
          <w:ins w:id="931" w:author="Kunnari Riitta" w:date="2021-08-25T15:30:00Z"/>
        </w:rPr>
      </w:pPr>
      <w:ins w:id="932" w:author="Kunnari Riitta" w:date="2021-07-07T14:37:00Z">
        <w:r>
          <w:t>Luku Hae asiakirjoja luovutuksena ostopalvelutilanteessa</w:t>
        </w:r>
      </w:ins>
    </w:p>
    <w:p w14:paraId="57D2A848" w14:textId="77777777" w:rsidR="0046397A" w:rsidRDefault="00954EA6" w:rsidP="00043EA5">
      <w:pPr>
        <w:pStyle w:val="Leipteksti"/>
        <w:numPr>
          <w:ilvl w:val="1"/>
          <w:numId w:val="5"/>
        </w:numPr>
        <w:spacing w:after="0"/>
        <w:rPr>
          <w:ins w:id="933" w:author="Kunnari Riitta" w:date="2021-08-25T15:30:00Z"/>
        </w:rPr>
      </w:pPr>
      <w:ins w:id="934" w:author="Kunnari Riitta" w:date="2021-07-07T14:37:00Z">
        <w:r>
          <w:t xml:space="preserve">Luku Hae Kelan rekisterin asiakirjoja </w:t>
        </w:r>
      </w:ins>
    </w:p>
    <w:p w14:paraId="23B948E8" w14:textId="77777777" w:rsidR="0046397A" w:rsidRDefault="00954EA6" w:rsidP="00043EA5">
      <w:pPr>
        <w:pStyle w:val="Leipteksti"/>
        <w:numPr>
          <w:ilvl w:val="1"/>
          <w:numId w:val="5"/>
        </w:numPr>
        <w:spacing w:after="0"/>
        <w:rPr>
          <w:ins w:id="935" w:author="Kunnari Riitta" w:date="2021-08-25T15:30:00Z"/>
        </w:rPr>
      </w:pPr>
      <w:ins w:id="936" w:author="Kunnari Riitta" w:date="2021-07-07T14:37:00Z">
        <w:r>
          <w:t xml:space="preserve">Luku Hae keskeisiä terveystietoja </w:t>
        </w:r>
      </w:ins>
    </w:p>
    <w:p w14:paraId="2A658BFB" w14:textId="04D65B57" w:rsidR="00954EA6" w:rsidRDefault="00954EA6" w:rsidP="00043EA5">
      <w:pPr>
        <w:pStyle w:val="Leipteksti"/>
        <w:numPr>
          <w:ilvl w:val="1"/>
          <w:numId w:val="5"/>
        </w:numPr>
        <w:spacing w:after="0"/>
        <w:rPr>
          <w:ins w:id="937" w:author="Kunnari Riitta" w:date="2021-08-25T15:41:00Z"/>
        </w:rPr>
      </w:pPr>
      <w:ins w:id="938" w:author="Kunnari Riitta" w:date="2021-07-07T14:37:00Z">
        <w:r>
          <w:t xml:space="preserve">Luku Hae keskeisiä tietoja (PPC) </w:t>
        </w:r>
      </w:ins>
    </w:p>
    <w:p w14:paraId="7FAF6E9A" w14:textId="00EA7C71" w:rsidR="00FF4FC2" w:rsidRDefault="00FF4FC2" w:rsidP="00043EA5">
      <w:pPr>
        <w:pStyle w:val="Leipteksti"/>
        <w:numPr>
          <w:ilvl w:val="1"/>
          <w:numId w:val="5"/>
        </w:numPr>
        <w:spacing w:after="0"/>
        <w:rPr>
          <w:ins w:id="939" w:author="Kunnari Riitta" w:date="2021-08-25T15:41:00Z"/>
        </w:rPr>
      </w:pPr>
      <w:ins w:id="940" w:author="Kunnari Riitta" w:date="2021-08-25T15:41:00Z">
        <w:r>
          <w:t xml:space="preserve">Luku Potilastiedon arkiston palvelupyynnöt </w:t>
        </w:r>
      </w:ins>
    </w:p>
    <w:p w14:paraId="27A3765E" w14:textId="77777777" w:rsidR="00FF4FC2" w:rsidRDefault="00FF4FC2" w:rsidP="00043EA5">
      <w:pPr>
        <w:pStyle w:val="Leipteksti"/>
        <w:numPr>
          <w:ilvl w:val="1"/>
          <w:numId w:val="5"/>
        </w:numPr>
        <w:spacing w:after="0"/>
        <w:rPr>
          <w:ins w:id="941" w:author="Kunnari Riitta" w:date="2021-08-25T15:41:00Z"/>
        </w:rPr>
      </w:pPr>
      <w:ins w:id="942" w:author="Kunnari Riitta" w:date="2021-08-25T15:41:00Z">
        <w:r>
          <w:t>Luku Potilastiedon arkiston asiakirjatyypit päivitetty</w:t>
        </w:r>
      </w:ins>
    </w:p>
    <w:p w14:paraId="188D201A" w14:textId="4CA56445" w:rsidR="00FF4FC2" w:rsidRDefault="00FF4FC2" w:rsidP="00043EA5">
      <w:pPr>
        <w:pStyle w:val="Leipteksti"/>
        <w:numPr>
          <w:ilvl w:val="1"/>
          <w:numId w:val="5"/>
        </w:numPr>
        <w:spacing w:after="0"/>
        <w:rPr>
          <w:ins w:id="943" w:author="Kunnari Riitta" w:date="2021-08-25T15:41:00Z"/>
        </w:rPr>
      </w:pPr>
      <w:ins w:id="944" w:author="Kunnari Riitta" w:date="2021-08-25T15:41:00Z">
        <w:r>
          <w:t>Luku Liiteluettelo päivitetty</w:t>
        </w:r>
      </w:ins>
    </w:p>
    <w:p w14:paraId="79154A9A" w14:textId="77777777" w:rsidR="00FF4FC2" w:rsidRDefault="00FF4FC2" w:rsidP="00043EA5">
      <w:pPr>
        <w:pStyle w:val="Leipteksti"/>
        <w:numPr>
          <w:ilvl w:val="1"/>
          <w:numId w:val="5"/>
        </w:numPr>
        <w:spacing w:after="0"/>
        <w:rPr>
          <w:ins w:id="945" w:author="Kunnari Riitta" w:date="2021-08-25T15:41:00Z"/>
        </w:rPr>
      </w:pPr>
      <w:ins w:id="946" w:author="Kunnari Riitta" w:date="2021-08-25T15:41:00Z">
        <w:r>
          <w:t>Tarkennettu käytettävät lomakemäärittelyt</w:t>
        </w:r>
      </w:ins>
    </w:p>
    <w:p w14:paraId="40DBE8E3" w14:textId="71CA99C7" w:rsidR="00FF4FC2" w:rsidRDefault="00FF4FC2" w:rsidP="00043EA5">
      <w:pPr>
        <w:pStyle w:val="Leipteksti"/>
        <w:numPr>
          <w:ilvl w:val="1"/>
          <w:numId w:val="5"/>
        </w:numPr>
        <w:spacing w:after="0"/>
        <w:rPr>
          <w:ins w:id="947" w:author="Kunnari Riitta" w:date="2021-08-25T15:41:00Z"/>
        </w:rPr>
      </w:pPr>
      <w:ins w:id="948" w:author="Kunnari Riitta" w:date="2021-08-25T15:41:00Z">
        <w:r>
          <w:t xml:space="preserve">Luku Arkisto arkistoasiakirja </w:t>
        </w:r>
      </w:ins>
    </w:p>
    <w:p w14:paraId="30E21A3C" w14:textId="76240256" w:rsidR="00FF4FC2" w:rsidRDefault="00FF4FC2" w:rsidP="00043EA5">
      <w:pPr>
        <w:pStyle w:val="Leipteksti"/>
        <w:numPr>
          <w:ilvl w:val="1"/>
          <w:numId w:val="5"/>
        </w:numPr>
        <w:spacing w:after="0"/>
        <w:rPr>
          <w:ins w:id="949" w:author="Kunnari Riitta" w:date="2021-08-25T15:41:00Z"/>
        </w:rPr>
      </w:pPr>
      <w:ins w:id="950" w:author="Kunnari Riitta" w:date="2021-08-25T15:41:00Z">
        <w:r>
          <w:t>Luku Arkistoi luovutusilmoitus päivitetty</w:t>
        </w:r>
      </w:ins>
    </w:p>
    <w:p w14:paraId="6D1545D0" w14:textId="77777777" w:rsidR="00FF4FC2" w:rsidRDefault="00FF4FC2" w:rsidP="00043EA5">
      <w:pPr>
        <w:pStyle w:val="Leipteksti"/>
        <w:numPr>
          <w:ilvl w:val="1"/>
          <w:numId w:val="5"/>
        </w:numPr>
        <w:spacing w:after="0"/>
        <w:rPr>
          <w:ins w:id="951" w:author="Kunnari Riitta" w:date="2021-08-25T15:41:00Z"/>
        </w:rPr>
      </w:pPr>
      <w:ins w:id="952" w:author="Kunnari Riitta" w:date="2021-08-25T15:41:00Z">
        <w:r>
          <w:t>Tarkennettu tyhjän asiakirjan käsitettä mitätöintitilanteessa</w:t>
        </w:r>
      </w:ins>
    </w:p>
    <w:p w14:paraId="64242A7B" w14:textId="77777777" w:rsidR="00FF4FC2" w:rsidRDefault="00FF4FC2" w:rsidP="00043EA5">
      <w:pPr>
        <w:pStyle w:val="Leipteksti"/>
        <w:numPr>
          <w:ilvl w:val="1"/>
          <w:numId w:val="5"/>
        </w:numPr>
        <w:spacing w:after="0"/>
        <w:rPr>
          <w:ins w:id="953" w:author="Kunnari Riitta" w:date="2021-08-25T15:41:00Z"/>
        </w:rPr>
      </w:pPr>
      <w:ins w:id="954" w:author="Kunnari Riitta" w:date="2021-08-25T15:41:00Z">
        <w:r>
          <w:t>Luku Korvaa hoitoasiakirja (PPA) päivitetty</w:t>
        </w:r>
      </w:ins>
    </w:p>
    <w:p w14:paraId="5A7E9C81" w14:textId="77777777" w:rsidR="00FF4FC2" w:rsidRDefault="00FF4FC2" w:rsidP="00043EA5">
      <w:pPr>
        <w:pStyle w:val="Leipteksti"/>
        <w:numPr>
          <w:ilvl w:val="1"/>
          <w:numId w:val="5"/>
        </w:numPr>
        <w:spacing w:after="0"/>
        <w:rPr>
          <w:ins w:id="955" w:author="Kunnari Riitta" w:date="2021-08-25T15:41:00Z"/>
        </w:rPr>
      </w:pPr>
      <w:ins w:id="956" w:author="Kunnari Riitta" w:date="2021-08-25T15:41:00Z">
        <w:r>
          <w:t>Luku Korvaa hoitoasiakirja päivitetty</w:t>
        </w:r>
      </w:ins>
    </w:p>
    <w:p w14:paraId="4646E950" w14:textId="77777777" w:rsidR="00FF4FC2" w:rsidRDefault="00FF4FC2" w:rsidP="00043EA5">
      <w:pPr>
        <w:pStyle w:val="Leipteksti"/>
        <w:numPr>
          <w:ilvl w:val="1"/>
          <w:numId w:val="5"/>
        </w:numPr>
        <w:spacing w:after="0"/>
        <w:rPr>
          <w:ins w:id="957" w:author="Kunnari Riitta" w:date="2021-08-25T15:41:00Z"/>
        </w:rPr>
      </w:pPr>
      <w:ins w:id="958" w:author="Kunnari Riitta" w:date="2021-08-25T15:41:00Z">
        <w:r>
          <w:t>Luku Korvaa askistoasiakirja päivitetty</w:t>
        </w:r>
      </w:ins>
    </w:p>
    <w:p w14:paraId="02DBD0E3" w14:textId="77777777" w:rsidR="00FF4FC2" w:rsidRDefault="00FF4FC2" w:rsidP="00043EA5">
      <w:pPr>
        <w:pStyle w:val="Leipteksti"/>
        <w:numPr>
          <w:ilvl w:val="0"/>
          <w:numId w:val="5"/>
        </w:numPr>
        <w:spacing w:after="0"/>
        <w:rPr>
          <w:ins w:id="959" w:author="Kunnari Riitta" w:date="2021-08-25T15:41:00Z"/>
        </w:rPr>
      </w:pPr>
      <w:ins w:id="960" w:author="Kunnari Riitta" w:date="2021-08-25T15:41:00Z">
        <w:r>
          <w:t>Koko dokumenttiin termimuutoksia:</w:t>
        </w:r>
      </w:ins>
    </w:p>
    <w:p w14:paraId="45E938A8" w14:textId="77777777" w:rsidR="00FF4FC2" w:rsidRDefault="00FF4FC2" w:rsidP="00043EA5">
      <w:pPr>
        <w:pStyle w:val="Leipteksti"/>
        <w:numPr>
          <w:ilvl w:val="1"/>
          <w:numId w:val="5"/>
        </w:numPr>
        <w:spacing w:after="0"/>
        <w:rPr>
          <w:ins w:id="961" w:author="Kunnari Riitta" w:date="2021-08-25T15:41:00Z"/>
        </w:rPr>
      </w:pPr>
      <w:ins w:id="962" w:author="Kunnari Riitta" w:date="2021-08-25T15:41:00Z">
        <w:r>
          <w:t xml:space="preserve">Suostumustenhallinta -&gt; Luovutustenhallinta </w:t>
        </w:r>
      </w:ins>
    </w:p>
    <w:p w14:paraId="2E7AD898" w14:textId="1F2F549C" w:rsidR="00FF4FC2" w:rsidRDefault="00FF4FC2" w:rsidP="00043EA5">
      <w:pPr>
        <w:pStyle w:val="Leipteksti"/>
        <w:numPr>
          <w:ilvl w:val="1"/>
          <w:numId w:val="5"/>
        </w:numPr>
        <w:spacing w:after="0"/>
        <w:rPr>
          <w:ins w:id="963" w:author="Kunnari Riitta" w:date="2021-07-07T14:37:00Z"/>
        </w:rPr>
      </w:pPr>
      <w:ins w:id="964" w:author="Kunnari Riitta" w:date="2021-08-25T15:41:00Z">
        <w:r>
          <w:t>Tiedonhallintapalvelu jakautuu Tiedonhallintapalveluun ja Tahdonilmaisupalveluun</w:t>
        </w:r>
      </w:ins>
    </w:p>
    <w:p w14:paraId="34356102" w14:textId="77777777" w:rsidR="00A42A76" w:rsidRDefault="00A42A76" w:rsidP="00043EA5">
      <w:pPr>
        <w:pStyle w:val="Leipteksti"/>
        <w:rPr>
          <w:ins w:id="965" w:author="Kunnari Riitta" w:date="2021-08-25T15:45:00Z"/>
        </w:rPr>
      </w:pPr>
    </w:p>
    <w:p w14:paraId="4C082341" w14:textId="0AECA9A9" w:rsidR="00B21DEE" w:rsidRPr="0046397A" w:rsidRDefault="0046397A" w:rsidP="00043EA5">
      <w:pPr>
        <w:pStyle w:val="Leipteksti"/>
        <w:rPr>
          <w:ins w:id="966" w:author="Kunnari Riitta" w:date="2021-07-07T14:22:00Z"/>
        </w:rPr>
      </w:pPr>
      <w:ins w:id="967" w:author="Kunnari Riitta" w:date="2021-08-25T15:30:00Z">
        <w:r>
          <w:t xml:space="preserve">Lisäksi lisätty </w:t>
        </w:r>
      </w:ins>
      <w:ins w:id="968" w:author="Kunnari Riitta" w:date="2021-08-25T15:31:00Z">
        <w:r>
          <w:t xml:space="preserve">dokumentin </w:t>
        </w:r>
        <w:r w:rsidRPr="0046397A">
          <w:t>Errata_PTA_Rajapintakt_v102_v103_v20.docx</w:t>
        </w:r>
        <w:r>
          <w:t xml:space="preserve"> sisältö luvuksi </w:t>
        </w:r>
      </w:ins>
      <w:ins w:id="969" w:author="Kunnari Riitta" w:date="2021-08-25T15:32:00Z">
        <w:r>
          <w:t>Hae Koronatodistus</w:t>
        </w:r>
      </w:ins>
    </w:p>
    <w:p w14:paraId="1DCD2098" w14:textId="48FE0FB0" w:rsidR="004616CF" w:rsidRDefault="004616CF" w:rsidP="004616CF">
      <w:pPr>
        <w:pStyle w:val="Leipteksti"/>
        <w:spacing w:after="0"/>
        <w:ind w:left="0"/>
      </w:pPr>
      <w:r>
        <w:t>Versio 2.00 RC1</w:t>
      </w:r>
    </w:p>
    <w:p w14:paraId="7DB56E48" w14:textId="77777777" w:rsidR="004616CF" w:rsidRDefault="004616CF" w:rsidP="00975A37">
      <w:pPr>
        <w:pStyle w:val="Leipteksti"/>
        <w:spacing w:after="0"/>
      </w:pPr>
    </w:p>
    <w:p w14:paraId="06FB1EF8" w14:textId="77EA9725" w:rsidR="00C9340F" w:rsidRDefault="00C9340F" w:rsidP="00975A37">
      <w:pPr>
        <w:pStyle w:val="Leipteksti"/>
        <w:spacing w:after="0"/>
      </w:pPr>
      <w:r>
        <w:t xml:space="preserve">20.11.2020 Lisätty dokumenttitasoinen muutoshistoria ja poistettu lukukohtainen </w:t>
      </w:r>
    </w:p>
    <w:p w14:paraId="4531C7CD" w14:textId="77777777" w:rsidR="00875E55" w:rsidRDefault="00875E55" w:rsidP="00975A37">
      <w:pPr>
        <w:pStyle w:val="Leipteksti"/>
        <w:spacing w:after="0"/>
      </w:pPr>
    </w:p>
    <w:p w14:paraId="383FA4F9" w14:textId="23B0AD3E" w:rsidR="008C0653" w:rsidRDefault="00875E55" w:rsidP="00975A37">
      <w:pPr>
        <w:pStyle w:val="Leipteksti"/>
        <w:spacing w:after="0"/>
      </w:pPr>
      <w:r>
        <w:t>20.11.</w:t>
      </w:r>
      <w:r w:rsidR="008C0653">
        <w:t>2020 Asiakastietolain muutokset:</w:t>
      </w:r>
    </w:p>
    <w:p w14:paraId="5F55D510" w14:textId="60A78A10" w:rsidR="008C0653" w:rsidRDefault="008C0653" w:rsidP="00975A37">
      <w:pPr>
        <w:pStyle w:val="Leipteksti"/>
        <w:spacing w:after="0"/>
      </w:pPr>
      <w:r>
        <w:t xml:space="preserve">Informointi-ja suostumus-asiakirjat poistuvat </w:t>
      </w:r>
      <w:r>
        <w:br/>
        <w:t>Uudet asiakirjat Kanta-informointi ja Potilastiedon arkiston tietojen laaja luovutuskielto Luovutu</w:t>
      </w:r>
      <w:r w:rsidR="00846E17">
        <w:t>st</w:t>
      </w:r>
      <w:r>
        <w:t>enhallinnan asiakirjojen ensimmäisen version mitätöinti sallittu</w:t>
      </w:r>
    </w:p>
    <w:p w14:paraId="406C09B1" w14:textId="6366E928" w:rsidR="00780943" w:rsidRDefault="00780943" w:rsidP="00975A37">
      <w:pPr>
        <w:pStyle w:val="Leipteksti"/>
        <w:spacing w:after="0"/>
      </w:pPr>
      <w:r>
        <w:t>Tulostamisen muutoksia</w:t>
      </w:r>
    </w:p>
    <w:p w14:paraId="5B6FD49E" w14:textId="77777777" w:rsidR="00A82268" w:rsidRDefault="00A82268" w:rsidP="00A82268">
      <w:pPr>
        <w:pStyle w:val="Leipteksti"/>
        <w:spacing w:after="0"/>
      </w:pPr>
      <w:r>
        <w:t>Kieltoyhteenvedon haku tulostamista varten.</w:t>
      </w:r>
    </w:p>
    <w:p w14:paraId="0C414198" w14:textId="61B3B632" w:rsidR="006F3FED" w:rsidRDefault="006F3FED" w:rsidP="006F3FED">
      <w:pPr>
        <w:pStyle w:val="Leipteksti"/>
        <w:spacing w:after="0"/>
      </w:pPr>
      <w:r>
        <w:lastRenderedPageBreak/>
        <w:t>Luku Potilastiedon arkiston palvelupyynnöt päivitetty</w:t>
      </w:r>
    </w:p>
    <w:p w14:paraId="408C7468" w14:textId="675C2FAD" w:rsidR="00780943" w:rsidRDefault="006F3FED" w:rsidP="006F3FED">
      <w:pPr>
        <w:pStyle w:val="Leipteksti"/>
        <w:spacing w:after="0"/>
      </w:pPr>
      <w:r>
        <w:t>L</w:t>
      </w:r>
      <w:r w:rsidR="00780943">
        <w:t>uku Arkistoi asiakirja Kelan rekisteriin päivitetty</w:t>
      </w:r>
    </w:p>
    <w:p w14:paraId="569DF9C1" w14:textId="783BE888" w:rsidR="00505EC7" w:rsidRDefault="00505EC7" w:rsidP="006F3FED">
      <w:pPr>
        <w:pStyle w:val="Leipteksti"/>
        <w:spacing w:after="0"/>
      </w:pPr>
      <w:r>
        <w:t>Luku Potilastiedon arkiston asiakirjatyypit päivitetty</w:t>
      </w:r>
    </w:p>
    <w:p w14:paraId="2D54AF28" w14:textId="1474C19A" w:rsidR="0081689C" w:rsidRDefault="0081689C" w:rsidP="006F3FED">
      <w:pPr>
        <w:pStyle w:val="Leipteksti"/>
        <w:spacing w:after="0"/>
      </w:pPr>
      <w:r>
        <w:t>Luku Korvaa Kelan rekisterin asiakirja päivitetty</w:t>
      </w:r>
    </w:p>
    <w:p w14:paraId="5E33E877" w14:textId="0B55308A" w:rsidR="0081689C" w:rsidRDefault="0081689C" w:rsidP="006F3FED">
      <w:pPr>
        <w:pStyle w:val="Leipteksti"/>
        <w:spacing w:after="0"/>
      </w:pPr>
      <w:r>
        <w:t>Luku Hae potilasasiakirjoja (PPB) päivitetty</w:t>
      </w:r>
    </w:p>
    <w:p w14:paraId="5E33CE63" w14:textId="3E0AF07D" w:rsidR="00A82268" w:rsidRDefault="00A82268" w:rsidP="006F3FED">
      <w:pPr>
        <w:pStyle w:val="Leipteksti"/>
        <w:spacing w:after="0"/>
      </w:pPr>
      <w:r>
        <w:t>Luku Hae asiakirjoja luovutuksena päivitetty</w:t>
      </w:r>
    </w:p>
    <w:p w14:paraId="44B8C660" w14:textId="1F6E6DFD" w:rsidR="00A82268" w:rsidRDefault="00A82268" w:rsidP="006F3FED">
      <w:pPr>
        <w:pStyle w:val="Leipteksti"/>
        <w:spacing w:after="0"/>
      </w:pPr>
      <w:r>
        <w:t>Luku Hae asiakirjoja luovutuksena päivitetty</w:t>
      </w:r>
    </w:p>
    <w:p w14:paraId="10C7B50C" w14:textId="1385D2F5" w:rsidR="00A82268" w:rsidRDefault="00A82268" w:rsidP="00A82268">
      <w:pPr>
        <w:pStyle w:val="Leipteksti"/>
        <w:spacing w:after="0"/>
      </w:pPr>
      <w:r>
        <w:t>Luku Hae Kelan rekisterin asiakirjoja päivitetty</w:t>
      </w:r>
    </w:p>
    <w:p w14:paraId="51F7C9DB" w14:textId="5DCF477E" w:rsidR="00DB1976" w:rsidRDefault="00DB1976" w:rsidP="00DB1976">
      <w:pPr>
        <w:pStyle w:val="Leipteksti"/>
        <w:spacing w:after="0"/>
      </w:pPr>
      <w:r>
        <w:t>Luku Hae keskeisiä terveystietoja päivitetty</w:t>
      </w:r>
    </w:p>
    <w:p w14:paraId="458C8341" w14:textId="633051CF" w:rsidR="00DB1976" w:rsidRDefault="00DB1976" w:rsidP="00DB1976">
      <w:pPr>
        <w:pStyle w:val="Leipteksti"/>
        <w:spacing w:after="0"/>
      </w:pPr>
      <w:r>
        <w:t>Luku Hae keskeisiä tietoja (PPC) päivitetty</w:t>
      </w:r>
    </w:p>
    <w:p w14:paraId="4FBF5195" w14:textId="1A2C3164" w:rsidR="00875E55" w:rsidRDefault="00875E55" w:rsidP="00DB1976">
      <w:pPr>
        <w:pStyle w:val="Leipteksti"/>
        <w:spacing w:after="0"/>
      </w:pPr>
      <w:r>
        <w:t>Luku Liiteluettelo päivitetty</w:t>
      </w:r>
    </w:p>
    <w:p w14:paraId="73F6A854" w14:textId="77777777" w:rsidR="00DB1976" w:rsidRDefault="00DB1976" w:rsidP="00DB1976">
      <w:pPr>
        <w:pStyle w:val="Leipteksti"/>
        <w:spacing w:after="0"/>
      </w:pPr>
    </w:p>
    <w:p w14:paraId="22086491" w14:textId="03269061" w:rsidR="00505EC7" w:rsidRDefault="00505EC7" w:rsidP="006F3FED">
      <w:pPr>
        <w:pStyle w:val="Leipteksti"/>
        <w:spacing w:after="0"/>
      </w:pPr>
      <w:r>
        <w:t>Tarkennettu käytettävät lomakemäärittelyt</w:t>
      </w:r>
    </w:p>
    <w:p w14:paraId="797D7DBA" w14:textId="5D8EEA5E" w:rsidR="00505EC7" w:rsidRDefault="00505EC7" w:rsidP="006F3FED">
      <w:pPr>
        <w:pStyle w:val="Leipteksti"/>
        <w:spacing w:after="0"/>
      </w:pPr>
      <w:r>
        <w:t>Luku Arkisto arkistoasiakirja päivitetty</w:t>
      </w:r>
    </w:p>
    <w:p w14:paraId="5DC45351" w14:textId="200287C6" w:rsidR="00505EC7" w:rsidRDefault="00505EC7" w:rsidP="00505EC7">
      <w:pPr>
        <w:pStyle w:val="Leipteksti"/>
        <w:spacing w:after="0"/>
      </w:pPr>
      <w:r>
        <w:t>Luku Arkistoi asiakirja Kelan rekisteriin päivitetty</w:t>
      </w:r>
    </w:p>
    <w:p w14:paraId="1C1F85D5" w14:textId="30A466ED" w:rsidR="00505EC7" w:rsidRDefault="00505EC7" w:rsidP="00505EC7">
      <w:pPr>
        <w:pStyle w:val="Leipteksti"/>
        <w:spacing w:after="0"/>
      </w:pPr>
      <w:r>
        <w:t>Luku Arkistoi luovutusilmoitus päivitetty</w:t>
      </w:r>
    </w:p>
    <w:p w14:paraId="2E0D547C" w14:textId="73E425A7" w:rsidR="00722E69" w:rsidRDefault="00722E69" w:rsidP="00505EC7">
      <w:pPr>
        <w:pStyle w:val="Leipteksti"/>
        <w:spacing w:after="0"/>
      </w:pPr>
    </w:p>
    <w:p w14:paraId="5F4C5841" w14:textId="13721649" w:rsidR="00722E69" w:rsidRDefault="00722E69" w:rsidP="00722E69">
      <w:pPr>
        <w:pStyle w:val="Leipteksti"/>
        <w:spacing w:after="0"/>
      </w:pPr>
      <w:r>
        <w:t>Tarkennettu tyhjän asiakirjan käsitettä mitätöintitilanteessa</w:t>
      </w:r>
    </w:p>
    <w:p w14:paraId="1ACDA166" w14:textId="1F8602C4" w:rsidR="00722E69" w:rsidRDefault="00722E69" w:rsidP="00722E69">
      <w:pPr>
        <w:pStyle w:val="Leipteksti"/>
        <w:spacing w:after="0"/>
      </w:pPr>
      <w:r>
        <w:t>Luku Korvaa hoitoasiakirja (PPA) päivitetty</w:t>
      </w:r>
    </w:p>
    <w:p w14:paraId="7D1E43E7" w14:textId="11F9173E" w:rsidR="0081689C" w:rsidRDefault="0081689C" w:rsidP="0081689C">
      <w:pPr>
        <w:pStyle w:val="Leipteksti"/>
        <w:spacing w:after="0"/>
      </w:pPr>
      <w:r>
        <w:t>Luku Korvaa hoitoasiakirja päivitetty</w:t>
      </w:r>
    </w:p>
    <w:p w14:paraId="1BFD70AE" w14:textId="781BE044" w:rsidR="0081689C" w:rsidRDefault="0081689C" w:rsidP="0081689C">
      <w:pPr>
        <w:pStyle w:val="Leipteksti"/>
        <w:spacing w:after="0"/>
      </w:pPr>
      <w:r>
        <w:t>Luku Korvaa askistoasiakirja päivitetty</w:t>
      </w:r>
    </w:p>
    <w:p w14:paraId="7324EDA5" w14:textId="77777777" w:rsidR="0081689C" w:rsidRDefault="0081689C" w:rsidP="00722E69">
      <w:pPr>
        <w:pStyle w:val="Leipteksti"/>
        <w:spacing w:after="0"/>
      </w:pPr>
    </w:p>
    <w:p w14:paraId="433E0D45" w14:textId="2133D3DF" w:rsidR="006F3FED" w:rsidRDefault="006F3FED" w:rsidP="00975A37">
      <w:pPr>
        <w:pStyle w:val="Leipteksti"/>
        <w:spacing w:after="0"/>
      </w:pPr>
      <w:r>
        <w:t>Koko dokumenttiin termimuutoksia:</w:t>
      </w:r>
    </w:p>
    <w:p w14:paraId="53997CFF" w14:textId="1DD7EF21" w:rsidR="008C0653" w:rsidRDefault="006F3FED" w:rsidP="00975A37">
      <w:pPr>
        <w:pStyle w:val="Leipteksti"/>
        <w:spacing w:after="0"/>
      </w:pPr>
      <w:r>
        <w:t>S</w:t>
      </w:r>
      <w:r w:rsidR="008C0653">
        <w:t xml:space="preserve">uostumustenhallinta -&gt; </w:t>
      </w:r>
      <w:r w:rsidR="00E7634A">
        <w:t>L</w:t>
      </w:r>
      <w:r w:rsidR="008C0653">
        <w:t xml:space="preserve">uovutustenhallinta </w:t>
      </w:r>
    </w:p>
    <w:p w14:paraId="012BE39E" w14:textId="64C3383D" w:rsidR="006F3FED" w:rsidRDefault="006F3FED" w:rsidP="00975A37">
      <w:pPr>
        <w:pStyle w:val="Leipteksti"/>
        <w:spacing w:after="0"/>
      </w:pPr>
      <w:r>
        <w:t>Tiedonhallintapalvelu jakautuu Tiedonhallintapalveluun ja Tahdonilmaisupalveluun</w:t>
      </w:r>
    </w:p>
    <w:p w14:paraId="58DB4C25" w14:textId="3F45B875" w:rsidR="008C0653" w:rsidRDefault="008C0653" w:rsidP="008C0653">
      <w:pPr>
        <w:pStyle w:val="Leipteksti"/>
        <w:spacing w:after="0"/>
        <w:ind w:left="0"/>
      </w:pPr>
    </w:p>
    <w:p w14:paraId="70C231F3" w14:textId="6F71AD6C" w:rsidR="004616CF" w:rsidRDefault="004616CF" w:rsidP="008C0653">
      <w:pPr>
        <w:pStyle w:val="Leipteksti"/>
        <w:spacing w:after="0"/>
        <w:ind w:left="0"/>
      </w:pPr>
      <w:r>
        <w:t>Versio 1.03 RC3</w:t>
      </w:r>
    </w:p>
    <w:p w14:paraId="21734982" w14:textId="69E3FD1E" w:rsidR="0081689C" w:rsidRDefault="0081689C" w:rsidP="00780943">
      <w:pPr>
        <w:pStyle w:val="Leipteksti"/>
        <w:spacing w:after="0"/>
      </w:pPr>
      <w:r>
        <w:t>10.8.2020 Tarkennettu haun rajautumiskuvausta tilanteessa C</w:t>
      </w:r>
    </w:p>
    <w:p w14:paraId="7E7B54A3" w14:textId="77777777" w:rsidR="0081689C" w:rsidRDefault="0081689C" w:rsidP="0081689C">
      <w:pPr>
        <w:pStyle w:val="Leipteksti"/>
        <w:spacing w:after="0"/>
      </w:pPr>
      <w:r>
        <w:t>Luku Hae potilasasiakirjoja (PPB) päivitetty</w:t>
      </w:r>
    </w:p>
    <w:p w14:paraId="6A7249FA" w14:textId="164042CF" w:rsidR="0081689C" w:rsidRDefault="0081689C" w:rsidP="00780943">
      <w:pPr>
        <w:pStyle w:val="Leipteksti"/>
        <w:spacing w:after="0"/>
      </w:pPr>
    </w:p>
    <w:p w14:paraId="2C5A0FD4" w14:textId="084B0F88" w:rsidR="00A82268" w:rsidRDefault="00A82268" w:rsidP="00A82268">
      <w:pPr>
        <w:pStyle w:val="Leipteksti"/>
      </w:pPr>
      <w:r>
        <w:t>10.8.2020 Kohta 19.1 Korjattu yhteisrekisterihakuun oikea tilanneviittaus F.</w:t>
      </w:r>
      <w:r>
        <w:br/>
        <w:t>Luku Hae asiakirjoja luovutuksena päivitetty</w:t>
      </w:r>
    </w:p>
    <w:p w14:paraId="48A88CB8" w14:textId="6DD3421B" w:rsidR="00DB1976" w:rsidRDefault="00DB1976" w:rsidP="00780943">
      <w:pPr>
        <w:pStyle w:val="Leipteksti"/>
        <w:spacing w:after="0"/>
      </w:pPr>
      <w:r>
        <w:t>25.3.2020 Luku Hae keskeisiä tietoja (PPC) lisätty</w:t>
      </w:r>
    </w:p>
    <w:p w14:paraId="52956155" w14:textId="77777777" w:rsidR="0081689C" w:rsidRDefault="0081689C" w:rsidP="00780943">
      <w:pPr>
        <w:pStyle w:val="Leipteksti"/>
        <w:spacing w:after="0"/>
      </w:pPr>
    </w:p>
    <w:p w14:paraId="1CD70096" w14:textId="27B47FBE" w:rsidR="00780943" w:rsidRDefault="00780943" w:rsidP="00780943">
      <w:pPr>
        <w:pStyle w:val="Leipteksti"/>
        <w:spacing w:after="0"/>
      </w:pPr>
      <w:r>
        <w:t>6.3.2019 Tehty Ostopalveluratkaisuun 2.0 liittyvät muutokset</w:t>
      </w:r>
    </w:p>
    <w:p w14:paraId="26FA3E96" w14:textId="457A23E6" w:rsidR="008C0653" w:rsidRDefault="00780943" w:rsidP="008C0653">
      <w:pPr>
        <w:pStyle w:val="Leipteksti"/>
        <w:spacing w:after="0"/>
      </w:pPr>
      <w:r>
        <w:t>Luku Arkistoi palvelutapahtuma-asiakirja päivitetty</w:t>
      </w:r>
    </w:p>
    <w:p w14:paraId="79C002EC" w14:textId="4D0E0803" w:rsidR="00722E69" w:rsidRDefault="00722E69" w:rsidP="008C0653">
      <w:pPr>
        <w:pStyle w:val="Leipteksti"/>
        <w:spacing w:after="0"/>
      </w:pPr>
      <w:r>
        <w:t>Luku Korvaa hoitoasiakirja (PPA) päivitetty</w:t>
      </w:r>
    </w:p>
    <w:p w14:paraId="2E5649C3" w14:textId="6BF8ABE9" w:rsidR="0081689C" w:rsidRDefault="0081689C" w:rsidP="008C0653">
      <w:pPr>
        <w:pStyle w:val="Leipteksti"/>
        <w:spacing w:after="0"/>
      </w:pPr>
      <w:r>
        <w:lastRenderedPageBreak/>
        <w:t>Luku Korvaa hoitoasiakirja päivitetty</w:t>
      </w:r>
    </w:p>
    <w:p w14:paraId="01D80201" w14:textId="77777777" w:rsidR="0081689C" w:rsidRDefault="0081689C" w:rsidP="0081689C">
      <w:pPr>
        <w:pStyle w:val="Leipteksti"/>
        <w:spacing w:after="0"/>
      </w:pPr>
      <w:r>
        <w:t>Luku Hae potilasasiakirjoja (PPB) päivitetty</w:t>
      </w:r>
    </w:p>
    <w:p w14:paraId="7219168C" w14:textId="2DE6D73E" w:rsidR="0081689C" w:rsidRDefault="0081689C" w:rsidP="0081689C">
      <w:pPr>
        <w:pStyle w:val="Leipteksti"/>
        <w:spacing w:after="0"/>
      </w:pPr>
      <w:r>
        <w:t>Luku Hae potilasasiakirjoja (PPB) päivitetty</w:t>
      </w:r>
    </w:p>
    <w:p w14:paraId="0BDC2D88" w14:textId="1858E934" w:rsidR="00A82268" w:rsidRDefault="00A82268" w:rsidP="0081689C">
      <w:pPr>
        <w:pStyle w:val="Leipteksti"/>
        <w:spacing w:after="0"/>
      </w:pPr>
      <w:r>
        <w:t>Luku Hae asiakirjoa ostopalvelutilanteessa päivitetty</w:t>
      </w:r>
    </w:p>
    <w:p w14:paraId="25F7380C" w14:textId="2ED38053" w:rsidR="00A82268" w:rsidRDefault="00A82268" w:rsidP="0081689C">
      <w:pPr>
        <w:pStyle w:val="Leipteksti"/>
        <w:spacing w:after="0"/>
      </w:pPr>
      <w:r>
        <w:t>Luku Hae arkistoasiakirjoja päivitetty</w:t>
      </w:r>
    </w:p>
    <w:p w14:paraId="02EECA85" w14:textId="369AF8F2" w:rsidR="00DB1976" w:rsidRDefault="00DB1976" w:rsidP="0081689C">
      <w:pPr>
        <w:pStyle w:val="Leipteksti"/>
        <w:spacing w:after="0"/>
      </w:pPr>
      <w:r>
        <w:t>Luku Hae keskeisiä terveystietoja päivitetty</w:t>
      </w:r>
    </w:p>
    <w:p w14:paraId="3DE7FB9C" w14:textId="176E97EF" w:rsidR="0081689C" w:rsidRDefault="0081689C" w:rsidP="008C0653">
      <w:pPr>
        <w:pStyle w:val="Leipteksti"/>
        <w:spacing w:after="0"/>
      </w:pPr>
    </w:p>
    <w:p w14:paraId="6D7856F5" w14:textId="66248BD7" w:rsidR="008C0653" w:rsidRDefault="008C0653" w:rsidP="008C0653">
      <w:pPr>
        <w:pStyle w:val="Leipteksti"/>
        <w:spacing w:after="0"/>
      </w:pPr>
      <w:r>
        <w:t xml:space="preserve">18.9.2019 Lisätty PPA, PPB ja PPC </w:t>
      </w:r>
    </w:p>
    <w:p w14:paraId="00FC97C2" w14:textId="7AFD8B0A" w:rsidR="00780943" w:rsidRDefault="00780943" w:rsidP="008C0653">
      <w:pPr>
        <w:pStyle w:val="Leipteksti"/>
        <w:spacing w:after="0"/>
      </w:pPr>
      <w:r>
        <w:t>Luku Potilastiedon arkiston palvelupyynnöt päivitetty</w:t>
      </w:r>
    </w:p>
    <w:p w14:paraId="4C3FAFD9" w14:textId="219B7FF4" w:rsidR="00780943" w:rsidRDefault="00780943" w:rsidP="008C0653">
      <w:pPr>
        <w:pStyle w:val="Leipteksti"/>
        <w:spacing w:after="0"/>
      </w:pPr>
      <w:r>
        <w:t xml:space="preserve">Luku Arkistoi palvelutapahtuma-asiakirja (PPA) lisätty </w:t>
      </w:r>
    </w:p>
    <w:p w14:paraId="18306852" w14:textId="3CAE01B9" w:rsidR="00505EC7" w:rsidRDefault="00505EC7" w:rsidP="00505EC7">
      <w:pPr>
        <w:pStyle w:val="Leipteksti"/>
        <w:spacing w:after="0"/>
      </w:pPr>
      <w:r>
        <w:t xml:space="preserve">Luku Korvaa palvelutapahtuma-asiakirja (PPA) lisätty </w:t>
      </w:r>
    </w:p>
    <w:p w14:paraId="0210D89A" w14:textId="1EB85B7B" w:rsidR="00780943" w:rsidRDefault="00505EC7" w:rsidP="008C0653">
      <w:pPr>
        <w:pStyle w:val="Leipteksti"/>
        <w:spacing w:after="0"/>
      </w:pPr>
      <w:r>
        <w:t>Luku</w:t>
      </w:r>
      <w:r w:rsidR="00780943">
        <w:t xml:space="preserve"> Arkistoi hoitoasiakirja (PPA) lisätty LT1</w:t>
      </w:r>
    </w:p>
    <w:p w14:paraId="758F5B96" w14:textId="523FD62F" w:rsidR="00780943" w:rsidRDefault="00780943" w:rsidP="008C0653">
      <w:pPr>
        <w:pStyle w:val="Leipteksti"/>
        <w:spacing w:after="0"/>
      </w:pPr>
      <w:r>
        <w:t>Luku Arkistoi hoitoasiakirja päivitetty</w:t>
      </w:r>
    </w:p>
    <w:p w14:paraId="30B48038" w14:textId="5FCFF5EB" w:rsidR="0081689C" w:rsidRDefault="0081689C" w:rsidP="0081689C">
      <w:pPr>
        <w:pStyle w:val="Leipteksti"/>
        <w:spacing w:after="0"/>
      </w:pPr>
      <w:r>
        <w:t>Luku Hae potilasasiakirjoja (PPB) lisätty</w:t>
      </w:r>
    </w:p>
    <w:p w14:paraId="7608A528" w14:textId="77777777" w:rsidR="0081689C" w:rsidRDefault="0081689C" w:rsidP="008C0653">
      <w:pPr>
        <w:pStyle w:val="Leipteksti"/>
        <w:spacing w:after="0"/>
      </w:pPr>
    </w:p>
    <w:p w14:paraId="3A63F368" w14:textId="7115D287" w:rsidR="008C0653" w:rsidRDefault="008C0653" w:rsidP="008C0653">
      <w:pPr>
        <w:pStyle w:val="Leipteksti"/>
        <w:spacing w:after="0"/>
      </w:pPr>
      <w:r>
        <w:t xml:space="preserve">1.2.2019, 25.3.2020 Palvelupyyntöjen kartta päivitetty </w:t>
      </w:r>
    </w:p>
    <w:p w14:paraId="7776A7A9" w14:textId="09BE83EF" w:rsidR="00780943" w:rsidRDefault="00780943" w:rsidP="008C0653">
      <w:pPr>
        <w:pStyle w:val="Leipteksti"/>
        <w:spacing w:after="0"/>
      </w:pPr>
      <w:r>
        <w:t>Luku Potilastiedon arkiston palvelupyynnöt päivitetty</w:t>
      </w:r>
    </w:p>
    <w:p w14:paraId="6E08D945" w14:textId="32F7B5C3" w:rsidR="008C0653" w:rsidRDefault="008C0653" w:rsidP="00975A37">
      <w:pPr>
        <w:pStyle w:val="Leipteksti"/>
        <w:spacing w:after="0"/>
      </w:pPr>
    </w:p>
    <w:p w14:paraId="73F6DB42" w14:textId="0F651749" w:rsidR="00780943" w:rsidRDefault="00780943" w:rsidP="00780943">
      <w:pPr>
        <w:pStyle w:val="Leipteksti"/>
        <w:spacing w:after="0"/>
      </w:pPr>
      <w:r>
        <w:t>1.2.2019 Alaikäisen puolesta asiointia koskevat muutokset.</w:t>
      </w:r>
    </w:p>
    <w:p w14:paraId="248D2680" w14:textId="253B966B" w:rsidR="00780943" w:rsidRDefault="00780943" w:rsidP="00780943">
      <w:pPr>
        <w:pStyle w:val="Leipteksti"/>
        <w:spacing w:after="0"/>
      </w:pPr>
      <w:r>
        <w:t>Luku Arkistoi palvelutapahtuma-asiakirja päivitetty</w:t>
      </w:r>
    </w:p>
    <w:p w14:paraId="01412927" w14:textId="3A7A1EBC" w:rsidR="00722E69" w:rsidRDefault="00722E69" w:rsidP="00722E69">
      <w:pPr>
        <w:pStyle w:val="Leipteksti"/>
        <w:spacing w:after="0"/>
      </w:pPr>
      <w:r>
        <w:t>Luku Korvaa palvelutapahtuma-asiakirja päivitetty</w:t>
      </w:r>
    </w:p>
    <w:p w14:paraId="0EB3AD9C" w14:textId="77777777" w:rsidR="00875E55" w:rsidRDefault="00875E55" w:rsidP="00875E55">
      <w:pPr>
        <w:pStyle w:val="Leipteksti"/>
        <w:spacing w:after="0"/>
      </w:pPr>
      <w:r>
        <w:t>Luku Liiteluettelo päivitetty</w:t>
      </w:r>
    </w:p>
    <w:p w14:paraId="6404DB65" w14:textId="0278239A" w:rsidR="00780943" w:rsidRDefault="00780943" w:rsidP="00975A37">
      <w:pPr>
        <w:pStyle w:val="Leipteksti"/>
        <w:spacing w:after="0"/>
      </w:pPr>
    </w:p>
    <w:p w14:paraId="2E9E25EE" w14:textId="77777777" w:rsidR="0081689C" w:rsidRDefault="0081689C" w:rsidP="0081689C">
      <w:pPr>
        <w:pStyle w:val="Leipteksti"/>
        <w:spacing w:after="0"/>
      </w:pPr>
      <w:r>
        <w:t>28.5.2018 Tarkennettu käytettävä MR-interaktio tilanteessa C</w:t>
      </w:r>
    </w:p>
    <w:p w14:paraId="5FF6855A" w14:textId="0967B79F" w:rsidR="0081689C" w:rsidRDefault="0081689C" w:rsidP="0081689C">
      <w:pPr>
        <w:pStyle w:val="Leipteksti"/>
        <w:spacing w:after="0"/>
      </w:pPr>
      <w:r>
        <w:t>Luku Korvaa hoitoasiakirja päivitetty</w:t>
      </w:r>
    </w:p>
    <w:p w14:paraId="6AFC0C20" w14:textId="69C0D2AB" w:rsidR="00875E55" w:rsidRDefault="00875E55" w:rsidP="0081689C">
      <w:pPr>
        <w:pStyle w:val="Leipteksti"/>
        <w:spacing w:after="0"/>
      </w:pPr>
    </w:p>
    <w:p w14:paraId="01825705" w14:textId="07DD6A2B" w:rsidR="00875E55" w:rsidRDefault="00875E55" w:rsidP="00875E55">
      <w:pPr>
        <w:pStyle w:val="Leipteksti"/>
      </w:pPr>
      <w:r>
        <w:t>27.2.2018 Lisätty esiehtoihin potilaan tunnistaminen virallisella henkilötunnuksella.</w:t>
      </w:r>
      <w:r>
        <w:br/>
        <w:t>Luku Edelleenvälitä asiakirja päivitetty</w:t>
      </w:r>
    </w:p>
    <w:p w14:paraId="36F3123B" w14:textId="55F7300C" w:rsidR="00975A37" w:rsidRDefault="00975A37" w:rsidP="00975A37">
      <w:pPr>
        <w:pStyle w:val="Leipteksti"/>
        <w:spacing w:after="0"/>
      </w:pPr>
      <w:r>
        <w:t>29.8.2017 Ensimmäinen versio dokumentin Potilastiedon arkisto Potilastietojärjestelmien käyttötapaukset pohjalta</w:t>
      </w:r>
    </w:p>
    <w:p w14:paraId="236AF86D" w14:textId="77777777" w:rsidR="00975A37" w:rsidRPr="00975A37" w:rsidRDefault="00975A37" w:rsidP="00975A37">
      <w:pPr>
        <w:pStyle w:val="Leipteksti"/>
      </w:pPr>
    </w:p>
    <w:sectPr w:rsidR="00975A37" w:rsidRPr="00975A37" w:rsidSect="003C42E7">
      <w:headerReference w:type="default" r:id="rId14"/>
      <w:pgSz w:w="11906" w:h="16838" w:code="9"/>
      <w:pgMar w:top="2438" w:right="1134" w:bottom="1134" w:left="1134" w:header="56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E12748" w14:textId="77777777" w:rsidR="00DB0C80" w:rsidRDefault="00DB0C80" w:rsidP="00661F12">
      <w:r>
        <w:separator/>
      </w:r>
    </w:p>
  </w:endnote>
  <w:endnote w:type="continuationSeparator" w:id="0">
    <w:p w14:paraId="25B33CA1" w14:textId="77777777" w:rsidR="00DB0C80" w:rsidRDefault="00DB0C80" w:rsidP="00661F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B1C108" w14:textId="77777777" w:rsidR="00DB0C80" w:rsidRDefault="00DB0C80" w:rsidP="00661F12">
      <w:r>
        <w:separator/>
      </w:r>
    </w:p>
  </w:footnote>
  <w:footnote w:type="continuationSeparator" w:id="0">
    <w:p w14:paraId="7907BFD0" w14:textId="77777777" w:rsidR="00DB0C80" w:rsidRDefault="00DB0C80" w:rsidP="00661F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Eireunaviivaa"/>
      <w:tblW w:w="0" w:type="auto"/>
      <w:tblLayout w:type="fixed"/>
      <w:tblLook w:val="04A0" w:firstRow="1" w:lastRow="0" w:firstColumn="1" w:lastColumn="0" w:noHBand="0" w:noVBand="1"/>
    </w:tblPr>
    <w:tblGrid>
      <w:gridCol w:w="5222"/>
      <w:gridCol w:w="1298"/>
      <w:gridCol w:w="1277"/>
      <w:gridCol w:w="1275"/>
      <w:gridCol w:w="566"/>
    </w:tblGrid>
    <w:tr w:rsidR="005311BF" w14:paraId="23F973AB" w14:textId="77777777" w:rsidTr="00B611E6">
      <w:trPr>
        <w:trHeight w:hRule="exact" w:val="113"/>
      </w:trPr>
      <w:tc>
        <w:tcPr>
          <w:tcW w:w="5222" w:type="dxa"/>
          <w:vMerge w:val="restart"/>
        </w:tcPr>
        <w:p w14:paraId="42BD2367" w14:textId="18BFC435" w:rsidR="005311BF" w:rsidRDefault="005311BF" w:rsidP="00F53733">
          <w:pPr>
            <w:pStyle w:val="Yltunniste"/>
            <w:rPr>
              <w:lang w:val="en-GB" w:eastAsia="en-GB"/>
            </w:rPr>
          </w:pPr>
          <w:r>
            <w:rPr>
              <w:lang w:eastAsia="fi-FI"/>
            </w:rPr>
            <w:drawing>
              <wp:inline distT="0" distB="0" distL="0" distR="0" wp14:anchorId="393898AA" wp14:editId="4B4595AA">
                <wp:extent cx="1231200" cy="302400"/>
                <wp:effectExtent l="0" t="0" r="7620" b="2540"/>
                <wp:docPr id="31" name="Kuva 31" descr="Kant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Kuva 17"/>
                        <pic:cNvPicPr/>
                      </pic:nvPicPr>
                      <pic:blipFill>
                        <a:blip r:embed="rId1">
                          <a:extLst>
                            <a:ext uri="{28A0092B-C50C-407E-A947-70E740481C1C}">
                              <a14:useLocalDpi xmlns:a14="http://schemas.microsoft.com/office/drawing/2010/main" val="0"/>
                            </a:ext>
                          </a:extLst>
                        </a:blip>
                        <a:stretch>
                          <a:fillRect/>
                        </a:stretch>
                      </pic:blipFill>
                      <pic:spPr>
                        <a:xfrm>
                          <a:off x="0" y="0"/>
                          <a:ext cx="1231200" cy="302400"/>
                        </a:xfrm>
                        <a:prstGeom prst="rect">
                          <a:avLst/>
                        </a:prstGeom>
                      </pic:spPr>
                    </pic:pic>
                  </a:graphicData>
                </a:graphic>
              </wp:inline>
            </w:drawing>
          </w:r>
        </w:p>
      </w:tc>
      <w:tc>
        <w:tcPr>
          <w:tcW w:w="1298" w:type="dxa"/>
        </w:tcPr>
        <w:p w14:paraId="0B929C66" w14:textId="77777777" w:rsidR="005311BF" w:rsidRDefault="005311BF" w:rsidP="00F53733">
          <w:pPr>
            <w:pStyle w:val="Yltunniste"/>
            <w:jc w:val="right"/>
          </w:pPr>
        </w:p>
      </w:tc>
      <w:tc>
        <w:tcPr>
          <w:tcW w:w="1277" w:type="dxa"/>
        </w:tcPr>
        <w:p w14:paraId="135091BE" w14:textId="77777777" w:rsidR="005311BF" w:rsidRDefault="005311BF" w:rsidP="00F53733">
          <w:pPr>
            <w:pStyle w:val="Yltunniste"/>
            <w:jc w:val="right"/>
          </w:pPr>
        </w:p>
      </w:tc>
      <w:tc>
        <w:tcPr>
          <w:tcW w:w="1841" w:type="dxa"/>
          <w:gridSpan w:val="2"/>
        </w:tcPr>
        <w:p w14:paraId="0CE29A70" w14:textId="77777777" w:rsidR="005311BF" w:rsidRDefault="005311BF" w:rsidP="00F53733">
          <w:pPr>
            <w:pStyle w:val="Yltunniste"/>
            <w:jc w:val="right"/>
          </w:pPr>
        </w:p>
      </w:tc>
    </w:tr>
    <w:tr w:rsidR="005311BF" w14:paraId="75E433BE" w14:textId="77777777" w:rsidTr="00B611E6">
      <w:tc>
        <w:tcPr>
          <w:tcW w:w="5222" w:type="dxa"/>
          <w:vMerge/>
        </w:tcPr>
        <w:p w14:paraId="01962DB6" w14:textId="77777777" w:rsidR="005311BF" w:rsidRPr="00661F12" w:rsidRDefault="005311BF" w:rsidP="00F53733">
          <w:pPr>
            <w:pStyle w:val="Yltunniste"/>
          </w:pPr>
        </w:p>
      </w:tc>
      <w:sdt>
        <w:sdtPr>
          <w:rPr>
            <w:b/>
            <w:color w:val="auto"/>
          </w:rPr>
          <w:alias w:val="Aihe"/>
          <w:tag w:val=""/>
          <w:id w:val="1518430849"/>
          <w:placeholder>
            <w:docPart w:val="3723631CF6D6454FB7A698A8980DB5E5"/>
          </w:placeholder>
          <w:dataBinding w:prefixMappings="xmlns:ns0='http://purl.org/dc/elements/1.1/' xmlns:ns1='http://schemas.openxmlformats.org/package/2006/metadata/core-properties' " w:xpath="/ns1:coreProperties[1]/ns0:subject[1]" w:storeItemID="{6C3C8BC8-F283-45AE-878A-BAB7291924A1}"/>
          <w:text/>
        </w:sdtPr>
        <w:sdtContent>
          <w:tc>
            <w:tcPr>
              <w:tcW w:w="2575" w:type="dxa"/>
              <w:gridSpan w:val="2"/>
            </w:tcPr>
            <w:p w14:paraId="39F1DFF6" w14:textId="2FCBA26E" w:rsidR="005311BF" w:rsidRPr="0074362D" w:rsidRDefault="005311BF" w:rsidP="00F53733">
              <w:pPr>
                <w:pStyle w:val="Yltunniste"/>
                <w:rPr>
                  <w:b/>
                </w:rPr>
              </w:pPr>
              <w:r>
                <w:rPr>
                  <w:b/>
                  <w:color w:val="auto"/>
                </w:rPr>
                <w:t>Määrittely</w:t>
              </w:r>
            </w:p>
          </w:tc>
        </w:sdtContent>
      </w:sdt>
      <w:tc>
        <w:tcPr>
          <w:tcW w:w="1275" w:type="dxa"/>
        </w:tcPr>
        <w:p w14:paraId="2CB64ED6" w14:textId="77777777" w:rsidR="005311BF" w:rsidRPr="00CD3BD4" w:rsidRDefault="005311BF" w:rsidP="00F53733">
          <w:pPr>
            <w:pStyle w:val="Yltunniste"/>
          </w:pPr>
        </w:p>
      </w:tc>
      <w:tc>
        <w:tcPr>
          <w:tcW w:w="566" w:type="dxa"/>
        </w:tcPr>
        <w:p w14:paraId="1375A89E" w14:textId="1514DF35" w:rsidR="005311BF" w:rsidRPr="00CD3BD4" w:rsidRDefault="005311BF" w:rsidP="00E75537">
          <w:pPr>
            <w:pStyle w:val="Yltunniste"/>
            <w:jc w:val="right"/>
          </w:pPr>
          <w:r>
            <w:fldChar w:fldCharType="begin"/>
          </w:r>
          <w:r>
            <w:instrText xml:space="preserve"> PAGE   \* MERGEFORMAT </w:instrText>
          </w:r>
          <w:r>
            <w:fldChar w:fldCharType="separate"/>
          </w:r>
          <w:r w:rsidR="000D0E34">
            <w:t>122</w:t>
          </w:r>
          <w:r>
            <w:fldChar w:fldCharType="end"/>
          </w:r>
          <w:r>
            <w:t xml:space="preserve"> (</w:t>
          </w:r>
          <w:fldSimple w:instr=" NUMPAGES   \* MERGEFORMAT ">
            <w:r w:rsidR="000D0E34">
              <w:t>125</w:t>
            </w:r>
          </w:fldSimple>
          <w:r>
            <w:t>)</w:t>
          </w:r>
        </w:p>
      </w:tc>
    </w:tr>
    <w:tr w:rsidR="005311BF" w14:paraId="2C0FFA1A" w14:textId="77777777" w:rsidTr="00B611E6">
      <w:tc>
        <w:tcPr>
          <w:tcW w:w="5222" w:type="dxa"/>
          <w:vMerge/>
        </w:tcPr>
        <w:p w14:paraId="49097B9E" w14:textId="77777777" w:rsidR="005311BF" w:rsidRPr="00661F12" w:rsidRDefault="005311BF" w:rsidP="00F53733">
          <w:pPr>
            <w:pStyle w:val="Yltunniste"/>
          </w:pPr>
        </w:p>
      </w:tc>
      <w:tc>
        <w:tcPr>
          <w:tcW w:w="2575" w:type="dxa"/>
          <w:gridSpan w:val="2"/>
          <w:vMerge w:val="restart"/>
        </w:tcPr>
        <w:p w14:paraId="43F2A3EF" w14:textId="6B8CC9E2" w:rsidR="005311BF" w:rsidRPr="00661F12" w:rsidRDefault="005311BF" w:rsidP="00F53733">
          <w:pPr>
            <w:pStyle w:val="Yltunniste"/>
          </w:pPr>
          <w:r>
            <w:t>Potilastiedon arkisto rajapintakäyttötapaukset</w:t>
          </w:r>
        </w:p>
      </w:tc>
      <w:tc>
        <w:tcPr>
          <w:tcW w:w="1841" w:type="dxa"/>
          <w:gridSpan w:val="2"/>
        </w:tcPr>
        <w:p w14:paraId="08C2E1B7" w14:textId="77777777" w:rsidR="005311BF" w:rsidRPr="00661F12" w:rsidRDefault="005311BF" w:rsidP="00F53733">
          <w:pPr>
            <w:pStyle w:val="Yltunniste"/>
          </w:pPr>
        </w:p>
      </w:tc>
    </w:tr>
    <w:tr w:rsidR="005311BF" w14:paraId="57CC3923" w14:textId="77777777" w:rsidTr="00B611E6">
      <w:trPr>
        <w:trHeight w:hRule="exact" w:val="227"/>
      </w:trPr>
      <w:tc>
        <w:tcPr>
          <w:tcW w:w="5222" w:type="dxa"/>
          <w:vMerge/>
        </w:tcPr>
        <w:p w14:paraId="3F671D15" w14:textId="77777777" w:rsidR="005311BF" w:rsidRPr="000643DE" w:rsidRDefault="005311BF" w:rsidP="00F53733">
          <w:pPr>
            <w:pStyle w:val="Yltunniste"/>
          </w:pPr>
        </w:p>
      </w:tc>
      <w:tc>
        <w:tcPr>
          <w:tcW w:w="2575" w:type="dxa"/>
          <w:gridSpan w:val="2"/>
          <w:vMerge/>
        </w:tcPr>
        <w:p w14:paraId="4C591D41" w14:textId="77777777" w:rsidR="005311BF" w:rsidRPr="000643DE" w:rsidRDefault="005311BF" w:rsidP="00F53733">
          <w:pPr>
            <w:pStyle w:val="Yltunniste"/>
          </w:pPr>
        </w:p>
      </w:tc>
      <w:tc>
        <w:tcPr>
          <w:tcW w:w="1841" w:type="dxa"/>
          <w:gridSpan w:val="2"/>
        </w:tcPr>
        <w:p w14:paraId="708C1125" w14:textId="77777777" w:rsidR="005311BF" w:rsidRPr="000643DE" w:rsidRDefault="005311BF" w:rsidP="00F53733">
          <w:pPr>
            <w:pStyle w:val="Yltunniste"/>
          </w:pPr>
        </w:p>
      </w:tc>
    </w:tr>
    <w:tr w:rsidR="005311BF" w14:paraId="17A27DF1" w14:textId="77777777" w:rsidTr="00B611E6">
      <w:trPr>
        <w:trHeight w:val="283"/>
      </w:trPr>
      <w:tc>
        <w:tcPr>
          <w:tcW w:w="5222" w:type="dxa"/>
        </w:tcPr>
        <w:p w14:paraId="2DE463B0" w14:textId="00FD9787" w:rsidR="005311BF" w:rsidRPr="00661F12" w:rsidRDefault="005311BF" w:rsidP="00215911">
          <w:pPr>
            <w:pStyle w:val="Yltunniste"/>
          </w:pPr>
          <w:r>
            <w:t xml:space="preserve"> </w:t>
          </w:r>
        </w:p>
      </w:tc>
      <w:sdt>
        <w:sdtPr>
          <w:alias w:val="Julkaisupäivämäärä"/>
          <w:tag w:val=""/>
          <w:id w:val="266656777"/>
          <w:placeholder>
            <w:docPart w:val="AC768A9829144FF09E743BD34CC0FFDA"/>
          </w:placeholder>
          <w:dataBinding w:prefixMappings="xmlns:ns0='http://schemas.microsoft.com/office/2006/coverPageProps' " w:xpath="/ns0:CoverPageProperties[1]/ns0:PublishDate[1]" w:storeItemID="{55AF091B-3C7A-41E3-B477-F2FDAA23CFDA}"/>
          <w:date w:fullDate="2022-03-25T00:00:00Z">
            <w:dateFormat w:val="d.M.yyyy"/>
            <w:lid w:val="fi-FI"/>
            <w:storeMappedDataAs w:val="dateTime"/>
            <w:calendar w:val="gregorian"/>
          </w:date>
        </w:sdtPr>
        <w:sdtContent>
          <w:tc>
            <w:tcPr>
              <w:tcW w:w="2575" w:type="dxa"/>
              <w:gridSpan w:val="2"/>
            </w:tcPr>
            <w:p w14:paraId="6D2E652A" w14:textId="07089A5F" w:rsidR="005311BF" w:rsidRDefault="005311BF" w:rsidP="006662BE">
              <w:pPr>
                <w:pStyle w:val="Yltunniste"/>
              </w:pPr>
              <w:del w:id="970" w:author="Eklund Marjut" w:date="2021-12-03T07:49:00Z">
                <w:r w:rsidDel="007959BE">
                  <w:delText>24.11.202</w:delText>
                </w:r>
              </w:del>
              <w:ins w:id="971" w:author="Kunnari Riitta" w:date="2021-07-07T14:29:00Z">
                <w:del w:id="972" w:author="Eklund Marjut" w:date="2021-12-03T07:49:00Z">
                  <w:r w:rsidDel="007959BE">
                    <w:delText>.2021</w:delText>
                  </w:r>
                </w:del>
              </w:ins>
              <w:ins w:id="973" w:author="Pakari Arja" w:date="2021-10-20T16:54:00Z">
                <w:del w:id="974" w:author="Eklund Marjut" w:date="2021-12-03T07:49:00Z">
                  <w:r w:rsidDel="007959BE">
                    <w:delText>21.10.2021</w:delText>
                  </w:r>
                </w:del>
              </w:ins>
              <w:ins w:id="975" w:author="Eklund Marjut" w:date="2022-03-25T16:12:00Z">
                <w:r>
                  <w:t>25</w:t>
                </w:r>
              </w:ins>
              <w:ins w:id="976" w:author="Eklund Marjut" w:date="2022-03-25T16:13:00Z">
                <w:r>
                  <w:t>.3.2022</w:t>
                </w:r>
              </w:ins>
            </w:p>
          </w:tc>
        </w:sdtContent>
      </w:sdt>
      <w:tc>
        <w:tcPr>
          <w:tcW w:w="1841" w:type="dxa"/>
          <w:gridSpan w:val="2"/>
        </w:tcPr>
        <w:p w14:paraId="760494E3" w14:textId="04E65B64" w:rsidR="005311BF" w:rsidRDefault="005311BF" w:rsidP="00215911">
          <w:pPr>
            <w:pStyle w:val="Yltunniste"/>
          </w:pPr>
        </w:p>
      </w:tc>
    </w:tr>
  </w:tbl>
  <w:p w14:paraId="1A255223" w14:textId="77777777" w:rsidR="005311BF" w:rsidRDefault="005311BF" w:rsidP="00BB528D">
    <w:pPr>
      <w:pStyle w:val="Yltunnis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B0ACC"/>
    <w:multiLevelType w:val="hybridMultilevel"/>
    <w:tmpl w:val="B098423C"/>
    <w:lvl w:ilvl="0" w:tplc="040B0001">
      <w:start w:val="1"/>
      <w:numFmt w:val="bullet"/>
      <w:lvlText w:val=""/>
      <w:lvlJc w:val="left"/>
      <w:pPr>
        <w:ind w:left="2515" w:hanging="360"/>
      </w:pPr>
      <w:rPr>
        <w:rFonts w:ascii="Symbol" w:hAnsi="Symbol" w:hint="default"/>
      </w:rPr>
    </w:lvl>
    <w:lvl w:ilvl="1" w:tplc="040B0003" w:tentative="1">
      <w:start w:val="1"/>
      <w:numFmt w:val="bullet"/>
      <w:lvlText w:val="o"/>
      <w:lvlJc w:val="left"/>
      <w:pPr>
        <w:ind w:left="3235" w:hanging="360"/>
      </w:pPr>
      <w:rPr>
        <w:rFonts w:ascii="Courier New" w:hAnsi="Courier New" w:cs="Courier New" w:hint="default"/>
      </w:rPr>
    </w:lvl>
    <w:lvl w:ilvl="2" w:tplc="040B0005" w:tentative="1">
      <w:start w:val="1"/>
      <w:numFmt w:val="bullet"/>
      <w:lvlText w:val=""/>
      <w:lvlJc w:val="left"/>
      <w:pPr>
        <w:ind w:left="3955" w:hanging="360"/>
      </w:pPr>
      <w:rPr>
        <w:rFonts w:ascii="Wingdings" w:hAnsi="Wingdings" w:hint="default"/>
      </w:rPr>
    </w:lvl>
    <w:lvl w:ilvl="3" w:tplc="040B0001" w:tentative="1">
      <w:start w:val="1"/>
      <w:numFmt w:val="bullet"/>
      <w:lvlText w:val=""/>
      <w:lvlJc w:val="left"/>
      <w:pPr>
        <w:ind w:left="4675" w:hanging="360"/>
      </w:pPr>
      <w:rPr>
        <w:rFonts w:ascii="Symbol" w:hAnsi="Symbol" w:hint="default"/>
      </w:rPr>
    </w:lvl>
    <w:lvl w:ilvl="4" w:tplc="040B0003" w:tentative="1">
      <w:start w:val="1"/>
      <w:numFmt w:val="bullet"/>
      <w:lvlText w:val="o"/>
      <w:lvlJc w:val="left"/>
      <w:pPr>
        <w:ind w:left="5395" w:hanging="360"/>
      </w:pPr>
      <w:rPr>
        <w:rFonts w:ascii="Courier New" w:hAnsi="Courier New" w:cs="Courier New" w:hint="default"/>
      </w:rPr>
    </w:lvl>
    <w:lvl w:ilvl="5" w:tplc="040B0005" w:tentative="1">
      <w:start w:val="1"/>
      <w:numFmt w:val="bullet"/>
      <w:lvlText w:val=""/>
      <w:lvlJc w:val="left"/>
      <w:pPr>
        <w:ind w:left="6115" w:hanging="360"/>
      </w:pPr>
      <w:rPr>
        <w:rFonts w:ascii="Wingdings" w:hAnsi="Wingdings" w:hint="default"/>
      </w:rPr>
    </w:lvl>
    <w:lvl w:ilvl="6" w:tplc="040B0001" w:tentative="1">
      <w:start w:val="1"/>
      <w:numFmt w:val="bullet"/>
      <w:lvlText w:val=""/>
      <w:lvlJc w:val="left"/>
      <w:pPr>
        <w:ind w:left="6835" w:hanging="360"/>
      </w:pPr>
      <w:rPr>
        <w:rFonts w:ascii="Symbol" w:hAnsi="Symbol" w:hint="default"/>
      </w:rPr>
    </w:lvl>
    <w:lvl w:ilvl="7" w:tplc="040B0003" w:tentative="1">
      <w:start w:val="1"/>
      <w:numFmt w:val="bullet"/>
      <w:lvlText w:val="o"/>
      <w:lvlJc w:val="left"/>
      <w:pPr>
        <w:ind w:left="7555" w:hanging="360"/>
      </w:pPr>
      <w:rPr>
        <w:rFonts w:ascii="Courier New" w:hAnsi="Courier New" w:cs="Courier New" w:hint="default"/>
      </w:rPr>
    </w:lvl>
    <w:lvl w:ilvl="8" w:tplc="040B0005" w:tentative="1">
      <w:start w:val="1"/>
      <w:numFmt w:val="bullet"/>
      <w:lvlText w:val=""/>
      <w:lvlJc w:val="left"/>
      <w:pPr>
        <w:ind w:left="8275" w:hanging="360"/>
      </w:pPr>
      <w:rPr>
        <w:rFonts w:ascii="Wingdings" w:hAnsi="Wingdings" w:hint="default"/>
      </w:rPr>
    </w:lvl>
  </w:abstractNum>
  <w:abstractNum w:abstractNumId="1" w15:restartNumberingAfterBreak="0">
    <w:nsid w:val="02AE70F6"/>
    <w:multiLevelType w:val="hybridMultilevel"/>
    <w:tmpl w:val="93A46858"/>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2" w15:restartNumberingAfterBreak="0">
    <w:nsid w:val="05147853"/>
    <w:multiLevelType w:val="hybridMultilevel"/>
    <w:tmpl w:val="A0BE1EC8"/>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3" w15:restartNumberingAfterBreak="0">
    <w:nsid w:val="0E587DFE"/>
    <w:multiLevelType w:val="hybridMultilevel"/>
    <w:tmpl w:val="F6C0BA4C"/>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4" w15:restartNumberingAfterBreak="0">
    <w:nsid w:val="109B4540"/>
    <w:multiLevelType w:val="hybridMultilevel"/>
    <w:tmpl w:val="19C05366"/>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5" w15:restartNumberingAfterBreak="0">
    <w:nsid w:val="12EB6460"/>
    <w:multiLevelType w:val="hybridMultilevel"/>
    <w:tmpl w:val="D8FA820A"/>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6" w15:restartNumberingAfterBreak="0">
    <w:nsid w:val="14041980"/>
    <w:multiLevelType w:val="hybridMultilevel"/>
    <w:tmpl w:val="BAFE2B72"/>
    <w:lvl w:ilvl="0" w:tplc="040B0019">
      <w:start w:val="1"/>
      <w:numFmt w:val="lowerLetter"/>
      <w:lvlText w:val="%1."/>
      <w:lvlJc w:val="left"/>
      <w:pPr>
        <w:ind w:left="2515" w:hanging="360"/>
      </w:pPr>
    </w:lvl>
    <w:lvl w:ilvl="1" w:tplc="040B0019" w:tentative="1">
      <w:start w:val="1"/>
      <w:numFmt w:val="lowerLetter"/>
      <w:lvlText w:val="%2."/>
      <w:lvlJc w:val="left"/>
      <w:pPr>
        <w:ind w:left="3235" w:hanging="360"/>
      </w:pPr>
    </w:lvl>
    <w:lvl w:ilvl="2" w:tplc="040B001B" w:tentative="1">
      <w:start w:val="1"/>
      <w:numFmt w:val="lowerRoman"/>
      <w:lvlText w:val="%3."/>
      <w:lvlJc w:val="right"/>
      <w:pPr>
        <w:ind w:left="3955" w:hanging="180"/>
      </w:pPr>
    </w:lvl>
    <w:lvl w:ilvl="3" w:tplc="040B000F" w:tentative="1">
      <w:start w:val="1"/>
      <w:numFmt w:val="decimal"/>
      <w:lvlText w:val="%4."/>
      <w:lvlJc w:val="left"/>
      <w:pPr>
        <w:ind w:left="4675" w:hanging="360"/>
      </w:pPr>
    </w:lvl>
    <w:lvl w:ilvl="4" w:tplc="040B0019" w:tentative="1">
      <w:start w:val="1"/>
      <w:numFmt w:val="lowerLetter"/>
      <w:lvlText w:val="%5."/>
      <w:lvlJc w:val="left"/>
      <w:pPr>
        <w:ind w:left="5395" w:hanging="360"/>
      </w:pPr>
    </w:lvl>
    <w:lvl w:ilvl="5" w:tplc="040B001B" w:tentative="1">
      <w:start w:val="1"/>
      <w:numFmt w:val="lowerRoman"/>
      <w:lvlText w:val="%6."/>
      <w:lvlJc w:val="right"/>
      <w:pPr>
        <w:ind w:left="6115" w:hanging="180"/>
      </w:pPr>
    </w:lvl>
    <w:lvl w:ilvl="6" w:tplc="040B000F" w:tentative="1">
      <w:start w:val="1"/>
      <w:numFmt w:val="decimal"/>
      <w:lvlText w:val="%7."/>
      <w:lvlJc w:val="left"/>
      <w:pPr>
        <w:ind w:left="6835" w:hanging="360"/>
      </w:pPr>
    </w:lvl>
    <w:lvl w:ilvl="7" w:tplc="040B0019" w:tentative="1">
      <w:start w:val="1"/>
      <w:numFmt w:val="lowerLetter"/>
      <w:lvlText w:val="%8."/>
      <w:lvlJc w:val="left"/>
      <w:pPr>
        <w:ind w:left="7555" w:hanging="360"/>
      </w:pPr>
    </w:lvl>
    <w:lvl w:ilvl="8" w:tplc="040B001B" w:tentative="1">
      <w:start w:val="1"/>
      <w:numFmt w:val="lowerRoman"/>
      <w:lvlText w:val="%9."/>
      <w:lvlJc w:val="right"/>
      <w:pPr>
        <w:ind w:left="8275" w:hanging="180"/>
      </w:pPr>
    </w:lvl>
  </w:abstractNum>
  <w:abstractNum w:abstractNumId="7" w15:restartNumberingAfterBreak="0">
    <w:nsid w:val="15603A36"/>
    <w:multiLevelType w:val="hybridMultilevel"/>
    <w:tmpl w:val="E76220DC"/>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8" w15:restartNumberingAfterBreak="0">
    <w:nsid w:val="169A45F5"/>
    <w:multiLevelType w:val="hybridMultilevel"/>
    <w:tmpl w:val="A2A62744"/>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9" w15:restartNumberingAfterBreak="0">
    <w:nsid w:val="18331616"/>
    <w:multiLevelType w:val="hybridMultilevel"/>
    <w:tmpl w:val="5CC8FDB4"/>
    <w:lvl w:ilvl="0" w:tplc="040B0015">
      <w:start w:val="1"/>
      <w:numFmt w:val="upperLetter"/>
      <w:lvlText w:val="%1."/>
      <w:lvlJc w:val="left"/>
      <w:pPr>
        <w:ind w:left="2858" w:hanging="360"/>
      </w:pPr>
    </w:lvl>
    <w:lvl w:ilvl="1" w:tplc="040B0019" w:tentative="1">
      <w:start w:val="1"/>
      <w:numFmt w:val="lowerLetter"/>
      <w:lvlText w:val="%2."/>
      <w:lvlJc w:val="left"/>
      <w:pPr>
        <w:ind w:left="3578" w:hanging="360"/>
      </w:pPr>
    </w:lvl>
    <w:lvl w:ilvl="2" w:tplc="040B001B" w:tentative="1">
      <w:start w:val="1"/>
      <w:numFmt w:val="lowerRoman"/>
      <w:lvlText w:val="%3."/>
      <w:lvlJc w:val="right"/>
      <w:pPr>
        <w:ind w:left="4298" w:hanging="180"/>
      </w:pPr>
    </w:lvl>
    <w:lvl w:ilvl="3" w:tplc="040B000F" w:tentative="1">
      <w:start w:val="1"/>
      <w:numFmt w:val="decimal"/>
      <w:lvlText w:val="%4."/>
      <w:lvlJc w:val="left"/>
      <w:pPr>
        <w:ind w:left="5018" w:hanging="360"/>
      </w:pPr>
    </w:lvl>
    <w:lvl w:ilvl="4" w:tplc="040B0019" w:tentative="1">
      <w:start w:val="1"/>
      <w:numFmt w:val="lowerLetter"/>
      <w:lvlText w:val="%5."/>
      <w:lvlJc w:val="left"/>
      <w:pPr>
        <w:ind w:left="5738" w:hanging="360"/>
      </w:pPr>
    </w:lvl>
    <w:lvl w:ilvl="5" w:tplc="040B001B" w:tentative="1">
      <w:start w:val="1"/>
      <w:numFmt w:val="lowerRoman"/>
      <w:lvlText w:val="%6."/>
      <w:lvlJc w:val="right"/>
      <w:pPr>
        <w:ind w:left="6458" w:hanging="180"/>
      </w:pPr>
    </w:lvl>
    <w:lvl w:ilvl="6" w:tplc="040B000F" w:tentative="1">
      <w:start w:val="1"/>
      <w:numFmt w:val="decimal"/>
      <w:lvlText w:val="%7."/>
      <w:lvlJc w:val="left"/>
      <w:pPr>
        <w:ind w:left="7178" w:hanging="360"/>
      </w:pPr>
    </w:lvl>
    <w:lvl w:ilvl="7" w:tplc="040B0019" w:tentative="1">
      <w:start w:val="1"/>
      <w:numFmt w:val="lowerLetter"/>
      <w:lvlText w:val="%8."/>
      <w:lvlJc w:val="left"/>
      <w:pPr>
        <w:ind w:left="7898" w:hanging="360"/>
      </w:pPr>
    </w:lvl>
    <w:lvl w:ilvl="8" w:tplc="040B001B" w:tentative="1">
      <w:start w:val="1"/>
      <w:numFmt w:val="lowerRoman"/>
      <w:lvlText w:val="%9."/>
      <w:lvlJc w:val="right"/>
      <w:pPr>
        <w:ind w:left="8618" w:hanging="180"/>
      </w:pPr>
    </w:lvl>
  </w:abstractNum>
  <w:abstractNum w:abstractNumId="10" w15:restartNumberingAfterBreak="0">
    <w:nsid w:val="19114E39"/>
    <w:multiLevelType w:val="hybridMultilevel"/>
    <w:tmpl w:val="2A3C9CDC"/>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11" w15:restartNumberingAfterBreak="0">
    <w:nsid w:val="19157DD3"/>
    <w:multiLevelType w:val="hybridMultilevel"/>
    <w:tmpl w:val="4E8A84C8"/>
    <w:lvl w:ilvl="0" w:tplc="040B0015">
      <w:start w:val="1"/>
      <w:numFmt w:val="upperLetter"/>
      <w:lvlText w:val="%1."/>
      <w:lvlJc w:val="left"/>
      <w:pPr>
        <w:ind w:left="2138" w:hanging="360"/>
      </w:pPr>
    </w:lvl>
    <w:lvl w:ilvl="1" w:tplc="040B0019">
      <w:start w:val="1"/>
      <w:numFmt w:val="lowerLetter"/>
      <w:lvlText w:val="%2."/>
      <w:lvlJc w:val="left"/>
      <w:pPr>
        <w:ind w:left="2858" w:hanging="360"/>
      </w:pPr>
    </w:lvl>
    <w:lvl w:ilvl="2" w:tplc="040B001B">
      <w:start w:val="1"/>
      <w:numFmt w:val="lowerRoman"/>
      <w:lvlText w:val="%3."/>
      <w:lvlJc w:val="right"/>
      <w:pPr>
        <w:ind w:left="3578" w:hanging="180"/>
      </w:pPr>
    </w:lvl>
    <w:lvl w:ilvl="3" w:tplc="040B000F">
      <w:start w:val="1"/>
      <w:numFmt w:val="decimal"/>
      <w:lvlText w:val="%4."/>
      <w:lvlJc w:val="left"/>
      <w:pPr>
        <w:ind w:left="4298" w:hanging="360"/>
      </w:pPr>
    </w:lvl>
    <w:lvl w:ilvl="4" w:tplc="040B0019">
      <w:start w:val="1"/>
      <w:numFmt w:val="lowerLetter"/>
      <w:lvlText w:val="%5."/>
      <w:lvlJc w:val="left"/>
      <w:pPr>
        <w:ind w:left="5018" w:hanging="360"/>
      </w:pPr>
    </w:lvl>
    <w:lvl w:ilvl="5" w:tplc="040B001B">
      <w:start w:val="1"/>
      <w:numFmt w:val="lowerRoman"/>
      <w:lvlText w:val="%6."/>
      <w:lvlJc w:val="right"/>
      <w:pPr>
        <w:ind w:left="5738" w:hanging="180"/>
      </w:pPr>
    </w:lvl>
    <w:lvl w:ilvl="6" w:tplc="040B000F">
      <w:start w:val="1"/>
      <w:numFmt w:val="decimal"/>
      <w:lvlText w:val="%7."/>
      <w:lvlJc w:val="left"/>
      <w:pPr>
        <w:ind w:left="6458" w:hanging="360"/>
      </w:pPr>
    </w:lvl>
    <w:lvl w:ilvl="7" w:tplc="040B0019">
      <w:start w:val="1"/>
      <w:numFmt w:val="lowerLetter"/>
      <w:lvlText w:val="%8."/>
      <w:lvlJc w:val="left"/>
      <w:pPr>
        <w:ind w:left="7178" w:hanging="360"/>
      </w:pPr>
    </w:lvl>
    <w:lvl w:ilvl="8" w:tplc="040B001B">
      <w:start w:val="1"/>
      <w:numFmt w:val="lowerRoman"/>
      <w:lvlText w:val="%9."/>
      <w:lvlJc w:val="right"/>
      <w:pPr>
        <w:ind w:left="7898" w:hanging="180"/>
      </w:pPr>
    </w:lvl>
  </w:abstractNum>
  <w:abstractNum w:abstractNumId="12" w15:restartNumberingAfterBreak="0">
    <w:nsid w:val="21ED30A0"/>
    <w:multiLevelType w:val="hybridMultilevel"/>
    <w:tmpl w:val="6BF032A8"/>
    <w:lvl w:ilvl="0" w:tplc="040B0001">
      <w:start w:val="1"/>
      <w:numFmt w:val="bullet"/>
      <w:lvlText w:val=""/>
      <w:lvlJc w:val="left"/>
      <w:pPr>
        <w:ind w:left="360" w:hanging="360"/>
      </w:pPr>
      <w:rPr>
        <w:rFonts w:ascii="Symbol" w:hAnsi="Symbol" w:hint="default"/>
        <w:color w:val="019CDB"/>
      </w:rPr>
    </w:lvl>
    <w:lvl w:ilvl="1" w:tplc="040B0003">
      <w:start w:val="1"/>
      <w:numFmt w:val="bullet"/>
      <w:lvlText w:val="o"/>
      <w:lvlJc w:val="left"/>
      <w:pPr>
        <w:ind w:left="1080" w:hanging="360"/>
      </w:pPr>
      <w:rPr>
        <w:rFonts w:ascii="Courier New" w:hAnsi="Courier New" w:cs="Courier New" w:hint="default"/>
      </w:rPr>
    </w:lvl>
    <w:lvl w:ilvl="2" w:tplc="040B0005">
      <w:start w:val="1"/>
      <w:numFmt w:val="bullet"/>
      <w:lvlText w:val=""/>
      <w:lvlJc w:val="left"/>
      <w:pPr>
        <w:ind w:left="1800" w:hanging="360"/>
      </w:pPr>
      <w:rPr>
        <w:rFonts w:ascii="Wingdings" w:hAnsi="Wingdings" w:hint="default"/>
      </w:rPr>
    </w:lvl>
    <w:lvl w:ilvl="3" w:tplc="040B000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13" w15:restartNumberingAfterBreak="0">
    <w:nsid w:val="276C2041"/>
    <w:multiLevelType w:val="hybridMultilevel"/>
    <w:tmpl w:val="4E8A84C8"/>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14" w15:restartNumberingAfterBreak="0">
    <w:nsid w:val="28F279CC"/>
    <w:multiLevelType w:val="hybridMultilevel"/>
    <w:tmpl w:val="D08405C8"/>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start w:val="1"/>
      <w:numFmt w:val="bullet"/>
      <w:lvlText w:val=""/>
      <w:lvlJc w:val="left"/>
      <w:pPr>
        <w:ind w:left="2160" w:hanging="360"/>
      </w:pPr>
      <w:rPr>
        <w:rFonts w:ascii="Wingdings" w:hAnsi="Wingdings" w:hint="default"/>
      </w:rPr>
    </w:lvl>
    <w:lvl w:ilvl="3" w:tplc="040B000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5" w15:restartNumberingAfterBreak="0">
    <w:nsid w:val="29D7677B"/>
    <w:multiLevelType w:val="hybridMultilevel"/>
    <w:tmpl w:val="E91C7180"/>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16" w15:restartNumberingAfterBreak="0">
    <w:nsid w:val="2AFC3682"/>
    <w:multiLevelType w:val="hybridMultilevel"/>
    <w:tmpl w:val="D58AB34C"/>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17" w15:restartNumberingAfterBreak="0">
    <w:nsid w:val="2DDA3E05"/>
    <w:multiLevelType w:val="hybridMultilevel"/>
    <w:tmpl w:val="E7AE93AC"/>
    <w:lvl w:ilvl="0" w:tplc="040B0001">
      <w:start w:val="1"/>
      <w:numFmt w:val="bullet"/>
      <w:lvlText w:val=""/>
      <w:lvlJc w:val="left"/>
      <w:pPr>
        <w:ind w:left="2478" w:hanging="360"/>
      </w:pPr>
      <w:rPr>
        <w:rFonts w:ascii="Symbol" w:hAnsi="Symbol" w:hint="default"/>
      </w:rPr>
    </w:lvl>
    <w:lvl w:ilvl="1" w:tplc="040B0003" w:tentative="1">
      <w:start w:val="1"/>
      <w:numFmt w:val="bullet"/>
      <w:lvlText w:val="o"/>
      <w:lvlJc w:val="left"/>
      <w:pPr>
        <w:ind w:left="3198" w:hanging="360"/>
      </w:pPr>
      <w:rPr>
        <w:rFonts w:ascii="Courier New" w:hAnsi="Courier New" w:cs="Courier New" w:hint="default"/>
      </w:rPr>
    </w:lvl>
    <w:lvl w:ilvl="2" w:tplc="040B0005" w:tentative="1">
      <w:start w:val="1"/>
      <w:numFmt w:val="bullet"/>
      <w:lvlText w:val=""/>
      <w:lvlJc w:val="left"/>
      <w:pPr>
        <w:ind w:left="3918" w:hanging="360"/>
      </w:pPr>
      <w:rPr>
        <w:rFonts w:ascii="Wingdings" w:hAnsi="Wingdings" w:hint="default"/>
      </w:rPr>
    </w:lvl>
    <w:lvl w:ilvl="3" w:tplc="040B0001" w:tentative="1">
      <w:start w:val="1"/>
      <w:numFmt w:val="bullet"/>
      <w:lvlText w:val=""/>
      <w:lvlJc w:val="left"/>
      <w:pPr>
        <w:ind w:left="4638" w:hanging="360"/>
      </w:pPr>
      <w:rPr>
        <w:rFonts w:ascii="Symbol" w:hAnsi="Symbol" w:hint="default"/>
      </w:rPr>
    </w:lvl>
    <w:lvl w:ilvl="4" w:tplc="040B0003" w:tentative="1">
      <w:start w:val="1"/>
      <w:numFmt w:val="bullet"/>
      <w:lvlText w:val="o"/>
      <w:lvlJc w:val="left"/>
      <w:pPr>
        <w:ind w:left="5358" w:hanging="360"/>
      </w:pPr>
      <w:rPr>
        <w:rFonts w:ascii="Courier New" w:hAnsi="Courier New" w:cs="Courier New" w:hint="default"/>
      </w:rPr>
    </w:lvl>
    <w:lvl w:ilvl="5" w:tplc="040B0005" w:tentative="1">
      <w:start w:val="1"/>
      <w:numFmt w:val="bullet"/>
      <w:lvlText w:val=""/>
      <w:lvlJc w:val="left"/>
      <w:pPr>
        <w:ind w:left="6078" w:hanging="360"/>
      </w:pPr>
      <w:rPr>
        <w:rFonts w:ascii="Wingdings" w:hAnsi="Wingdings" w:hint="default"/>
      </w:rPr>
    </w:lvl>
    <w:lvl w:ilvl="6" w:tplc="040B0001" w:tentative="1">
      <w:start w:val="1"/>
      <w:numFmt w:val="bullet"/>
      <w:lvlText w:val=""/>
      <w:lvlJc w:val="left"/>
      <w:pPr>
        <w:ind w:left="6798" w:hanging="360"/>
      </w:pPr>
      <w:rPr>
        <w:rFonts w:ascii="Symbol" w:hAnsi="Symbol" w:hint="default"/>
      </w:rPr>
    </w:lvl>
    <w:lvl w:ilvl="7" w:tplc="040B0003" w:tentative="1">
      <w:start w:val="1"/>
      <w:numFmt w:val="bullet"/>
      <w:lvlText w:val="o"/>
      <w:lvlJc w:val="left"/>
      <w:pPr>
        <w:ind w:left="7518" w:hanging="360"/>
      </w:pPr>
      <w:rPr>
        <w:rFonts w:ascii="Courier New" w:hAnsi="Courier New" w:cs="Courier New" w:hint="default"/>
      </w:rPr>
    </w:lvl>
    <w:lvl w:ilvl="8" w:tplc="040B0005" w:tentative="1">
      <w:start w:val="1"/>
      <w:numFmt w:val="bullet"/>
      <w:lvlText w:val=""/>
      <w:lvlJc w:val="left"/>
      <w:pPr>
        <w:ind w:left="8238" w:hanging="360"/>
      </w:pPr>
      <w:rPr>
        <w:rFonts w:ascii="Wingdings" w:hAnsi="Wingdings" w:hint="default"/>
      </w:rPr>
    </w:lvl>
  </w:abstractNum>
  <w:abstractNum w:abstractNumId="18" w15:restartNumberingAfterBreak="0">
    <w:nsid w:val="35CD3861"/>
    <w:multiLevelType w:val="hybridMultilevel"/>
    <w:tmpl w:val="7624BE6C"/>
    <w:lvl w:ilvl="0" w:tplc="040B0001">
      <w:start w:val="1"/>
      <w:numFmt w:val="bullet"/>
      <w:lvlText w:val=""/>
      <w:lvlJc w:val="left"/>
      <w:pPr>
        <w:ind w:left="2478" w:hanging="360"/>
      </w:pPr>
      <w:rPr>
        <w:rFonts w:ascii="Symbol" w:hAnsi="Symbol" w:hint="default"/>
        <w:color w:val="019CDB"/>
      </w:rPr>
    </w:lvl>
    <w:lvl w:ilvl="1" w:tplc="040B0003">
      <w:start w:val="1"/>
      <w:numFmt w:val="bullet"/>
      <w:lvlText w:val="o"/>
      <w:lvlJc w:val="left"/>
      <w:pPr>
        <w:ind w:left="3198" w:hanging="360"/>
      </w:pPr>
      <w:rPr>
        <w:rFonts w:ascii="Courier New" w:hAnsi="Courier New" w:cs="Courier New" w:hint="default"/>
      </w:rPr>
    </w:lvl>
    <w:lvl w:ilvl="2" w:tplc="040B0005">
      <w:start w:val="1"/>
      <w:numFmt w:val="bullet"/>
      <w:lvlText w:val=""/>
      <w:lvlJc w:val="left"/>
      <w:pPr>
        <w:ind w:left="3918" w:hanging="360"/>
      </w:pPr>
      <w:rPr>
        <w:rFonts w:ascii="Wingdings" w:hAnsi="Wingdings" w:hint="default"/>
      </w:rPr>
    </w:lvl>
    <w:lvl w:ilvl="3" w:tplc="040B0001">
      <w:start w:val="1"/>
      <w:numFmt w:val="bullet"/>
      <w:lvlText w:val=""/>
      <w:lvlJc w:val="left"/>
      <w:pPr>
        <w:ind w:left="4638" w:hanging="360"/>
      </w:pPr>
      <w:rPr>
        <w:rFonts w:ascii="Symbol" w:hAnsi="Symbol" w:hint="default"/>
      </w:rPr>
    </w:lvl>
    <w:lvl w:ilvl="4" w:tplc="040B0003" w:tentative="1">
      <w:start w:val="1"/>
      <w:numFmt w:val="bullet"/>
      <w:lvlText w:val="o"/>
      <w:lvlJc w:val="left"/>
      <w:pPr>
        <w:ind w:left="5358" w:hanging="360"/>
      </w:pPr>
      <w:rPr>
        <w:rFonts w:ascii="Courier New" w:hAnsi="Courier New" w:cs="Courier New" w:hint="default"/>
      </w:rPr>
    </w:lvl>
    <w:lvl w:ilvl="5" w:tplc="040B0005" w:tentative="1">
      <w:start w:val="1"/>
      <w:numFmt w:val="bullet"/>
      <w:lvlText w:val=""/>
      <w:lvlJc w:val="left"/>
      <w:pPr>
        <w:ind w:left="6078" w:hanging="360"/>
      </w:pPr>
      <w:rPr>
        <w:rFonts w:ascii="Wingdings" w:hAnsi="Wingdings" w:hint="default"/>
      </w:rPr>
    </w:lvl>
    <w:lvl w:ilvl="6" w:tplc="040B0001" w:tentative="1">
      <w:start w:val="1"/>
      <w:numFmt w:val="bullet"/>
      <w:lvlText w:val=""/>
      <w:lvlJc w:val="left"/>
      <w:pPr>
        <w:ind w:left="6798" w:hanging="360"/>
      </w:pPr>
      <w:rPr>
        <w:rFonts w:ascii="Symbol" w:hAnsi="Symbol" w:hint="default"/>
      </w:rPr>
    </w:lvl>
    <w:lvl w:ilvl="7" w:tplc="040B0003" w:tentative="1">
      <w:start w:val="1"/>
      <w:numFmt w:val="bullet"/>
      <w:lvlText w:val="o"/>
      <w:lvlJc w:val="left"/>
      <w:pPr>
        <w:ind w:left="7518" w:hanging="360"/>
      </w:pPr>
      <w:rPr>
        <w:rFonts w:ascii="Courier New" w:hAnsi="Courier New" w:cs="Courier New" w:hint="default"/>
      </w:rPr>
    </w:lvl>
    <w:lvl w:ilvl="8" w:tplc="040B0005" w:tentative="1">
      <w:start w:val="1"/>
      <w:numFmt w:val="bullet"/>
      <w:lvlText w:val=""/>
      <w:lvlJc w:val="left"/>
      <w:pPr>
        <w:ind w:left="8238" w:hanging="360"/>
      </w:pPr>
      <w:rPr>
        <w:rFonts w:ascii="Wingdings" w:hAnsi="Wingdings" w:hint="default"/>
      </w:rPr>
    </w:lvl>
  </w:abstractNum>
  <w:abstractNum w:abstractNumId="19" w15:restartNumberingAfterBreak="0">
    <w:nsid w:val="36215442"/>
    <w:multiLevelType w:val="hybridMultilevel"/>
    <w:tmpl w:val="D914958A"/>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20" w15:restartNumberingAfterBreak="0">
    <w:nsid w:val="37336FF3"/>
    <w:multiLevelType w:val="hybridMultilevel"/>
    <w:tmpl w:val="6F86F0E0"/>
    <w:lvl w:ilvl="0" w:tplc="040B000F">
      <w:start w:val="1"/>
      <w:numFmt w:val="decimal"/>
      <w:lvlText w:val="%1."/>
      <w:lvlJc w:val="left"/>
      <w:pPr>
        <w:ind w:left="2138" w:hanging="360"/>
      </w:pPr>
    </w:lvl>
    <w:lvl w:ilvl="1" w:tplc="040B0019">
      <w:start w:val="1"/>
      <w:numFmt w:val="lowerLetter"/>
      <w:lvlText w:val="%2."/>
      <w:lvlJc w:val="left"/>
      <w:pPr>
        <w:ind w:left="2858" w:hanging="360"/>
      </w:pPr>
    </w:lvl>
    <w:lvl w:ilvl="2" w:tplc="040B001B">
      <w:start w:val="1"/>
      <w:numFmt w:val="lowerRoman"/>
      <w:lvlText w:val="%3."/>
      <w:lvlJc w:val="right"/>
      <w:pPr>
        <w:ind w:left="3578" w:hanging="180"/>
      </w:pPr>
    </w:lvl>
    <w:lvl w:ilvl="3" w:tplc="040B000F">
      <w:start w:val="1"/>
      <w:numFmt w:val="decimal"/>
      <w:lvlText w:val="%4."/>
      <w:lvlJc w:val="left"/>
      <w:pPr>
        <w:ind w:left="4298" w:hanging="360"/>
      </w:pPr>
    </w:lvl>
    <w:lvl w:ilvl="4" w:tplc="040B0019">
      <w:start w:val="1"/>
      <w:numFmt w:val="lowerLetter"/>
      <w:lvlText w:val="%5."/>
      <w:lvlJc w:val="left"/>
      <w:pPr>
        <w:ind w:left="5018" w:hanging="360"/>
      </w:pPr>
    </w:lvl>
    <w:lvl w:ilvl="5" w:tplc="040B001B">
      <w:start w:val="1"/>
      <w:numFmt w:val="lowerRoman"/>
      <w:lvlText w:val="%6."/>
      <w:lvlJc w:val="right"/>
      <w:pPr>
        <w:ind w:left="5738" w:hanging="180"/>
      </w:pPr>
    </w:lvl>
    <w:lvl w:ilvl="6" w:tplc="040B000F">
      <w:start w:val="1"/>
      <w:numFmt w:val="decimal"/>
      <w:lvlText w:val="%7."/>
      <w:lvlJc w:val="left"/>
      <w:pPr>
        <w:ind w:left="6458" w:hanging="360"/>
      </w:pPr>
    </w:lvl>
    <w:lvl w:ilvl="7" w:tplc="040B0019">
      <w:start w:val="1"/>
      <w:numFmt w:val="lowerLetter"/>
      <w:lvlText w:val="%8."/>
      <w:lvlJc w:val="left"/>
      <w:pPr>
        <w:ind w:left="7178" w:hanging="360"/>
      </w:pPr>
    </w:lvl>
    <w:lvl w:ilvl="8" w:tplc="040B001B">
      <w:start w:val="1"/>
      <w:numFmt w:val="lowerRoman"/>
      <w:lvlText w:val="%9."/>
      <w:lvlJc w:val="right"/>
      <w:pPr>
        <w:ind w:left="7898" w:hanging="180"/>
      </w:pPr>
    </w:lvl>
  </w:abstractNum>
  <w:abstractNum w:abstractNumId="21" w15:restartNumberingAfterBreak="0">
    <w:nsid w:val="3E016668"/>
    <w:multiLevelType w:val="hybridMultilevel"/>
    <w:tmpl w:val="FAA4EC2C"/>
    <w:lvl w:ilvl="0" w:tplc="040B0001">
      <w:start w:val="1"/>
      <w:numFmt w:val="bullet"/>
      <w:lvlText w:val=""/>
      <w:lvlJc w:val="left"/>
      <w:pPr>
        <w:ind w:left="2138" w:hanging="360"/>
      </w:pPr>
      <w:rPr>
        <w:rFonts w:ascii="Symbol" w:hAnsi="Symbol"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22" w15:restartNumberingAfterBreak="0">
    <w:nsid w:val="3FEB5E89"/>
    <w:multiLevelType w:val="hybridMultilevel"/>
    <w:tmpl w:val="13422ED4"/>
    <w:lvl w:ilvl="0" w:tplc="040B0001">
      <w:start w:val="1"/>
      <w:numFmt w:val="bullet"/>
      <w:lvlText w:val=""/>
      <w:lvlJc w:val="left"/>
      <w:pPr>
        <w:ind w:left="2478" w:hanging="360"/>
      </w:pPr>
      <w:rPr>
        <w:rFonts w:ascii="Symbol" w:hAnsi="Symbol" w:hint="default"/>
      </w:rPr>
    </w:lvl>
    <w:lvl w:ilvl="1" w:tplc="040B0003" w:tentative="1">
      <w:start w:val="1"/>
      <w:numFmt w:val="bullet"/>
      <w:lvlText w:val="o"/>
      <w:lvlJc w:val="left"/>
      <w:pPr>
        <w:ind w:left="3198" w:hanging="360"/>
      </w:pPr>
      <w:rPr>
        <w:rFonts w:ascii="Courier New" w:hAnsi="Courier New" w:cs="Courier New" w:hint="default"/>
      </w:rPr>
    </w:lvl>
    <w:lvl w:ilvl="2" w:tplc="040B0005" w:tentative="1">
      <w:start w:val="1"/>
      <w:numFmt w:val="bullet"/>
      <w:lvlText w:val=""/>
      <w:lvlJc w:val="left"/>
      <w:pPr>
        <w:ind w:left="3918" w:hanging="360"/>
      </w:pPr>
      <w:rPr>
        <w:rFonts w:ascii="Wingdings" w:hAnsi="Wingdings" w:hint="default"/>
      </w:rPr>
    </w:lvl>
    <w:lvl w:ilvl="3" w:tplc="040B0001" w:tentative="1">
      <w:start w:val="1"/>
      <w:numFmt w:val="bullet"/>
      <w:lvlText w:val=""/>
      <w:lvlJc w:val="left"/>
      <w:pPr>
        <w:ind w:left="4638" w:hanging="360"/>
      </w:pPr>
      <w:rPr>
        <w:rFonts w:ascii="Symbol" w:hAnsi="Symbol" w:hint="default"/>
      </w:rPr>
    </w:lvl>
    <w:lvl w:ilvl="4" w:tplc="040B0003" w:tentative="1">
      <w:start w:val="1"/>
      <w:numFmt w:val="bullet"/>
      <w:lvlText w:val="o"/>
      <w:lvlJc w:val="left"/>
      <w:pPr>
        <w:ind w:left="5358" w:hanging="360"/>
      </w:pPr>
      <w:rPr>
        <w:rFonts w:ascii="Courier New" w:hAnsi="Courier New" w:cs="Courier New" w:hint="default"/>
      </w:rPr>
    </w:lvl>
    <w:lvl w:ilvl="5" w:tplc="040B0005" w:tentative="1">
      <w:start w:val="1"/>
      <w:numFmt w:val="bullet"/>
      <w:lvlText w:val=""/>
      <w:lvlJc w:val="left"/>
      <w:pPr>
        <w:ind w:left="6078" w:hanging="360"/>
      </w:pPr>
      <w:rPr>
        <w:rFonts w:ascii="Wingdings" w:hAnsi="Wingdings" w:hint="default"/>
      </w:rPr>
    </w:lvl>
    <w:lvl w:ilvl="6" w:tplc="040B0001" w:tentative="1">
      <w:start w:val="1"/>
      <w:numFmt w:val="bullet"/>
      <w:lvlText w:val=""/>
      <w:lvlJc w:val="left"/>
      <w:pPr>
        <w:ind w:left="6798" w:hanging="360"/>
      </w:pPr>
      <w:rPr>
        <w:rFonts w:ascii="Symbol" w:hAnsi="Symbol" w:hint="default"/>
      </w:rPr>
    </w:lvl>
    <w:lvl w:ilvl="7" w:tplc="040B0003" w:tentative="1">
      <w:start w:val="1"/>
      <w:numFmt w:val="bullet"/>
      <w:lvlText w:val="o"/>
      <w:lvlJc w:val="left"/>
      <w:pPr>
        <w:ind w:left="7518" w:hanging="360"/>
      </w:pPr>
      <w:rPr>
        <w:rFonts w:ascii="Courier New" w:hAnsi="Courier New" w:cs="Courier New" w:hint="default"/>
      </w:rPr>
    </w:lvl>
    <w:lvl w:ilvl="8" w:tplc="040B0005" w:tentative="1">
      <w:start w:val="1"/>
      <w:numFmt w:val="bullet"/>
      <w:lvlText w:val=""/>
      <w:lvlJc w:val="left"/>
      <w:pPr>
        <w:ind w:left="8238" w:hanging="360"/>
      </w:pPr>
      <w:rPr>
        <w:rFonts w:ascii="Wingdings" w:hAnsi="Wingdings" w:hint="default"/>
      </w:rPr>
    </w:lvl>
  </w:abstractNum>
  <w:abstractNum w:abstractNumId="23" w15:restartNumberingAfterBreak="0">
    <w:nsid w:val="40F52840"/>
    <w:multiLevelType w:val="hybridMultilevel"/>
    <w:tmpl w:val="88E0798E"/>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24" w15:restartNumberingAfterBreak="0">
    <w:nsid w:val="467D6DFE"/>
    <w:multiLevelType w:val="hybridMultilevel"/>
    <w:tmpl w:val="087CF2CE"/>
    <w:lvl w:ilvl="0" w:tplc="040B0001">
      <w:start w:val="1"/>
      <w:numFmt w:val="bullet"/>
      <w:lvlText w:val=""/>
      <w:lvlJc w:val="left"/>
      <w:pPr>
        <w:ind w:left="2138" w:hanging="360"/>
      </w:pPr>
      <w:rPr>
        <w:rFonts w:ascii="Symbol" w:hAnsi="Symbol"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25" w15:restartNumberingAfterBreak="0">
    <w:nsid w:val="470B2AD3"/>
    <w:multiLevelType w:val="hybridMultilevel"/>
    <w:tmpl w:val="744AB212"/>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26" w15:restartNumberingAfterBreak="0">
    <w:nsid w:val="49975FEC"/>
    <w:multiLevelType w:val="hybridMultilevel"/>
    <w:tmpl w:val="7CC06600"/>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27" w15:restartNumberingAfterBreak="0">
    <w:nsid w:val="49D23A8B"/>
    <w:multiLevelType w:val="hybridMultilevel"/>
    <w:tmpl w:val="4B602848"/>
    <w:lvl w:ilvl="0" w:tplc="040B0001">
      <w:start w:val="1"/>
      <w:numFmt w:val="bullet"/>
      <w:lvlText w:val=""/>
      <w:lvlJc w:val="left"/>
      <w:pPr>
        <w:ind w:left="2478" w:hanging="360"/>
      </w:pPr>
      <w:rPr>
        <w:rFonts w:ascii="Symbol" w:hAnsi="Symbol" w:hint="default"/>
      </w:rPr>
    </w:lvl>
    <w:lvl w:ilvl="1" w:tplc="040B0003">
      <w:start w:val="1"/>
      <w:numFmt w:val="bullet"/>
      <w:lvlText w:val="o"/>
      <w:lvlJc w:val="left"/>
      <w:pPr>
        <w:ind w:left="3198" w:hanging="360"/>
      </w:pPr>
      <w:rPr>
        <w:rFonts w:ascii="Courier New" w:hAnsi="Courier New" w:cs="Courier New" w:hint="default"/>
      </w:rPr>
    </w:lvl>
    <w:lvl w:ilvl="2" w:tplc="040B0005" w:tentative="1">
      <w:start w:val="1"/>
      <w:numFmt w:val="bullet"/>
      <w:lvlText w:val=""/>
      <w:lvlJc w:val="left"/>
      <w:pPr>
        <w:ind w:left="3918" w:hanging="360"/>
      </w:pPr>
      <w:rPr>
        <w:rFonts w:ascii="Wingdings" w:hAnsi="Wingdings" w:hint="default"/>
      </w:rPr>
    </w:lvl>
    <w:lvl w:ilvl="3" w:tplc="040B0001" w:tentative="1">
      <w:start w:val="1"/>
      <w:numFmt w:val="bullet"/>
      <w:lvlText w:val=""/>
      <w:lvlJc w:val="left"/>
      <w:pPr>
        <w:ind w:left="4638" w:hanging="360"/>
      </w:pPr>
      <w:rPr>
        <w:rFonts w:ascii="Symbol" w:hAnsi="Symbol" w:hint="default"/>
      </w:rPr>
    </w:lvl>
    <w:lvl w:ilvl="4" w:tplc="040B0003" w:tentative="1">
      <w:start w:val="1"/>
      <w:numFmt w:val="bullet"/>
      <w:lvlText w:val="o"/>
      <w:lvlJc w:val="left"/>
      <w:pPr>
        <w:ind w:left="5358" w:hanging="360"/>
      </w:pPr>
      <w:rPr>
        <w:rFonts w:ascii="Courier New" w:hAnsi="Courier New" w:cs="Courier New" w:hint="default"/>
      </w:rPr>
    </w:lvl>
    <w:lvl w:ilvl="5" w:tplc="040B0005" w:tentative="1">
      <w:start w:val="1"/>
      <w:numFmt w:val="bullet"/>
      <w:lvlText w:val=""/>
      <w:lvlJc w:val="left"/>
      <w:pPr>
        <w:ind w:left="6078" w:hanging="360"/>
      </w:pPr>
      <w:rPr>
        <w:rFonts w:ascii="Wingdings" w:hAnsi="Wingdings" w:hint="default"/>
      </w:rPr>
    </w:lvl>
    <w:lvl w:ilvl="6" w:tplc="040B0001" w:tentative="1">
      <w:start w:val="1"/>
      <w:numFmt w:val="bullet"/>
      <w:lvlText w:val=""/>
      <w:lvlJc w:val="left"/>
      <w:pPr>
        <w:ind w:left="6798" w:hanging="360"/>
      </w:pPr>
      <w:rPr>
        <w:rFonts w:ascii="Symbol" w:hAnsi="Symbol" w:hint="default"/>
      </w:rPr>
    </w:lvl>
    <w:lvl w:ilvl="7" w:tplc="040B0003" w:tentative="1">
      <w:start w:val="1"/>
      <w:numFmt w:val="bullet"/>
      <w:lvlText w:val="o"/>
      <w:lvlJc w:val="left"/>
      <w:pPr>
        <w:ind w:left="7518" w:hanging="360"/>
      </w:pPr>
      <w:rPr>
        <w:rFonts w:ascii="Courier New" w:hAnsi="Courier New" w:cs="Courier New" w:hint="default"/>
      </w:rPr>
    </w:lvl>
    <w:lvl w:ilvl="8" w:tplc="040B0005" w:tentative="1">
      <w:start w:val="1"/>
      <w:numFmt w:val="bullet"/>
      <w:lvlText w:val=""/>
      <w:lvlJc w:val="left"/>
      <w:pPr>
        <w:ind w:left="8238" w:hanging="360"/>
      </w:pPr>
      <w:rPr>
        <w:rFonts w:ascii="Wingdings" w:hAnsi="Wingdings" w:hint="default"/>
      </w:rPr>
    </w:lvl>
  </w:abstractNum>
  <w:abstractNum w:abstractNumId="28" w15:restartNumberingAfterBreak="0">
    <w:nsid w:val="4AB95E67"/>
    <w:multiLevelType w:val="hybridMultilevel"/>
    <w:tmpl w:val="9BCA02E0"/>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29" w15:restartNumberingAfterBreak="0">
    <w:nsid w:val="4AF3019C"/>
    <w:multiLevelType w:val="multilevel"/>
    <w:tmpl w:val="388A7428"/>
    <w:numStyleLink w:val="Otsikkonumerointi"/>
  </w:abstractNum>
  <w:abstractNum w:abstractNumId="30" w15:restartNumberingAfterBreak="0">
    <w:nsid w:val="51FE337C"/>
    <w:multiLevelType w:val="hybridMultilevel"/>
    <w:tmpl w:val="B4A4A52C"/>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31" w15:restartNumberingAfterBreak="0">
    <w:nsid w:val="571F1554"/>
    <w:multiLevelType w:val="hybridMultilevel"/>
    <w:tmpl w:val="EBF6C206"/>
    <w:lvl w:ilvl="0" w:tplc="040B0001">
      <w:start w:val="1"/>
      <w:numFmt w:val="bullet"/>
      <w:lvlText w:val=""/>
      <w:lvlJc w:val="left"/>
      <w:pPr>
        <w:ind w:left="2478" w:hanging="360"/>
      </w:pPr>
      <w:rPr>
        <w:rFonts w:ascii="Symbol" w:hAnsi="Symbol" w:hint="default"/>
      </w:rPr>
    </w:lvl>
    <w:lvl w:ilvl="1" w:tplc="040B0003" w:tentative="1">
      <w:start w:val="1"/>
      <w:numFmt w:val="bullet"/>
      <w:lvlText w:val="o"/>
      <w:lvlJc w:val="left"/>
      <w:pPr>
        <w:ind w:left="3198" w:hanging="360"/>
      </w:pPr>
      <w:rPr>
        <w:rFonts w:ascii="Courier New" w:hAnsi="Courier New" w:cs="Courier New" w:hint="default"/>
      </w:rPr>
    </w:lvl>
    <w:lvl w:ilvl="2" w:tplc="040B0005" w:tentative="1">
      <w:start w:val="1"/>
      <w:numFmt w:val="bullet"/>
      <w:lvlText w:val=""/>
      <w:lvlJc w:val="left"/>
      <w:pPr>
        <w:ind w:left="3918" w:hanging="360"/>
      </w:pPr>
      <w:rPr>
        <w:rFonts w:ascii="Wingdings" w:hAnsi="Wingdings" w:hint="default"/>
      </w:rPr>
    </w:lvl>
    <w:lvl w:ilvl="3" w:tplc="040B0001" w:tentative="1">
      <w:start w:val="1"/>
      <w:numFmt w:val="bullet"/>
      <w:lvlText w:val=""/>
      <w:lvlJc w:val="left"/>
      <w:pPr>
        <w:ind w:left="4638" w:hanging="360"/>
      </w:pPr>
      <w:rPr>
        <w:rFonts w:ascii="Symbol" w:hAnsi="Symbol" w:hint="default"/>
      </w:rPr>
    </w:lvl>
    <w:lvl w:ilvl="4" w:tplc="040B0003" w:tentative="1">
      <w:start w:val="1"/>
      <w:numFmt w:val="bullet"/>
      <w:lvlText w:val="o"/>
      <w:lvlJc w:val="left"/>
      <w:pPr>
        <w:ind w:left="5358" w:hanging="360"/>
      </w:pPr>
      <w:rPr>
        <w:rFonts w:ascii="Courier New" w:hAnsi="Courier New" w:cs="Courier New" w:hint="default"/>
      </w:rPr>
    </w:lvl>
    <w:lvl w:ilvl="5" w:tplc="040B0005" w:tentative="1">
      <w:start w:val="1"/>
      <w:numFmt w:val="bullet"/>
      <w:lvlText w:val=""/>
      <w:lvlJc w:val="left"/>
      <w:pPr>
        <w:ind w:left="6078" w:hanging="360"/>
      </w:pPr>
      <w:rPr>
        <w:rFonts w:ascii="Wingdings" w:hAnsi="Wingdings" w:hint="default"/>
      </w:rPr>
    </w:lvl>
    <w:lvl w:ilvl="6" w:tplc="040B0001" w:tentative="1">
      <w:start w:val="1"/>
      <w:numFmt w:val="bullet"/>
      <w:lvlText w:val=""/>
      <w:lvlJc w:val="left"/>
      <w:pPr>
        <w:ind w:left="6798" w:hanging="360"/>
      </w:pPr>
      <w:rPr>
        <w:rFonts w:ascii="Symbol" w:hAnsi="Symbol" w:hint="default"/>
      </w:rPr>
    </w:lvl>
    <w:lvl w:ilvl="7" w:tplc="040B0003" w:tentative="1">
      <w:start w:val="1"/>
      <w:numFmt w:val="bullet"/>
      <w:lvlText w:val="o"/>
      <w:lvlJc w:val="left"/>
      <w:pPr>
        <w:ind w:left="7518" w:hanging="360"/>
      </w:pPr>
      <w:rPr>
        <w:rFonts w:ascii="Courier New" w:hAnsi="Courier New" w:cs="Courier New" w:hint="default"/>
      </w:rPr>
    </w:lvl>
    <w:lvl w:ilvl="8" w:tplc="040B0005" w:tentative="1">
      <w:start w:val="1"/>
      <w:numFmt w:val="bullet"/>
      <w:lvlText w:val=""/>
      <w:lvlJc w:val="left"/>
      <w:pPr>
        <w:ind w:left="8238" w:hanging="360"/>
      </w:pPr>
      <w:rPr>
        <w:rFonts w:ascii="Wingdings" w:hAnsi="Wingdings" w:hint="default"/>
      </w:rPr>
    </w:lvl>
  </w:abstractNum>
  <w:abstractNum w:abstractNumId="32" w15:restartNumberingAfterBreak="0">
    <w:nsid w:val="59C812F5"/>
    <w:multiLevelType w:val="hybridMultilevel"/>
    <w:tmpl w:val="E8022494"/>
    <w:lvl w:ilvl="0" w:tplc="040B0001">
      <w:start w:val="1"/>
      <w:numFmt w:val="bullet"/>
      <w:lvlText w:val=""/>
      <w:lvlJc w:val="left"/>
      <w:pPr>
        <w:ind w:left="2478" w:hanging="360"/>
      </w:pPr>
      <w:rPr>
        <w:rFonts w:ascii="Symbol" w:hAnsi="Symbol" w:hint="default"/>
        <w:color w:val="019CDB"/>
      </w:rPr>
    </w:lvl>
    <w:lvl w:ilvl="1" w:tplc="040B0003">
      <w:start w:val="1"/>
      <w:numFmt w:val="bullet"/>
      <w:lvlText w:val="o"/>
      <w:lvlJc w:val="left"/>
      <w:pPr>
        <w:ind w:left="3198" w:hanging="360"/>
      </w:pPr>
      <w:rPr>
        <w:rFonts w:ascii="Courier New" w:hAnsi="Courier New" w:cs="Courier New" w:hint="default"/>
      </w:rPr>
    </w:lvl>
    <w:lvl w:ilvl="2" w:tplc="040B0005">
      <w:start w:val="1"/>
      <w:numFmt w:val="bullet"/>
      <w:lvlText w:val=""/>
      <w:lvlJc w:val="left"/>
      <w:pPr>
        <w:ind w:left="3918" w:hanging="360"/>
      </w:pPr>
      <w:rPr>
        <w:rFonts w:ascii="Wingdings" w:hAnsi="Wingdings" w:hint="default"/>
      </w:rPr>
    </w:lvl>
    <w:lvl w:ilvl="3" w:tplc="040B0001">
      <w:start w:val="1"/>
      <w:numFmt w:val="bullet"/>
      <w:lvlText w:val=""/>
      <w:lvlJc w:val="left"/>
      <w:pPr>
        <w:ind w:left="4638" w:hanging="360"/>
      </w:pPr>
      <w:rPr>
        <w:rFonts w:ascii="Symbol" w:hAnsi="Symbol" w:hint="default"/>
      </w:rPr>
    </w:lvl>
    <w:lvl w:ilvl="4" w:tplc="040B0003" w:tentative="1">
      <w:start w:val="1"/>
      <w:numFmt w:val="bullet"/>
      <w:lvlText w:val="o"/>
      <w:lvlJc w:val="left"/>
      <w:pPr>
        <w:ind w:left="5358" w:hanging="360"/>
      </w:pPr>
      <w:rPr>
        <w:rFonts w:ascii="Courier New" w:hAnsi="Courier New" w:cs="Courier New" w:hint="default"/>
      </w:rPr>
    </w:lvl>
    <w:lvl w:ilvl="5" w:tplc="040B0005" w:tentative="1">
      <w:start w:val="1"/>
      <w:numFmt w:val="bullet"/>
      <w:lvlText w:val=""/>
      <w:lvlJc w:val="left"/>
      <w:pPr>
        <w:ind w:left="6078" w:hanging="360"/>
      </w:pPr>
      <w:rPr>
        <w:rFonts w:ascii="Wingdings" w:hAnsi="Wingdings" w:hint="default"/>
      </w:rPr>
    </w:lvl>
    <w:lvl w:ilvl="6" w:tplc="040B0001" w:tentative="1">
      <w:start w:val="1"/>
      <w:numFmt w:val="bullet"/>
      <w:lvlText w:val=""/>
      <w:lvlJc w:val="left"/>
      <w:pPr>
        <w:ind w:left="6798" w:hanging="360"/>
      </w:pPr>
      <w:rPr>
        <w:rFonts w:ascii="Symbol" w:hAnsi="Symbol" w:hint="default"/>
      </w:rPr>
    </w:lvl>
    <w:lvl w:ilvl="7" w:tplc="040B0003" w:tentative="1">
      <w:start w:val="1"/>
      <w:numFmt w:val="bullet"/>
      <w:lvlText w:val="o"/>
      <w:lvlJc w:val="left"/>
      <w:pPr>
        <w:ind w:left="7518" w:hanging="360"/>
      </w:pPr>
      <w:rPr>
        <w:rFonts w:ascii="Courier New" w:hAnsi="Courier New" w:cs="Courier New" w:hint="default"/>
      </w:rPr>
    </w:lvl>
    <w:lvl w:ilvl="8" w:tplc="040B0005" w:tentative="1">
      <w:start w:val="1"/>
      <w:numFmt w:val="bullet"/>
      <w:lvlText w:val=""/>
      <w:lvlJc w:val="left"/>
      <w:pPr>
        <w:ind w:left="8238" w:hanging="360"/>
      </w:pPr>
      <w:rPr>
        <w:rFonts w:ascii="Wingdings" w:hAnsi="Wingdings" w:hint="default"/>
      </w:rPr>
    </w:lvl>
  </w:abstractNum>
  <w:abstractNum w:abstractNumId="33" w15:restartNumberingAfterBreak="0">
    <w:nsid w:val="5ABC18F9"/>
    <w:multiLevelType w:val="hybridMultilevel"/>
    <w:tmpl w:val="498CFB96"/>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34" w15:restartNumberingAfterBreak="0">
    <w:nsid w:val="606C63E7"/>
    <w:multiLevelType w:val="hybridMultilevel"/>
    <w:tmpl w:val="D502476E"/>
    <w:lvl w:ilvl="0" w:tplc="040B0001">
      <w:start w:val="1"/>
      <w:numFmt w:val="bullet"/>
      <w:lvlText w:val=""/>
      <w:lvlJc w:val="left"/>
      <w:pPr>
        <w:ind w:left="2478" w:hanging="360"/>
      </w:pPr>
      <w:rPr>
        <w:rFonts w:ascii="Symbol" w:hAnsi="Symbol" w:hint="default"/>
        <w:color w:val="019CDB"/>
      </w:rPr>
    </w:lvl>
    <w:lvl w:ilvl="1" w:tplc="040B0003">
      <w:start w:val="1"/>
      <w:numFmt w:val="bullet"/>
      <w:lvlText w:val="o"/>
      <w:lvlJc w:val="left"/>
      <w:pPr>
        <w:ind w:left="3198" w:hanging="360"/>
      </w:pPr>
      <w:rPr>
        <w:rFonts w:ascii="Courier New" w:hAnsi="Courier New" w:cs="Courier New" w:hint="default"/>
      </w:rPr>
    </w:lvl>
    <w:lvl w:ilvl="2" w:tplc="040B0005">
      <w:start w:val="1"/>
      <w:numFmt w:val="bullet"/>
      <w:lvlText w:val=""/>
      <w:lvlJc w:val="left"/>
      <w:pPr>
        <w:ind w:left="3918" w:hanging="360"/>
      </w:pPr>
      <w:rPr>
        <w:rFonts w:ascii="Wingdings" w:hAnsi="Wingdings" w:hint="default"/>
      </w:rPr>
    </w:lvl>
    <w:lvl w:ilvl="3" w:tplc="040B0001">
      <w:start w:val="1"/>
      <w:numFmt w:val="bullet"/>
      <w:lvlText w:val=""/>
      <w:lvlJc w:val="left"/>
      <w:pPr>
        <w:ind w:left="4638" w:hanging="360"/>
      </w:pPr>
      <w:rPr>
        <w:rFonts w:ascii="Symbol" w:hAnsi="Symbol" w:hint="default"/>
      </w:rPr>
    </w:lvl>
    <w:lvl w:ilvl="4" w:tplc="040B0003" w:tentative="1">
      <w:start w:val="1"/>
      <w:numFmt w:val="bullet"/>
      <w:lvlText w:val="o"/>
      <w:lvlJc w:val="left"/>
      <w:pPr>
        <w:ind w:left="5358" w:hanging="360"/>
      </w:pPr>
      <w:rPr>
        <w:rFonts w:ascii="Courier New" w:hAnsi="Courier New" w:cs="Courier New" w:hint="default"/>
      </w:rPr>
    </w:lvl>
    <w:lvl w:ilvl="5" w:tplc="040B0005" w:tentative="1">
      <w:start w:val="1"/>
      <w:numFmt w:val="bullet"/>
      <w:lvlText w:val=""/>
      <w:lvlJc w:val="left"/>
      <w:pPr>
        <w:ind w:left="6078" w:hanging="360"/>
      </w:pPr>
      <w:rPr>
        <w:rFonts w:ascii="Wingdings" w:hAnsi="Wingdings" w:hint="default"/>
      </w:rPr>
    </w:lvl>
    <w:lvl w:ilvl="6" w:tplc="040B0001" w:tentative="1">
      <w:start w:val="1"/>
      <w:numFmt w:val="bullet"/>
      <w:lvlText w:val=""/>
      <w:lvlJc w:val="left"/>
      <w:pPr>
        <w:ind w:left="6798" w:hanging="360"/>
      </w:pPr>
      <w:rPr>
        <w:rFonts w:ascii="Symbol" w:hAnsi="Symbol" w:hint="default"/>
      </w:rPr>
    </w:lvl>
    <w:lvl w:ilvl="7" w:tplc="040B0003" w:tentative="1">
      <w:start w:val="1"/>
      <w:numFmt w:val="bullet"/>
      <w:lvlText w:val="o"/>
      <w:lvlJc w:val="left"/>
      <w:pPr>
        <w:ind w:left="7518" w:hanging="360"/>
      </w:pPr>
      <w:rPr>
        <w:rFonts w:ascii="Courier New" w:hAnsi="Courier New" w:cs="Courier New" w:hint="default"/>
      </w:rPr>
    </w:lvl>
    <w:lvl w:ilvl="8" w:tplc="040B0005" w:tentative="1">
      <w:start w:val="1"/>
      <w:numFmt w:val="bullet"/>
      <w:lvlText w:val=""/>
      <w:lvlJc w:val="left"/>
      <w:pPr>
        <w:ind w:left="8238" w:hanging="360"/>
      </w:pPr>
      <w:rPr>
        <w:rFonts w:ascii="Wingdings" w:hAnsi="Wingdings" w:hint="default"/>
      </w:rPr>
    </w:lvl>
  </w:abstractNum>
  <w:abstractNum w:abstractNumId="35" w15:restartNumberingAfterBreak="0">
    <w:nsid w:val="6E864C2C"/>
    <w:multiLevelType w:val="multilevel"/>
    <w:tmpl w:val="05BAFCFC"/>
    <w:styleLink w:val="Luettelomerkit"/>
    <w:lvl w:ilvl="0">
      <w:start w:val="1"/>
      <w:numFmt w:val="bullet"/>
      <w:pStyle w:val="Merkittyluettelo"/>
      <w:lvlText w:val="•"/>
      <w:lvlJc w:val="left"/>
      <w:pPr>
        <w:ind w:left="4990" w:hanging="397"/>
      </w:pPr>
      <w:rPr>
        <w:rFonts w:ascii="Calibri" w:hAnsi="Calibri" w:hint="default"/>
      </w:rPr>
    </w:lvl>
    <w:lvl w:ilvl="1">
      <w:start w:val="1"/>
      <w:numFmt w:val="bullet"/>
      <w:lvlText w:val="–"/>
      <w:lvlJc w:val="left"/>
      <w:pPr>
        <w:ind w:left="5387" w:hanging="397"/>
      </w:pPr>
      <w:rPr>
        <w:rFonts w:ascii="Calibri" w:hAnsi="Calibri" w:hint="default"/>
      </w:rPr>
    </w:lvl>
    <w:lvl w:ilvl="2">
      <w:start w:val="1"/>
      <w:numFmt w:val="bullet"/>
      <w:lvlText w:val="–"/>
      <w:lvlJc w:val="left"/>
      <w:pPr>
        <w:ind w:left="5784" w:hanging="397"/>
      </w:pPr>
      <w:rPr>
        <w:rFonts w:ascii="Calibri" w:hAnsi="Calibri" w:hint="default"/>
      </w:rPr>
    </w:lvl>
    <w:lvl w:ilvl="3">
      <w:start w:val="1"/>
      <w:numFmt w:val="bullet"/>
      <w:lvlText w:val="–"/>
      <w:lvlJc w:val="left"/>
      <w:pPr>
        <w:ind w:left="6181" w:hanging="397"/>
      </w:pPr>
      <w:rPr>
        <w:rFonts w:ascii="Calibri" w:hAnsi="Calibri" w:hint="default"/>
      </w:rPr>
    </w:lvl>
    <w:lvl w:ilvl="4">
      <w:start w:val="1"/>
      <w:numFmt w:val="bullet"/>
      <w:lvlText w:val="–"/>
      <w:lvlJc w:val="left"/>
      <w:pPr>
        <w:ind w:left="6578" w:hanging="397"/>
      </w:pPr>
      <w:rPr>
        <w:rFonts w:ascii="Calibri" w:hAnsi="Calibri" w:hint="default"/>
      </w:rPr>
    </w:lvl>
    <w:lvl w:ilvl="5">
      <w:start w:val="1"/>
      <w:numFmt w:val="bullet"/>
      <w:lvlText w:val="–"/>
      <w:lvlJc w:val="left"/>
      <w:pPr>
        <w:ind w:left="6975" w:hanging="397"/>
      </w:pPr>
      <w:rPr>
        <w:rFonts w:ascii="Calibri" w:hAnsi="Calibri" w:hint="default"/>
      </w:rPr>
    </w:lvl>
    <w:lvl w:ilvl="6">
      <w:start w:val="1"/>
      <w:numFmt w:val="bullet"/>
      <w:lvlText w:val="–"/>
      <w:lvlJc w:val="left"/>
      <w:pPr>
        <w:ind w:left="7372" w:hanging="397"/>
      </w:pPr>
      <w:rPr>
        <w:rFonts w:ascii="Calibri" w:hAnsi="Calibri" w:hint="default"/>
      </w:rPr>
    </w:lvl>
    <w:lvl w:ilvl="7">
      <w:start w:val="1"/>
      <w:numFmt w:val="bullet"/>
      <w:lvlText w:val="–"/>
      <w:lvlJc w:val="left"/>
      <w:pPr>
        <w:ind w:left="7769" w:hanging="397"/>
      </w:pPr>
      <w:rPr>
        <w:rFonts w:ascii="Calibri" w:hAnsi="Calibri" w:hint="default"/>
      </w:rPr>
    </w:lvl>
    <w:lvl w:ilvl="8">
      <w:start w:val="1"/>
      <w:numFmt w:val="bullet"/>
      <w:lvlText w:val="–"/>
      <w:lvlJc w:val="left"/>
      <w:pPr>
        <w:ind w:left="8166" w:hanging="397"/>
      </w:pPr>
      <w:rPr>
        <w:rFonts w:ascii="Calibri" w:hAnsi="Calibri" w:hint="default"/>
      </w:rPr>
    </w:lvl>
  </w:abstractNum>
  <w:abstractNum w:abstractNumId="36" w15:restartNumberingAfterBreak="0">
    <w:nsid w:val="6F765849"/>
    <w:multiLevelType w:val="hybridMultilevel"/>
    <w:tmpl w:val="4FDC44CA"/>
    <w:lvl w:ilvl="0" w:tplc="040B0001">
      <w:start w:val="1"/>
      <w:numFmt w:val="bullet"/>
      <w:lvlText w:val=""/>
      <w:lvlJc w:val="left"/>
      <w:pPr>
        <w:ind w:left="2515" w:hanging="360"/>
      </w:pPr>
      <w:rPr>
        <w:rFonts w:ascii="Symbol" w:hAnsi="Symbol" w:hint="default"/>
      </w:rPr>
    </w:lvl>
    <w:lvl w:ilvl="1" w:tplc="040B0003" w:tentative="1">
      <w:start w:val="1"/>
      <w:numFmt w:val="bullet"/>
      <w:lvlText w:val="o"/>
      <w:lvlJc w:val="left"/>
      <w:pPr>
        <w:ind w:left="3235" w:hanging="360"/>
      </w:pPr>
      <w:rPr>
        <w:rFonts w:ascii="Courier New" w:hAnsi="Courier New" w:cs="Courier New" w:hint="default"/>
      </w:rPr>
    </w:lvl>
    <w:lvl w:ilvl="2" w:tplc="040B0005" w:tentative="1">
      <w:start w:val="1"/>
      <w:numFmt w:val="bullet"/>
      <w:lvlText w:val=""/>
      <w:lvlJc w:val="left"/>
      <w:pPr>
        <w:ind w:left="3955" w:hanging="360"/>
      </w:pPr>
      <w:rPr>
        <w:rFonts w:ascii="Wingdings" w:hAnsi="Wingdings" w:hint="default"/>
      </w:rPr>
    </w:lvl>
    <w:lvl w:ilvl="3" w:tplc="040B0001" w:tentative="1">
      <w:start w:val="1"/>
      <w:numFmt w:val="bullet"/>
      <w:lvlText w:val=""/>
      <w:lvlJc w:val="left"/>
      <w:pPr>
        <w:ind w:left="4675" w:hanging="360"/>
      </w:pPr>
      <w:rPr>
        <w:rFonts w:ascii="Symbol" w:hAnsi="Symbol" w:hint="default"/>
      </w:rPr>
    </w:lvl>
    <w:lvl w:ilvl="4" w:tplc="040B0003" w:tentative="1">
      <w:start w:val="1"/>
      <w:numFmt w:val="bullet"/>
      <w:lvlText w:val="o"/>
      <w:lvlJc w:val="left"/>
      <w:pPr>
        <w:ind w:left="5395" w:hanging="360"/>
      </w:pPr>
      <w:rPr>
        <w:rFonts w:ascii="Courier New" w:hAnsi="Courier New" w:cs="Courier New" w:hint="default"/>
      </w:rPr>
    </w:lvl>
    <w:lvl w:ilvl="5" w:tplc="040B0005" w:tentative="1">
      <w:start w:val="1"/>
      <w:numFmt w:val="bullet"/>
      <w:lvlText w:val=""/>
      <w:lvlJc w:val="left"/>
      <w:pPr>
        <w:ind w:left="6115" w:hanging="360"/>
      </w:pPr>
      <w:rPr>
        <w:rFonts w:ascii="Wingdings" w:hAnsi="Wingdings" w:hint="default"/>
      </w:rPr>
    </w:lvl>
    <w:lvl w:ilvl="6" w:tplc="040B0001" w:tentative="1">
      <w:start w:val="1"/>
      <w:numFmt w:val="bullet"/>
      <w:lvlText w:val=""/>
      <w:lvlJc w:val="left"/>
      <w:pPr>
        <w:ind w:left="6835" w:hanging="360"/>
      </w:pPr>
      <w:rPr>
        <w:rFonts w:ascii="Symbol" w:hAnsi="Symbol" w:hint="default"/>
      </w:rPr>
    </w:lvl>
    <w:lvl w:ilvl="7" w:tplc="040B0003" w:tentative="1">
      <w:start w:val="1"/>
      <w:numFmt w:val="bullet"/>
      <w:lvlText w:val="o"/>
      <w:lvlJc w:val="left"/>
      <w:pPr>
        <w:ind w:left="7555" w:hanging="360"/>
      </w:pPr>
      <w:rPr>
        <w:rFonts w:ascii="Courier New" w:hAnsi="Courier New" w:cs="Courier New" w:hint="default"/>
      </w:rPr>
    </w:lvl>
    <w:lvl w:ilvl="8" w:tplc="040B0005" w:tentative="1">
      <w:start w:val="1"/>
      <w:numFmt w:val="bullet"/>
      <w:lvlText w:val=""/>
      <w:lvlJc w:val="left"/>
      <w:pPr>
        <w:ind w:left="8275" w:hanging="360"/>
      </w:pPr>
      <w:rPr>
        <w:rFonts w:ascii="Wingdings" w:hAnsi="Wingdings" w:hint="default"/>
      </w:rPr>
    </w:lvl>
  </w:abstractNum>
  <w:abstractNum w:abstractNumId="37" w15:restartNumberingAfterBreak="0">
    <w:nsid w:val="6FCA7691"/>
    <w:multiLevelType w:val="hybridMultilevel"/>
    <w:tmpl w:val="BF3ACB48"/>
    <w:lvl w:ilvl="0" w:tplc="040B0001">
      <w:start w:val="1"/>
      <w:numFmt w:val="bullet"/>
      <w:lvlText w:val=""/>
      <w:lvlJc w:val="left"/>
      <w:pPr>
        <w:ind w:left="2515" w:hanging="360"/>
      </w:pPr>
      <w:rPr>
        <w:rFonts w:ascii="Symbol" w:hAnsi="Symbol" w:hint="default"/>
      </w:rPr>
    </w:lvl>
    <w:lvl w:ilvl="1" w:tplc="040B0003" w:tentative="1">
      <w:start w:val="1"/>
      <w:numFmt w:val="bullet"/>
      <w:lvlText w:val="o"/>
      <w:lvlJc w:val="left"/>
      <w:pPr>
        <w:ind w:left="3235" w:hanging="360"/>
      </w:pPr>
      <w:rPr>
        <w:rFonts w:ascii="Courier New" w:hAnsi="Courier New" w:cs="Courier New" w:hint="default"/>
      </w:rPr>
    </w:lvl>
    <w:lvl w:ilvl="2" w:tplc="040B0005" w:tentative="1">
      <w:start w:val="1"/>
      <w:numFmt w:val="bullet"/>
      <w:lvlText w:val=""/>
      <w:lvlJc w:val="left"/>
      <w:pPr>
        <w:ind w:left="3955" w:hanging="360"/>
      </w:pPr>
      <w:rPr>
        <w:rFonts w:ascii="Wingdings" w:hAnsi="Wingdings" w:hint="default"/>
      </w:rPr>
    </w:lvl>
    <w:lvl w:ilvl="3" w:tplc="040B0001" w:tentative="1">
      <w:start w:val="1"/>
      <w:numFmt w:val="bullet"/>
      <w:lvlText w:val=""/>
      <w:lvlJc w:val="left"/>
      <w:pPr>
        <w:ind w:left="4675" w:hanging="360"/>
      </w:pPr>
      <w:rPr>
        <w:rFonts w:ascii="Symbol" w:hAnsi="Symbol" w:hint="default"/>
      </w:rPr>
    </w:lvl>
    <w:lvl w:ilvl="4" w:tplc="040B0003" w:tentative="1">
      <w:start w:val="1"/>
      <w:numFmt w:val="bullet"/>
      <w:lvlText w:val="o"/>
      <w:lvlJc w:val="left"/>
      <w:pPr>
        <w:ind w:left="5395" w:hanging="360"/>
      </w:pPr>
      <w:rPr>
        <w:rFonts w:ascii="Courier New" w:hAnsi="Courier New" w:cs="Courier New" w:hint="default"/>
      </w:rPr>
    </w:lvl>
    <w:lvl w:ilvl="5" w:tplc="040B0005" w:tentative="1">
      <w:start w:val="1"/>
      <w:numFmt w:val="bullet"/>
      <w:lvlText w:val=""/>
      <w:lvlJc w:val="left"/>
      <w:pPr>
        <w:ind w:left="6115" w:hanging="360"/>
      </w:pPr>
      <w:rPr>
        <w:rFonts w:ascii="Wingdings" w:hAnsi="Wingdings" w:hint="default"/>
      </w:rPr>
    </w:lvl>
    <w:lvl w:ilvl="6" w:tplc="040B0001" w:tentative="1">
      <w:start w:val="1"/>
      <w:numFmt w:val="bullet"/>
      <w:lvlText w:val=""/>
      <w:lvlJc w:val="left"/>
      <w:pPr>
        <w:ind w:left="6835" w:hanging="360"/>
      </w:pPr>
      <w:rPr>
        <w:rFonts w:ascii="Symbol" w:hAnsi="Symbol" w:hint="default"/>
      </w:rPr>
    </w:lvl>
    <w:lvl w:ilvl="7" w:tplc="040B0003" w:tentative="1">
      <w:start w:val="1"/>
      <w:numFmt w:val="bullet"/>
      <w:lvlText w:val="o"/>
      <w:lvlJc w:val="left"/>
      <w:pPr>
        <w:ind w:left="7555" w:hanging="360"/>
      </w:pPr>
      <w:rPr>
        <w:rFonts w:ascii="Courier New" w:hAnsi="Courier New" w:cs="Courier New" w:hint="default"/>
      </w:rPr>
    </w:lvl>
    <w:lvl w:ilvl="8" w:tplc="040B0005" w:tentative="1">
      <w:start w:val="1"/>
      <w:numFmt w:val="bullet"/>
      <w:lvlText w:val=""/>
      <w:lvlJc w:val="left"/>
      <w:pPr>
        <w:ind w:left="8275" w:hanging="360"/>
      </w:pPr>
      <w:rPr>
        <w:rFonts w:ascii="Wingdings" w:hAnsi="Wingdings" w:hint="default"/>
      </w:rPr>
    </w:lvl>
  </w:abstractNum>
  <w:abstractNum w:abstractNumId="38" w15:restartNumberingAfterBreak="0">
    <w:nsid w:val="711A5481"/>
    <w:multiLevelType w:val="hybridMultilevel"/>
    <w:tmpl w:val="10002282"/>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39" w15:restartNumberingAfterBreak="0">
    <w:nsid w:val="769C0082"/>
    <w:multiLevelType w:val="hybridMultilevel"/>
    <w:tmpl w:val="ED80D306"/>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40" w15:restartNumberingAfterBreak="0">
    <w:nsid w:val="797000C1"/>
    <w:multiLevelType w:val="multilevel"/>
    <w:tmpl w:val="388A7428"/>
    <w:styleLink w:val="Otsikkonumerointi"/>
    <w:lvl w:ilvl="0">
      <w:start w:val="1"/>
      <w:numFmt w:val="decimal"/>
      <w:pStyle w:val="Otsikko1"/>
      <w:lvlText w:val="%1"/>
      <w:lvlJc w:val="left"/>
      <w:pPr>
        <w:ind w:left="425" w:hanging="425"/>
      </w:pPr>
      <w:rPr>
        <w:rFonts w:hint="default"/>
      </w:rPr>
    </w:lvl>
    <w:lvl w:ilvl="1">
      <w:start w:val="1"/>
      <w:numFmt w:val="decimal"/>
      <w:pStyle w:val="Otsikko2"/>
      <w:lvlText w:val="%1.%2"/>
      <w:lvlJc w:val="left"/>
      <w:pPr>
        <w:ind w:left="709" w:hanging="709"/>
      </w:pPr>
      <w:rPr>
        <w:rFonts w:hint="default"/>
      </w:rPr>
    </w:lvl>
    <w:lvl w:ilvl="2">
      <w:start w:val="1"/>
      <w:numFmt w:val="decimal"/>
      <w:pStyle w:val="Otsikko3"/>
      <w:lvlText w:val="%1.%2.%3"/>
      <w:lvlJc w:val="left"/>
      <w:pPr>
        <w:ind w:left="992" w:hanging="992"/>
      </w:pPr>
      <w:rPr>
        <w:rFonts w:hint="default"/>
      </w:rPr>
    </w:lvl>
    <w:lvl w:ilvl="3">
      <w:start w:val="1"/>
      <w:numFmt w:val="decimal"/>
      <w:pStyle w:val="Otsikko4"/>
      <w:lvlText w:val="%1.%2.%3.%4"/>
      <w:lvlJc w:val="left"/>
      <w:pPr>
        <w:ind w:left="1276" w:hanging="1276"/>
      </w:pPr>
      <w:rPr>
        <w:rFonts w:hint="default"/>
      </w:rPr>
    </w:lvl>
    <w:lvl w:ilvl="4">
      <w:start w:val="1"/>
      <w:numFmt w:val="decimal"/>
      <w:pStyle w:val="Otsikko5"/>
      <w:lvlText w:val="%1.%2.%3.%4.%5"/>
      <w:lvlJc w:val="left"/>
      <w:pPr>
        <w:ind w:left="1559" w:hanging="1559"/>
      </w:pPr>
      <w:rPr>
        <w:rFonts w:hint="default"/>
      </w:rPr>
    </w:lvl>
    <w:lvl w:ilvl="5">
      <w:start w:val="1"/>
      <w:numFmt w:val="decimal"/>
      <w:pStyle w:val="Otsikko6"/>
      <w:lvlText w:val="%1.%2.%3.%4.%5.%6"/>
      <w:lvlJc w:val="left"/>
      <w:pPr>
        <w:ind w:left="1843" w:hanging="1843"/>
      </w:pPr>
      <w:rPr>
        <w:rFonts w:hint="default"/>
      </w:rPr>
    </w:lvl>
    <w:lvl w:ilvl="6">
      <w:start w:val="1"/>
      <w:numFmt w:val="decimal"/>
      <w:pStyle w:val="Otsikko7"/>
      <w:lvlText w:val="%1.%2.%3.%4.%5.%6.%7"/>
      <w:lvlJc w:val="left"/>
      <w:pPr>
        <w:ind w:left="2126" w:hanging="2126"/>
      </w:pPr>
      <w:rPr>
        <w:rFonts w:hint="default"/>
      </w:rPr>
    </w:lvl>
    <w:lvl w:ilvl="7">
      <w:start w:val="1"/>
      <w:numFmt w:val="decimal"/>
      <w:pStyle w:val="Otsikko8"/>
      <w:lvlText w:val="%1.%2.%3.%4.%5.%6.%7.%8"/>
      <w:lvlJc w:val="left"/>
      <w:pPr>
        <w:ind w:left="2410" w:hanging="2410"/>
      </w:pPr>
      <w:rPr>
        <w:rFonts w:hint="default"/>
      </w:rPr>
    </w:lvl>
    <w:lvl w:ilvl="8">
      <w:start w:val="1"/>
      <w:numFmt w:val="decimal"/>
      <w:pStyle w:val="Numeroituluettelo"/>
      <w:suff w:val="space"/>
      <w:lvlText w:val="%9."/>
      <w:lvlJc w:val="left"/>
      <w:pPr>
        <w:ind w:left="3005" w:hanging="397"/>
      </w:pPr>
      <w:rPr>
        <w:rFonts w:hint="default"/>
      </w:rPr>
    </w:lvl>
  </w:abstractNum>
  <w:abstractNum w:abstractNumId="41" w15:restartNumberingAfterBreak="0">
    <w:nsid w:val="7FF061C1"/>
    <w:multiLevelType w:val="hybridMultilevel"/>
    <w:tmpl w:val="5B44B9E8"/>
    <w:lvl w:ilvl="0" w:tplc="040B0001">
      <w:start w:val="1"/>
      <w:numFmt w:val="bullet"/>
      <w:lvlText w:val=""/>
      <w:lvlJc w:val="left"/>
      <w:pPr>
        <w:ind w:left="2515" w:hanging="360"/>
      </w:pPr>
      <w:rPr>
        <w:rFonts w:ascii="Symbol" w:hAnsi="Symbol" w:hint="default"/>
      </w:rPr>
    </w:lvl>
    <w:lvl w:ilvl="1" w:tplc="040B0003" w:tentative="1">
      <w:start w:val="1"/>
      <w:numFmt w:val="bullet"/>
      <w:lvlText w:val="o"/>
      <w:lvlJc w:val="left"/>
      <w:pPr>
        <w:ind w:left="3235" w:hanging="360"/>
      </w:pPr>
      <w:rPr>
        <w:rFonts w:ascii="Courier New" w:hAnsi="Courier New" w:cs="Courier New" w:hint="default"/>
      </w:rPr>
    </w:lvl>
    <w:lvl w:ilvl="2" w:tplc="040B0005" w:tentative="1">
      <w:start w:val="1"/>
      <w:numFmt w:val="bullet"/>
      <w:lvlText w:val=""/>
      <w:lvlJc w:val="left"/>
      <w:pPr>
        <w:ind w:left="3955" w:hanging="360"/>
      </w:pPr>
      <w:rPr>
        <w:rFonts w:ascii="Wingdings" w:hAnsi="Wingdings" w:hint="default"/>
      </w:rPr>
    </w:lvl>
    <w:lvl w:ilvl="3" w:tplc="040B0001" w:tentative="1">
      <w:start w:val="1"/>
      <w:numFmt w:val="bullet"/>
      <w:lvlText w:val=""/>
      <w:lvlJc w:val="left"/>
      <w:pPr>
        <w:ind w:left="4675" w:hanging="360"/>
      </w:pPr>
      <w:rPr>
        <w:rFonts w:ascii="Symbol" w:hAnsi="Symbol" w:hint="default"/>
      </w:rPr>
    </w:lvl>
    <w:lvl w:ilvl="4" w:tplc="040B0003" w:tentative="1">
      <w:start w:val="1"/>
      <w:numFmt w:val="bullet"/>
      <w:lvlText w:val="o"/>
      <w:lvlJc w:val="left"/>
      <w:pPr>
        <w:ind w:left="5395" w:hanging="360"/>
      </w:pPr>
      <w:rPr>
        <w:rFonts w:ascii="Courier New" w:hAnsi="Courier New" w:cs="Courier New" w:hint="default"/>
      </w:rPr>
    </w:lvl>
    <w:lvl w:ilvl="5" w:tplc="040B0005" w:tentative="1">
      <w:start w:val="1"/>
      <w:numFmt w:val="bullet"/>
      <w:lvlText w:val=""/>
      <w:lvlJc w:val="left"/>
      <w:pPr>
        <w:ind w:left="6115" w:hanging="360"/>
      </w:pPr>
      <w:rPr>
        <w:rFonts w:ascii="Wingdings" w:hAnsi="Wingdings" w:hint="default"/>
      </w:rPr>
    </w:lvl>
    <w:lvl w:ilvl="6" w:tplc="040B0001" w:tentative="1">
      <w:start w:val="1"/>
      <w:numFmt w:val="bullet"/>
      <w:lvlText w:val=""/>
      <w:lvlJc w:val="left"/>
      <w:pPr>
        <w:ind w:left="6835" w:hanging="360"/>
      </w:pPr>
      <w:rPr>
        <w:rFonts w:ascii="Symbol" w:hAnsi="Symbol" w:hint="default"/>
      </w:rPr>
    </w:lvl>
    <w:lvl w:ilvl="7" w:tplc="040B0003" w:tentative="1">
      <w:start w:val="1"/>
      <w:numFmt w:val="bullet"/>
      <w:lvlText w:val="o"/>
      <w:lvlJc w:val="left"/>
      <w:pPr>
        <w:ind w:left="7555" w:hanging="360"/>
      </w:pPr>
      <w:rPr>
        <w:rFonts w:ascii="Courier New" w:hAnsi="Courier New" w:cs="Courier New" w:hint="default"/>
      </w:rPr>
    </w:lvl>
    <w:lvl w:ilvl="8" w:tplc="040B0005" w:tentative="1">
      <w:start w:val="1"/>
      <w:numFmt w:val="bullet"/>
      <w:lvlText w:val=""/>
      <w:lvlJc w:val="left"/>
      <w:pPr>
        <w:ind w:left="8275" w:hanging="360"/>
      </w:pPr>
      <w:rPr>
        <w:rFonts w:ascii="Wingdings" w:hAnsi="Wingdings" w:hint="default"/>
      </w:rPr>
    </w:lvl>
  </w:abstractNum>
  <w:num w:numId="1">
    <w:abstractNumId w:val="35"/>
  </w:num>
  <w:num w:numId="2">
    <w:abstractNumId w:val="35"/>
  </w:num>
  <w:num w:numId="3">
    <w:abstractNumId w:val="40"/>
  </w:num>
  <w:num w:numId="4">
    <w:abstractNumId w:val="29"/>
  </w:num>
  <w:num w:numId="5">
    <w:abstractNumId w:val="18"/>
  </w:num>
  <w:num w:numId="6">
    <w:abstractNumId w:val="28"/>
  </w:num>
  <w:num w:numId="7">
    <w:abstractNumId w:val="30"/>
  </w:num>
  <w:num w:numId="8">
    <w:abstractNumId w:val="19"/>
  </w:num>
  <w:num w:numId="9">
    <w:abstractNumId w:val="10"/>
  </w:num>
  <w:num w:numId="10">
    <w:abstractNumId w:val="2"/>
  </w:num>
  <w:num w:numId="11">
    <w:abstractNumId w:val="15"/>
  </w:num>
  <w:num w:numId="12">
    <w:abstractNumId w:val="23"/>
  </w:num>
  <w:num w:numId="13">
    <w:abstractNumId w:val="33"/>
  </w:num>
  <w:num w:numId="14">
    <w:abstractNumId w:val="5"/>
  </w:num>
  <w:num w:numId="15">
    <w:abstractNumId w:val="25"/>
  </w:num>
  <w:num w:numId="16">
    <w:abstractNumId w:val="9"/>
  </w:num>
  <w:num w:numId="17">
    <w:abstractNumId w:val="3"/>
  </w:num>
  <w:num w:numId="18">
    <w:abstractNumId w:val="16"/>
  </w:num>
  <w:num w:numId="19">
    <w:abstractNumId w:val="39"/>
  </w:num>
  <w:num w:numId="20">
    <w:abstractNumId w:val="1"/>
  </w:num>
  <w:num w:numId="21">
    <w:abstractNumId w:val="8"/>
  </w:num>
  <w:num w:numId="22">
    <w:abstractNumId w:val="38"/>
  </w:num>
  <w:num w:numId="23">
    <w:abstractNumId w:val="4"/>
  </w:num>
  <w:num w:numId="24">
    <w:abstractNumId w:val="13"/>
  </w:num>
  <w:num w:numId="25">
    <w:abstractNumId w:val="26"/>
  </w:num>
  <w:num w:numId="26">
    <w:abstractNumId w:val="6"/>
  </w:num>
  <w:num w:numId="2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num>
  <w:num w:numId="36">
    <w:abstractNumId w:val="7"/>
  </w:num>
  <w:num w:numId="3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8"/>
  </w:num>
  <w:num w:numId="4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4"/>
  </w:num>
  <w:num w:numId="44">
    <w:abstractNumId w:val="21"/>
  </w:num>
  <w:num w:numId="45">
    <w:abstractNumId w:val="0"/>
  </w:num>
  <w:num w:numId="46">
    <w:abstractNumId w:val="37"/>
  </w:num>
  <w:num w:numId="47">
    <w:abstractNumId w:val="36"/>
  </w:num>
  <w:num w:numId="48">
    <w:abstractNumId w:val="41"/>
  </w:num>
  <w:num w:numId="49">
    <w:abstractNumId w:val="31"/>
  </w:num>
  <w:num w:numId="50">
    <w:abstractNumId w:val="17"/>
  </w:num>
  <w:num w:numId="51">
    <w:abstractNumId w:val="22"/>
  </w:num>
  <w:num w:numId="52">
    <w:abstractNumId w:val="27"/>
  </w:num>
  <w:num w:numId="53">
    <w:abstractNumId w:val="32"/>
  </w:num>
  <w:num w:numId="54">
    <w:abstractNumId w:val="34"/>
  </w:num>
  <w:num w:numId="55">
    <w:abstractNumId w:val="12"/>
  </w:num>
  <w:numIdMacAtCleanup w:val="5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Eklund Marjut">
    <w15:presenceInfo w15:providerId="AD" w15:userId="S-1-5-21-3121845505-432103665-3658532612-42713"/>
  </w15:person>
  <w15:person w15:author="Kunnari Riitta">
    <w15:presenceInfo w15:providerId="AD" w15:userId="S-1-5-21-3121845505-432103665-3658532612-78740"/>
  </w15:person>
  <w15:person w15:author="Pakari Arja">
    <w15:presenceInfo w15:providerId="AD" w15:userId="S-1-5-21-3121845505-432103665-3658532612-7028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trackRevisions/>
  <w:defaultTabStop w:val="1304"/>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592C"/>
    <w:rsid w:val="00012CDD"/>
    <w:rsid w:val="000153AD"/>
    <w:rsid w:val="00015889"/>
    <w:rsid w:val="00020648"/>
    <w:rsid w:val="00020F09"/>
    <w:rsid w:val="0002303F"/>
    <w:rsid w:val="00025A31"/>
    <w:rsid w:val="00033C27"/>
    <w:rsid w:val="00043EA5"/>
    <w:rsid w:val="00052F21"/>
    <w:rsid w:val="00054303"/>
    <w:rsid w:val="00056875"/>
    <w:rsid w:val="000643DE"/>
    <w:rsid w:val="00074E13"/>
    <w:rsid w:val="00076036"/>
    <w:rsid w:val="000767E4"/>
    <w:rsid w:val="00076B9B"/>
    <w:rsid w:val="000828D5"/>
    <w:rsid w:val="00082C49"/>
    <w:rsid w:val="00083DE9"/>
    <w:rsid w:val="00083FB1"/>
    <w:rsid w:val="000A4280"/>
    <w:rsid w:val="000B6C92"/>
    <w:rsid w:val="000C05D1"/>
    <w:rsid w:val="000C4805"/>
    <w:rsid w:val="000D0D7B"/>
    <w:rsid w:val="000D0E34"/>
    <w:rsid w:val="000D3F82"/>
    <w:rsid w:val="000D7DCD"/>
    <w:rsid w:val="000E2410"/>
    <w:rsid w:val="000E3814"/>
    <w:rsid w:val="000E7D4E"/>
    <w:rsid w:val="00101F35"/>
    <w:rsid w:val="001106D7"/>
    <w:rsid w:val="00112607"/>
    <w:rsid w:val="00123B35"/>
    <w:rsid w:val="00126E3B"/>
    <w:rsid w:val="00131EBB"/>
    <w:rsid w:val="0014074C"/>
    <w:rsid w:val="00140E8A"/>
    <w:rsid w:val="00145B24"/>
    <w:rsid w:val="0016163F"/>
    <w:rsid w:val="001661F3"/>
    <w:rsid w:val="0016637F"/>
    <w:rsid w:val="00180CFE"/>
    <w:rsid w:val="001865C1"/>
    <w:rsid w:val="00187A6D"/>
    <w:rsid w:val="00187ADB"/>
    <w:rsid w:val="00190381"/>
    <w:rsid w:val="0019203C"/>
    <w:rsid w:val="0019618B"/>
    <w:rsid w:val="001976A7"/>
    <w:rsid w:val="001A1F96"/>
    <w:rsid w:val="001A210C"/>
    <w:rsid w:val="001A7591"/>
    <w:rsid w:val="001B3EA1"/>
    <w:rsid w:val="001B6A94"/>
    <w:rsid w:val="001C7E78"/>
    <w:rsid w:val="001D21C3"/>
    <w:rsid w:val="001D2EF1"/>
    <w:rsid w:val="001E0B93"/>
    <w:rsid w:val="001E1146"/>
    <w:rsid w:val="001E26A8"/>
    <w:rsid w:val="001E3BDB"/>
    <w:rsid w:val="001F5FCA"/>
    <w:rsid w:val="001F6960"/>
    <w:rsid w:val="002044CF"/>
    <w:rsid w:val="00204D8F"/>
    <w:rsid w:val="0020602B"/>
    <w:rsid w:val="00207EF3"/>
    <w:rsid w:val="00215911"/>
    <w:rsid w:val="00220168"/>
    <w:rsid w:val="00222305"/>
    <w:rsid w:val="00226B69"/>
    <w:rsid w:val="0022745E"/>
    <w:rsid w:val="00236D13"/>
    <w:rsid w:val="002530BF"/>
    <w:rsid w:val="0026323B"/>
    <w:rsid w:val="00266FFB"/>
    <w:rsid w:val="00272176"/>
    <w:rsid w:val="00273F46"/>
    <w:rsid w:val="00275338"/>
    <w:rsid w:val="00277721"/>
    <w:rsid w:val="00285B98"/>
    <w:rsid w:val="00291159"/>
    <w:rsid w:val="002A3A88"/>
    <w:rsid w:val="002A62C3"/>
    <w:rsid w:val="002B68BD"/>
    <w:rsid w:val="002D048C"/>
    <w:rsid w:val="002D0A7C"/>
    <w:rsid w:val="002D0B60"/>
    <w:rsid w:val="002D3F48"/>
    <w:rsid w:val="002D64B3"/>
    <w:rsid w:val="002E0D27"/>
    <w:rsid w:val="002E66F2"/>
    <w:rsid w:val="002E6E03"/>
    <w:rsid w:val="002F102C"/>
    <w:rsid w:val="002F614B"/>
    <w:rsid w:val="002F69EA"/>
    <w:rsid w:val="00306252"/>
    <w:rsid w:val="0031290F"/>
    <w:rsid w:val="003178CD"/>
    <w:rsid w:val="00317A02"/>
    <w:rsid w:val="00320A54"/>
    <w:rsid w:val="00326848"/>
    <w:rsid w:val="00330140"/>
    <w:rsid w:val="0033724D"/>
    <w:rsid w:val="00341AFC"/>
    <w:rsid w:val="00344D6F"/>
    <w:rsid w:val="00354E22"/>
    <w:rsid w:val="003606FE"/>
    <w:rsid w:val="00363109"/>
    <w:rsid w:val="003636D8"/>
    <w:rsid w:val="00364E7A"/>
    <w:rsid w:val="00373CFF"/>
    <w:rsid w:val="00374128"/>
    <w:rsid w:val="00397BB1"/>
    <w:rsid w:val="00397EF1"/>
    <w:rsid w:val="003A2759"/>
    <w:rsid w:val="003A5C28"/>
    <w:rsid w:val="003B7920"/>
    <w:rsid w:val="003C42E7"/>
    <w:rsid w:val="003C7A5D"/>
    <w:rsid w:val="003D29FF"/>
    <w:rsid w:val="003E64D1"/>
    <w:rsid w:val="003E6853"/>
    <w:rsid w:val="003F6100"/>
    <w:rsid w:val="003F7445"/>
    <w:rsid w:val="003F7B76"/>
    <w:rsid w:val="00410048"/>
    <w:rsid w:val="004266E6"/>
    <w:rsid w:val="004443F4"/>
    <w:rsid w:val="0044749A"/>
    <w:rsid w:val="00447C46"/>
    <w:rsid w:val="00447EB6"/>
    <w:rsid w:val="00460CD7"/>
    <w:rsid w:val="004616CF"/>
    <w:rsid w:val="0046397A"/>
    <w:rsid w:val="00463AE1"/>
    <w:rsid w:val="0046761D"/>
    <w:rsid w:val="004702DA"/>
    <w:rsid w:val="00472ACD"/>
    <w:rsid w:val="004865B3"/>
    <w:rsid w:val="004972ED"/>
    <w:rsid w:val="004A60EA"/>
    <w:rsid w:val="004B0B6E"/>
    <w:rsid w:val="004C2BAC"/>
    <w:rsid w:val="004C49D0"/>
    <w:rsid w:val="004C5D06"/>
    <w:rsid w:val="004E2F03"/>
    <w:rsid w:val="004E7D9A"/>
    <w:rsid w:val="004E7FD2"/>
    <w:rsid w:val="004F013D"/>
    <w:rsid w:val="004F42DF"/>
    <w:rsid w:val="00500A1B"/>
    <w:rsid w:val="00505EC7"/>
    <w:rsid w:val="00510939"/>
    <w:rsid w:val="00510DCA"/>
    <w:rsid w:val="00515173"/>
    <w:rsid w:val="005169C6"/>
    <w:rsid w:val="00521FA4"/>
    <w:rsid w:val="005311BF"/>
    <w:rsid w:val="005371CB"/>
    <w:rsid w:val="0054268E"/>
    <w:rsid w:val="00545194"/>
    <w:rsid w:val="005577AB"/>
    <w:rsid w:val="00565515"/>
    <w:rsid w:val="0056680E"/>
    <w:rsid w:val="00567349"/>
    <w:rsid w:val="00571E68"/>
    <w:rsid w:val="005776B9"/>
    <w:rsid w:val="00583000"/>
    <w:rsid w:val="005924CD"/>
    <w:rsid w:val="00593390"/>
    <w:rsid w:val="00595952"/>
    <w:rsid w:val="005A02FD"/>
    <w:rsid w:val="005A102F"/>
    <w:rsid w:val="005A361F"/>
    <w:rsid w:val="005A49DE"/>
    <w:rsid w:val="005A4D76"/>
    <w:rsid w:val="005C75CF"/>
    <w:rsid w:val="005D155E"/>
    <w:rsid w:val="005D3D00"/>
    <w:rsid w:val="005D592C"/>
    <w:rsid w:val="005E2709"/>
    <w:rsid w:val="005F4FD9"/>
    <w:rsid w:val="00603FEB"/>
    <w:rsid w:val="006040F8"/>
    <w:rsid w:val="00623221"/>
    <w:rsid w:val="006243B8"/>
    <w:rsid w:val="00624CEA"/>
    <w:rsid w:val="00630183"/>
    <w:rsid w:val="00642F71"/>
    <w:rsid w:val="006562AE"/>
    <w:rsid w:val="006566B8"/>
    <w:rsid w:val="00661F12"/>
    <w:rsid w:val="006662BE"/>
    <w:rsid w:val="006733C7"/>
    <w:rsid w:val="0068147F"/>
    <w:rsid w:val="0068539E"/>
    <w:rsid w:val="0068570C"/>
    <w:rsid w:val="00686EAE"/>
    <w:rsid w:val="00695D34"/>
    <w:rsid w:val="00696B39"/>
    <w:rsid w:val="00696F24"/>
    <w:rsid w:val="006C2388"/>
    <w:rsid w:val="006F018F"/>
    <w:rsid w:val="006F0557"/>
    <w:rsid w:val="006F2036"/>
    <w:rsid w:val="006F3FED"/>
    <w:rsid w:val="007126BB"/>
    <w:rsid w:val="0071349C"/>
    <w:rsid w:val="00714F72"/>
    <w:rsid w:val="007177FE"/>
    <w:rsid w:val="0072110F"/>
    <w:rsid w:val="00722E69"/>
    <w:rsid w:val="00724B15"/>
    <w:rsid w:val="00724B1D"/>
    <w:rsid w:val="007313FA"/>
    <w:rsid w:val="0073389D"/>
    <w:rsid w:val="0073503F"/>
    <w:rsid w:val="00735DB9"/>
    <w:rsid w:val="007365AC"/>
    <w:rsid w:val="007412D6"/>
    <w:rsid w:val="0074362D"/>
    <w:rsid w:val="00744FDC"/>
    <w:rsid w:val="007566A2"/>
    <w:rsid w:val="0076194A"/>
    <w:rsid w:val="00771FA1"/>
    <w:rsid w:val="00775046"/>
    <w:rsid w:val="00780943"/>
    <w:rsid w:val="00781502"/>
    <w:rsid w:val="007959BE"/>
    <w:rsid w:val="007A29A4"/>
    <w:rsid w:val="007B3A78"/>
    <w:rsid w:val="007D7122"/>
    <w:rsid w:val="007E31FD"/>
    <w:rsid w:val="008010F8"/>
    <w:rsid w:val="00805A26"/>
    <w:rsid w:val="008060A5"/>
    <w:rsid w:val="008135D5"/>
    <w:rsid w:val="00814E40"/>
    <w:rsid w:val="0081689C"/>
    <w:rsid w:val="008236E1"/>
    <w:rsid w:val="00835466"/>
    <w:rsid w:val="00841279"/>
    <w:rsid w:val="00845BA2"/>
    <w:rsid w:val="00846E17"/>
    <w:rsid w:val="0085075F"/>
    <w:rsid w:val="00860809"/>
    <w:rsid w:val="008635CF"/>
    <w:rsid w:val="008729B1"/>
    <w:rsid w:val="00875E55"/>
    <w:rsid w:val="0087798E"/>
    <w:rsid w:val="00877D1B"/>
    <w:rsid w:val="00877FFB"/>
    <w:rsid w:val="00884BB2"/>
    <w:rsid w:val="008943EB"/>
    <w:rsid w:val="008962B8"/>
    <w:rsid w:val="00897704"/>
    <w:rsid w:val="008A5E93"/>
    <w:rsid w:val="008B35EB"/>
    <w:rsid w:val="008B59FA"/>
    <w:rsid w:val="008B61E0"/>
    <w:rsid w:val="008C0653"/>
    <w:rsid w:val="008C0DC6"/>
    <w:rsid w:val="008C2FD8"/>
    <w:rsid w:val="008D11BE"/>
    <w:rsid w:val="008D11E5"/>
    <w:rsid w:val="008E3D3D"/>
    <w:rsid w:val="008E6F6B"/>
    <w:rsid w:val="008F0C23"/>
    <w:rsid w:val="008F1816"/>
    <w:rsid w:val="008F1BFE"/>
    <w:rsid w:val="008F3B31"/>
    <w:rsid w:val="008F3F85"/>
    <w:rsid w:val="009117F7"/>
    <w:rsid w:val="00923923"/>
    <w:rsid w:val="00927943"/>
    <w:rsid w:val="00932E0D"/>
    <w:rsid w:val="00934B70"/>
    <w:rsid w:val="00954EA6"/>
    <w:rsid w:val="0095729F"/>
    <w:rsid w:val="00960FF9"/>
    <w:rsid w:val="009710EF"/>
    <w:rsid w:val="0097161E"/>
    <w:rsid w:val="00975A37"/>
    <w:rsid w:val="009777CF"/>
    <w:rsid w:val="009A01F6"/>
    <w:rsid w:val="009A30A4"/>
    <w:rsid w:val="009A4BBC"/>
    <w:rsid w:val="009B1DD0"/>
    <w:rsid w:val="009C14B5"/>
    <w:rsid w:val="009D26D3"/>
    <w:rsid w:val="009D4E2D"/>
    <w:rsid w:val="009D52E7"/>
    <w:rsid w:val="009E1167"/>
    <w:rsid w:val="009E38EA"/>
    <w:rsid w:val="009E461E"/>
    <w:rsid w:val="009F2071"/>
    <w:rsid w:val="009F47FF"/>
    <w:rsid w:val="009F59FE"/>
    <w:rsid w:val="009F703C"/>
    <w:rsid w:val="00A04227"/>
    <w:rsid w:val="00A20798"/>
    <w:rsid w:val="00A218B6"/>
    <w:rsid w:val="00A22A48"/>
    <w:rsid w:val="00A2599D"/>
    <w:rsid w:val="00A261D2"/>
    <w:rsid w:val="00A2749B"/>
    <w:rsid w:val="00A309D9"/>
    <w:rsid w:val="00A35114"/>
    <w:rsid w:val="00A42548"/>
    <w:rsid w:val="00A42A76"/>
    <w:rsid w:val="00A465D5"/>
    <w:rsid w:val="00A52C53"/>
    <w:rsid w:val="00A533B3"/>
    <w:rsid w:val="00A66440"/>
    <w:rsid w:val="00A71348"/>
    <w:rsid w:val="00A80747"/>
    <w:rsid w:val="00A82268"/>
    <w:rsid w:val="00A8653A"/>
    <w:rsid w:val="00A91134"/>
    <w:rsid w:val="00A93576"/>
    <w:rsid w:val="00A95D34"/>
    <w:rsid w:val="00AA20A1"/>
    <w:rsid w:val="00AA6161"/>
    <w:rsid w:val="00AA6D43"/>
    <w:rsid w:val="00AA7DE5"/>
    <w:rsid w:val="00AB58C9"/>
    <w:rsid w:val="00AC710C"/>
    <w:rsid w:val="00AD3E32"/>
    <w:rsid w:val="00AE0012"/>
    <w:rsid w:val="00AE0028"/>
    <w:rsid w:val="00AE129F"/>
    <w:rsid w:val="00AE17C5"/>
    <w:rsid w:val="00AE6A59"/>
    <w:rsid w:val="00AF0323"/>
    <w:rsid w:val="00AF60D2"/>
    <w:rsid w:val="00B12BEA"/>
    <w:rsid w:val="00B21DEE"/>
    <w:rsid w:val="00B25F09"/>
    <w:rsid w:val="00B277F2"/>
    <w:rsid w:val="00B43280"/>
    <w:rsid w:val="00B4377C"/>
    <w:rsid w:val="00B611E6"/>
    <w:rsid w:val="00B86A22"/>
    <w:rsid w:val="00B91984"/>
    <w:rsid w:val="00B91A0F"/>
    <w:rsid w:val="00B972D2"/>
    <w:rsid w:val="00BA1109"/>
    <w:rsid w:val="00BA5AC3"/>
    <w:rsid w:val="00BA6A02"/>
    <w:rsid w:val="00BB528D"/>
    <w:rsid w:val="00BB6223"/>
    <w:rsid w:val="00BC7676"/>
    <w:rsid w:val="00BD4279"/>
    <w:rsid w:val="00BD48A8"/>
    <w:rsid w:val="00BE33DF"/>
    <w:rsid w:val="00BE4CCD"/>
    <w:rsid w:val="00BE76FC"/>
    <w:rsid w:val="00BF0ECC"/>
    <w:rsid w:val="00BF1F9A"/>
    <w:rsid w:val="00BF2D0D"/>
    <w:rsid w:val="00C0196D"/>
    <w:rsid w:val="00C06DC8"/>
    <w:rsid w:val="00C07048"/>
    <w:rsid w:val="00C073B7"/>
    <w:rsid w:val="00C149F8"/>
    <w:rsid w:val="00C25D2D"/>
    <w:rsid w:val="00C25F8F"/>
    <w:rsid w:val="00C33701"/>
    <w:rsid w:val="00C74095"/>
    <w:rsid w:val="00C756D0"/>
    <w:rsid w:val="00C76B72"/>
    <w:rsid w:val="00C76FF2"/>
    <w:rsid w:val="00C85CCD"/>
    <w:rsid w:val="00C9340F"/>
    <w:rsid w:val="00CA1B77"/>
    <w:rsid w:val="00CA727E"/>
    <w:rsid w:val="00CB7D83"/>
    <w:rsid w:val="00CD3BD4"/>
    <w:rsid w:val="00CD7401"/>
    <w:rsid w:val="00CD7407"/>
    <w:rsid w:val="00CE128F"/>
    <w:rsid w:val="00CE638C"/>
    <w:rsid w:val="00CE7310"/>
    <w:rsid w:val="00D07F12"/>
    <w:rsid w:val="00D200E6"/>
    <w:rsid w:val="00D263EC"/>
    <w:rsid w:val="00D27414"/>
    <w:rsid w:val="00D309DD"/>
    <w:rsid w:val="00D337CB"/>
    <w:rsid w:val="00D4178A"/>
    <w:rsid w:val="00D46773"/>
    <w:rsid w:val="00D507E9"/>
    <w:rsid w:val="00D513CC"/>
    <w:rsid w:val="00D52859"/>
    <w:rsid w:val="00D53075"/>
    <w:rsid w:val="00D54165"/>
    <w:rsid w:val="00D678C1"/>
    <w:rsid w:val="00D70986"/>
    <w:rsid w:val="00D80CFC"/>
    <w:rsid w:val="00D94EA8"/>
    <w:rsid w:val="00D96969"/>
    <w:rsid w:val="00DA4E49"/>
    <w:rsid w:val="00DA6AB0"/>
    <w:rsid w:val="00DB0C80"/>
    <w:rsid w:val="00DB1976"/>
    <w:rsid w:val="00DB5989"/>
    <w:rsid w:val="00DC11C4"/>
    <w:rsid w:val="00DC4F91"/>
    <w:rsid w:val="00DC7ECA"/>
    <w:rsid w:val="00DD129D"/>
    <w:rsid w:val="00DD4017"/>
    <w:rsid w:val="00DE014B"/>
    <w:rsid w:val="00DF11D1"/>
    <w:rsid w:val="00DF18AC"/>
    <w:rsid w:val="00DF784E"/>
    <w:rsid w:val="00E02A20"/>
    <w:rsid w:val="00E0348C"/>
    <w:rsid w:val="00E06EFE"/>
    <w:rsid w:val="00E2064B"/>
    <w:rsid w:val="00E263FA"/>
    <w:rsid w:val="00E32509"/>
    <w:rsid w:val="00E34DD9"/>
    <w:rsid w:val="00E44CAC"/>
    <w:rsid w:val="00E50A7A"/>
    <w:rsid w:val="00E57258"/>
    <w:rsid w:val="00E57E35"/>
    <w:rsid w:val="00E6224B"/>
    <w:rsid w:val="00E6284E"/>
    <w:rsid w:val="00E62E01"/>
    <w:rsid w:val="00E65499"/>
    <w:rsid w:val="00E72043"/>
    <w:rsid w:val="00E75537"/>
    <w:rsid w:val="00E7634A"/>
    <w:rsid w:val="00E7722D"/>
    <w:rsid w:val="00E77EB0"/>
    <w:rsid w:val="00E81B00"/>
    <w:rsid w:val="00E81DC0"/>
    <w:rsid w:val="00E90F7E"/>
    <w:rsid w:val="00E96EEC"/>
    <w:rsid w:val="00EB61AC"/>
    <w:rsid w:val="00EC1CB2"/>
    <w:rsid w:val="00ED0DB7"/>
    <w:rsid w:val="00EE1FC5"/>
    <w:rsid w:val="00EE4C0D"/>
    <w:rsid w:val="00EF2F46"/>
    <w:rsid w:val="00EF5357"/>
    <w:rsid w:val="00EF59B6"/>
    <w:rsid w:val="00EF6EC7"/>
    <w:rsid w:val="00F03B54"/>
    <w:rsid w:val="00F06795"/>
    <w:rsid w:val="00F10AE1"/>
    <w:rsid w:val="00F1204C"/>
    <w:rsid w:val="00F14496"/>
    <w:rsid w:val="00F15E55"/>
    <w:rsid w:val="00F24462"/>
    <w:rsid w:val="00F25105"/>
    <w:rsid w:val="00F30F43"/>
    <w:rsid w:val="00F35F7A"/>
    <w:rsid w:val="00F415DC"/>
    <w:rsid w:val="00F448B8"/>
    <w:rsid w:val="00F46222"/>
    <w:rsid w:val="00F4766B"/>
    <w:rsid w:val="00F5078D"/>
    <w:rsid w:val="00F53733"/>
    <w:rsid w:val="00F56839"/>
    <w:rsid w:val="00F65814"/>
    <w:rsid w:val="00F81F6A"/>
    <w:rsid w:val="00FA0431"/>
    <w:rsid w:val="00FB0204"/>
    <w:rsid w:val="00FB17E2"/>
    <w:rsid w:val="00FB664E"/>
    <w:rsid w:val="00FC6639"/>
    <w:rsid w:val="00FC79CD"/>
    <w:rsid w:val="00FD1838"/>
    <w:rsid w:val="00FD1A4C"/>
    <w:rsid w:val="00FD537C"/>
    <w:rsid w:val="00FF3280"/>
    <w:rsid w:val="00FF349F"/>
    <w:rsid w:val="00FF4FC2"/>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4F61B3"/>
  <w15:docId w15:val="{43DE0D96-BC2A-46EE-9B96-0696AB72A8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HAnsi"/>
        <w:sz w:val="22"/>
        <w:szCs w:val="22"/>
        <w:lang w:val="fi-FI" w:eastAsia="en-US" w:bidi="ar-SA"/>
      </w:rPr>
    </w:rPrDefault>
    <w:pPrDefault/>
  </w:docDefaults>
  <w:latentStyles w:defLockedState="0" w:defUIPriority="99" w:defSemiHidden="0" w:defUnhideWhenUsed="0" w:defQFormat="0" w:count="371">
    <w:lsdException w:name="Normal" w:uiPriority="0"/>
    <w:lsdException w:name="heading 1" w:uiPriority="9" w:qFormat="1"/>
    <w:lsdException w:name="heading 2" w:uiPriority="9" w:qFormat="1"/>
    <w:lsdException w:name="heading 3" w:uiPriority="9" w:qFormat="1"/>
    <w:lsdException w:name="heading 4" w:uiPriority="9" w:qFormat="1"/>
    <w:lsdException w:name="heading 5" w:uiPriority="10" w:qFormat="1"/>
    <w:lsdException w:name="heading 6" w:uiPriority="10" w:qFormat="1"/>
    <w:lsdException w:name="heading 7" w:uiPriority="10" w:qFormat="1"/>
    <w:lsdException w:name="heading 8" w:uiPriority="10"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uiPriority="79"/>
    <w:lsdException w:name="footer" w:uiPriority="79"/>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1" w:qFormat="1"/>
    <w:lsdException w:name="List Number" w:uiPriority="10"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rsid w:val="00354E22"/>
    <w:rPr>
      <w:noProof/>
      <w:sz w:val="20"/>
    </w:rPr>
  </w:style>
  <w:style w:type="paragraph" w:styleId="Otsikko1">
    <w:name w:val="heading 1"/>
    <w:next w:val="Leipteksti"/>
    <w:link w:val="Otsikko1Char"/>
    <w:uiPriority w:val="9"/>
    <w:qFormat/>
    <w:rsid w:val="00354E22"/>
    <w:pPr>
      <w:keepNext/>
      <w:numPr>
        <w:numId w:val="4"/>
      </w:numPr>
      <w:spacing w:after="220"/>
      <w:outlineLvl w:val="0"/>
    </w:pPr>
    <w:rPr>
      <w:rFonts w:asciiTheme="majorHAnsi" w:eastAsiaTheme="majorEastAsia" w:hAnsiTheme="majorHAnsi" w:cstheme="majorBidi"/>
      <w:bCs/>
      <w:noProof/>
      <w:sz w:val="32"/>
      <w:szCs w:val="28"/>
    </w:rPr>
  </w:style>
  <w:style w:type="paragraph" w:styleId="Otsikko2">
    <w:name w:val="heading 2"/>
    <w:next w:val="Leipteksti"/>
    <w:link w:val="Otsikko2Char"/>
    <w:uiPriority w:val="9"/>
    <w:qFormat/>
    <w:rsid w:val="00CE638C"/>
    <w:pPr>
      <w:keepNext/>
      <w:numPr>
        <w:ilvl w:val="1"/>
        <w:numId w:val="4"/>
      </w:numPr>
      <w:spacing w:after="220"/>
      <w:outlineLvl w:val="1"/>
    </w:pPr>
    <w:rPr>
      <w:rFonts w:asciiTheme="majorHAnsi" w:eastAsiaTheme="majorEastAsia" w:hAnsiTheme="majorHAnsi" w:cstheme="majorBidi"/>
      <w:bCs/>
      <w:noProof/>
      <w:sz w:val="28"/>
      <w:szCs w:val="26"/>
    </w:rPr>
  </w:style>
  <w:style w:type="paragraph" w:styleId="Otsikko3">
    <w:name w:val="heading 3"/>
    <w:next w:val="Leipteksti"/>
    <w:link w:val="Otsikko3Char"/>
    <w:uiPriority w:val="9"/>
    <w:qFormat/>
    <w:rsid w:val="00354E22"/>
    <w:pPr>
      <w:keepNext/>
      <w:numPr>
        <w:ilvl w:val="2"/>
        <w:numId w:val="4"/>
      </w:numPr>
      <w:spacing w:after="220"/>
      <w:outlineLvl w:val="2"/>
    </w:pPr>
    <w:rPr>
      <w:rFonts w:asciiTheme="majorHAnsi" w:eastAsiaTheme="majorEastAsia" w:hAnsiTheme="majorHAnsi" w:cstheme="majorBidi"/>
      <w:bCs/>
      <w:noProof/>
      <w:sz w:val="24"/>
    </w:rPr>
  </w:style>
  <w:style w:type="paragraph" w:styleId="Otsikko4">
    <w:name w:val="heading 4"/>
    <w:next w:val="Leipteksti"/>
    <w:link w:val="Otsikko4Char"/>
    <w:uiPriority w:val="9"/>
    <w:qFormat/>
    <w:rsid w:val="00354E22"/>
    <w:pPr>
      <w:keepNext/>
      <w:numPr>
        <w:ilvl w:val="3"/>
        <w:numId w:val="4"/>
      </w:numPr>
      <w:spacing w:after="220"/>
      <w:outlineLvl w:val="3"/>
    </w:pPr>
    <w:rPr>
      <w:rFonts w:asciiTheme="majorHAnsi" w:eastAsiaTheme="majorEastAsia" w:hAnsiTheme="majorHAnsi" w:cstheme="majorBidi"/>
      <w:bCs/>
      <w:iCs/>
      <w:noProof/>
    </w:rPr>
  </w:style>
  <w:style w:type="paragraph" w:styleId="Otsikko5">
    <w:name w:val="heading 5"/>
    <w:basedOn w:val="Normaali"/>
    <w:next w:val="Leipteksti"/>
    <w:link w:val="Otsikko5Char"/>
    <w:uiPriority w:val="10"/>
    <w:qFormat/>
    <w:rsid w:val="000643DE"/>
    <w:pPr>
      <w:keepNext/>
      <w:numPr>
        <w:ilvl w:val="4"/>
        <w:numId w:val="4"/>
      </w:numPr>
      <w:spacing w:after="220"/>
      <w:outlineLvl w:val="4"/>
    </w:pPr>
    <w:rPr>
      <w:rFonts w:asciiTheme="majorHAnsi" w:eastAsiaTheme="majorEastAsia" w:hAnsiTheme="majorHAnsi" w:cstheme="majorBidi"/>
    </w:rPr>
  </w:style>
  <w:style w:type="paragraph" w:styleId="Otsikko6">
    <w:name w:val="heading 6"/>
    <w:basedOn w:val="Normaali"/>
    <w:next w:val="Leipteksti"/>
    <w:link w:val="Otsikko6Char"/>
    <w:uiPriority w:val="10"/>
    <w:qFormat/>
    <w:rsid w:val="000643DE"/>
    <w:pPr>
      <w:keepNext/>
      <w:numPr>
        <w:ilvl w:val="5"/>
        <w:numId w:val="4"/>
      </w:numPr>
      <w:spacing w:after="220"/>
      <w:outlineLvl w:val="5"/>
    </w:pPr>
    <w:rPr>
      <w:rFonts w:asciiTheme="majorHAnsi" w:eastAsiaTheme="majorEastAsia" w:hAnsiTheme="majorHAnsi" w:cstheme="majorBidi"/>
      <w:iCs/>
    </w:rPr>
  </w:style>
  <w:style w:type="paragraph" w:styleId="Otsikko7">
    <w:name w:val="heading 7"/>
    <w:basedOn w:val="Normaali"/>
    <w:next w:val="Leipteksti"/>
    <w:link w:val="Otsikko7Char"/>
    <w:uiPriority w:val="10"/>
    <w:qFormat/>
    <w:rsid w:val="000643DE"/>
    <w:pPr>
      <w:keepNext/>
      <w:numPr>
        <w:ilvl w:val="6"/>
        <w:numId w:val="4"/>
      </w:numPr>
      <w:spacing w:after="220"/>
      <w:outlineLvl w:val="6"/>
    </w:pPr>
    <w:rPr>
      <w:rFonts w:asciiTheme="majorHAnsi" w:eastAsiaTheme="majorEastAsia" w:hAnsiTheme="majorHAnsi" w:cstheme="majorBidi"/>
      <w:iCs/>
    </w:rPr>
  </w:style>
  <w:style w:type="paragraph" w:styleId="Otsikko8">
    <w:name w:val="heading 8"/>
    <w:basedOn w:val="Normaali"/>
    <w:next w:val="Leipteksti"/>
    <w:link w:val="Otsikko8Char"/>
    <w:uiPriority w:val="10"/>
    <w:qFormat/>
    <w:rsid w:val="000643DE"/>
    <w:pPr>
      <w:keepNext/>
      <w:numPr>
        <w:ilvl w:val="7"/>
        <w:numId w:val="4"/>
      </w:numPr>
      <w:spacing w:after="220"/>
      <w:outlineLvl w:val="7"/>
    </w:pPr>
    <w:rPr>
      <w:rFonts w:asciiTheme="majorHAnsi" w:eastAsiaTheme="majorEastAsia" w:hAnsiTheme="majorHAnsi" w:cstheme="majorBidi"/>
      <w:szCs w:val="20"/>
    </w:rPr>
  </w:style>
  <w:style w:type="paragraph" w:styleId="Otsikko9">
    <w:name w:val="heading 9"/>
    <w:basedOn w:val="Normaali"/>
    <w:next w:val="Leipteksti"/>
    <w:link w:val="Otsikko9Char"/>
    <w:uiPriority w:val="10"/>
    <w:rsid w:val="000643DE"/>
    <w:pPr>
      <w:keepNext/>
      <w:spacing w:after="220"/>
      <w:outlineLvl w:val="8"/>
    </w:pPr>
    <w:rPr>
      <w:rFonts w:asciiTheme="majorHAnsi" w:eastAsiaTheme="majorEastAsia" w:hAnsiTheme="majorHAnsi" w:cstheme="majorBidi"/>
      <w:iCs/>
      <w:szCs w:val="20"/>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Leipteksti">
    <w:name w:val="Body Text"/>
    <w:link w:val="LeiptekstiChar"/>
    <w:uiPriority w:val="1"/>
    <w:qFormat/>
    <w:rsid w:val="002F614B"/>
    <w:pPr>
      <w:spacing w:after="400" w:line="360" w:lineRule="auto"/>
      <w:ind w:left="1418"/>
    </w:pPr>
    <w:rPr>
      <w:noProof/>
      <w:sz w:val="20"/>
    </w:rPr>
  </w:style>
  <w:style w:type="character" w:customStyle="1" w:styleId="LeiptekstiChar">
    <w:name w:val="Leipäteksti Char"/>
    <w:basedOn w:val="Kappaleenoletusfontti"/>
    <w:link w:val="Leipteksti"/>
    <w:uiPriority w:val="1"/>
    <w:rsid w:val="002F614B"/>
    <w:rPr>
      <w:noProof/>
      <w:sz w:val="20"/>
    </w:rPr>
  </w:style>
  <w:style w:type="paragraph" w:styleId="Eivli">
    <w:name w:val="No Spacing"/>
    <w:link w:val="EivliChar"/>
    <w:uiPriority w:val="1"/>
    <w:rsid w:val="000E2410"/>
    <w:pPr>
      <w:ind w:left="2608"/>
      <w:contextualSpacing/>
    </w:pPr>
    <w:rPr>
      <w:sz w:val="20"/>
    </w:rPr>
  </w:style>
  <w:style w:type="character" w:customStyle="1" w:styleId="Otsikko1Char">
    <w:name w:val="Otsikko 1 Char"/>
    <w:basedOn w:val="Kappaleenoletusfontti"/>
    <w:link w:val="Otsikko1"/>
    <w:uiPriority w:val="9"/>
    <w:rsid w:val="00354E22"/>
    <w:rPr>
      <w:rFonts w:asciiTheme="majorHAnsi" w:eastAsiaTheme="majorEastAsia" w:hAnsiTheme="majorHAnsi" w:cstheme="majorBidi"/>
      <w:bCs/>
      <w:noProof/>
      <w:sz w:val="32"/>
      <w:szCs w:val="28"/>
    </w:rPr>
  </w:style>
  <w:style w:type="character" w:customStyle="1" w:styleId="Otsikko2Char">
    <w:name w:val="Otsikko 2 Char"/>
    <w:basedOn w:val="Kappaleenoletusfontti"/>
    <w:link w:val="Otsikko2"/>
    <w:uiPriority w:val="9"/>
    <w:rsid w:val="00CE638C"/>
    <w:rPr>
      <w:rFonts w:asciiTheme="majorHAnsi" w:eastAsiaTheme="majorEastAsia" w:hAnsiTheme="majorHAnsi" w:cstheme="majorBidi"/>
      <w:bCs/>
      <w:noProof/>
      <w:sz w:val="28"/>
      <w:szCs w:val="26"/>
    </w:rPr>
  </w:style>
  <w:style w:type="character" w:customStyle="1" w:styleId="Otsikko3Char">
    <w:name w:val="Otsikko 3 Char"/>
    <w:basedOn w:val="Kappaleenoletusfontti"/>
    <w:link w:val="Otsikko3"/>
    <w:uiPriority w:val="9"/>
    <w:rsid w:val="00354E22"/>
    <w:rPr>
      <w:rFonts w:asciiTheme="majorHAnsi" w:eastAsiaTheme="majorEastAsia" w:hAnsiTheme="majorHAnsi" w:cstheme="majorBidi"/>
      <w:bCs/>
      <w:noProof/>
      <w:sz w:val="24"/>
    </w:rPr>
  </w:style>
  <w:style w:type="character" w:customStyle="1" w:styleId="Otsikko4Char">
    <w:name w:val="Otsikko 4 Char"/>
    <w:basedOn w:val="Kappaleenoletusfontti"/>
    <w:link w:val="Otsikko4"/>
    <w:uiPriority w:val="9"/>
    <w:rsid w:val="00354E22"/>
    <w:rPr>
      <w:rFonts w:asciiTheme="majorHAnsi" w:eastAsiaTheme="majorEastAsia" w:hAnsiTheme="majorHAnsi" w:cstheme="majorBidi"/>
      <w:bCs/>
      <w:iCs/>
      <w:noProof/>
    </w:rPr>
  </w:style>
  <w:style w:type="character" w:customStyle="1" w:styleId="Otsikko5Char">
    <w:name w:val="Otsikko 5 Char"/>
    <w:basedOn w:val="Kappaleenoletusfontti"/>
    <w:link w:val="Otsikko5"/>
    <w:uiPriority w:val="10"/>
    <w:rsid w:val="00354E22"/>
    <w:rPr>
      <w:rFonts w:asciiTheme="majorHAnsi" w:eastAsiaTheme="majorEastAsia" w:hAnsiTheme="majorHAnsi" w:cstheme="majorBidi"/>
      <w:noProof/>
      <w:sz w:val="20"/>
    </w:rPr>
  </w:style>
  <w:style w:type="character" w:customStyle="1" w:styleId="Otsikko6Char">
    <w:name w:val="Otsikko 6 Char"/>
    <w:basedOn w:val="Kappaleenoletusfontti"/>
    <w:link w:val="Otsikko6"/>
    <w:uiPriority w:val="10"/>
    <w:rsid w:val="00354E22"/>
    <w:rPr>
      <w:rFonts w:asciiTheme="majorHAnsi" w:eastAsiaTheme="majorEastAsia" w:hAnsiTheme="majorHAnsi" w:cstheme="majorBidi"/>
      <w:iCs/>
      <w:noProof/>
      <w:sz w:val="20"/>
    </w:rPr>
  </w:style>
  <w:style w:type="character" w:customStyle="1" w:styleId="Otsikko7Char">
    <w:name w:val="Otsikko 7 Char"/>
    <w:basedOn w:val="Kappaleenoletusfontti"/>
    <w:link w:val="Otsikko7"/>
    <w:uiPriority w:val="10"/>
    <w:rsid w:val="00354E22"/>
    <w:rPr>
      <w:rFonts w:asciiTheme="majorHAnsi" w:eastAsiaTheme="majorEastAsia" w:hAnsiTheme="majorHAnsi" w:cstheme="majorBidi"/>
      <w:iCs/>
      <w:noProof/>
      <w:sz w:val="20"/>
    </w:rPr>
  </w:style>
  <w:style w:type="character" w:customStyle="1" w:styleId="Otsikko8Char">
    <w:name w:val="Otsikko 8 Char"/>
    <w:basedOn w:val="Kappaleenoletusfontti"/>
    <w:link w:val="Otsikko8"/>
    <w:uiPriority w:val="10"/>
    <w:rsid w:val="00354E22"/>
    <w:rPr>
      <w:rFonts w:asciiTheme="majorHAnsi" w:eastAsiaTheme="majorEastAsia" w:hAnsiTheme="majorHAnsi" w:cstheme="majorBidi"/>
      <w:noProof/>
      <w:sz w:val="20"/>
      <w:szCs w:val="20"/>
    </w:rPr>
  </w:style>
  <w:style w:type="character" w:customStyle="1" w:styleId="Otsikko9Char">
    <w:name w:val="Otsikko 9 Char"/>
    <w:basedOn w:val="Kappaleenoletusfontti"/>
    <w:link w:val="Otsikko9"/>
    <w:uiPriority w:val="10"/>
    <w:rsid w:val="00354E22"/>
    <w:rPr>
      <w:rFonts w:asciiTheme="majorHAnsi" w:eastAsiaTheme="majorEastAsia" w:hAnsiTheme="majorHAnsi" w:cstheme="majorBidi"/>
      <w:iCs/>
      <w:noProof/>
      <w:sz w:val="20"/>
      <w:szCs w:val="20"/>
    </w:rPr>
  </w:style>
  <w:style w:type="numbering" w:customStyle="1" w:styleId="Luettelomerkit">
    <w:name w:val="Luettelomerkit"/>
    <w:uiPriority w:val="99"/>
    <w:rsid w:val="001E3BDB"/>
    <w:pPr>
      <w:numPr>
        <w:numId w:val="1"/>
      </w:numPr>
    </w:pPr>
  </w:style>
  <w:style w:type="paragraph" w:styleId="Alaotsikko">
    <w:name w:val="Subtitle"/>
    <w:basedOn w:val="Normaali"/>
    <w:next w:val="Leipteksti"/>
    <w:link w:val="AlaotsikkoChar"/>
    <w:uiPriority w:val="11"/>
    <w:rsid w:val="008943EB"/>
    <w:pPr>
      <w:keepNext/>
      <w:numPr>
        <w:ilvl w:val="1"/>
      </w:numPr>
      <w:spacing w:after="220"/>
    </w:pPr>
    <w:rPr>
      <w:rFonts w:asciiTheme="majorHAnsi" w:eastAsiaTheme="majorEastAsia" w:hAnsiTheme="majorHAnsi" w:cstheme="majorHAnsi"/>
      <w:iCs/>
      <w:sz w:val="30"/>
      <w:szCs w:val="24"/>
    </w:rPr>
  </w:style>
  <w:style w:type="paragraph" w:styleId="Merkittyluettelo">
    <w:name w:val="List Bullet"/>
    <w:basedOn w:val="Leipteksti"/>
    <w:next w:val="Leipteksti"/>
    <w:uiPriority w:val="10"/>
    <w:qFormat/>
    <w:rsid w:val="00354E22"/>
    <w:pPr>
      <w:numPr>
        <w:numId w:val="2"/>
      </w:numPr>
      <w:ind w:left="2155"/>
      <w:contextualSpacing/>
    </w:pPr>
  </w:style>
  <w:style w:type="paragraph" w:styleId="Numeroituluettelo">
    <w:name w:val="List Number"/>
    <w:basedOn w:val="Normaali"/>
    <w:uiPriority w:val="10"/>
    <w:qFormat/>
    <w:rsid w:val="00354E22"/>
    <w:pPr>
      <w:numPr>
        <w:ilvl w:val="8"/>
        <w:numId w:val="4"/>
      </w:numPr>
      <w:spacing w:after="440" w:line="360" w:lineRule="auto"/>
      <w:ind w:left="2155"/>
      <w:contextualSpacing/>
    </w:pPr>
  </w:style>
  <w:style w:type="paragraph" w:styleId="Otsikko">
    <w:name w:val="Title"/>
    <w:basedOn w:val="Normaali"/>
    <w:next w:val="Leipteksti"/>
    <w:link w:val="OtsikkoChar"/>
    <w:uiPriority w:val="10"/>
    <w:rsid w:val="000643DE"/>
    <w:pPr>
      <w:keepNext/>
      <w:spacing w:after="220"/>
      <w:contextualSpacing/>
    </w:pPr>
    <w:rPr>
      <w:rFonts w:asciiTheme="majorHAnsi" w:eastAsiaTheme="majorEastAsia" w:hAnsiTheme="majorHAnsi" w:cstheme="majorHAnsi"/>
      <w:sz w:val="36"/>
      <w:szCs w:val="52"/>
    </w:rPr>
  </w:style>
  <w:style w:type="character" w:customStyle="1" w:styleId="OtsikkoChar">
    <w:name w:val="Otsikko Char"/>
    <w:basedOn w:val="Kappaleenoletusfontti"/>
    <w:link w:val="Otsikko"/>
    <w:uiPriority w:val="10"/>
    <w:rsid w:val="0016163F"/>
    <w:rPr>
      <w:rFonts w:asciiTheme="majorHAnsi" w:eastAsiaTheme="majorEastAsia" w:hAnsiTheme="majorHAnsi" w:cstheme="majorHAnsi"/>
      <w:noProof/>
      <w:sz w:val="36"/>
      <w:szCs w:val="52"/>
    </w:rPr>
  </w:style>
  <w:style w:type="paragraph" w:styleId="Yltunniste">
    <w:name w:val="header"/>
    <w:basedOn w:val="Normaali"/>
    <w:link w:val="YltunnisteChar"/>
    <w:uiPriority w:val="79"/>
    <w:rsid w:val="00F53733"/>
    <w:rPr>
      <w:rFonts w:asciiTheme="majorHAnsi" w:hAnsiTheme="majorHAnsi"/>
      <w:color w:val="4C4D4C" w:themeColor="text1"/>
    </w:rPr>
  </w:style>
  <w:style w:type="character" w:customStyle="1" w:styleId="YltunnisteChar">
    <w:name w:val="Ylätunniste Char"/>
    <w:basedOn w:val="Kappaleenoletusfontti"/>
    <w:link w:val="Yltunniste"/>
    <w:uiPriority w:val="79"/>
    <w:rsid w:val="00F53733"/>
    <w:rPr>
      <w:rFonts w:asciiTheme="majorHAnsi" w:hAnsiTheme="majorHAnsi"/>
      <w:noProof/>
      <w:color w:val="4C4D4C" w:themeColor="text1"/>
      <w:sz w:val="20"/>
    </w:rPr>
  </w:style>
  <w:style w:type="paragraph" w:styleId="Alatunniste">
    <w:name w:val="footer"/>
    <w:basedOn w:val="Normaali"/>
    <w:link w:val="AlatunnisteChar"/>
    <w:uiPriority w:val="79"/>
    <w:rsid w:val="00686EAE"/>
    <w:rPr>
      <w:rFonts w:asciiTheme="majorHAnsi" w:hAnsiTheme="majorHAnsi"/>
      <w:color w:val="4C4D4C" w:themeColor="text1"/>
      <w:sz w:val="16"/>
    </w:rPr>
  </w:style>
  <w:style w:type="character" w:customStyle="1" w:styleId="AlatunnisteChar">
    <w:name w:val="Alatunniste Char"/>
    <w:basedOn w:val="Kappaleenoletusfontti"/>
    <w:link w:val="Alatunniste"/>
    <w:uiPriority w:val="79"/>
    <w:rsid w:val="00686EAE"/>
    <w:rPr>
      <w:rFonts w:asciiTheme="majorHAnsi" w:hAnsiTheme="majorHAnsi"/>
      <w:noProof/>
      <w:color w:val="4C4D4C" w:themeColor="text1"/>
      <w:sz w:val="16"/>
    </w:rPr>
  </w:style>
  <w:style w:type="paragraph" w:styleId="Sisluet3">
    <w:name w:val="toc 3"/>
    <w:basedOn w:val="Normaali"/>
    <w:next w:val="Normaali"/>
    <w:autoRedefine/>
    <w:uiPriority w:val="39"/>
    <w:rsid w:val="00E81B00"/>
    <w:pPr>
      <w:tabs>
        <w:tab w:val="right" w:leader="dot" w:pos="9628"/>
      </w:tabs>
      <w:spacing w:before="240" w:after="240"/>
      <w:ind w:left="1933" w:hanging="799"/>
    </w:pPr>
    <w:rPr>
      <w:rFonts w:asciiTheme="majorHAnsi" w:hAnsiTheme="majorHAnsi"/>
    </w:rPr>
  </w:style>
  <w:style w:type="table" w:styleId="TaulukkoRuudukko">
    <w:name w:val="Table Grid"/>
    <w:basedOn w:val="Normaalitaulukko"/>
    <w:uiPriority w:val="59"/>
    <w:rsid w:val="00661F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reunaviivaa">
    <w:name w:val="Ei reunaviivaa"/>
    <w:basedOn w:val="Normaalitaulukko"/>
    <w:uiPriority w:val="99"/>
    <w:rsid w:val="008C0DC6"/>
    <w:tblPr>
      <w:tblCellMar>
        <w:left w:w="0" w:type="dxa"/>
        <w:right w:w="0" w:type="dxa"/>
      </w:tblCellMar>
    </w:tblPr>
  </w:style>
  <w:style w:type="paragraph" w:styleId="Seliteteksti">
    <w:name w:val="Balloon Text"/>
    <w:basedOn w:val="Normaali"/>
    <w:link w:val="SelitetekstiChar"/>
    <w:uiPriority w:val="99"/>
    <w:semiHidden/>
    <w:unhideWhenUsed/>
    <w:rsid w:val="00F1204C"/>
    <w:rPr>
      <w:rFonts w:ascii="Tahoma" w:hAnsi="Tahoma" w:cs="Tahoma"/>
      <w:sz w:val="16"/>
      <w:szCs w:val="16"/>
    </w:rPr>
  </w:style>
  <w:style w:type="character" w:customStyle="1" w:styleId="SelitetekstiChar">
    <w:name w:val="Seliteteksti Char"/>
    <w:basedOn w:val="Kappaleenoletusfontti"/>
    <w:link w:val="Seliteteksti"/>
    <w:uiPriority w:val="99"/>
    <w:semiHidden/>
    <w:rsid w:val="00F1204C"/>
    <w:rPr>
      <w:rFonts w:ascii="Tahoma" w:hAnsi="Tahoma" w:cs="Tahoma"/>
      <w:sz w:val="16"/>
      <w:szCs w:val="16"/>
    </w:rPr>
  </w:style>
  <w:style w:type="character" w:styleId="Paikkamerkkiteksti">
    <w:name w:val="Placeholder Text"/>
    <w:basedOn w:val="Kappaleenoletusfontti"/>
    <w:uiPriority w:val="99"/>
    <w:rsid w:val="00F10AE1"/>
    <w:rPr>
      <w:color w:val="auto"/>
    </w:rPr>
  </w:style>
  <w:style w:type="paragraph" w:styleId="Sisllysluettelonotsikko">
    <w:name w:val="TOC Heading"/>
    <w:basedOn w:val="Otsikko"/>
    <w:next w:val="Normaali"/>
    <w:uiPriority w:val="39"/>
    <w:qFormat/>
    <w:rsid w:val="00E81B00"/>
    <w:pPr>
      <w:keepLines/>
    </w:pPr>
    <w:rPr>
      <w:rFonts w:cstheme="majorBidi"/>
      <w:bCs/>
      <w:szCs w:val="28"/>
    </w:rPr>
  </w:style>
  <w:style w:type="numbering" w:customStyle="1" w:styleId="Otsikkonumerointi">
    <w:name w:val="Otsikkonumerointi"/>
    <w:uiPriority w:val="99"/>
    <w:rsid w:val="004E7D9A"/>
    <w:pPr>
      <w:numPr>
        <w:numId w:val="3"/>
      </w:numPr>
    </w:pPr>
  </w:style>
  <w:style w:type="character" w:customStyle="1" w:styleId="AlaotsikkoChar">
    <w:name w:val="Alaotsikko Char"/>
    <w:basedOn w:val="Kappaleenoletusfontti"/>
    <w:link w:val="Alaotsikko"/>
    <w:uiPriority w:val="11"/>
    <w:rsid w:val="008943EB"/>
    <w:rPr>
      <w:rFonts w:asciiTheme="majorHAnsi" w:eastAsiaTheme="majorEastAsia" w:hAnsiTheme="majorHAnsi" w:cstheme="majorHAnsi"/>
      <w:iCs/>
      <w:sz w:val="30"/>
      <w:szCs w:val="24"/>
    </w:rPr>
  </w:style>
  <w:style w:type="paragraph" w:customStyle="1" w:styleId="Sivuotsikko">
    <w:name w:val="Sivuotsikko"/>
    <w:basedOn w:val="Leipteksti"/>
    <w:next w:val="Leipteksti"/>
    <w:uiPriority w:val="11"/>
    <w:rsid w:val="009F59FE"/>
    <w:pPr>
      <w:keepNext/>
      <w:ind w:hanging="2608"/>
    </w:pPr>
  </w:style>
  <w:style w:type="paragraph" w:customStyle="1" w:styleId="Ohjeteksti">
    <w:name w:val="Ohjeteksti"/>
    <w:basedOn w:val="Leipteksti"/>
    <w:next w:val="Leipteksti"/>
    <w:rsid w:val="009F59FE"/>
    <w:pPr>
      <w:pBdr>
        <w:top w:val="single" w:sz="4" w:space="1" w:color="0000FF"/>
        <w:left w:val="single" w:sz="4" w:space="4" w:color="0000FF"/>
        <w:bottom w:val="single" w:sz="4" w:space="1" w:color="0000FF"/>
        <w:right w:val="single" w:sz="4" w:space="4" w:color="0000FF"/>
      </w:pBdr>
    </w:pPr>
    <w:rPr>
      <w:color w:val="0000FF"/>
    </w:rPr>
  </w:style>
  <w:style w:type="paragraph" w:styleId="Kuvaotsikko">
    <w:name w:val="caption"/>
    <w:basedOn w:val="Leipteksti"/>
    <w:next w:val="Leipteksti"/>
    <w:uiPriority w:val="35"/>
    <w:rsid w:val="00145B24"/>
    <w:pPr>
      <w:spacing w:before="120" w:after="120"/>
    </w:pPr>
    <w:rPr>
      <w:bCs/>
      <w:i/>
      <w:sz w:val="18"/>
      <w:szCs w:val="18"/>
    </w:rPr>
  </w:style>
  <w:style w:type="paragraph" w:styleId="Sisluet1">
    <w:name w:val="toc 1"/>
    <w:basedOn w:val="Normaali"/>
    <w:next w:val="Normaali"/>
    <w:autoRedefine/>
    <w:uiPriority w:val="39"/>
    <w:rsid w:val="00E81B00"/>
    <w:pPr>
      <w:tabs>
        <w:tab w:val="right" w:leader="dot" w:pos="9639"/>
      </w:tabs>
      <w:spacing w:before="240" w:after="240"/>
      <w:ind w:left="357" w:hanging="357"/>
    </w:pPr>
    <w:rPr>
      <w:rFonts w:asciiTheme="majorHAnsi" w:hAnsiTheme="majorHAnsi"/>
    </w:rPr>
  </w:style>
  <w:style w:type="paragraph" w:styleId="Sisluet2">
    <w:name w:val="toc 2"/>
    <w:basedOn w:val="Normaali"/>
    <w:next w:val="Normaali"/>
    <w:autoRedefine/>
    <w:uiPriority w:val="39"/>
    <w:rsid w:val="00E81B00"/>
    <w:pPr>
      <w:tabs>
        <w:tab w:val="right" w:leader="dot" w:pos="9628"/>
      </w:tabs>
      <w:spacing w:before="240" w:after="240"/>
      <w:ind w:left="1145" w:hanging="578"/>
    </w:pPr>
    <w:rPr>
      <w:rFonts w:asciiTheme="majorHAnsi" w:hAnsiTheme="majorHAnsi"/>
    </w:rPr>
  </w:style>
  <w:style w:type="character" w:styleId="Hyperlinkki">
    <w:name w:val="Hyperlink"/>
    <w:basedOn w:val="Kappaleenoletusfontti"/>
    <w:uiPriority w:val="99"/>
    <w:unhideWhenUsed/>
    <w:rsid w:val="00E75537"/>
    <w:rPr>
      <w:color w:val="004B78" w:themeColor="accent1" w:themeShade="BF"/>
      <w:u w:val="single"/>
    </w:rPr>
  </w:style>
  <w:style w:type="paragraph" w:styleId="Sisluet4">
    <w:name w:val="toc 4"/>
    <w:basedOn w:val="Normaali"/>
    <w:next w:val="Normaali"/>
    <w:autoRedefine/>
    <w:uiPriority w:val="39"/>
    <w:rsid w:val="00E81B00"/>
    <w:pPr>
      <w:tabs>
        <w:tab w:val="right" w:leader="dot" w:pos="9628"/>
      </w:tabs>
      <w:spacing w:before="240" w:after="240"/>
      <w:ind w:left="2722" w:hanging="1021"/>
    </w:pPr>
    <w:rPr>
      <w:rFonts w:asciiTheme="majorHAnsi" w:hAnsiTheme="majorHAnsi"/>
    </w:rPr>
  </w:style>
  <w:style w:type="paragraph" w:styleId="Sisluet5">
    <w:name w:val="toc 5"/>
    <w:basedOn w:val="Normaali"/>
    <w:next w:val="Normaali"/>
    <w:autoRedefine/>
    <w:uiPriority w:val="39"/>
    <w:rsid w:val="006F2036"/>
    <w:pPr>
      <w:tabs>
        <w:tab w:val="right" w:leader="dot" w:pos="9628"/>
      </w:tabs>
      <w:spacing w:before="240" w:after="240"/>
      <w:ind w:left="4786" w:hanging="1242"/>
    </w:pPr>
  </w:style>
  <w:style w:type="paragraph" w:styleId="Sisluet6">
    <w:name w:val="toc 6"/>
    <w:basedOn w:val="Normaali"/>
    <w:next w:val="Normaali"/>
    <w:autoRedefine/>
    <w:uiPriority w:val="39"/>
    <w:rsid w:val="006F2036"/>
    <w:pPr>
      <w:tabs>
        <w:tab w:val="right" w:leader="dot" w:pos="9628"/>
      </w:tabs>
      <w:spacing w:before="240" w:after="240"/>
      <w:ind w:left="5007" w:hanging="1463"/>
    </w:pPr>
  </w:style>
  <w:style w:type="paragraph" w:styleId="Sisluet7">
    <w:name w:val="toc 7"/>
    <w:basedOn w:val="Normaali"/>
    <w:next w:val="Normaali"/>
    <w:autoRedefine/>
    <w:uiPriority w:val="39"/>
    <w:rsid w:val="006F2036"/>
    <w:pPr>
      <w:tabs>
        <w:tab w:val="right" w:leader="dot" w:pos="9628"/>
      </w:tabs>
      <w:spacing w:before="240" w:after="240"/>
      <w:ind w:left="5228" w:hanging="1684"/>
    </w:pPr>
  </w:style>
  <w:style w:type="paragraph" w:styleId="Sisluet8">
    <w:name w:val="toc 8"/>
    <w:basedOn w:val="Normaali"/>
    <w:next w:val="Normaali"/>
    <w:autoRedefine/>
    <w:uiPriority w:val="39"/>
    <w:rsid w:val="006F2036"/>
    <w:pPr>
      <w:tabs>
        <w:tab w:val="right" w:leader="dot" w:pos="9628"/>
      </w:tabs>
      <w:spacing w:before="240" w:after="240"/>
      <w:ind w:left="5449" w:hanging="1905"/>
    </w:pPr>
  </w:style>
  <w:style w:type="table" w:customStyle="1" w:styleId="Kantataulukko1">
    <w:name w:val="Kanta taulukko1"/>
    <w:basedOn w:val="Normaalitaulukko"/>
    <w:next w:val="TaulukkoRuudukko"/>
    <w:rsid w:val="007D7122"/>
    <w:tblP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
    <w:tblStylePr w:type="firstRow">
      <w:tblPr/>
      <w:tcPr>
        <w:tcBorders>
          <w:top w:val="single" w:sz="4" w:space="0" w:color="auto"/>
          <w:left w:val="nil"/>
          <w:bottom w:val="single" w:sz="4" w:space="0" w:color="auto"/>
          <w:right w:val="nil"/>
          <w:insideH w:val="nil"/>
          <w:insideV w:val="nil"/>
          <w:tl2br w:val="nil"/>
          <w:tr2bl w:val="nil"/>
        </w:tcBorders>
      </w:tcPr>
    </w:tblStylePr>
    <w:tblStylePr w:type="lastRow">
      <w:tblPr/>
      <w:tcPr>
        <w:tcBorders>
          <w:top w:val="single" w:sz="4" w:space="0" w:color="auto"/>
          <w:left w:val="nil"/>
          <w:bottom w:val="single" w:sz="4" w:space="0" w:color="auto"/>
          <w:right w:val="nil"/>
          <w:insideH w:val="nil"/>
          <w:insideV w:val="nil"/>
          <w:tl2br w:val="nil"/>
          <w:tr2bl w:val="nil"/>
        </w:tcBorders>
      </w:tcPr>
    </w:tblStylePr>
  </w:style>
  <w:style w:type="character" w:customStyle="1" w:styleId="EivliChar">
    <w:name w:val="Ei väliä Char"/>
    <w:basedOn w:val="Kappaleenoletusfontti"/>
    <w:link w:val="Eivli"/>
    <w:uiPriority w:val="1"/>
    <w:rsid w:val="00F25105"/>
    <w:rPr>
      <w:sz w:val="20"/>
    </w:rPr>
  </w:style>
  <w:style w:type="character" w:styleId="AvattuHyperlinkki">
    <w:name w:val="FollowedHyperlink"/>
    <w:basedOn w:val="Kappaleenoletusfontti"/>
    <w:uiPriority w:val="99"/>
    <w:semiHidden/>
    <w:unhideWhenUsed/>
    <w:rsid w:val="00E75537"/>
    <w:rPr>
      <w:color w:val="513B97" w:themeColor="accent5" w:themeShade="BF"/>
      <w:u w:val="single"/>
    </w:rPr>
  </w:style>
  <w:style w:type="paragraph" w:styleId="Luettelokappale">
    <w:name w:val="List Paragraph"/>
    <w:basedOn w:val="Normaali"/>
    <w:uiPriority w:val="34"/>
    <w:qFormat/>
    <w:rsid w:val="00BD4279"/>
    <w:pPr>
      <w:spacing w:before="260" w:after="120" w:line="260" w:lineRule="atLeast"/>
    </w:pPr>
    <w:rPr>
      <w:noProof w:val="0"/>
    </w:rPr>
  </w:style>
  <w:style w:type="paragraph" w:styleId="Sisluet9">
    <w:name w:val="toc 9"/>
    <w:basedOn w:val="Normaali"/>
    <w:next w:val="Normaali"/>
    <w:autoRedefine/>
    <w:uiPriority w:val="39"/>
    <w:unhideWhenUsed/>
    <w:rsid w:val="00E06EFE"/>
    <w:pPr>
      <w:spacing w:after="100" w:line="259" w:lineRule="auto"/>
      <w:ind w:left="1760"/>
    </w:pPr>
    <w:rPr>
      <w:rFonts w:eastAsiaTheme="minorEastAsia" w:cstheme="minorBidi"/>
      <w:noProof w:val="0"/>
      <w:sz w:val="22"/>
      <w:lang w:eastAsia="fi-FI"/>
    </w:rPr>
  </w:style>
  <w:style w:type="character" w:styleId="Kommentinviite">
    <w:name w:val="annotation reference"/>
    <w:basedOn w:val="Kappaleenoletusfontti"/>
    <w:uiPriority w:val="99"/>
    <w:semiHidden/>
    <w:unhideWhenUsed/>
    <w:rsid w:val="002E66F2"/>
    <w:rPr>
      <w:sz w:val="16"/>
      <w:szCs w:val="16"/>
    </w:rPr>
  </w:style>
  <w:style w:type="paragraph" w:styleId="Kommentinteksti">
    <w:name w:val="annotation text"/>
    <w:basedOn w:val="Normaali"/>
    <w:link w:val="KommentintekstiChar"/>
    <w:uiPriority w:val="99"/>
    <w:semiHidden/>
    <w:unhideWhenUsed/>
    <w:rsid w:val="002E66F2"/>
    <w:rPr>
      <w:szCs w:val="20"/>
    </w:rPr>
  </w:style>
  <w:style w:type="character" w:customStyle="1" w:styleId="KommentintekstiChar">
    <w:name w:val="Kommentin teksti Char"/>
    <w:basedOn w:val="Kappaleenoletusfontti"/>
    <w:link w:val="Kommentinteksti"/>
    <w:uiPriority w:val="99"/>
    <w:semiHidden/>
    <w:rsid w:val="002E66F2"/>
    <w:rPr>
      <w:noProof/>
      <w:sz w:val="20"/>
      <w:szCs w:val="20"/>
    </w:rPr>
  </w:style>
  <w:style w:type="paragraph" w:styleId="Kommentinotsikko">
    <w:name w:val="annotation subject"/>
    <w:basedOn w:val="Kommentinteksti"/>
    <w:next w:val="Kommentinteksti"/>
    <w:link w:val="KommentinotsikkoChar"/>
    <w:uiPriority w:val="99"/>
    <w:semiHidden/>
    <w:unhideWhenUsed/>
    <w:rsid w:val="002E66F2"/>
    <w:rPr>
      <w:b/>
      <w:bCs/>
    </w:rPr>
  </w:style>
  <w:style w:type="character" w:customStyle="1" w:styleId="KommentinotsikkoChar">
    <w:name w:val="Kommentin otsikko Char"/>
    <w:basedOn w:val="KommentintekstiChar"/>
    <w:link w:val="Kommentinotsikko"/>
    <w:uiPriority w:val="99"/>
    <w:semiHidden/>
    <w:rsid w:val="002E66F2"/>
    <w:rPr>
      <w:b/>
      <w:bCs/>
      <w:noProo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412394">
      <w:bodyDiv w:val="1"/>
      <w:marLeft w:val="0"/>
      <w:marRight w:val="0"/>
      <w:marTop w:val="0"/>
      <w:marBottom w:val="0"/>
      <w:divBdr>
        <w:top w:val="none" w:sz="0" w:space="0" w:color="auto"/>
        <w:left w:val="none" w:sz="0" w:space="0" w:color="auto"/>
        <w:bottom w:val="none" w:sz="0" w:space="0" w:color="auto"/>
        <w:right w:val="none" w:sz="0" w:space="0" w:color="auto"/>
      </w:divBdr>
    </w:div>
    <w:div w:id="256981415">
      <w:bodyDiv w:val="1"/>
      <w:marLeft w:val="0"/>
      <w:marRight w:val="0"/>
      <w:marTop w:val="0"/>
      <w:marBottom w:val="0"/>
      <w:divBdr>
        <w:top w:val="none" w:sz="0" w:space="0" w:color="auto"/>
        <w:left w:val="none" w:sz="0" w:space="0" w:color="auto"/>
        <w:bottom w:val="none" w:sz="0" w:space="0" w:color="auto"/>
        <w:right w:val="none" w:sz="0" w:space="0" w:color="auto"/>
      </w:divBdr>
    </w:div>
    <w:div w:id="279724054">
      <w:bodyDiv w:val="1"/>
      <w:marLeft w:val="0"/>
      <w:marRight w:val="0"/>
      <w:marTop w:val="0"/>
      <w:marBottom w:val="0"/>
      <w:divBdr>
        <w:top w:val="none" w:sz="0" w:space="0" w:color="auto"/>
        <w:left w:val="none" w:sz="0" w:space="0" w:color="auto"/>
        <w:bottom w:val="none" w:sz="0" w:space="0" w:color="auto"/>
        <w:right w:val="none" w:sz="0" w:space="0" w:color="auto"/>
      </w:divBdr>
    </w:div>
    <w:div w:id="331688649">
      <w:bodyDiv w:val="1"/>
      <w:marLeft w:val="0"/>
      <w:marRight w:val="0"/>
      <w:marTop w:val="0"/>
      <w:marBottom w:val="0"/>
      <w:divBdr>
        <w:top w:val="none" w:sz="0" w:space="0" w:color="auto"/>
        <w:left w:val="none" w:sz="0" w:space="0" w:color="auto"/>
        <w:bottom w:val="none" w:sz="0" w:space="0" w:color="auto"/>
        <w:right w:val="none" w:sz="0" w:space="0" w:color="auto"/>
      </w:divBdr>
    </w:div>
    <w:div w:id="489445569">
      <w:bodyDiv w:val="1"/>
      <w:marLeft w:val="0"/>
      <w:marRight w:val="0"/>
      <w:marTop w:val="0"/>
      <w:marBottom w:val="0"/>
      <w:divBdr>
        <w:top w:val="none" w:sz="0" w:space="0" w:color="auto"/>
        <w:left w:val="none" w:sz="0" w:space="0" w:color="auto"/>
        <w:bottom w:val="none" w:sz="0" w:space="0" w:color="auto"/>
        <w:right w:val="none" w:sz="0" w:space="0" w:color="auto"/>
      </w:divBdr>
    </w:div>
    <w:div w:id="904921111">
      <w:bodyDiv w:val="1"/>
      <w:marLeft w:val="0"/>
      <w:marRight w:val="0"/>
      <w:marTop w:val="0"/>
      <w:marBottom w:val="0"/>
      <w:divBdr>
        <w:top w:val="none" w:sz="0" w:space="0" w:color="auto"/>
        <w:left w:val="none" w:sz="0" w:space="0" w:color="auto"/>
        <w:bottom w:val="none" w:sz="0" w:space="0" w:color="auto"/>
        <w:right w:val="none" w:sz="0" w:space="0" w:color="auto"/>
      </w:divBdr>
    </w:div>
    <w:div w:id="947659782">
      <w:bodyDiv w:val="1"/>
      <w:marLeft w:val="0"/>
      <w:marRight w:val="0"/>
      <w:marTop w:val="0"/>
      <w:marBottom w:val="0"/>
      <w:divBdr>
        <w:top w:val="none" w:sz="0" w:space="0" w:color="auto"/>
        <w:left w:val="none" w:sz="0" w:space="0" w:color="auto"/>
        <w:bottom w:val="none" w:sz="0" w:space="0" w:color="auto"/>
        <w:right w:val="none" w:sz="0" w:space="0" w:color="auto"/>
      </w:divBdr>
    </w:div>
    <w:div w:id="975333252">
      <w:bodyDiv w:val="1"/>
      <w:marLeft w:val="0"/>
      <w:marRight w:val="0"/>
      <w:marTop w:val="0"/>
      <w:marBottom w:val="0"/>
      <w:divBdr>
        <w:top w:val="none" w:sz="0" w:space="0" w:color="auto"/>
        <w:left w:val="none" w:sz="0" w:space="0" w:color="auto"/>
        <w:bottom w:val="none" w:sz="0" w:space="0" w:color="auto"/>
        <w:right w:val="none" w:sz="0" w:space="0" w:color="auto"/>
      </w:divBdr>
    </w:div>
    <w:div w:id="1521045396">
      <w:bodyDiv w:val="1"/>
      <w:marLeft w:val="0"/>
      <w:marRight w:val="0"/>
      <w:marTop w:val="0"/>
      <w:marBottom w:val="0"/>
      <w:divBdr>
        <w:top w:val="none" w:sz="0" w:space="0" w:color="auto"/>
        <w:left w:val="none" w:sz="0" w:space="0" w:color="auto"/>
        <w:bottom w:val="none" w:sz="0" w:space="0" w:color="auto"/>
        <w:right w:val="none" w:sz="0" w:space="0" w:color="auto"/>
      </w:divBdr>
    </w:div>
    <w:div w:id="1917592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Temp\Sinetti%20mallipohjat\Saavutettavat%20mallipohjat%20Kanta\Kanta%20pitk&#228;%20asiakirj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7D857F2DB2E431E8FC5E715186E77AE"/>
        <w:category>
          <w:name w:val="Yleiset"/>
          <w:gallery w:val="placeholder"/>
        </w:category>
        <w:types>
          <w:type w:val="bbPlcHdr"/>
        </w:types>
        <w:behaviors>
          <w:behavior w:val="content"/>
        </w:behaviors>
        <w:guid w:val="{6191BBBC-07C1-40DF-B938-A8CE66808754}"/>
      </w:docPartPr>
      <w:docPartBody>
        <w:p w:rsidR="00F9600F" w:rsidRDefault="002103A2">
          <w:pPr>
            <w:pStyle w:val="E7D857F2DB2E431E8FC5E715186E77AE"/>
          </w:pPr>
          <w:r w:rsidRPr="00F25D35">
            <w:rPr>
              <w:rStyle w:val="Paikkamerkkiteksti"/>
            </w:rPr>
            <w:t>[Otsikko]</w:t>
          </w:r>
        </w:p>
      </w:docPartBody>
    </w:docPart>
    <w:docPart>
      <w:docPartPr>
        <w:name w:val="3723631CF6D6454FB7A698A8980DB5E5"/>
        <w:category>
          <w:name w:val="Yleiset"/>
          <w:gallery w:val="placeholder"/>
        </w:category>
        <w:types>
          <w:type w:val="bbPlcHdr"/>
        </w:types>
        <w:behaviors>
          <w:behavior w:val="content"/>
        </w:behaviors>
        <w:guid w:val="{4CA80D84-7A91-49F8-9ED2-BF1805DB3F9D}"/>
      </w:docPartPr>
      <w:docPartBody>
        <w:p w:rsidR="00F9600F" w:rsidRDefault="002103A2">
          <w:pPr>
            <w:pStyle w:val="3723631CF6D6454FB7A698A8980DB5E5"/>
          </w:pPr>
          <w:r w:rsidRPr="005B3838">
            <w:rPr>
              <w:rStyle w:val="Paikkamerkkiteksti"/>
              <w:sz w:val="18"/>
              <w:szCs w:val="18"/>
            </w:rPr>
            <w:t>[</w:t>
          </w:r>
          <w:r>
            <w:rPr>
              <w:rStyle w:val="Paikkamerkkiteksti"/>
              <w:sz w:val="18"/>
              <w:szCs w:val="18"/>
            </w:rPr>
            <w:t>Kuvaus muutoksista</w:t>
          </w:r>
          <w:r w:rsidRPr="005B3838">
            <w:rPr>
              <w:rStyle w:val="Paikkamerkkiteksti"/>
              <w:sz w:val="18"/>
              <w:szCs w:val="18"/>
            </w:rPr>
            <w:t>]</w:t>
          </w:r>
        </w:p>
      </w:docPartBody>
    </w:docPart>
    <w:docPart>
      <w:docPartPr>
        <w:name w:val="AC768A9829144FF09E743BD34CC0FFDA"/>
        <w:category>
          <w:name w:val="Yleiset"/>
          <w:gallery w:val="placeholder"/>
        </w:category>
        <w:types>
          <w:type w:val="bbPlcHdr"/>
        </w:types>
        <w:behaviors>
          <w:behavior w:val="content"/>
        </w:behaviors>
        <w:guid w:val="{BE1C1072-5A8A-4CDC-96DB-E0FD712F62E1}"/>
      </w:docPartPr>
      <w:docPartBody>
        <w:p w:rsidR="00F9600F" w:rsidRDefault="002103A2">
          <w:pPr>
            <w:pStyle w:val="AC768A9829144FF09E743BD34CC0FFDA"/>
          </w:pPr>
          <w:r w:rsidRPr="005B3838">
            <w:rPr>
              <w:rStyle w:val="Paikkamerkkiteksti"/>
              <w:sz w:val="18"/>
              <w:szCs w:val="18"/>
            </w:rPr>
            <w:t>[</w:t>
          </w:r>
          <w:r>
            <w:rPr>
              <w:rStyle w:val="Paikkamerkkiteksti"/>
              <w:sz w:val="18"/>
              <w:szCs w:val="18"/>
            </w:rPr>
            <w:t>Nimi</w:t>
          </w:r>
          <w:r w:rsidRPr="005B3838">
            <w:rPr>
              <w:rStyle w:val="Paikkamerkkiteksti"/>
              <w:sz w:val="18"/>
              <w:szCs w:val="18"/>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defaultTabStop w:val="1304"/>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03A2"/>
    <w:rsid w:val="000B7424"/>
    <w:rsid w:val="000D10B4"/>
    <w:rsid w:val="000F68E0"/>
    <w:rsid w:val="00165524"/>
    <w:rsid w:val="002065EA"/>
    <w:rsid w:val="002103A2"/>
    <w:rsid w:val="004D33BD"/>
    <w:rsid w:val="004E1681"/>
    <w:rsid w:val="00524B98"/>
    <w:rsid w:val="00594BA0"/>
    <w:rsid w:val="005C020F"/>
    <w:rsid w:val="005D2E9C"/>
    <w:rsid w:val="0069683D"/>
    <w:rsid w:val="006A2AFB"/>
    <w:rsid w:val="006A553F"/>
    <w:rsid w:val="00743BEC"/>
    <w:rsid w:val="007751D2"/>
    <w:rsid w:val="007A2233"/>
    <w:rsid w:val="007A7A31"/>
    <w:rsid w:val="00AD5ECD"/>
    <w:rsid w:val="00B2686F"/>
    <w:rsid w:val="00BE68D8"/>
    <w:rsid w:val="00BF707B"/>
    <w:rsid w:val="00C66F40"/>
    <w:rsid w:val="00CF7F5E"/>
    <w:rsid w:val="00D56112"/>
    <w:rsid w:val="00D74FD7"/>
    <w:rsid w:val="00DA1D6D"/>
    <w:rsid w:val="00DF1714"/>
    <w:rsid w:val="00E0756D"/>
    <w:rsid w:val="00E7248D"/>
    <w:rsid w:val="00E74E2D"/>
    <w:rsid w:val="00F0609C"/>
    <w:rsid w:val="00F94C7D"/>
    <w:rsid w:val="00F9600F"/>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i-FI" w:eastAsia="fi-FI"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qFormat/>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styleId="Paikkamerkkiteksti">
    <w:name w:val="Placeholder Text"/>
    <w:basedOn w:val="Kappaleenoletusfontti"/>
    <w:uiPriority w:val="99"/>
    <w:rsid w:val="00DF1714"/>
    <w:rPr>
      <w:color w:val="auto"/>
    </w:rPr>
  </w:style>
  <w:style w:type="paragraph" w:customStyle="1" w:styleId="E7D857F2DB2E431E8FC5E715186E77AE">
    <w:name w:val="E7D857F2DB2E431E8FC5E715186E77AE"/>
  </w:style>
  <w:style w:type="paragraph" w:customStyle="1" w:styleId="21B80BE2091340DCB580E55F079C3CCF">
    <w:name w:val="21B80BE2091340DCB580E55F079C3CCF"/>
  </w:style>
  <w:style w:type="paragraph" w:customStyle="1" w:styleId="19824BBC4DBC4CA9A7DE4D8E24421D65">
    <w:name w:val="19824BBC4DBC4CA9A7DE4D8E24421D65"/>
  </w:style>
  <w:style w:type="paragraph" w:customStyle="1" w:styleId="8CA533AC31AD48DB94EA5999ECFEF7FA">
    <w:name w:val="8CA533AC31AD48DB94EA5999ECFEF7FA"/>
  </w:style>
  <w:style w:type="paragraph" w:customStyle="1" w:styleId="0A8E2C4688E74476A9D829CE2EEE533B">
    <w:name w:val="0A8E2C4688E74476A9D829CE2EEE533B"/>
  </w:style>
  <w:style w:type="paragraph" w:customStyle="1" w:styleId="E97E3FCB65C64856A6EE60C5D81A856B">
    <w:name w:val="E97E3FCB65C64856A6EE60C5D81A856B"/>
  </w:style>
  <w:style w:type="paragraph" w:customStyle="1" w:styleId="E2A01F6B47FC4D81A25AB280836C51BC">
    <w:name w:val="E2A01F6B47FC4D81A25AB280836C51BC"/>
  </w:style>
  <w:style w:type="paragraph" w:customStyle="1" w:styleId="3723631CF6D6454FB7A698A8980DB5E5">
    <w:name w:val="3723631CF6D6454FB7A698A8980DB5E5"/>
  </w:style>
  <w:style w:type="paragraph" w:customStyle="1" w:styleId="823529B27B644D16A43FFB81AC34CBE3">
    <w:name w:val="823529B27B644D16A43FFB81AC34CBE3"/>
  </w:style>
  <w:style w:type="paragraph" w:customStyle="1" w:styleId="345DA6333C8F4C79934CB8FF7588F41F">
    <w:name w:val="345DA6333C8F4C79934CB8FF7588F41F"/>
  </w:style>
  <w:style w:type="paragraph" w:customStyle="1" w:styleId="F36C0A0FA0B546C3AFB6F85EF2065261">
    <w:name w:val="F36C0A0FA0B546C3AFB6F85EF2065261"/>
  </w:style>
  <w:style w:type="paragraph" w:customStyle="1" w:styleId="AC768A9829144FF09E743BD34CC0FFDA">
    <w:name w:val="AC768A9829144FF09E743BD34CC0FFDA"/>
  </w:style>
  <w:style w:type="paragraph" w:customStyle="1" w:styleId="C27EBC3137164A918172117CDA441784">
    <w:name w:val="C27EBC3137164A918172117CDA441784"/>
  </w:style>
  <w:style w:type="paragraph" w:customStyle="1" w:styleId="C3C0ED85A5594AC49248D554AC7FE7AC">
    <w:name w:val="C3C0ED85A5594AC49248D554AC7FE7AC"/>
    <w:rsid w:val="00DF171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Kanta">
  <a:themeElements>
    <a:clrScheme name="Kanta">
      <a:dk1>
        <a:srgbClr val="4C4D4C"/>
      </a:dk1>
      <a:lt1>
        <a:srgbClr val="FFFFFF"/>
      </a:lt1>
      <a:dk2>
        <a:srgbClr val="0066A0"/>
      </a:dk2>
      <a:lt2>
        <a:srgbClr val="FFD76E"/>
      </a:lt2>
      <a:accent1>
        <a:srgbClr val="0066A1"/>
      </a:accent1>
      <a:accent2>
        <a:srgbClr val="A6D867"/>
      </a:accent2>
      <a:accent3>
        <a:srgbClr val="FFA961"/>
      </a:accent3>
      <a:accent4>
        <a:srgbClr val="0F94B3"/>
      </a:accent4>
      <a:accent5>
        <a:srgbClr val="735BBF"/>
      </a:accent5>
      <a:accent6>
        <a:srgbClr val="0B523E"/>
      </a:accent6>
      <a:hlink>
        <a:srgbClr val="5BACCF"/>
      </a:hlink>
      <a:folHlink>
        <a:srgbClr val="FFA86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solidFill>
            <a:srgbClr val="0066A1"/>
          </a:solid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lnDef>
      <a:spPr>
        <a:ln w="19050">
          <a:solidFill>
            <a:srgbClr val="0066A1"/>
          </a:solidFill>
        </a:ln>
      </a:spPr>
      <a:bodyPr/>
      <a:lstStyle/>
      <a:style>
        <a:lnRef idx="1">
          <a:schemeClr val="accent1"/>
        </a:lnRef>
        <a:fillRef idx="0">
          <a:schemeClr val="accent1"/>
        </a:fillRef>
        <a:effectRef idx="0">
          <a:schemeClr val="accent1"/>
        </a:effectRef>
        <a:fontRef idx="minor">
          <a:schemeClr val="tx1"/>
        </a:fontRef>
      </a:style>
    </a:lnDef>
    <a:txDef>
      <a:spPr>
        <a:noFill/>
      </a:spPr>
      <a:bodyPr wrap="none" rtlCol="0">
        <a:spAutoFit/>
      </a:bodyPr>
      <a:lstStyle>
        <a:defPPr algn="l">
          <a:defRPr dirty="0" smtClean="0"/>
        </a:defPPr>
      </a:lstStyle>
    </a:txDef>
  </a:objectDefaults>
  <a:extraClrSchemeLst/>
  <a:extLst>
    <a:ext uri="{05A4C25C-085E-4340-85A3-A5531E510DB2}">
      <thm15:themeFamily xmlns:thm15="http://schemas.microsoft.com/office/thememl/2012/main" name="Kanta" id="{74F77D9D-CABF-410E-AE1A-013A2BC5DA7E}" vid="{C96C7665-31D1-4D72-8D94-9AF0D7023382}"/>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2022-03-25T00:00:00</PublishDate>
  <Abstract/>
  <CompanyAddress/>
  <CompanyPhone/>
  <CompanyFax/>
  <CompanyEmail/>
</CoverPageProperties>
</file>

<file path=customXml/item2.xml><?xml version="1.0" encoding="utf-8"?>
<?mso-contentType ?>
<SharedContentType xmlns="Microsoft.SharePoint.Taxonomy.ContentTypeSync" SourceId="4c5c86b2-34ba-4440-84a3-2847672c608a" ContentTypeId="0x010100B5B0C7C8E89E4B24A1DD48391A5B64DF00104209A661E54CD587BC7C170A805A7512" PreviousValue="false"/>
</file>

<file path=customXml/item3.xml><?xml version="1.0" encoding="utf-8"?>
<ct:contentTypeSchema xmlns:ct="http://schemas.microsoft.com/office/2006/metadata/contentType" xmlns:ma="http://schemas.microsoft.com/office/2006/metadata/properties/metaAttributes" ct:_="" ma:_="" ma:contentTypeName="Kanta pitkä peruspohja" ma:contentTypeID="0x010100B5B0C7C8E89E4B24A1DD48391A5B64DF00104209A661E54CD587BC7C170A805A751200A50C197300BB14419DFE49F930559455" ma:contentTypeVersion="8" ma:contentTypeDescription="Luo uusi asiakirja." ma:contentTypeScope="" ma:versionID="7d61b735f22c77b0d1b1630c6cc6b5fb">
  <xsd:schema xmlns:xsd="http://www.w3.org/2001/XMLSchema" xmlns:xs="http://www.w3.org/2001/XMLSchema" xmlns:p="http://schemas.microsoft.com/office/2006/metadata/properties" xmlns:ns2="28d5f0a3-ab75-4f37-b21c-c5486e890318" targetNamespace="http://schemas.microsoft.com/office/2006/metadata/properties" ma:root="true" ma:fieldsID="58f8b5a84d21fb559ef36582581c9943" ns2:_="">
    <xsd:import namespace="28d5f0a3-ab75-4f37-b21c-c5486e890318"/>
    <xsd:element name="properties">
      <xsd:complexType>
        <xsd:sequence>
          <xsd:element name="documentManagement">
            <xsd:complexType>
              <xsd:all>
                <xsd:element ref="ns2:KelaKuvaus" minOccurs="0"/>
                <xsd:element ref="ns2:f721df5e45f944579809e2a3903aa817" minOccurs="0"/>
                <xsd:element ref="ns2:TaxCatchAll" minOccurs="0"/>
                <xsd:element ref="ns2:TaxCatchAllLabel" minOccurs="0"/>
                <xsd:element ref="ns2:TaxKeywordTaxHTField" minOccurs="0"/>
                <xsd:element ref="ns2:e53f7fded1c34b15bbf16fc4b4798b6a" minOccurs="0"/>
                <xsd:element ref="ns2:hfc18b29aed44339bbdc39df31ab0fbf" minOccurs="0"/>
                <xsd:element ref="ns2:je38d6a6b76c4a24843bec5179df8dbe" minOccurs="0"/>
                <xsd:element ref="ns2:j0be05872c2d4232bfb1a6c120cbdd2c" minOccurs="0"/>
                <xsd:element ref="ns2:bcefd7c481cb48f4861306052502dba8" minOccurs="0"/>
                <xsd:element ref="ns2:jd32bd60a3ed49c984e203f2c1797fd7" minOccurs="0"/>
                <xsd:element ref="ns2:l284e851add84855ab4a13e805c1c02b" minOccurs="0"/>
                <xsd:element ref="ns2:j875f3fda00345e6808e9e260f685289" minOccurs="0"/>
                <xsd:element ref="ns2:KelaPaivamaara" minOccurs="0"/>
                <xsd:element ref="ns2:Vanhentunu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d5f0a3-ab75-4f37-b21c-c5486e890318" elementFormDefault="qualified">
    <xsd:import namespace="http://schemas.microsoft.com/office/2006/documentManagement/types"/>
    <xsd:import namespace="http://schemas.microsoft.com/office/infopath/2007/PartnerControls"/>
    <xsd:element name="KelaKuvaus" ma:index="8" nillable="true" ma:displayName="Kela kuvaus" ma:internalName="KelaKuvaus" ma:readOnly="false">
      <xsd:simpleType>
        <xsd:restriction base="dms:Note">
          <xsd:maxLength value="255"/>
        </xsd:restriction>
      </xsd:simpleType>
    </xsd:element>
    <xsd:element name="f721df5e45f944579809e2a3903aa817" ma:index="9" nillable="true" ma:taxonomy="true" ma:internalName="f721df5e45f944579809e2a3903aa817" ma:taxonomyFieldName="KelaAsiasanat" ma:displayName="Asiasanat" ma:readOnly="false" ma:default="" ma:fieldId="{f721df5e-45f9-4457-9809-e2a3903aa817}" ma:taxonomyMulti="true" ma:sspId="4c5c86b2-34ba-4440-84a3-2847672c608a" ma:termSetId="5542d321-0a2b-42bf-8a33-8ddb6f1f1ddb"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8aa5f01e-6dbb-45eb-8ae1-ff11175aa76e}" ma:internalName="TaxCatchAll" ma:showField="CatchAllData" ma:web="98aa8714-4ae4-41b5-98b2-51e6245609d8">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hidden="true" ma:list="{8aa5f01e-6dbb-45eb-8ae1-ff11175aa76e}" ma:internalName="TaxCatchAllLabel" ma:readOnly="true" ma:showField="CatchAllDataLabel" ma:web="98aa8714-4ae4-41b5-98b2-51e6245609d8">
      <xsd:complexType>
        <xsd:complexContent>
          <xsd:extension base="dms:MultiChoiceLookup">
            <xsd:sequence>
              <xsd:element name="Value" type="dms:Lookup" maxOccurs="unbounded" minOccurs="0" nillable="true"/>
            </xsd:sequence>
          </xsd:extension>
        </xsd:complexContent>
      </xsd:complexType>
    </xsd:element>
    <xsd:element name="TaxKeywordTaxHTField" ma:index="13" nillable="true" ma:taxonomy="true" ma:internalName="TaxKeywordTaxHTField" ma:taxonomyFieldName="TaxKeyword" ma:displayName="Vapaat asiasanat" ma:readOnly="false" ma:fieldId="{23f27201-bee3-471e-b2e7-b64fd8b7ca38}" ma:taxonomyMulti="true" ma:sspId="4c5c86b2-34ba-4440-84a3-2847672c608a" ma:termSetId="00000000-0000-0000-0000-000000000000" ma:anchorId="00000000-0000-0000-0000-000000000000" ma:open="true" ma:isKeyword="true">
      <xsd:complexType>
        <xsd:sequence>
          <xsd:element ref="pc:Terms" minOccurs="0" maxOccurs="1"/>
        </xsd:sequence>
      </xsd:complexType>
    </xsd:element>
    <xsd:element name="e53f7fded1c34b15bbf16fc4b4798b6a" ma:index="15" ma:taxonomy="true" ma:internalName="e53f7fded1c34b15bbf16fc4b4798b6a" ma:taxonomyFieldName="KelaNostaIntranettiin" ma:displayName="Nosta intranettiin" ma:readOnly="false" ma:default="-1;#Ei|4da38706-6322-4438-8e0a-a80ce46c1d74" ma:fieldId="{e53f7fde-d1c3-4b15-bbf1-6fc4b4798b6a}" ma:sspId="4c5c86b2-34ba-4440-84a3-2847672c608a" ma:termSetId="10bf8a1a-1f69-4a5f-ab60-3581b73e1222" ma:anchorId="00000000-0000-0000-0000-000000000000" ma:open="false" ma:isKeyword="false">
      <xsd:complexType>
        <xsd:sequence>
          <xsd:element ref="pc:Terms" minOccurs="0" maxOccurs="1"/>
        </xsd:sequence>
      </xsd:complexType>
    </xsd:element>
    <xsd:element name="hfc18b29aed44339bbdc39df31ab0fbf" ma:index="17" nillable="true" ma:taxonomy="true" ma:internalName="hfc18b29aed44339bbdc39df31ab0fbf" ma:taxonomyFieldName="KelaSinettiLuokka" ma:displayName="Sinetti-luokka" ma:readOnly="false" ma:fieldId="{1fc18b29-aed4-4339-bbdc-39df31ab0fbf}" ma:sspId="4c5c86b2-34ba-4440-84a3-2847672c608a" ma:termSetId="0aa28ecf-894e-4be0-b074-023a8e2c2ec6" ma:anchorId="00000000-0000-0000-0000-000000000000" ma:open="false" ma:isKeyword="false">
      <xsd:complexType>
        <xsd:sequence>
          <xsd:element ref="pc:Terms" minOccurs="0" maxOccurs="1"/>
        </xsd:sequence>
      </xsd:complexType>
    </xsd:element>
    <xsd:element name="je38d6a6b76c4a24843bec5179df8dbe" ma:index="19" nillable="true" ma:taxonomy="true" ma:internalName="je38d6a6b76c4a24843bec5179df8dbe" ma:taxonomyFieldName="KelaOrganisaatio" ma:displayName="Organisaatio" ma:readOnly="false" ma:default="-1;#Kanta-palveluryhmä 2|e021aeec-22d7-4bcc-bb3e-42f1a21a66fb" ma:fieldId="{3e38d6a6-b76c-4a24-843b-ec5179df8dbe}" ma:sspId="4c5c86b2-34ba-4440-84a3-2847672c608a" ma:termSetId="02def8b6-f7d2-45ba-b520-fd72e17a1328" ma:anchorId="00000000-0000-0000-0000-000000000000" ma:open="false" ma:isKeyword="false">
      <xsd:complexType>
        <xsd:sequence>
          <xsd:element ref="pc:Terms" minOccurs="0" maxOccurs="1"/>
        </xsd:sequence>
      </xsd:complexType>
    </xsd:element>
    <xsd:element name="j0be05872c2d4232bfb1a6c120cbdd2c" ma:index="21" nillable="true" ma:taxonomy="true" ma:internalName="j0be05872c2d4232bfb1a6c120cbdd2c" ma:taxonomyFieldName="KelaProjekti" ma:displayName="Projekti" ma:readOnly="false" ma:fieldId="{30be0587-2c2d-4232-bfb1-a6c120cbdd2c}" ma:sspId="4c5c86b2-34ba-4440-84a3-2847672c608a" ma:termSetId="323e2c25-3e48-47d5-ac8e-2d902997cd95" ma:anchorId="00000000-0000-0000-0000-000000000000" ma:open="false" ma:isKeyword="false">
      <xsd:complexType>
        <xsd:sequence>
          <xsd:element ref="pc:Terms" minOccurs="0" maxOccurs="1"/>
        </xsd:sequence>
      </xsd:complexType>
    </xsd:element>
    <xsd:element name="bcefd7c481cb48f4861306052502dba8" ma:index="23" nillable="true" ma:taxonomy="true" ma:internalName="bcefd7c481cb48f4861306052502dba8" ma:taxonomyFieldName="KelaTyoryhma" ma:displayName="Työryhmä" ma:readOnly="false" ma:fieldId="{bcefd7c4-81cb-48f4-8613-06052502dba8}" ma:sspId="4c5c86b2-34ba-4440-84a3-2847672c608a" ma:termSetId="4b9da738-be0d-4d6b-8d76-c446442f1894" ma:anchorId="00000000-0000-0000-0000-000000000000" ma:open="false" ma:isKeyword="false">
      <xsd:complexType>
        <xsd:sequence>
          <xsd:element ref="pc:Terms" minOccurs="0" maxOccurs="1"/>
        </xsd:sequence>
      </xsd:complexType>
    </xsd:element>
    <xsd:element name="jd32bd60a3ed49c984e203f2c1797fd7" ma:index="25" nillable="true" ma:taxonomy="true" ma:internalName="jd32bd60a3ed49c984e203f2c1797fd7" ma:taxonomyFieldName="KelaNavigaatiotermi" ma:displayName="Navigaatiotermi" ma:readOnly="false" ma:default="" ma:fieldId="{3d32bd60-a3ed-49c9-84e2-03f2c1797fd7}" ma:sspId="4c5c86b2-34ba-4440-84a3-2847672c608a" ma:termSetId="3eb46731-101f-4040-8309-e14179209745" ma:anchorId="00000000-0000-0000-0000-000000000000" ma:open="false" ma:isKeyword="false">
      <xsd:complexType>
        <xsd:sequence>
          <xsd:element ref="pc:Terms" minOccurs="0" maxOccurs="1"/>
        </xsd:sequence>
      </xsd:complexType>
    </xsd:element>
    <xsd:element name="l284e851add84855ab4a13e805c1c02b" ma:index="27" nillable="true" ma:taxonomy="true" ma:internalName="l284e851add84855ab4a13e805c1c02b" ma:taxonomyFieldName="KelaDokumenttiluokka" ma:displayName="Dokumenttiluokka" ma:readOnly="false" ma:fieldId="{5284e851-add8-4855-ab4a-13e805c1c02b}" ma:sspId="4c5c86b2-34ba-4440-84a3-2847672c608a" ma:termSetId="bf7000c1-2b82-4fd1-b8de-c823b525e770" ma:anchorId="00000000-0000-0000-0000-000000000000" ma:open="true" ma:isKeyword="false">
      <xsd:complexType>
        <xsd:sequence>
          <xsd:element ref="pc:Terms" minOccurs="0" maxOccurs="1"/>
        </xsd:sequence>
      </xsd:complexType>
    </xsd:element>
    <xsd:element name="j875f3fda00345e6808e9e260f685289" ma:index="29" nillable="true" ma:taxonomy="true" ma:internalName="j875f3fda00345e6808e9e260f685289" ma:taxonomyFieldName="KelaOmaLuokitus" ma:displayName="Oma luokitus" ma:readOnly="false" ma:fieldId="{3875f3fd-a003-45e6-808e-9e260f685289}" ma:sspId="4c5c86b2-34ba-4440-84a3-2847672c608a" ma:termSetId="95fbc6a0-26b3-4783-a98c-11e65263deff" ma:anchorId="00000000-0000-0000-0000-000000000000" ma:open="true" ma:isKeyword="false">
      <xsd:complexType>
        <xsd:sequence>
          <xsd:element ref="pc:Terms" minOccurs="0" maxOccurs="1"/>
        </xsd:sequence>
      </xsd:complexType>
    </xsd:element>
    <xsd:element name="KelaPaivamaara" ma:index="31" nillable="true" ma:displayName="Päivämäärä" ma:description="" ma:format="DateOnly" ma:internalName="KelaPaivamaara" ma:readOnly="false">
      <xsd:simpleType>
        <xsd:restriction base="dms:DateTime"/>
      </xsd:simpleType>
    </xsd:element>
    <xsd:element name="Vanhentunut" ma:index="32" nillable="true" ma:displayName="Vanhentunut" ma:default="0" ma:description="Kertoo onko dokumentti käytössä vai vanhentunut" ma:internalName="Vanhentunut">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284e851add84855ab4a13e805c1c02b xmlns="28d5f0a3-ab75-4f37-b21c-c5486e890318">
      <Terms xmlns="http://schemas.microsoft.com/office/infopath/2007/PartnerControls"/>
    </l284e851add84855ab4a13e805c1c02b>
    <je38d6a6b76c4a24843bec5179df8dbe xmlns="28d5f0a3-ab75-4f37-b21c-c5486e890318">
      <Terms xmlns="http://schemas.microsoft.com/office/infopath/2007/PartnerControls"/>
    </je38d6a6b76c4a24843bec5179df8dbe>
    <KelaPaivamaara xmlns="28d5f0a3-ab75-4f37-b21c-c5486e890318">2018-06-12T21:00:00+00:00</KelaPaivamaara>
    <hfc18b29aed44339bbdc39df31ab0fbf xmlns="28d5f0a3-ab75-4f37-b21c-c5486e890318">
      <Terms xmlns="http://schemas.microsoft.com/office/infopath/2007/PartnerControls"/>
    </hfc18b29aed44339bbdc39df31ab0fbf>
    <KelaKuvaus xmlns="28d5f0a3-ab75-4f37-b21c-c5486e890318" xsi:nil="true"/>
    <e53f7fded1c34b15bbf16fc4b4798b6a xmlns="28d5f0a3-ab75-4f37-b21c-c5486e890318">
      <Terms xmlns="http://schemas.microsoft.com/office/infopath/2007/PartnerControls">
        <TermInfo xmlns="http://schemas.microsoft.com/office/infopath/2007/PartnerControls">
          <TermName xmlns="http://schemas.microsoft.com/office/infopath/2007/PartnerControls">Ei</TermName>
          <TermId xmlns="http://schemas.microsoft.com/office/infopath/2007/PartnerControls">4da38706-6322-4438-8e0a-a80ce46c1d74</TermId>
        </TermInfo>
      </Terms>
    </e53f7fded1c34b15bbf16fc4b4798b6a>
    <j0be05872c2d4232bfb1a6c120cbdd2c xmlns="28d5f0a3-ab75-4f37-b21c-c5486e890318">
      <Terms xmlns="http://schemas.microsoft.com/office/infopath/2007/PartnerControls"/>
    </j0be05872c2d4232bfb1a6c120cbdd2c>
    <Vanhentunut xmlns="28d5f0a3-ab75-4f37-b21c-c5486e890318">false</Vanhentunut>
    <f721df5e45f944579809e2a3903aa817 xmlns="28d5f0a3-ab75-4f37-b21c-c5486e890318">
      <Terms xmlns="http://schemas.microsoft.com/office/infopath/2007/PartnerControls">
        <TermInfo xmlns="http://schemas.microsoft.com/office/infopath/2007/PartnerControls">
          <TermName xmlns="http://schemas.microsoft.com/office/infopath/2007/PartnerControls">Kanta</TermName>
          <TermId xmlns="http://schemas.microsoft.com/office/infopath/2007/PartnerControls">6415e8ca-77a5-4574-80c6-2b37449729b9</TermId>
        </TermInfo>
      </Terms>
    </f721df5e45f944579809e2a3903aa817>
    <TaxKeywordTaxHTField xmlns="28d5f0a3-ab75-4f37-b21c-c5486e890318">
      <Terms xmlns="http://schemas.microsoft.com/office/infopath/2007/PartnerControls"/>
    </TaxKeywordTaxHTField>
    <jd32bd60a3ed49c984e203f2c1797fd7 xmlns="28d5f0a3-ab75-4f37-b21c-c5486e890318">
      <Terms xmlns="http://schemas.microsoft.com/office/infopath/2007/PartnerControls"/>
    </jd32bd60a3ed49c984e203f2c1797fd7>
    <bcefd7c481cb48f4861306052502dba8 xmlns="28d5f0a3-ab75-4f37-b21c-c5486e890318">
      <Terms xmlns="http://schemas.microsoft.com/office/infopath/2007/PartnerControls">
        <TermInfo xmlns="http://schemas.microsoft.com/office/infopath/2007/PartnerControls">
          <TermName xmlns="http://schemas.microsoft.com/office/infopath/2007/PartnerControls">Kanta.fin sisällöntuottajat</TermName>
          <TermId xmlns="http://schemas.microsoft.com/office/infopath/2007/PartnerControls">98b0deb9-20a1-4cae-a2aa-ea22510b6ebb</TermId>
        </TermInfo>
      </Terms>
    </bcefd7c481cb48f4861306052502dba8>
    <j875f3fda00345e6808e9e260f685289 xmlns="28d5f0a3-ab75-4f37-b21c-c5486e890318">
      <Terms xmlns="http://schemas.microsoft.com/office/infopath/2007/PartnerControls"/>
    </j875f3fda00345e6808e9e260f685289>
    <TaxCatchAll xmlns="28d5f0a3-ab75-4f37-b21c-c5486e890318">
      <Value>88</Value>
      <Value>1270</Value>
      <Value>196</Value>
    </TaxCatchAl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15D194A-2C9F-4306-89FC-9E4D4DCCDA66}">
  <ds:schemaRefs>
    <ds:schemaRef ds:uri="Microsoft.SharePoint.Taxonomy.ContentTypeSync"/>
  </ds:schemaRefs>
</ds:datastoreItem>
</file>

<file path=customXml/itemProps3.xml><?xml version="1.0" encoding="utf-8"?>
<ds:datastoreItem xmlns:ds="http://schemas.openxmlformats.org/officeDocument/2006/customXml" ds:itemID="{797259C6-41E9-4591-8D65-2A7D35B667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d5f0a3-ab75-4f37-b21c-c5486e8903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5F6EDF2-B41A-4460-96B5-F3A2BB043573}">
  <ds:schemaRefs>
    <ds:schemaRef ds:uri="http://schemas.microsoft.com/office/2006/metadata/properties"/>
    <ds:schemaRef ds:uri="http://schemas.microsoft.com/office/infopath/2007/PartnerControls"/>
    <ds:schemaRef ds:uri="28d5f0a3-ab75-4f37-b21c-c5486e890318"/>
  </ds:schemaRefs>
</ds:datastoreItem>
</file>

<file path=customXml/itemProps5.xml><?xml version="1.0" encoding="utf-8"?>
<ds:datastoreItem xmlns:ds="http://schemas.openxmlformats.org/officeDocument/2006/customXml" ds:itemID="{7E40A24D-A6FD-49C0-851B-AA4FFF43CCDD}">
  <ds:schemaRefs>
    <ds:schemaRef ds:uri="http://schemas.microsoft.com/sharepoint/v3/contenttype/forms"/>
  </ds:schemaRefs>
</ds:datastoreItem>
</file>

<file path=customXml/itemProps6.xml><?xml version="1.0" encoding="utf-8"?>
<ds:datastoreItem xmlns:ds="http://schemas.openxmlformats.org/officeDocument/2006/customXml" ds:itemID="{15257565-78B4-475B-A188-B5395D8D74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Kanta pitkä asiakirja.dotx</Template>
  <TotalTime>12</TotalTime>
  <Pages>125</Pages>
  <Words>22142</Words>
  <Characters>179357</Characters>
  <Application>Microsoft Office Word</Application>
  <DocSecurity>0</DocSecurity>
  <Lines>1494</Lines>
  <Paragraphs>402</Paragraphs>
  <ScaleCrop>false</ScaleCrop>
  <HeadingPairs>
    <vt:vector size="4" baseType="variant">
      <vt:variant>
        <vt:lpstr>Otsikko</vt:lpstr>
      </vt:variant>
      <vt:variant>
        <vt:i4>1</vt:i4>
      </vt:variant>
      <vt:variant>
        <vt:lpstr>Title</vt:lpstr>
      </vt:variant>
      <vt:variant>
        <vt:i4>1</vt:i4>
      </vt:variant>
    </vt:vector>
  </HeadingPairs>
  <TitlesOfParts>
    <vt:vector size="2" baseType="lpstr">
      <vt:lpstr>Potilastiedon arkisto: rajapintakäyttötapaukset arkiston ja liittyvän järjestelmän välillä</vt:lpstr>
      <vt:lpstr/>
    </vt:vector>
  </TitlesOfParts>
  <Company>Kela</Company>
  <LinksUpToDate>false</LinksUpToDate>
  <CharactersWithSpaces>201097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Potilastiedon arkisto: rajapintakäyttötapaukset arkiston ja liittyvän järjestelmän välillä</dc:title>
  <dc:subject>Määrittely</dc:subject>
  <dc:creator>Pakari Arja</dc:creator>
  <cp:keywords/>
  <cp:lastModifiedBy>Eklund Marjut</cp:lastModifiedBy>
  <cp:revision>3</cp:revision>
  <cp:lastPrinted>2020-11-25T15:04:00Z</cp:lastPrinted>
  <dcterms:created xsi:type="dcterms:W3CDTF">2022-03-25T14:17:00Z</dcterms:created>
  <dcterms:modified xsi:type="dcterms:W3CDTF">2022-03-25T14:29:00Z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0x010100B5B0C7C8E89E4B24A1DD48391A5B64DF00104209A661E54CD587BC7C170A805A751200A50C197300BB14419DFE49F930559455</vt:lpwstr>
  </property>
  <property fmtid="{D5CDD505-2E9C-101B-9397-08002B2CF9AE}" pid="3" name="TaxKeyword">
    <vt:lpwstr/>
  </property>
  <property fmtid="{D5CDD505-2E9C-101B-9397-08002B2CF9AE}" pid="4" name="KelaOmaLuokitus">
    <vt:lpwstr/>
  </property>
  <property fmtid="{D5CDD505-2E9C-101B-9397-08002B2CF9AE}" pid="5" name="KelaNavigaatiotermi">
    <vt:lpwstr/>
  </property>
  <property fmtid="{D5CDD505-2E9C-101B-9397-08002B2CF9AE}" pid="6" name="KelaProjekti">
    <vt:lpwstr/>
  </property>
  <property fmtid="{D5CDD505-2E9C-101B-9397-08002B2CF9AE}" pid="7" name="KelaAsiasanat">
    <vt:lpwstr>196;#Kanta|6415e8ca-77a5-4574-80c6-2b37449729b9</vt:lpwstr>
  </property>
  <property fmtid="{D5CDD505-2E9C-101B-9397-08002B2CF9AE}" pid="8" name="KelaNostaIntranettiin">
    <vt:lpwstr>88;#Ei|4da38706-6322-4438-8e0a-a80ce46c1d74</vt:lpwstr>
  </property>
  <property fmtid="{D5CDD505-2E9C-101B-9397-08002B2CF9AE}" pid="9" name="KelaOrganisaatio">
    <vt:lpwstr/>
  </property>
  <property fmtid="{D5CDD505-2E9C-101B-9397-08002B2CF9AE}" pid="10" name="KelaTyoryhma">
    <vt:lpwstr>1270;#Kanta.fin sisällöntuottajat|98b0deb9-20a1-4cae-a2aa-ea22510b6ebb</vt:lpwstr>
  </property>
  <property fmtid="{D5CDD505-2E9C-101B-9397-08002B2CF9AE}" pid="11" name="KelaSinettiLuokka">
    <vt:lpwstr/>
  </property>
  <property fmtid="{D5CDD505-2E9C-101B-9397-08002B2CF9AE}" pid="12" name="KelaDokumenttiluokka">
    <vt:lpwstr/>
  </property>
</Properties>
</file>